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3CCCC"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Հավելված N 1</w:t>
      </w:r>
    </w:p>
    <w:p w14:paraId="6C549642" w14:textId="5AA3C7E6"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 xml:space="preserve">ՀՀԱՄՄՀ ՆԱՐՏՄ ԳՀԱՊՁԲ-23/1 ծածկագրով </w:t>
      </w:r>
    </w:p>
    <w:p w14:paraId="041559B7"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գնանշման հարցման գնահատող հանձնաժողովի</w:t>
      </w:r>
    </w:p>
    <w:p w14:paraId="421F7F26"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 xml:space="preserve">2022թ-ի նոյեմբերի 30-ի N 1 արձանագրության                                                                                        </w:t>
      </w:r>
    </w:p>
    <w:p w14:paraId="52C693E0" w14:textId="77777777" w:rsidR="003433C0" w:rsidRPr="002C6D94" w:rsidRDefault="003433C0" w:rsidP="002C6D94">
      <w:pPr>
        <w:pStyle w:val="a3"/>
        <w:spacing w:line="240" w:lineRule="auto"/>
        <w:ind w:firstLine="0"/>
        <w:rPr>
          <w:rFonts w:ascii="GHEA Grapalat" w:hAnsi="GHEA Grapalat"/>
          <w:i w:val="0"/>
          <w:lang w:val="af-ZA"/>
        </w:rPr>
      </w:pPr>
    </w:p>
    <w:p w14:paraId="6EBEE352" w14:textId="77777777" w:rsidR="00D004EB" w:rsidRPr="002C6D94" w:rsidRDefault="00D004EB" w:rsidP="002C6D94">
      <w:pPr>
        <w:pStyle w:val="a3"/>
        <w:spacing w:line="240" w:lineRule="auto"/>
        <w:jc w:val="center"/>
        <w:rPr>
          <w:rFonts w:ascii="GHEA Grapalat" w:hAnsi="GHEA Grapalat"/>
          <w:i w:val="0"/>
          <w:lang w:val="af-ZA"/>
        </w:rPr>
      </w:pPr>
    </w:p>
    <w:p w14:paraId="7CD37096" w14:textId="77777777" w:rsidR="00642EFE" w:rsidRPr="002C6D94" w:rsidRDefault="00642EFE" w:rsidP="002C6D94">
      <w:pPr>
        <w:pStyle w:val="a3"/>
        <w:spacing w:line="240" w:lineRule="auto"/>
        <w:jc w:val="center"/>
        <w:rPr>
          <w:rFonts w:ascii="GHEA Grapalat" w:hAnsi="GHEA Grapalat"/>
          <w:i w:val="0"/>
          <w:lang w:val="af-ZA"/>
        </w:rPr>
      </w:pPr>
      <w:r w:rsidRPr="002C6D94">
        <w:rPr>
          <w:rFonts w:ascii="GHEA Grapalat" w:hAnsi="GHEA Grapalat"/>
          <w:i w:val="0"/>
          <w:lang w:val="af-ZA"/>
        </w:rPr>
        <w:t>ՀԱՅՏԱՐԱՐՈՒԹՅՈՒՆ</w:t>
      </w:r>
    </w:p>
    <w:p w14:paraId="569314AA" w14:textId="53480EDF" w:rsidR="00642EFE" w:rsidRPr="002C6D94" w:rsidRDefault="00040653" w:rsidP="002C6D94">
      <w:pPr>
        <w:pStyle w:val="a3"/>
        <w:spacing w:line="240" w:lineRule="auto"/>
        <w:jc w:val="center"/>
        <w:rPr>
          <w:rFonts w:ascii="GHEA Grapalat" w:hAnsi="GHEA Grapalat"/>
          <w:i w:val="0"/>
          <w:lang w:val="af-ZA"/>
        </w:rPr>
      </w:pPr>
      <w:r w:rsidRPr="002C6D94">
        <w:rPr>
          <w:rFonts w:ascii="GHEA Grapalat" w:hAnsi="GHEA Grapalat"/>
          <w:i w:val="0"/>
          <w:lang w:val="af-ZA"/>
        </w:rPr>
        <w:t>ԳՆԱՆՇՄԱՆ ՀԱՐՑՄԱՆ</w:t>
      </w:r>
      <w:r w:rsidR="00642EFE" w:rsidRPr="002C6D94">
        <w:rPr>
          <w:rFonts w:ascii="GHEA Grapalat" w:hAnsi="GHEA Grapalat"/>
          <w:i w:val="0"/>
          <w:lang w:val="af-ZA"/>
        </w:rPr>
        <w:t xml:space="preserve"> ՄԱՍԻՆ</w:t>
      </w:r>
    </w:p>
    <w:p w14:paraId="638CA66E" w14:textId="77777777" w:rsidR="00642EFE" w:rsidRPr="002C6D94" w:rsidRDefault="00642EFE" w:rsidP="002C6D94">
      <w:pPr>
        <w:pStyle w:val="a3"/>
        <w:spacing w:line="240" w:lineRule="auto"/>
        <w:jc w:val="center"/>
        <w:rPr>
          <w:rFonts w:ascii="GHEA Grapalat" w:hAnsi="GHEA Grapalat"/>
          <w:i w:val="0"/>
          <w:lang w:val="af-ZA"/>
        </w:rPr>
      </w:pPr>
    </w:p>
    <w:p w14:paraId="25D9C0A6" w14:textId="77777777" w:rsidR="00642EFE" w:rsidRPr="002C6D94" w:rsidRDefault="00642EFE" w:rsidP="002C6D94">
      <w:pPr>
        <w:pStyle w:val="a3"/>
        <w:spacing w:line="240" w:lineRule="auto"/>
        <w:jc w:val="center"/>
        <w:rPr>
          <w:rFonts w:ascii="GHEA Grapalat" w:hAnsi="GHEA Grapalat"/>
          <w:i w:val="0"/>
          <w:lang w:val="af-ZA"/>
        </w:rPr>
      </w:pPr>
      <w:r w:rsidRPr="002C6D94">
        <w:rPr>
          <w:rFonts w:ascii="GHEA Grapalat" w:hAnsi="GHEA Grapalat"/>
          <w:i w:val="0"/>
          <w:lang w:val="af-ZA"/>
        </w:rPr>
        <w:t xml:space="preserve">Հայտարարության սույն տեքստը հաստատված է </w:t>
      </w:r>
      <w:r w:rsidR="00C0193C" w:rsidRPr="002C6D94">
        <w:rPr>
          <w:rFonts w:ascii="GHEA Grapalat" w:hAnsi="GHEA Grapalat"/>
          <w:i w:val="0"/>
          <w:lang w:val="af-ZA"/>
        </w:rPr>
        <w:t xml:space="preserve">գնահատող </w:t>
      </w:r>
      <w:r w:rsidRPr="002C6D94">
        <w:rPr>
          <w:rFonts w:ascii="GHEA Grapalat" w:hAnsi="GHEA Grapalat"/>
          <w:i w:val="0"/>
          <w:lang w:val="af-ZA"/>
        </w:rPr>
        <w:t>հանձնաժողովի</w:t>
      </w:r>
    </w:p>
    <w:p w14:paraId="2DC06F5B" w14:textId="10CDF3DF" w:rsidR="0091042F" w:rsidRPr="002C6D94" w:rsidRDefault="00040653" w:rsidP="002C6D94">
      <w:pPr>
        <w:pStyle w:val="a3"/>
        <w:spacing w:line="240" w:lineRule="auto"/>
        <w:jc w:val="center"/>
        <w:rPr>
          <w:rFonts w:ascii="GHEA Grapalat" w:hAnsi="GHEA Grapalat"/>
          <w:i w:val="0"/>
          <w:lang w:val="af-ZA"/>
        </w:rPr>
      </w:pPr>
      <w:bookmarkStart w:id="0" w:name="_Hlk119313944"/>
      <w:r w:rsidRPr="002C6D94">
        <w:rPr>
          <w:rFonts w:ascii="GHEA Grapalat" w:hAnsi="GHEA Grapalat"/>
          <w:i w:val="0"/>
          <w:lang w:val="hy-AM"/>
        </w:rPr>
        <w:t xml:space="preserve">2022 թվականի </w:t>
      </w:r>
      <w:r w:rsidR="00F744F8" w:rsidRPr="002C6D94">
        <w:rPr>
          <w:rFonts w:ascii="GHEA Grapalat" w:hAnsi="GHEA Grapalat"/>
          <w:i w:val="0"/>
          <w:lang w:val="hy-AM"/>
        </w:rPr>
        <w:t>նոյեմբերի 30</w:t>
      </w:r>
      <w:r w:rsidRPr="002C6D94">
        <w:rPr>
          <w:rFonts w:ascii="GHEA Grapalat" w:hAnsi="GHEA Grapalat"/>
          <w:i w:val="0"/>
          <w:lang w:val="hy-AM"/>
        </w:rPr>
        <w:t xml:space="preserve"> N 1</w:t>
      </w:r>
      <w:r w:rsidR="003C53D4" w:rsidRPr="002C6D94">
        <w:rPr>
          <w:rFonts w:ascii="GHEA Grapalat" w:hAnsi="GHEA Grapalat"/>
          <w:i w:val="0"/>
          <w:lang w:val="af-ZA"/>
        </w:rPr>
        <w:t xml:space="preserve"> </w:t>
      </w:r>
      <w:bookmarkEnd w:id="0"/>
      <w:r w:rsidR="00642EFE" w:rsidRPr="002C6D94">
        <w:rPr>
          <w:rFonts w:ascii="GHEA Grapalat" w:hAnsi="GHEA Grapalat"/>
          <w:i w:val="0"/>
          <w:lang w:val="af-ZA"/>
        </w:rPr>
        <w:t xml:space="preserve">որոշմամբ </w:t>
      </w:r>
    </w:p>
    <w:p w14:paraId="4A7CC1BC" w14:textId="77777777" w:rsidR="0091042F" w:rsidRPr="002C6D94" w:rsidRDefault="0091042F" w:rsidP="002C6D94">
      <w:pPr>
        <w:pStyle w:val="a3"/>
        <w:spacing w:line="240" w:lineRule="auto"/>
        <w:jc w:val="center"/>
        <w:rPr>
          <w:rFonts w:ascii="GHEA Grapalat" w:hAnsi="GHEA Grapalat"/>
          <w:i w:val="0"/>
          <w:lang w:val="af-ZA"/>
        </w:rPr>
      </w:pPr>
    </w:p>
    <w:p w14:paraId="2F2134AC" w14:textId="33413B54" w:rsidR="0091042F" w:rsidRPr="002C6D94" w:rsidRDefault="00496E18" w:rsidP="002C6D94">
      <w:pPr>
        <w:pStyle w:val="a3"/>
        <w:spacing w:line="240" w:lineRule="auto"/>
        <w:jc w:val="center"/>
        <w:rPr>
          <w:rFonts w:ascii="GHEA Grapalat" w:hAnsi="GHEA Grapalat"/>
          <w:i w:val="0"/>
          <w:lang w:val="af-ZA"/>
        </w:rPr>
      </w:pPr>
      <w:r w:rsidRPr="002C6D94">
        <w:rPr>
          <w:rFonts w:ascii="GHEA Grapalat" w:hAnsi="GHEA Grapalat"/>
          <w:i w:val="0"/>
          <w:lang w:val="af-ZA"/>
        </w:rPr>
        <w:t xml:space="preserve">Ընթացակարգի </w:t>
      </w:r>
      <w:r w:rsidR="00642EFE" w:rsidRPr="002C6D94">
        <w:rPr>
          <w:rFonts w:ascii="GHEA Grapalat" w:hAnsi="GHEA Grapalat"/>
          <w:i w:val="0"/>
          <w:lang w:val="af-ZA"/>
        </w:rPr>
        <w:t>ծածկագիրը`</w:t>
      </w:r>
      <w:r w:rsidR="0091042F" w:rsidRPr="002C6D94">
        <w:rPr>
          <w:rFonts w:ascii="GHEA Grapalat" w:hAnsi="GHEA Grapalat"/>
          <w:i w:val="0"/>
          <w:lang w:val="af-ZA"/>
        </w:rPr>
        <w:t xml:space="preserve"> </w:t>
      </w:r>
      <w:r w:rsidR="00F95C04" w:rsidRPr="002C6D94">
        <w:rPr>
          <w:rFonts w:ascii="GHEA Grapalat" w:hAnsi="GHEA Grapalat"/>
          <w:i w:val="0"/>
          <w:lang w:val="af-ZA"/>
        </w:rPr>
        <w:t>ՀՀԱՄՄՀ ՆԱՐՏՄ ԳՀԱՊՁԲ-23/1</w:t>
      </w:r>
    </w:p>
    <w:p w14:paraId="27EE6920" w14:textId="77777777" w:rsidR="0091042F" w:rsidRPr="002C6D94" w:rsidRDefault="0091042F" w:rsidP="002C6D94">
      <w:pPr>
        <w:pStyle w:val="a3"/>
        <w:spacing w:line="240" w:lineRule="auto"/>
        <w:rPr>
          <w:rFonts w:ascii="GHEA Grapalat" w:hAnsi="GHEA Grapalat"/>
          <w:i w:val="0"/>
          <w:lang w:val="af-ZA"/>
        </w:rPr>
      </w:pPr>
    </w:p>
    <w:p w14:paraId="66BD0D9E" w14:textId="2531213A" w:rsidR="00D004EB" w:rsidRPr="002C6D94" w:rsidRDefault="00642EFE" w:rsidP="002C6D94">
      <w:pPr>
        <w:pStyle w:val="a3"/>
        <w:spacing w:line="240" w:lineRule="auto"/>
        <w:ind w:firstLine="708"/>
        <w:rPr>
          <w:rFonts w:ascii="GHEA Grapalat" w:hAnsi="GHEA Grapalat"/>
          <w:i w:val="0"/>
          <w:lang w:val="af-ZA"/>
        </w:rPr>
      </w:pPr>
      <w:r w:rsidRPr="002C6D94">
        <w:rPr>
          <w:rFonts w:ascii="GHEA Grapalat" w:hAnsi="GHEA Grapalat"/>
          <w:i w:val="0"/>
          <w:lang w:val="af-ZA"/>
        </w:rPr>
        <w:t>Պատվիրատուն`</w:t>
      </w:r>
      <w:r w:rsidR="0091042F" w:rsidRPr="002C6D94">
        <w:rPr>
          <w:rFonts w:ascii="GHEA Grapalat" w:hAnsi="GHEA Grapalat"/>
          <w:i w:val="0"/>
          <w:lang w:val="af-ZA"/>
        </w:rPr>
        <w:t xml:space="preserve"> </w:t>
      </w:r>
      <w:r w:rsidR="00040653" w:rsidRPr="002C6D94">
        <w:rPr>
          <w:rFonts w:ascii="GHEA Grapalat" w:hAnsi="GHEA Grapalat"/>
          <w:i w:val="0"/>
          <w:lang w:val="af-ZA"/>
        </w:rPr>
        <w:t xml:space="preserve"> </w:t>
      </w:r>
      <w:r w:rsidR="00F95C04" w:rsidRPr="002C6D94">
        <w:rPr>
          <w:rFonts w:ascii="GHEA Grapalat" w:hAnsi="GHEA Grapalat"/>
          <w:i w:val="0"/>
          <w:lang w:val="af-ZA"/>
        </w:rPr>
        <w:t xml:space="preserve"> «Մեծամոր քաղաքի Նոր Արտագերս գյուղի մանկապարտեզ» ՀՈԱԿ</w:t>
      </w:r>
      <w:r w:rsidR="003433C0" w:rsidRPr="002C6D94">
        <w:rPr>
          <w:rFonts w:ascii="GHEA Grapalat" w:hAnsi="GHEA Grapalat"/>
          <w:lang w:val="af-ZA"/>
        </w:rPr>
        <w:t>-</w:t>
      </w:r>
      <w:r w:rsidR="003433C0" w:rsidRPr="002C6D94">
        <w:rPr>
          <w:rFonts w:ascii="GHEA Grapalat" w:hAnsi="GHEA Grapalat"/>
          <w:i w:val="0"/>
          <w:lang w:val="af-ZA"/>
        </w:rPr>
        <w:t>ը</w:t>
      </w:r>
      <w:r w:rsidRPr="002C6D94">
        <w:rPr>
          <w:rFonts w:ascii="GHEA Grapalat" w:hAnsi="GHEA Grapalat"/>
          <w:i w:val="0"/>
          <w:lang w:val="af-ZA"/>
        </w:rPr>
        <w:t>, որը գտնվում է</w:t>
      </w:r>
      <w:r w:rsidR="00484C80" w:rsidRPr="002C6D94">
        <w:rPr>
          <w:rFonts w:ascii="GHEA Grapalat" w:hAnsi="GHEA Grapalat"/>
          <w:lang w:val="af-ZA"/>
        </w:rPr>
        <w:t xml:space="preserve"> </w:t>
      </w:r>
      <w:r w:rsidR="00F95C04" w:rsidRPr="002C6D94">
        <w:rPr>
          <w:rFonts w:ascii="GHEA Grapalat" w:hAnsi="GHEA Grapalat"/>
          <w:i w:val="0"/>
          <w:lang w:val="af-ZA"/>
        </w:rPr>
        <w:t>ՀՀ, Արմավիրի մարզ, ք</w:t>
      </w:r>
      <w:r w:rsidR="00F95C04" w:rsidRPr="002C6D94">
        <w:rPr>
          <w:rFonts w:ascii="Cambria Math" w:hAnsi="Cambria Math" w:cs="Cambria Math"/>
          <w:i w:val="0"/>
          <w:lang w:val="af-ZA"/>
        </w:rPr>
        <w:t>․</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Մեծամոր</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համայնք</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Նոր</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Արտագերս</w:t>
      </w:r>
      <w:r w:rsidR="00F95C04" w:rsidRPr="002C6D94">
        <w:rPr>
          <w:rFonts w:ascii="GHEA Grapalat" w:hAnsi="GHEA Grapalat"/>
          <w:i w:val="0"/>
          <w:lang w:val="af-ZA"/>
        </w:rPr>
        <w:t>, 1</w:t>
      </w:r>
      <w:r w:rsidR="00F95C04" w:rsidRPr="002C6D94">
        <w:rPr>
          <w:rFonts w:ascii="GHEA Grapalat" w:hAnsi="GHEA Grapalat" w:cs="GHEA Grapalat"/>
          <w:i w:val="0"/>
          <w:lang w:val="af-ZA"/>
        </w:rPr>
        <w:t>փ</w:t>
      </w:r>
      <w:r w:rsidR="00F95C04" w:rsidRPr="002C6D94">
        <w:rPr>
          <w:rFonts w:ascii="Cambria Math" w:hAnsi="Cambria Math" w:cs="Cambria Math"/>
          <w:i w:val="0"/>
          <w:lang w:val="af-ZA"/>
        </w:rPr>
        <w:t>․</w:t>
      </w:r>
      <w:r w:rsidR="00F95C04" w:rsidRPr="002C6D94">
        <w:rPr>
          <w:rFonts w:ascii="GHEA Grapalat" w:hAnsi="GHEA Grapalat"/>
          <w:i w:val="0"/>
          <w:lang w:val="af-ZA"/>
        </w:rPr>
        <w:t xml:space="preserve"> 21</w:t>
      </w:r>
      <w:r w:rsidR="00F95C04" w:rsidRPr="002C6D94">
        <w:rPr>
          <w:rFonts w:ascii="GHEA Grapalat" w:hAnsi="GHEA Grapalat" w:cs="GHEA Grapalat"/>
          <w:i w:val="0"/>
          <w:lang w:val="af-ZA"/>
        </w:rPr>
        <w:t>շենք</w:t>
      </w:r>
      <w:r w:rsidR="00311076" w:rsidRPr="002C6D94">
        <w:rPr>
          <w:rFonts w:ascii="GHEA Grapalat" w:hAnsi="GHEA Grapalat"/>
          <w:i w:val="0"/>
          <w:lang w:val="af-ZA"/>
        </w:rPr>
        <w:t xml:space="preserve"> </w:t>
      </w:r>
      <w:r w:rsidRPr="002C6D94">
        <w:rPr>
          <w:rFonts w:ascii="GHEA Grapalat" w:hAnsi="GHEA Grapalat"/>
          <w:i w:val="0"/>
          <w:lang w:val="af-ZA"/>
        </w:rPr>
        <w:t>հասցեում,</w:t>
      </w:r>
      <w:r w:rsidR="00484C80" w:rsidRPr="002C6D94">
        <w:rPr>
          <w:rFonts w:ascii="GHEA Grapalat" w:hAnsi="GHEA Grapalat"/>
          <w:i w:val="0"/>
          <w:lang w:val="af-ZA"/>
        </w:rPr>
        <w:t xml:space="preserve"> </w:t>
      </w:r>
      <w:r w:rsidRPr="002C6D94">
        <w:rPr>
          <w:rFonts w:ascii="GHEA Grapalat" w:hAnsi="GHEA Grapalat"/>
          <w:i w:val="0"/>
          <w:lang w:val="af-ZA"/>
        </w:rPr>
        <w:t xml:space="preserve">հայտարարում է </w:t>
      </w:r>
      <w:r w:rsidR="00040653" w:rsidRPr="002C6D94">
        <w:rPr>
          <w:rFonts w:ascii="GHEA Grapalat" w:hAnsi="GHEA Grapalat"/>
          <w:i w:val="0"/>
          <w:lang w:val="af-ZA"/>
        </w:rPr>
        <w:t>գնանշման հարցման</w:t>
      </w:r>
      <w:r w:rsidR="003433C0" w:rsidRPr="002C6D94">
        <w:rPr>
          <w:rFonts w:ascii="GHEA Grapalat" w:hAnsi="GHEA Grapalat"/>
          <w:i w:val="0"/>
          <w:lang w:val="af-ZA"/>
        </w:rPr>
        <w:t xml:space="preserve"> միջոցով գնում կատարելու ընթացակարգ</w:t>
      </w:r>
      <w:r w:rsidR="00A20B69" w:rsidRPr="002C6D94">
        <w:rPr>
          <w:rFonts w:ascii="GHEA Grapalat" w:hAnsi="GHEA Grapalat"/>
          <w:i w:val="0"/>
          <w:lang w:val="af-ZA"/>
        </w:rPr>
        <w:t>, որն իրականացվում է մեկ փուլով</w:t>
      </w:r>
      <w:r w:rsidR="00236B75" w:rsidRPr="002C6D94">
        <w:rPr>
          <w:rFonts w:ascii="GHEA Grapalat" w:hAnsi="GHEA Grapalat"/>
          <w:i w:val="0"/>
          <w:lang w:val="af-ZA"/>
        </w:rPr>
        <w:t>:</w:t>
      </w:r>
    </w:p>
    <w:p w14:paraId="64408976" w14:textId="0E37E4AB" w:rsidR="00D004EB" w:rsidRPr="002C6D94" w:rsidRDefault="00496E18" w:rsidP="002C6D94">
      <w:pPr>
        <w:pStyle w:val="a3"/>
        <w:spacing w:line="240" w:lineRule="auto"/>
        <w:ind w:firstLine="708"/>
        <w:rPr>
          <w:rFonts w:ascii="GHEA Grapalat" w:hAnsi="GHEA Grapalat"/>
          <w:i w:val="0"/>
          <w:lang w:val="af-ZA"/>
        </w:rPr>
      </w:pPr>
      <w:bookmarkStart w:id="1" w:name="_Hlk23167417"/>
      <w:r w:rsidRPr="002C6D94">
        <w:rPr>
          <w:rFonts w:ascii="GHEA Grapalat" w:hAnsi="GHEA Grapalat"/>
          <w:i w:val="0"/>
          <w:lang w:val="af-ZA"/>
        </w:rPr>
        <w:t>Սույն ընթացակարգի</w:t>
      </w:r>
      <w:bookmarkEnd w:id="1"/>
      <w:r w:rsidRPr="002C6D94">
        <w:rPr>
          <w:rFonts w:ascii="GHEA Grapalat" w:hAnsi="GHEA Grapalat"/>
          <w:i w:val="0"/>
          <w:lang w:val="af-ZA"/>
        </w:rPr>
        <w:t xml:space="preserve"> արդյունքում</w:t>
      </w:r>
      <w:r w:rsidR="00642EFE" w:rsidRPr="002C6D94">
        <w:rPr>
          <w:rFonts w:ascii="GHEA Grapalat" w:hAnsi="GHEA Grapalat"/>
          <w:i w:val="0"/>
          <w:lang w:val="af-ZA"/>
        </w:rPr>
        <w:t xml:space="preserve"> </w:t>
      </w:r>
      <w:r w:rsidR="002E7EE1" w:rsidRPr="002C6D94">
        <w:rPr>
          <w:rFonts w:ascii="GHEA Grapalat" w:hAnsi="GHEA Grapalat"/>
          <w:i w:val="0"/>
          <w:lang w:val="hy-AM"/>
        </w:rPr>
        <w:t>ընտրված</w:t>
      </w:r>
      <w:r w:rsidR="00642EFE" w:rsidRPr="002C6D94">
        <w:rPr>
          <w:rFonts w:ascii="GHEA Grapalat" w:hAnsi="GHEA Grapalat"/>
          <w:i w:val="0"/>
          <w:lang w:val="af-ZA"/>
        </w:rPr>
        <w:t xml:space="preserve"> մասնակցին սահմանված կարգով կառաջարկվի կնքել</w:t>
      </w:r>
      <w:r w:rsidRPr="002C6D94">
        <w:rPr>
          <w:rFonts w:ascii="GHEA Grapalat" w:hAnsi="GHEA Grapalat"/>
          <w:i w:val="0"/>
          <w:lang w:val="af-ZA"/>
        </w:rPr>
        <w:t xml:space="preserve"> </w:t>
      </w:r>
      <w:r w:rsidR="00040653" w:rsidRPr="002C6D94">
        <w:rPr>
          <w:rFonts w:ascii="GHEA Grapalat" w:hAnsi="GHEA Grapalat"/>
          <w:i w:val="0"/>
          <w:lang w:val="af-ZA"/>
        </w:rPr>
        <w:t>սննդամթերք</w:t>
      </w:r>
      <w:r w:rsidR="00610700" w:rsidRPr="002C6D94">
        <w:rPr>
          <w:rFonts w:ascii="GHEA Grapalat" w:hAnsi="GHEA Grapalat"/>
          <w:i w:val="0"/>
          <w:lang w:val="af-ZA"/>
        </w:rPr>
        <w:t>ի</w:t>
      </w:r>
      <w:r w:rsidR="00E765B7" w:rsidRPr="002C6D94">
        <w:rPr>
          <w:rFonts w:ascii="GHEA Grapalat" w:hAnsi="GHEA Grapalat"/>
          <w:i w:val="0"/>
          <w:lang w:val="af-ZA"/>
        </w:rPr>
        <w:t xml:space="preserve"> </w:t>
      </w:r>
      <w:r w:rsidR="00341A74" w:rsidRPr="002C6D94">
        <w:rPr>
          <w:rFonts w:ascii="GHEA Grapalat" w:hAnsi="GHEA Grapalat"/>
          <w:i w:val="0"/>
          <w:lang w:val="af-ZA"/>
        </w:rPr>
        <w:t xml:space="preserve">մատակարարման պայմանագիր (այսուհետ` </w:t>
      </w:r>
      <w:r w:rsidR="006265F4" w:rsidRPr="002C6D94">
        <w:rPr>
          <w:rFonts w:ascii="GHEA Grapalat" w:hAnsi="GHEA Grapalat"/>
          <w:i w:val="0"/>
          <w:lang w:val="af-ZA"/>
        </w:rPr>
        <w:t xml:space="preserve">պայմանագիր)։ </w:t>
      </w:r>
    </w:p>
    <w:p w14:paraId="6F23574A" w14:textId="0BF5801D" w:rsidR="00357D48" w:rsidRPr="002C6D94" w:rsidRDefault="00A76C15" w:rsidP="002C6D94">
      <w:pPr>
        <w:pStyle w:val="a3"/>
        <w:spacing w:line="240" w:lineRule="auto"/>
        <w:ind w:firstLine="708"/>
        <w:rPr>
          <w:rFonts w:ascii="GHEA Grapalat" w:hAnsi="GHEA Grapalat"/>
          <w:i w:val="0"/>
          <w:lang w:val="af-ZA"/>
        </w:rPr>
      </w:pPr>
      <w:r w:rsidRPr="002C6D94">
        <w:rPr>
          <w:rFonts w:ascii="GHEA Grapalat" w:hAnsi="GHEA Grapalat"/>
          <w:i w:val="0"/>
          <w:lang w:val="af-ZA"/>
        </w:rPr>
        <w:t>«</w:t>
      </w:r>
      <w:r w:rsidR="00357D48" w:rsidRPr="002C6D94">
        <w:rPr>
          <w:rFonts w:ascii="GHEA Grapalat" w:hAnsi="GHEA Grapalat"/>
          <w:i w:val="0"/>
          <w:lang w:val="af-ZA"/>
        </w:rPr>
        <w:t>Գնումների մասին</w:t>
      </w:r>
      <w:r w:rsidRPr="002C6D94">
        <w:rPr>
          <w:rFonts w:ascii="GHEA Grapalat" w:hAnsi="GHEA Grapalat"/>
          <w:i w:val="0"/>
          <w:lang w:val="af-ZA"/>
        </w:rPr>
        <w:t>»</w:t>
      </w:r>
      <w:r w:rsidR="00A96293" w:rsidRPr="002C6D94">
        <w:rPr>
          <w:rFonts w:ascii="GHEA Grapalat" w:hAnsi="GHEA Grapalat"/>
          <w:i w:val="0"/>
          <w:lang w:val="af-ZA"/>
        </w:rPr>
        <w:t xml:space="preserve"> </w:t>
      </w:r>
      <w:r w:rsidR="00357D48" w:rsidRPr="002C6D94">
        <w:rPr>
          <w:rFonts w:ascii="GHEA Grapalat" w:hAnsi="GHEA Grapalat"/>
          <w:i w:val="0"/>
          <w:lang w:val="af-ZA"/>
        </w:rPr>
        <w:t xml:space="preserve">ՀՀ օրենքի </w:t>
      </w:r>
      <w:r w:rsidR="00955E87" w:rsidRPr="002C6D94">
        <w:rPr>
          <w:rFonts w:ascii="GHEA Grapalat" w:hAnsi="GHEA Grapalat"/>
          <w:i w:val="0"/>
          <w:lang w:val="af-ZA"/>
        </w:rPr>
        <w:t>7</w:t>
      </w:r>
      <w:r w:rsidR="00357D48" w:rsidRPr="002C6D94">
        <w:rPr>
          <w:rFonts w:ascii="GHEA Grapalat" w:hAnsi="GHEA Grapalat"/>
          <w:i w:val="0"/>
          <w:lang w:val="af-ZA"/>
        </w:rPr>
        <w:t xml:space="preserve">-րդ հոդվածի համաձայն` </w:t>
      </w:r>
      <w:r w:rsidR="00DB4CC7" w:rsidRPr="002C6D9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6D94">
        <w:rPr>
          <w:rFonts w:ascii="GHEA Grapalat" w:hAnsi="GHEA Grapalat"/>
          <w:i w:val="0"/>
          <w:lang w:val="af-ZA"/>
        </w:rPr>
        <w:t xml:space="preserve">սույն </w:t>
      </w:r>
      <w:r w:rsidR="00496E18" w:rsidRPr="002C6D94">
        <w:rPr>
          <w:rFonts w:ascii="GHEA Grapalat" w:hAnsi="GHEA Grapalat"/>
          <w:i w:val="0"/>
          <w:lang w:val="af-ZA"/>
        </w:rPr>
        <w:t xml:space="preserve">ընթացակարգին </w:t>
      </w:r>
      <w:r w:rsidR="00DB4CC7" w:rsidRPr="002C6D94">
        <w:rPr>
          <w:rFonts w:ascii="GHEA Grapalat" w:hAnsi="GHEA Grapalat"/>
          <w:i w:val="0"/>
          <w:lang w:val="af-ZA"/>
        </w:rPr>
        <w:t>մասնակցելու հավասար իրավունք:</w:t>
      </w:r>
    </w:p>
    <w:p w14:paraId="39D8990F" w14:textId="77777777" w:rsidR="00A20B69" w:rsidRPr="002C6D94" w:rsidRDefault="00496E18" w:rsidP="002C6D94">
      <w:pPr>
        <w:ind w:firstLine="720"/>
        <w:jc w:val="both"/>
        <w:rPr>
          <w:rFonts w:ascii="GHEA Grapalat" w:hAnsi="GHEA Grapalat"/>
          <w:sz w:val="20"/>
          <w:szCs w:val="20"/>
          <w:lang w:val="af-ZA"/>
        </w:rPr>
      </w:pPr>
      <w:r w:rsidRPr="002C6D94">
        <w:rPr>
          <w:rFonts w:ascii="GHEA Grapalat" w:hAnsi="GHEA Grapalat"/>
          <w:sz w:val="20"/>
          <w:szCs w:val="20"/>
          <w:lang w:val="af-ZA"/>
        </w:rPr>
        <w:t xml:space="preserve">Սույն ընթացակարգին </w:t>
      </w:r>
      <w:r w:rsidR="00357D48" w:rsidRPr="002C6D94">
        <w:rPr>
          <w:rFonts w:ascii="GHEA Grapalat" w:hAnsi="GHEA Grapalat"/>
          <w:sz w:val="20"/>
          <w:szCs w:val="20"/>
          <w:lang w:val="af-ZA"/>
        </w:rPr>
        <w:t>մասնակցելու իրավունք</w:t>
      </w:r>
      <w:r w:rsidR="00124461" w:rsidRPr="002C6D94">
        <w:rPr>
          <w:rFonts w:ascii="GHEA Grapalat" w:hAnsi="GHEA Grapalat"/>
          <w:sz w:val="20"/>
          <w:szCs w:val="20"/>
          <w:lang w:val="af-ZA"/>
        </w:rPr>
        <w:t xml:space="preserve"> </w:t>
      </w:r>
      <w:r w:rsidR="003C3660" w:rsidRPr="002C6D94">
        <w:rPr>
          <w:rFonts w:ascii="GHEA Grapalat" w:hAnsi="GHEA Grapalat"/>
          <w:sz w:val="20"/>
          <w:szCs w:val="20"/>
          <w:lang w:val="af-ZA"/>
        </w:rPr>
        <w:t xml:space="preserve">չունեցող </w:t>
      </w:r>
      <w:r w:rsidR="006E7947" w:rsidRPr="002C6D94">
        <w:rPr>
          <w:rFonts w:ascii="GHEA Grapalat" w:hAnsi="GHEA Grapalat"/>
          <w:sz w:val="20"/>
          <w:szCs w:val="20"/>
          <w:lang w:val="af-ZA"/>
        </w:rPr>
        <w:t xml:space="preserve">անձանց, ինչպես </w:t>
      </w:r>
      <w:r w:rsidR="00A20B69" w:rsidRPr="002C6D94">
        <w:rPr>
          <w:rFonts w:ascii="GHEA Grapalat" w:hAnsi="GHEA Grapalat"/>
          <w:sz w:val="20"/>
          <w:szCs w:val="20"/>
          <w:lang w:val="af-ZA"/>
        </w:rPr>
        <w:t xml:space="preserve">նաև մասնակիցներին ներկայացվող </w:t>
      </w:r>
      <w:r w:rsidR="008A511D" w:rsidRPr="002C6D94">
        <w:rPr>
          <w:rFonts w:ascii="GHEA Grapalat" w:hAnsi="GHEA Grapalat"/>
          <w:sz w:val="20"/>
          <w:szCs w:val="20"/>
          <w:lang w:val="af-ZA"/>
        </w:rPr>
        <w:t xml:space="preserve">պայմանները </w:t>
      </w:r>
      <w:r w:rsidR="00A20B69" w:rsidRPr="002C6D94">
        <w:rPr>
          <w:rFonts w:ascii="GHEA Grapalat" w:hAnsi="GHEA Grapalat"/>
          <w:sz w:val="20"/>
          <w:szCs w:val="20"/>
          <w:lang w:val="af-ZA"/>
        </w:rPr>
        <w:t>սահմանված են սույն ընթացակարգի հրավերով:</w:t>
      </w:r>
    </w:p>
    <w:p w14:paraId="4574B2EF" w14:textId="77777777" w:rsidR="00357D48" w:rsidRPr="002C6D94" w:rsidRDefault="00EE73A8" w:rsidP="002C6D94">
      <w:pPr>
        <w:pStyle w:val="a3"/>
        <w:spacing w:line="240" w:lineRule="auto"/>
        <w:rPr>
          <w:rFonts w:ascii="GHEA Grapalat" w:hAnsi="GHEA Grapalat"/>
          <w:i w:val="0"/>
          <w:lang w:val="af-ZA"/>
        </w:rPr>
      </w:pPr>
      <w:r w:rsidRPr="002C6D94">
        <w:rPr>
          <w:rFonts w:ascii="GHEA Grapalat" w:hAnsi="GHEA Grapalat"/>
          <w:i w:val="0"/>
          <w:lang w:val="af-ZA"/>
        </w:rPr>
        <w:t xml:space="preserve">Ընտրված </w:t>
      </w:r>
      <w:r w:rsidR="00357D48" w:rsidRPr="002C6D94">
        <w:rPr>
          <w:rFonts w:ascii="GHEA Grapalat" w:hAnsi="GHEA Grapalat"/>
          <w:i w:val="0"/>
          <w:lang w:val="af-ZA"/>
        </w:rPr>
        <w:t xml:space="preserve">մասնակիցը որոշվում է </w:t>
      </w:r>
      <w:bookmarkStart w:id="2" w:name="_Hlk23167512"/>
      <w:r w:rsidR="00496E18" w:rsidRPr="002C6D94">
        <w:rPr>
          <w:rFonts w:ascii="GHEA Grapalat" w:hAnsi="GHEA Grapalat"/>
          <w:i w:val="0"/>
          <w:lang w:val="af-ZA"/>
        </w:rPr>
        <w:t xml:space="preserve">ոչ գնային պայմաններով բավարար գնահատված </w:t>
      </w:r>
      <w:bookmarkEnd w:id="2"/>
      <w:r w:rsidR="00357D48" w:rsidRPr="002C6D9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C6D94">
        <w:rPr>
          <w:rFonts w:ascii="GHEA Grapalat" w:hAnsi="GHEA Grapalat"/>
          <w:i w:val="0"/>
          <w:lang w:val="af-ZA"/>
        </w:rPr>
        <w:t>։</w:t>
      </w:r>
      <w:r w:rsidR="00357D48" w:rsidRPr="002C6D94">
        <w:rPr>
          <w:rFonts w:ascii="GHEA Grapalat" w:hAnsi="GHEA Grapalat"/>
          <w:i w:val="0"/>
          <w:lang w:val="af-ZA"/>
        </w:rPr>
        <w:t xml:space="preserve"> </w:t>
      </w:r>
    </w:p>
    <w:p w14:paraId="2901568A" w14:textId="7FD6B649" w:rsidR="000E2427" w:rsidRPr="002C6D94" w:rsidRDefault="000E2427" w:rsidP="002C6D94">
      <w:pPr>
        <w:pStyle w:val="a3"/>
        <w:spacing w:line="240" w:lineRule="auto"/>
        <w:rPr>
          <w:rFonts w:ascii="GHEA Grapalat" w:hAnsi="GHEA Grapalat"/>
          <w:i w:val="0"/>
          <w:lang w:val="af-ZA"/>
        </w:rPr>
      </w:pPr>
      <w:r w:rsidRPr="002C6D94">
        <w:rPr>
          <w:rFonts w:ascii="GHEA Grapalat" w:hAnsi="GHEA Grapalat"/>
          <w:i w:val="0"/>
          <w:lang w:val="af-ZA"/>
        </w:rPr>
        <w:t xml:space="preserve">Սույն </w:t>
      </w:r>
      <w:r w:rsidR="00496E18" w:rsidRPr="002C6D94">
        <w:rPr>
          <w:rFonts w:ascii="GHEA Grapalat" w:hAnsi="GHEA Grapalat"/>
          <w:i w:val="0"/>
          <w:lang w:val="af-ZA"/>
        </w:rPr>
        <w:t xml:space="preserve">ընթացակարգի </w:t>
      </w:r>
      <w:r w:rsidRPr="002C6D94">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2C6D94">
        <w:rPr>
          <w:rFonts w:ascii="GHEA Grapalat" w:hAnsi="GHEA Grapalat"/>
          <w:i w:val="0"/>
          <w:lang w:val="af-ZA"/>
        </w:rPr>
        <w:t xml:space="preserve">, </w:t>
      </w:r>
      <w:r w:rsidR="0092281A" w:rsidRPr="002C6D94">
        <w:rPr>
          <w:rFonts w:ascii="GHEA Grapalat" w:hAnsi="GHEA Grapalat"/>
          <w:i w:val="0"/>
          <w:lang w:val="hy-AM"/>
        </w:rPr>
        <w:t>ե</w:t>
      </w:r>
      <w:r w:rsidR="0092281A" w:rsidRPr="002C6D94">
        <w:rPr>
          <w:rFonts w:ascii="GHEA Grapalat" w:hAnsi="GHEA Grapalat"/>
          <w:i w:val="0"/>
          <w:lang w:val="af-ZA"/>
        </w:rPr>
        <w:t>թե գնման գինը գերազանց</w:t>
      </w:r>
      <w:r w:rsidR="0092281A" w:rsidRPr="002C6D94">
        <w:rPr>
          <w:rFonts w:ascii="GHEA Grapalat" w:hAnsi="GHEA Grapalat"/>
          <w:i w:val="0"/>
          <w:lang w:val="hy-AM"/>
        </w:rPr>
        <w:t>ի</w:t>
      </w:r>
      <w:r w:rsidR="0092281A" w:rsidRPr="002C6D94">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2C6D94" w:rsidRDefault="00357D48" w:rsidP="002C6D94">
      <w:pPr>
        <w:pStyle w:val="a3"/>
        <w:spacing w:line="240" w:lineRule="auto"/>
        <w:rPr>
          <w:rFonts w:ascii="GHEA Grapalat" w:hAnsi="GHEA Grapalat"/>
          <w:i w:val="0"/>
          <w:lang w:val="af-ZA"/>
        </w:rPr>
      </w:pPr>
      <w:r w:rsidRPr="002C6D94">
        <w:rPr>
          <w:rFonts w:ascii="GHEA Grapalat" w:hAnsi="GHEA Grapalat"/>
          <w:i w:val="0"/>
          <w:lang w:val="af-ZA"/>
        </w:rPr>
        <w:t xml:space="preserve">Էլեկտրոնային ձևով հրավեր տրամադրելու պահանջի դեպքում պատվիրատուն </w:t>
      </w:r>
      <w:r w:rsidR="00E222A7" w:rsidRPr="002C6D94">
        <w:rPr>
          <w:rFonts w:ascii="GHEA Grapalat" w:hAnsi="GHEA Grapalat"/>
          <w:i w:val="0"/>
          <w:lang w:val="af-ZA"/>
        </w:rPr>
        <w:t xml:space="preserve">անվճար </w:t>
      </w:r>
      <w:r w:rsidRPr="002C6D94">
        <w:rPr>
          <w:rFonts w:ascii="GHEA Grapalat" w:hAnsi="GHEA Grapalat"/>
          <w:i w:val="0"/>
          <w:lang w:val="af-ZA"/>
        </w:rPr>
        <w:t>ապահովում է հրավերի` էլեկտրոնային ձևով տրամադրումը դիմում</w:t>
      </w:r>
      <w:r w:rsidR="0006311D" w:rsidRPr="002C6D94">
        <w:rPr>
          <w:rFonts w:ascii="GHEA Grapalat" w:hAnsi="GHEA Grapalat"/>
          <w:i w:val="0"/>
          <w:lang w:val="af-ZA"/>
        </w:rPr>
        <w:t>ը</w:t>
      </w:r>
      <w:r w:rsidRPr="002C6D94">
        <w:rPr>
          <w:rFonts w:ascii="GHEA Grapalat" w:hAnsi="GHEA Grapalat"/>
          <w:i w:val="0"/>
          <w:lang w:val="af-ZA"/>
        </w:rPr>
        <w:t xml:space="preserve"> ստանալու օրվան հաջորդող աշխատանքային օրվա ընթացքում</w:t>
      </w:r>
      <w:r w:rsidR="004D5671" w:rsidRPr="002C6D94">
        <w:rPr>
          <w:rFonts w:ascii="GHEA Grapalat" w:hAnsi="GHEA Grapalat"/>
          <w:i w:val="0"/>
          <w:lang w:val="af-ZA"/>
        </w:rPr>
        <w:t>։</w:t>
      </w:r>
      <w:r w:rsidRPr="002C6D94">
        <w:rPr>
          <w:rFonts w:ascii="GHEA Grapalat" w:hAnsi="GHEA Grapalat"/>
          <w:i w:val="0"/>
          <w:lang w:val="af-ZA"/>
        </w:rPr>
        <w:t xml:space="preserve"> </w:t>
      </w:r>
    </w:p>
    <w:p w14:paraId="236FDBB7" w14:textId="5B7AF15D" w:rsidR="00332EE7" w:rsidRPr="002C6D94" w:rsidRDefault="00484C80" w:rsidP="002C6D94">
      <w:pPr>
        <w:pStyle w:val="a3"/>
        <w:spacing w:line="240" w:lineRule="auto"/>
        <w:rPr>
          <w:rFonts w:ascii="GHEA Grapalat" w:hAnsi="GHEA Grapalat"/>
          <w:i w:val="0"/>
          <w:lang w:val="af-ZA"/>
        </w:rPr>
      </w:pPr>
      <w:r w:rsidRPr="002C6D94">
        <w:rPr>
          <w:rFonts w:ascii="GHEA Grapalat" w:hAnsi="GHEA Grapalat"/>
          <w:i w:val="0"/>
          <w:lang w:val="af-ZA"/>
        </w:rPr>
        <w:t>Սույն ընթացակարգին մասնակցության հայտերն անհրաժեշտ է ներկայացնել</w:t>
      </w:r>
      <w:r w:rsidRPr="002C6D94">
        <w:rPr>
          <w:rFonts w:ascii="GHEA Grapalat" w:hAnsi="GHEA Grapalat"/>
          <w:i w:val="0"/>
          <w:lang w:val="af-ZA" w:eastAsia="ru-RU"/>
        </w:rPr>
        <w:t xml:space="preserve"> </w:t>
      </w:r>
      <w:r w:rsidR="00F95C04" w:rsidRPr="002C6D94">
        <w:rPr>
          <w:rFonts w:ascii="GHEA Grapalat" w:hAnsi="GHEA Grapalat"/>
          <w:i w:val="0"/>
          <w:lang w:val="af-ZA"/>
        </w:rPr>
        <w:t>ՀՀ, Արմավիրի մարզ, ք</w:t>
      </w:r>
      <w:r w:rsidR="00F95C04" w:rsidRPr="002C6D94">
        <w:rPr>
          <w:rFonts w:ascii="Cambria Math" w:hAnsi="Cambria Math" w:cs="Cambria Math"/>
          <w:i w:val="0"/>
          <w:lang w:val="af-ZA"/>
        </w:rPr>
        <w:t>․</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Մեծամոր</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համայնք</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Նոր</w:t>
      </w:r>
      <w:r w:rsidR="00F95C04" w:rsidRPr="002C6D94">
        <w:rPr>
          <w:rFonts w:ascii="GHEA Grapalat" w:hAnsi="GHEA Grapalat"/>
          <w:i w:val="0"/>
          <w:lang w:val="af-ZA"/>
        </w:rPr>
        <w:t xml:space="preserve"> </w:t>
      </w:r>
      <w:r w:rsidR="00F95C04" w:rsidRPr="002C6D94">
        <w:rPr>
          <w:rFonts w:ascii="GHEA Grapalat" w:hAnsi="GHEA Grapalat" w:cs="GHEA Grapalat"/>
          <w:i w:val="0"/>
          <w:lang w:val="af-ZA"/>
        </w:rPr>
        <w:t>Արտագերս</w:t>
      </w:r>
      <w:r w:rsidR="00F95C04" w:rsidRPr="002C6D94">
        <w:rPr>
          <w:rFonts w:ascii="GHEA Grapalat" w:hAnsi="GHEA Grapalat"/>
          <w:i w:val="0"/>
          <w:lang w:val="af-ZA"/>
        </w:rPr>
        <w:t>, 1</w:t>
      </w:r>
      <w:r w:rsidR="00F95C04" w:rsidRPr="002C6D94">
        <w:rPr>
          <w:rFonts w:ascii="GHEA Grapalat" w:hAnsi="GHEA Grapalat" w:cs="GHEA Grapalat"/>
          <w:i w:val="0"/>
          <w:lang w:val="af-ZA"/>
        </w:rPr>
        <w:t>փ</w:t>
      </w:r>
      <w:r w:rsidR="00F95C04" w:rsidRPr="002C6D94">
        <w:rPr>
          <w:rFonts w:ascii="Cambria Math" w:hAnsi="Cambria Math" w:cs="Cambria Math"/>
          <w:i w:val="0"/>
          <w:lang w:val="af-ZA"/>
        </w:rPr>
        <w:t>․</w:t>
      </w:r>
      <w:r w:rsidR="00F95C04" w:rsidRPr="002C6D94">
        <w:rPr>
          <w:rFonts w:ascii="GHEA Grapalat" w:hAnsi="GHEA Grapalat"/>
          <w:i w:val="0"/>
          <w:lang w:val="af-ZA"/>
        </w:rPr>
        <w:t xml:space="preserve"> 21</w:t>
      </w:r>
      <w:r w:rsidR="00F95C04" w:rsidRPr="002C6D94">
        <w:rPr>
          <w:rFonts w:ascii="GHEA Grapalat" w:hAnsi="GHEA Grapalat" w:cs="GHEA Grapalat"/>
          <w:i w:val="0"/>
          <w:lang w:val="af-ZA"/>
        </w:rPr>
        <w:t>շենք</w:t>
      </w:r>
      <w:r w:rsidR="00C55E20" w:rsidRPr="002C6D94">
        <w:rPr>
          <w:rFonts w:ascii="GHEA Grapalat" w:hAnsi="GHEA Grapalat"/>
          <w:i w:val="0"/>
          <w:lang w:val="af-ZA"/>
        </w:rPr>
        <w:t xml:space="preserve"> </w:t>
      </w:r>
      <w:r w:rsidRPr="002C6D94">
        <w:rPr>
          <w:rFonts w:ascii="GHEA Grapalat" w:hAnsi="GHEA Grapalat"/>
          <w:i w:val="0"/>
          <w:lang w:val="af-ZA"/>
        </w:rPr>
        <w:t>հասցեով, փաստաթղթային ձևով</w:t>
      </w:r>
      <w:r w:rsidRPr="002C6D94">
        <w:rPr>
          <w:rFonts w:ascii="GHEA Grapalat" w:hAnsi="GHEA Grapalat"/>
          <w:i w:val="0"/>
          <w:lang w:val="af-ZA" w:eastAsia="ru-RU"/>
        </w:rPr>
        <w:t xml:space="preserve"> </w:t>
      </w:r>
      <w:r w:rsidRPr="002C6D94">
        <w:rPr>
          <w:rFonts w:ascii="GHEA Grapalat" w:hAnsi="GHEA Grapalat"/>
          <w:i w:val="0"/>
          <w:lang w:val="af-ZA"/>
        </w:rPr>
        <w:t xml:space="preserve">մինչև </w:t>
      </w:r>
      <w:r w:rsidR="00040653" w:rsidRPr="002C6D94">
        <w:rPr>
          <w:rFonts w:ascii="GHEA Grapalat" w:hAnsi="GHEA Grapalat"/>
          <w:i w:val="0"/>
          <w:lang w:val="af-ZA"/>
        </w:rPr>
        <w:t xml:space="preserve">2022 </w:t>
      </w:r>
      <w:r w:rsidR="00F744F8" w:rsidRPr="002C6D94">
        <w:rPr>
          <w:rFonts w:ascii="GHEA Grapalat" w:hAnsi="GHEA Grapalat"/>
          <w:i w:val="0"/>
          <w:lang w:val="af-ZA"/>
        </w:rPr>
        <w:t xml:space="preserve">թվականի դեկտեմբերի  </w:t>
      </w:r>
      <w:r w:rsidR="00F95C04" w:rsidRPr="002C6D94">
        <w:rPr>
          <w:rFonts w:ascii="GHEA Grapalat" w:hAnsi="GHEA Grapalat"/>
          <w:i w:val="0"/>
          <w:lang w:val="af-ZA"/>
        </w:rPr>
        <w:t>7-</w:t>
      </w:r>
      <w:r w:rsidR="002C6D94" w:rsidRPr="002C6D94">
        <w:rPr>
          <w:rFonts w:ascii="GHEA Grapalat" w:hAnsi="GHEA Grapalat"/>
          <w:i w:val="0"/>
          <w:lang w:val="af-ZA"/>
        </w:rPr>
        <w:t>ի ժամը 11:10-</w:t>
      </w:r>
      <w:r w:rsidR="00F026D9" w:rsidRPr="002C6D94">
        <w:rPr>
          <w:rFonts w:ascii="GHEA Grapalat" w:hAnsi="GHEA Grapalat"/>
          <w:i w:val="0"/>
          <w:lang w:val="af-ZA"/>
        </w:rPr>
        <w:t>ը</w:t>
      </w:r>
      <w:r w:rsidRPr="002C6D94">
        <w:rPr>
          <w:rFonts w:ascii="GHEA Grapalat" w:hAnsi="GHEA Grapalat"/>
          <w:i w:val="0"/>
          <w:lang w:val="af-ZA"/>
        </w:rPr>
        <w:t>:</w:t>
      </w:r>
    </w:p>
    <w:p w14:paraId="154CB70D" w14:textId="77777777" w:rsidR="00357D48" w:rsidRPr="002C6D94" w:rsidRDefault="000076A1" w:rsidP="002C6D94">
      <w:pPr>
        <w:pStyle w:val="a3"/>
        <w:spacing w:line="240" w:lineRule="auto"/>
        <w:ind w:firstLine="708"/>
        <w:rPr>
          <w:rFonts w:ascii="GHEA Grapalat" w:hAnsi="GHEA Grapalat"/>
          <w:i w:val="0"/>
          <w:lang w:val="af-ZA"/>
        </w:rPr>
      </w:pPr>
      <w:r w:rsidRPr="002C6D94">
        <w:rPr>
          <w:rFonts w:ascii="GHEA Grapalat" w:hAnsi="GHEA Grapalat"/>
          <w:i w:val="0"/>
          <w:lang w:val="af-ZA"/>
        </w:rPr>
        <w:t>Հայտերը, հայերենից բացի, կարող են ներկայացվել նաև անգլերեն կամ ռուսերեն:</w:t>
      </w:r>
      <w:r w:rsidR="00357D48" w:rsidRPr="002C6D94">
        <w:rPr>
          <w:rFonts w:ascii="GHEA Grapalat" w:hAnsi="GHEA Grapalat"/>
          <w:i w:val="0"/>
          <w:lang w:val="af-ZA"/>
        </w:rPr>
        <w:t xml:space="preserve"> </w:t>
      </w:r>
    </w:p>
    <w:p w14:paraId="3B1730B6" w14:textId="5DF02295" w:rsidR="00332EE7" w:rsidRPr="002C6D94" w:rsidRDefault="00484C80" w:rsidP="002C6D94">
      <w:pPr>
        <w:pStyle w:val="a3"/>
        <w:spacing w:line="240" w:lineRule="auto"/>
        <w:ind w:firstLine="708"/>
        <w:rPr>
          <w:rFonts w:ascii="GHEA Grapalat" w:hAnsi="GHEA Grapalat"/>
          <w:b/>
          <w:i w:val="0"/>
          <w:sz w:val="22"/>
          <w:lang w:val="af-ZA"/>
        </w:rPr>
      </w:pPr>
      <w:r w:rsidRPr="002C6D94">
        <w:rPr>
          <w:rFonts w:ascii="GHEA Grapalat" w:hAnsi="GHEA Grapalat"/>
          <w:b/>
          <w:i w:val="0"/>
          <w:sz w:val="22"/>
          <w:lang w:val="af-ZA"/>
        </w:rPr>
        <w:t xml:space="preserve">Հայտերի բացումը տեղի կունենա </w:t>
      </w:r>
      <w:r w:rsidR="00F95C04" w:rsidRPr="002C6D94">
        <w:rPr>
          <w:rFonts w:ascii="GHEA Grapalat" w:hAnsi="GHEA Grapalat"/>
          <w:b/>
          <w:i w:val="0"/>
          <w:sz w:val="22"/>
          <w:lang w:val="af-ZA"/>
        </w:rPr>
        <w:t>ՀՀ, Արմավիրի մարզ, ք</w:t>
      </w:r>
      <w:r w:rsidR="00F95C04" w:rsidRPr="002C6D94">
        <w:rPr>
          <w:rFonts w:ascii="Cambria Math" w:hAnsi="Cambria Math" w:cs="Cambria Math"/>
          <w:b/>
          <w:i w:val="0"/>
          <w:sz w:val="22"/>
          <w:lang w:val="af-ZA"/>
        </w:rPr>
        <w:t>․</w:t>
      </w:r>
      <w:r w:rsidR="00F95C04" w:rsidRPr="002C6D94">
        <w:rPr>
          <w:rFonts w:ascii="GHEA Grapalat" w:hAnsi="GHEA Grapalat"/>
          <w:b/>
          <w:i w:val="0"/>
          <w:sz w:val="22"/>
          <w:lang w:val="af-ZA"/>
        </w:rPr>
        <w:t xml:space="preserve"> </w:t>
      </w:r>
      <w:r w:rsidR="00F95C04" w:rsidRPr="002C6D94">
        <w:rPr>
          <w:rFonts w:ascii="GHEA Grapalat" w:hAnsi="GHEA Grapalat" w:cs="GHEA Grapalat"/>
          <w:b/>
          <w:i w:val="0"/>
          <w:sz w:val="22"/>
          <w:lang w:val="af-ZA"/>
        </w:rPr>
        <w:t>Մեծամոր</w:t>
      </w:r>
      <w:r w:rsidR="00F95C04" w:rsidRPr="002C6D94">
        <w:rPr>
          <w:rFonts w:ascii="GHEA Grapalat" w:hAnsi="GHEA Grapalat"/>
          <w:b/>
          <w:i w:val="0"/>
          <w:sz w:val="22"/>
          <w:lang w:val="af-ZA"/>
        </w:rPr>
        <w:t xml:space="preserve"> </w:t>
      </w:r>
      <w:r w:rsidR="00F95C04" w:rsidRPr="002C6D94">
        <w:rPr>
          <w:rFonts w:ascii="GHEA Grapalat" w:hAnsi="GHEA Grapalat" w:cs="GHEA Grapalat"/>
          <w:b/>
          <w:i w:val="0"/>
          <w:sz w:val="22"/>
          <w:lang w:val="af-ZA"/>
        </w:rPr>
        <w:t>համայնք</w:t>
      </w:r>
      <w:r w:rsidR="00F95C04" w:rsidRPr="002C6D94">
        <w:rPr>
          <w:rFonts w:ascii="GHEA Grapalat" w:hAnsi="GHEA Grapalat"/>
          <w:b/>
          <w:i w:val="0"/>
          <w:sz w:val="22"/>
          <w:lang w:val="af-ZA"/>
        </w:rPr>
        <w:t xml:space="preserve">, </w:t>
      </w:r>
      <w:r w:rsidR="00F95C04" w:rsidRPr="002C6D94">
        <w:rPr>
          <w:rFonts w:ascii="GHEA Grapalat" w:hAnsi="GHEA Grapalat" w:cs="GHEA Grapalat"/>
          <w:b/>
          <w:i w:val="0"/>
          <w:sz w:val="22"/>
          <w:lang w:val="af-ZA"/>
        </w:rPr>
        <w:t>Նոր</w:t>
      </w:r>
      <w:r w:rsidR="00F95C04" w:rsidRPr="002C6D94">
        <w:rPr>
          <w:rFonts w:ascii="GHEA Grapalat" w:hAnsi="GHEA Grapalat"/>
          <w:b/>
          <w:i w:val="0"/>
          <w:sz w:val="22"/>
          <w:lang w:val="af-ZA"/>
        </w:rPr>
        <w:t xml:space="preserve"> </w:t>
      </w:r>
      <w:r w:rsidR="00F95C04" w:rsidRPr="002C6D94">
        <w:rPr>
          <w:rFonts w:ascii="GHEA Grapalat" w:hAnsi="GHEA Grapalat" w:cs="GHEA Grapalat"/>
          <w:b/>
          <w:i w:val="0"/>
          <w:sz w:val="22"/>
          <w:lang w:val="af-ZA"/>
        </w:rPr>
        <w:t>Արտագերս</w:t>
      </w:r>
      <w:r w:rsidR="00F95C04" w:rsidRPr="002C6D94">
        <w:rPr>
          <w:rFonts w:ascii="GHEA Grapalat" w:hAnsi="GHEA Grapalat"/>
          <w:b/>
          <w:i w:val="0"/>
          <w:sz w:val="22"/>
          <w:lang w:val="af-ZA"/>
        </w:rPr>
        <w:t>, 1</w:t>
      </w:r>
      <w:r w:rsidR="00F95C04" w:rsidRPr="002C6D94">
        <w:rPr>
          <w:rFonts w:ascii="GHEA Grapalat" w:hAnsi="GHEA Grapalat" w:cs="GHEA Grapalat"/>
          <w:b/>
          <w:i w:val="0"/>
          <w:sz w:val="22"/>
          <w:lang w:val="af-ZA"/>
        </w:rPr>
        <w:t>փ</w:t>
      </w:r>
      <w:r w:rsidR="00F95C04" w:rsidRPr="002C6D94">
        <w:rPr>
          <w:rFonts w:ascii="Cambria Math" w:hAnsi="Cambria Math" w:cs="Cambria Math"/>
          <w:b/>
          <w:i w:val="0"/>
          <w:sz w:val="22"/>
          <w:lang w:val="af-ZA"/>
        </w:rPr>
        <w:t>․</w:t>
      </w:r>
      <w:r w:rsidR="00F95C04" w:rsidRPr="002C6D94">
        <w:rPr>
          <w:rFonts w:ascii="GHEA Grapalat" w:hAnsi="GHEA Grapalat"/>
          <w:b/>
          <w:i w:val="0"/>
          <w:sz w:val="22"/>
          <w:lang w:val="af-ZA"/>
        </w:rPr>
        <w:t xml:space="preserve"> 21</w:t>
      </w:r>
      <w:r w:rsidR="00F95C04" w:rsidRPr="002C6D94">
        <w:rPr>
          <w:rFonts w:ascii="GHEA Grapalat" w:hAnsi="GHEA Grapalat" w:cs="GHEA Grapalat"/>
          <w:b/>
          <w:i w:val="0"/>
          <w:sz w:val="22"/>
          <w:lang w:val="af-ZA"/>
        </w:rPr>
        <w:t>շենք</w:t>
      </w:r>
      <w:r w:rsidR="0092281A" w:rsidRPr="002C6D94">
        <w:rPr>
          <w:rFonts w:ascii="GHEA Grapalat" w:hAnsi="GHEA Grapalat"/>
          <w:b/>
          <w:i w:val="0"/>
          <w:sz w:val="22"/>
          <w:lang w:val="af-ZA"/>
        </w:rPr>
        <w:t xml:space="preserve">  </w:t>
      </w:r>
      <w:r w:rsidRPr="002C6D94">
        <w:rPr>
          <w:rFonts w:ascii="GHEA Grapalat" w:hAnsi="GHEA Grapalat"/>
          <w:b/>
          <w:i w:val="0"/>
          <w:sz w:val="22"/>
          <w:lang w:val="af-ZA"/>
        </w:rPr>
        <w:t xml:space="preserve">հասցեում, </w:t>
      </w:r>
      <w:r w:rsidR="00040653" w:rsidRPr="002C6D94">
        <w:rPr>
          <w:rFonts w:ascii="GHEA Grapalat" w:hAnsi="GHEA Grapalat"/>
          <w:b/>
          <w:i w:val="0"/>
          <w:sz w:val="22"/>
          <w:lang w:val="af-ZA"/>
        </w:rPr>
        <w:t xml:space="preserve">2022 </w:t>
      </w:r>
      <w:r w:rsidR="00F744F8" w:rsidRPr="002C6D94">
        <w:rPr>
          <w:rFonts w:ascii="GHEA Grapalat" w:hAnsi="GHEA Grapalat"/>
          <w:b/>
          <w:i w:val="0"/>
          <w:sz w:val="22"/>
          <w:lang w:val="af-ZA"/>
        </w:rPr>
        <w:t xml:space="preserve">թվականի </w:t>
      </w:r>
      <w:r w:rsidR="002C6D94" w:rsidRPr="002C6D94">
        <w:rPr>
          <w:rFonts w:ascii="GHEA Grapalat" w:hAnsi="GHEA Grapalat"/>
          <w:b/>
          <w:i w:val="0"/>
          <w:sz w:val="22"/>
          <w:lang w:val="af-ZA"/>
        </w:rPr>
        <w:t>դեկտեմբերի  7-ի ժամը 11:10-ին։</w:t>
      </w:r>
    </w:p>
    <w:p w14:paraId="03B4786F" w14:textId="77777777" w:rsidR="006675F2" w:rsidRPr="002C6D94" w:rsidRDefault="006675F2" w:rsidP="002C6D94">
      <w:pPr>
        <w:ind w:firstLine="720"/>
        <w:jc w:val="both"/>
        <w:rPr>
          <w:rFonts w:ascii="GHEA Grapalat" w:hAnsi="GHEA Grapalat"/>
          <w:sz w:val="20"/>
          <w:szCs w:val="20"/>
          <w:lang w:val="hy-AM"/>
        </w:rPr>
      </w:pPr>
      <w:r w:rsidRPr="002C6D94">
        <w:rPr>
          <w:rFonts w:ascii="GHEA Grapalat" w:hAnsi="GHEA Grapalat"/>
          <w:sz w:val="20"/>
          <w:szCs w:val="20"/>
          <w:lang w:val="af-ZA"/>
        </w:rPr>
        <w:t>Սույն ընթացակարգի վերաբերյալ բողոք</w:t>
      </w:r>
      <w:r w:rsidRPr="002C6D94">
        <w:rPr>
          <w:rFonts w:ascii="GHEA Grapalat" w:hAnsi="GHEA Grapalat"/>
          <w:sz w:val="20"/>
          <w:szCs w:val="20"/>
          <w:lang w:val="hy-AM"/>
        </w:rPr>
        <w:t xml:space="preserve">արկումն իրականացվում է </w:t>
      </w:r>
      <w:r w:rsidRPr="002C6D94">
        <w:rPr>
          <w:rFonts w:ascii="GHEA Grapalat" w:hAnsi="GHEA Grapalat"/>
          <w:sz w:val="16"/>
          <w:szCs w:val="16"/>
          <w:lang w:val="af-ZA"/>
        </w:rPr>
        <w:t xml:space="preserve"> </w:t>
      </w:r>
      <w:r w:rsidRPr="002C6D94">
        <w:rPr>
          <w:rFonts w:ascii="GHEA Grapalat" w:hAnsi="GHEA Grapalat"/>
          <w:sz w:val="20"/>
          <w:szCs w:val="20"/>
          <w:lang w:val="af-ZA"/>
        </w:rPr>
        <w:t>«</w:t>
      </w:r>
      <w:r w:rsidRPr="002C6D94">
        <w:rPr>
          <w:rFonts w:ascii="GHEA Grapalat" w:hAnsi="GHEA Grapalat"/>
          <w:sz w:val="20"/>
          <w:szCs w:val="20"/>
          <w:lang w:val="hy-AM"/>
        </w:rPr>
        <w:t>Գնումների</w:t>
      </w:r>
      <w:r w:rsidRPr="002C6D94">
        <w:rPr>
          <w:rFonts w:ascii="GHEA Grapalat" w:hAnsi="GHEA Grapalat"/>
          <w:sz w:val="20"/>
          <w:szCs w:val="20"/>
          <w:lang w:val="af-ZA"/>
        </w:rPr>
        <w:t xml:space="preserve"> </w:t>
      </w:r>
      <w:r w:rsidRPr="002C6D94">
        <w:rPr>
          <w:rFonts w:ascii="GHEA Grapalat" w:hAnsi="GHEA Grapalat"/>
          <w:sz w:val="20"/>
          <w:szCs w:val="20"/>
          <w:lang w:val="hy-AM"/>
        </w:rPr>
        <w:t>մասին</w:t>
      </w:r>
      <w:r w:rsidRPr="002C6D94">
        <w:rPr>
          <w:rFonts w:ascii="GHEA Grapalat" w:hAnsi="GHEA Grapalat"/>
          <w:sz w:val="20"/>
          <w:szCs w:val="20"/>
          <w:lang w:val="af-ZA"/>
        </w:rPr>
        <w:t>»</w:t>
      </w:r>
      <w:r w:rsidRPr="002C6D94">
        <w:rPr>
          <w:rFonts w:ascii="GHEA Grapalat" w:hAnsi="GHEA Grapalat"/>
          <w:sz w:val="20"/>
          <w:szCs w:val="20"/>
          <w:lang w:val="hy-AM"/>
        </w:rPr>
        <w:t xml:space="preserve"> ՀՀ</w:t>
      </w:r>
      <w:r w:rsidRPr="002C6D94">
        <w:rPr>
          <w:rFonts w:ascii="GHEA Grapalat" w:hAnsi="GHEA Grapalat"/>
          <w:sz w:val="20"/>
          <w:szCs w:val="20"/>
          <w:lang w:val="af-ZA"/>
        </w:rPr>
        <w:t xml:space="preserve"> </w:t>
      </w:r>
      <w:r w:rsidRPr="002C6D94">
        <w:rPr>
          <w:rFonts w:ascii="GHEA Grapalat" w:hAnsi="GHEA Grapalat"/>
          <w:sz w:val="20"/>
          <w:szCs w:val="20"/>
          <w:lang w:val="hy-AM"/>
        </w:rPr>
        <w:t>օրենքով</w:t>
      </w:r>
      <w:r w:rsidRPr="002C6D94">
        <w:rPr>
          <w:rFonts w:ascii="GHEA Grapalat" w:hAnsi="GHEA Grapalat"/>
          <w:sz w:val="20"/>
          <w:szCs w:val="20"/>
          <w:lang w:val="af-ZA"/>
        </w:rPr>
        <w:t xml:space="preserve"> </w:t>
      </w:r>
      <w:r w:rsidRPr="002C6D94">
        <w:rPr>
          <w:rFonts w:ascii="GHEA Grapalat" w:hAnsi="GHEA Grapalat"/>
          <w:sz w:val="20"/>
          <w:szCs w:val="20"/>
          <w:lang w:val="hy-AM"/>
        </w:rPr>
        <w:t>և</w:t>
      </w:r>
      <w:r w:rsidRPr="002C6D94">
        <w:rPr>
          <w:rFonts w:ascii="GHEA Grapalat" w:hAnsi="GHEA Grapalat"/>
          <w:sz w:val="20"/>
          <w:szCs w:val="20"/>
          <w:lang w:val="af-ZA"/>
        </w:rPr>
        <w:t xml:space="preserve"> </w:t>
      </w:r>
      <w:r w:rsidRPr="002C6D94">
        <w:rPr>
          <w:rFonts w:ascii="GHEA Grapalat" w:hAnsi="GHEA Grapalat"/>
          <w:sz w:val="20"/>
          <w:szCs w:val="20"/>
          <w:lang w:val="hy-AM"/>
        </w:rPr>
        <w:t>ՀՀ քաղաքացիական դատավարության օրենսգրքով սահմանված կարգով։</w:t>
      </w:r>
    </w:p>
    <w:p w14:paraId="438E3FA8" w14:textId="44CC6CB8" w:rsidR="00484C80" w:rsidRPr="002C6D94" w:rsidRDefault="00754697" w:rsidP="002C6D94">
      <w:pPr>
        <w:pStyle w:val="a3"/>
        <w:spacing w:line="240" w:lineRule="auto"/>
        <w:rPr>
          <w:rFonts w:ascii="GHEA Grapalat" w:hAnsi="GHEA Grapalat"/>
          <w:i w:val="0"/>
          <w:lang w:val="af-ZA"/>
        </w:rPr>
      </w:pPr>
      <w:r w:rsidRPr="002C6D9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C6D94">
        <w:rPr>
          <w:rFonts w:ascii="GHEA Grapalat" w:hAnsi="GHEA Grapalat"/>
          <w:i w:val="0"/>
          <w:lang w:val="af-ZA"/>
        </w:rPr>
        <w:t>գնահատող հանձնաժողովի քարտուղար</w:t>
      </w:r>
      <w:r w:rsidRPr="002C6D94">
        <w:rPr>
          <w:rFonts w:ascii="GHEA Grapalat" w:hAnsi="GHEA Grapalat"/>
          <w:i w:val="0"/>
          <w:lang w:val="af-ZA"/>
        </w:rPr>
        <w:t>`</w:t>
      </w:r>
      <w:r w:rsidR="00484C80" w:rsidRPr="002C6D94">
        <w:rPr>
          <w:rFonts w:ascii="GHEA Grapalat" w:hAnsi="GHEA Grapalat"/>
          <w:i w:val="0"/>
          <w:lang w:val="af-ZA"/>
        </w:rPr>
        <w:t xml:space="preserve"> </w:t>
      </w:r>
      <w:r w:rsidR="00040653" w:rsidRPr="002C6D94">
        <w:rPr>
          <w:rFonts w:ascii="GHEA Grapalat" w:hAnsi="GHEA Grapalat"/>
          <w:i w:val="0"/>
          <w:lang w:val="af-ZA"/>
        </w:rPr>
        <w:t>Մարիա Ղազարյան</w:t>
      </w:r>
      <w:r w:rsidR="00484C80" w:rsidRPr="002C6D94">
        <w:rPr>
          <w:rFonts w:ascii="GHEA Grapalat" w:hAnsi="GHEA Grapalat"/>
          <w:i w:val="0"/>
          <w:lang w:val="af-ZA"/>
        </w:rPr>
        <w:t>ին</w:t>
      </w:r>
    </w:p>
    <w:p w14:paraId="45AA67DE" w14:textId="77777777" w:rsidR="00D004EB" w:rsidRPr="002C6D94" w:rsidRDefault="00D004EB" w:rsidP="002C6D94">
      <w:pPr>
        <w:pStyle w:val="a3"/>
        <w:spacing w:line="240" w:lineRule="auto"/>
        <w:rPr>
          <w:rFonts w:ascii="GHEA Grapalat" w:hAnsi="GHEA Grapalat"/>
          <w:i w:val="0"/>
          <w:lang w:val="af-ZA"/>
        </w:rPr>
      </w:pPr>
    </w:p>
    <w:p w14:paraId="070DAF46" w14:textId="377F8F4C" w:rsidR="00D004EB" w:rsidRPr="002C6D94" w:rsidRDefault="00D004EB" w:rsidP="002C6D94">
      <w:pPr>
        <w:pStyle w:val="a3"/>
        <w:tabs>
          <w:tab w:val="left" w:pos="360"/>
        </w:tabs>
        <w:spacing w:line="240" w:lineRule="auto"/>
        <w:ind w:left="-270" w:hanging="360"/>
        <w:rPr>
          <w:rFonts w:ascii="GHEA Grapalat" w:hAnsi="GHEA Grapalat"/>
          <w:i w:val="0"/>
          <w:lang w:val="af-ZA"/>
        </w:rPr>
      </w:pPr>
      <w:r w:rsidRPr="002C6D94">
        <w:rPr>
          <w:rFonts w:ascii="GHEA Grapalat" w:hAnsi="GHEA Grapalat"/>
          <w:i w:val="0"/>
          <w:lang w:val="af-ZA"/>
        </w:rPr>
        <w:tab/>
      </w:r>
      <w:r w:rsidR="00484C80" w:rsidRPr="002C6D94">
        <w:rPr>
          <w:rFonts w:ascii="GHEA Grapalat" w:hAnsi="GHEA Grapalat"/>
          <w:i w:val="0"/>
          <w:lang w:val="af-ZA"/>
        </w:rPr>
        <w:t xml:space="preserve">Հեռախոսահամար՝ </w:t>
      </w:r>
      <w:r w:rsidR="00040653" w:rsidRPr="002C6D94">
        <w:rPr>
          <w:rFonts w:ascii="GHEA Grapalat" w:hAnsi="GHEA Grapalat"/>
          <w:i w:val="0"/>
          <w:lang w:val="af-ZA"/>
        </w:rPr>
        <w:t>+374 99066056</w:t>
      </w:r>
    </w:p>
    <w:p w14:paraId="5C1AAD24" w14:textId="172A55B4" w:rsidR="00D004EB" w:rsidRPr="002C6D94" w:rsidRDefault="00D004EB" w:rsidP="002C6D94">
      <w:pPr>
        <w:pStyle w:val="a3"/>
        <w:tabs>
          <w:tab w:val="left" w:pos="360"/>
        </w:tabs>
        <w:spacing w:line="240" w:lineRule="auto"/>
        <w:ind w:left="-270" w:hanging="360"/>
        <w:rPr>
          <w:rFonts w:ascii="GHEA Grapalat" w:hAnsi="GHEA Grapalat"/>
          <w:i w:val="0"/>
          <w:lang w:val="af-ZA"/>
        </w:rPr>
      </w:pPr>
      <w:r w:rsidRPr="002C6D94">
        <w:rPr>
          <w:rFonts w:ascii="GHEA Grapalat" w:hAnsi="GHEA Grapalat"/>
          <w:i w:val="0"/>
          <w:lang w:val="af-ZA"/>
        </w:rPr>
        <w:tab/>
      </w:r>
      <w:r w:rsidR="00484C80" w:rsidRPr="002C6D94">
        <w:rPr>
          <w:rFonts w:ascii="GHEA Grapalat" w:hAnsi="GHEA Grapalat"/>
          <w:i w:val="0"/>
          <w:lang w:val="af-ZA"/>
        </w:rPr>
        <w:t xml:space="preserve">Էլ. փոստ </w:t>
      </w:r>
      <w:r w:rsidR="00040653" w:rsidRPr="002C6D94">
        <w:rPr>
          <w:rFonts w:ascii="GHEA Grapalat" w:hAnsi="GHEA Grapalat"/>
          <w:i w:val="0"/>
          <w:lang w:val="af-ZA"/>
        </w:rPr>
        <w:t>info@epromotion.am</w:t>
      </w:r>
    </w:p>
    <w:p w14:paraId="3B0D5CFD" w14:textId="23A36E0C" w:rsidR="00484C80" w:rsidRPr="002C6D94" w:rsidRDefault="00D004EB" w:rsidP="002C6D94">
      <w:pPr>
        <w:pStyle w:val="a3"/>
        <w:tabs>
          <w:tab w:val="left" w:pos="360"/>
        </w:tabs>
        <w:spacing w:line="240" w:lineRule="auto"/>
        <w:ind w:left="-270" w:hanging="360"/>
        <w:rPr>
          <w:rFonts w:ascii="GHEA Grapalat" w:hAnsi="GHEA Grapalat"/>
          <w:i w:val="0"/>
          <w:u w:val="single"/>
          <w:lang w:val="af-ZA"/>
        </w:rPr>
      </w:pPr>
      <w:r w:rsidRPr="002C6D94">
        <w:rPr>
          <w:rFonts w:ascii="GHEA Grapalat" w:hAnsi="GHEA Grapalat"/>
          <w:i w:val="0"/>
          <w:lang w:val="af-ZA"/>
        </w:rPr>
        <w:tab/>
      </w:r>
      <w:r w:rsidR="00484C80" w:rsidRPr="002C6D94">
        <w:rPr>
          <w:rFonts w:ascii="GHEA Grapalat" w:hAnsi="GHEA Grapalat"/>
          <w:i w:val="0"/>
          <w:lang w:val="af-ZA"/>
        </w:rPr>
        <w:t xml:space="preserve">Պատվիրատու </w:t>
      </w:r>
      <w:r w:rsidR="00040653" w:rsidRPr="002C6D94">
        <w:rPr>
          <w:rFonts w:ascii="GHEA Grapalat" w:hAnsi="GHEA Grapalat"/>
          <w:i w:val="0"/>
          <w:lang w:val="af-ZA"/>
        </w:rPr>
        <w:t xml:space="preserve"> </w:t>
      </w:r>
      <w:r w:rsidR="00F95C04" w:rsidRPr="002C6D94">
        <w:rPr>
          <w:rFonts w:ascii="GHEA Grapalat" w:hAnsi="GHEA Grapalat"/>
          <w:i w:val="0"/>
          <w:lang w:val="af-ZA"/>
        </w:rPr>
        <w:t xml:space="preserve"> «Մեծամոր քաղաքի Նոր Արտագերս գյուղի մանկապարտեզ» ՀՈԱԿ</w:t>
      </w:r>
    </w:p>
    <w:p w14:paraId="5AE5CF5D" w14:textId="77777777" w:rsidR="00D004EB" w:rsidRPr="002C6D94" w:rsidRDefault="00D004EB" w:rsidP="002C6D94">
      <w:pPr>
        <w:rPr>
          <w:rFonts w:ascii="GHEA Grapalat" w:hAnsi="GHEA Grapalat" w:cs="Sylfaen"/>
          <w:i/>
          <w:sz w:val="20"/>
          <w:szCs w:val="20"/>
          <w:lang w:val="af-ZA"/>
        </w:rPr>
      </w:pPr>
      <w:r w:rsidRPr="002C6D94">
        <w:rPr>
          <w:rFonts w:ascii="GHEA Grapalat" w:hAnsi="GHEA Grapalat" w:cs="Sylfaen"/>
          <w:i/>
          <w:sz w:val="20"/>
          <w:szCs w:val="20"/>
          <w:lang w:val="af-ZA"/>
        </w:rPr>
        <w:br w:type="page"/>
      </w:r>
    </w:p>
    <w:p w14:paraId="45E8B843" w14:textId="0DD1CDAF"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lastRenderedPageBreak/>
        <w:t>Հավելված N 2</w:t>
      </w:r>
    </w:p>
    <w:p w14:paraId="0BF1BE94"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 xml:space="preserve">ՀՀԱՄՄՀ ՆԱՐՏՄ ԳՀԱՊՁԲ-23/1 ծածկագրով </w:t>
      </w:r>
    </w:p>
    <w:p w14:paraId="5428FE3E"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գնանշման հարցման գնահատող հանձնաժողովի</w:t>
      </w:r>
    </w:p>
    <w:p w14:paraId="43AE7F7E" w14:textId="77777777" w:rsidR="002C6D94" w:rsidRPr="002C6D94" w:rsidRDefault="002C6D94" w:rsidP="002C6D94">
      <w:pPr>
        <w:pStyle w:val="a3"/>
        <w:spacing w:line="240" w:lineRule="auto"/>
        <w:jc w:val="right"/>
        <w:rPr>
          <w:rFonts w:ascii="GHEA Grapalat" w:hAnsi="GHEA Grapalat"/>
          <w:sz w:val="16"/>
          <w:lang w:val="af-ZA"/>
        </w:rPr>
      </w:pPr>
      <w:r w:rsidRPr="002C6D94">
        <w:rPr>
          <w:rFonts w:ascii="GHEA Grapalat" w:hAnsi="GHEA Grapalat"/>
          <w:sz w:val="16"/>
          <w:lang w:val="af-ZA"/>
        </w:rPr>
        <w:t xml:space="preserve">2022թ-ի նոյեմբերի 30-ի N 1 արձանագրության                                                                                        </w:t>
      </w:r>
    </w:p>
    <w:p w14:paraId="185DDEFD" w14:textId="77777777" w:rsidR="002C6D94" w:rsidRPr="002C6D94" w:rsidRDefault="002C6D94" w:rsidP="002C6D94">
      <w:pPr>
        <w:pStyle w:val="aa"/>
        <w:spacing w:after="0"/>
        <w:ind w:firstLine="567"/>
        <w:jc w:val="right"/>
        <w:rPr>
          <w:rFonts w:ascii="GHEA Grapalat" w:hAnsi="GHEA Grapalat" w:cs="Sylfaen"/>
          <w:i/>
          <w:sz w:val="20"/>
          <w:szCs w:val="20"/>
          <w:lang w:val="af-ZA"/>
        </w:rPr>
      </w:pPr>
    </w:p>
    <w:p w14:paraId="7917E9D0" w14:textId="0C7E0DD8" w:rsidR="00096865" w:rsidRPr="002C6D94" w:rsidRDefault="00096865" w:rsidP="002C6D94">
      <w:pPr>
        <w:pStyle w:val="aa"/>
        <w:spacing w:after="0"/>
        <w:ind w:firstLine="567"/>
        <w:jc w:val="right"/>
        <w:rPr>
          <w:rFonts w:ascii="GHEA Grapalat" w:hAnsi="GHEA Grapalat" w:cs="Sylfaen"/>
          <w:i/>
          <w:sz w:val="20"/>
          <w:szCs w:val="20"/>
          <w:lang w:val="af-ZA"/>
        </w:rPr>
      </w:pPr>
      <w:r w:rsidRPr="002C6D94">
        <w:rPr>
          <w:rFonts w:ascii="GHEA Grapalat" w:hAnsi="GHEA Grapalat" w:cs="Sylfaen"/>
          <w:i/>
          <w:sz w:val="20"/>
          <w:szCs w:val="20"/>
        </w:rPr>
        <w:t>Հաստատված</w:t>
      </w:r>
      <w:r w:rsidRPr="002C6D94">
        <w:rPr>
          <w:rFonts w:ascii="GHEA Grapalat" w:hAnsi="GHEA Grapalat" w:cs="Times Armenian"/>
          <w:i/>
          <w:sz w:val="20"/>
          <w:szCs w:val="20"/>
          <w:lang w:val="af-ZA"/>
        </w:rPr>
        <w:t xml:space="preserve"> </w:t>
      </w:r>
      <w:r w:rsidRPr="002C6D94">
        <w:rPr>
          <w:rFonts w:ascii="GHEA Grapalat" w:hAnsi="GHEA Grapalat" w:cs="Sylfaen"/>
          <w:i/>
          <w:sz w:val="20"/>
          <w:szCs w:val="20"/>
        </w:rPr>
        <w:t>է</w:t>
      </w:r>
    </w:p>
    <w:p w14:paraId="2571BC9C" w14:textId="2434A973" w:rsidR="00096865" w:rsidRPr="002C6D94" w:rsidRDefault="00F95C04" w:rsidP="002C6D94">
      <w:pPr>
        <w:pStyle w:val="aa"/>
        <w:spacing w:after="0"/>
        <w:ind w:firstLine="567"/>
        <w:jc w:val="right"/>
        <w:rPr>
          <w:rFonts w:ascii="GHEA Grapalat" w:hAnsi="GHEA Grapalat" w:cs="Sylfaen"/>
          <w:i/>
          <w:sz w:val="20"/>
          <w:szCs w:val="20"/>
          <w:lang w:val="af-ZA"/>
        </w:rPr>
      </w:pPr>
      <w:r w:rsidRPr="002C6D94">
        <w:rPr>
          <w:rFonts w:ascii="GHEA Grapalat" w:hAnsi="GHEA Grapalat" w:cs="Sylfaen"/>
          <w:iCs/>
          <w:sz w:val="20"/>
          <w:szCs w:val="20"/>
          <w:lang w:val="af-ZA"/>
        </w:rPr>
        <w:t>ՀՀԱՄՄՀ ՆԱՐՏՄ ԳՀԱՊՁԲ-23/1</w:t>
      </w:r>
      <w:r w:rsidR="009F18D0" w:rsidRPr="002C6D94">
        <w:rPr>
          <w:rFonts w:ascii="GHEA Grapalat" w:hAnsi="GHEA Grapalat" w:cs="Sylfaen"/>
          <w:i/>
          <w:sz w:val="20"/>
          <w:szCs w:val="20"/>
          <w:lang w:val="af-ZA"/>
        </w:rPr>
        <w:t xml:space="preserve"> </w:t>
      </w:r>
      <w:r w:rsidR="00096865" w:rsidRPr="002C6D94">
        <w:rPr>
          <w:rFonts w:ascii="GHEA Grapalat" w:hAnsi="GHEA Grapalat" w:cs="Sylfaen"/>
          <w:i/>
          <w:sz w:val="20"/>
          <w:szCs w:val="20"/>
        </w:rPr>
        <w:t>ծածկա</w:t>
      </w:r>
      <w:r w:rsidR="00096865" w:rsidRPr="002C6D94">
        <w:rPr>
          <w:rFonts w:ascii="GHEA Grapalat" w:hAnsi="GHEA Grapalat" w:cs="Times Armenian"/>
          <w:i/>
          <w:sz w:val="20"/>
          <w:szCs w:val="20"/>
        </w:rPr>
        <w:t>գ</w:t>
      </w:r>
      <w:r w:rsidR="00096865" w:rsidRPr="002C6D94">
        <w:rPr>
          <w:rFonts w:ascii="GHEA Grapalat" w:hAnsi="GHEA Grapalat" w:cs="Sylfaen"/>
          <w:i/>
          <w:sz w:val="20"/>
          <w:szCs w:val="20"/>
        </w:rPr>
        <w:t>րով</w:t>
      </w:r>
      <w:r w:rsidR="00096865" w:rsidRPr="002C6D94">
        <w:rPr>
          <w:rFonts w:ascii="GHEA Grapalat" w:hAnsi="GHEA Grapalat" w:cs="Times Armenian"/>
          <w:i/>
          <w:sz w:val="20"/>
          <w:szCs w:val="20"/>
          <w:lang w:val="af-ZA"/>
        </w:rPr>
        <w:t xml:space="preserve"> </w:t>
      </w:r>
    </w:p>
    <w:p w14:paraId="175D83D1" w14:textId="1FEC2071" w:rsidR="00096865" w:rsidRPr="002C6D94" w:rsidRDefault="00040653" w:rsidP="002C6D94">
      <w:pPr>
        <w:pStyle w:val="aa"/>
        <w:spacing w:after="0"/>
        <w:ind w:firstLine="567"/>
        <w:jc w:val="right"/>
        <w:rPr>
          <w:rFonts w:ascii="GHEA Grapalat" w:hAnsi="GHEA Grapalat" w:cs="Times Armenian"/>
          <w:i/>
          <w:sz w:val="20"/>
          <w:szCs w:val="20"/>
          <w:lang w:val="af-ZA"/>
        </w:rPr>
      </w:pPr>
      <w:r w:rsidRPr="002C6D94">
        <w:rPr>
          <w:rFonts w:ascii="GHEA Grapalat" w:hAnsi="GHEA Grapalat" w:cs="Sylfaen"/>
          <w:i/>
          <w:sz w:val="20"/>
          <w:szCs w:val="20"/>
        </w:rPr>
        <w:t>գնանշման</w:t>
      </w:r>
      <w:r w:rsidRPr="002C6D94">
        <w:rPr>
          <w:rFonts w:ascii="GHEA Grapalat" w:hAnsi="GHEA Grapalat" w:cs="Sylfaen"/>
          <w:i/>
          <w:sz w:val="20"/>
          <w:szCs w:val="20"/>
          <w:lang w:val="af-ZA"/>
        </w:rPr>
        <w:t xml:space="preserve"> </w:t>
      </w:r>
      <w:r w:rsidRPr="002C6D94">
        <w:rPr>
          <w:rFonts w:ascii="GHEA Grapalat" w:hAnsi="GHEA Grapalat" w:cs="Sylfaen"/>
          <w:i/>
          <w:sz w:val="20"/>
          <w:szCs w:val="20"/>
        </w:rPr>
        <w:t>հարցման</w:t>
      </w:r>
      <w:r w:rsidR="00096865" w:rsidRPr="002C6D94">
        <w:rPr>
          <w:rFonts w:ascii="GHEA Grapalat" w:hAnsi="GHEA Grapalat" w:cs="Times Armenian"/>
          <w:i/>
          <w:sz w:val="20"/>
          <w:szCs w:val="20"/>
          <w:lang w:val="af-ZA"/>
        </w:rPr>
        <w:t xml:space="preserve"> </w:t>
      </w:r>
      <w:r w:rsidR="00EE5855" w:rsidRPr="002C6D94">
        <w:rPr>
          <w:rFonts w:ascii="GHEA Grapalat" w:hAnsi="GHEA Grapalat" w:cs="Times Armenian"/>
          <w:i/>
          <w:sz w:val="20"/>
          <w:szCs w:val="20"/>
          <w:lang w:val="af-ZA"/>
        </w:rPr>
        <w:t xml:space="preserve">գնահատող </w:t>
      </w:r>
      <w:r w:rsidR="00096865" w:rsidRPr="002C6D94">
        <w:rPr>
          <w:rFonts w:ascii="GHEA Grapalat" w:hAnsi="GHEA Grapalat" w:cs="Sylfaen"/>
          <w:i/>
          <w:sz w:val="20"/>
          <w:szCs w:val="20"/>
        </w:rPr>
        <w:t>հանձնաժողովի</w:t>
      </w:r>
    </w:p>
    <w:p w14:paraId="6754ECEF" w14:textId="1BD0A968" w:rsidR="00096865" w:rsidRPr="002C6D94" w:rsidRDefault="00040653" w:rsidP="002C6D94">
      <w:pPr>
        <w:pStyle w:val="aa"/>
        <w:spacing w:after="0"/>
        <w:ind w:firstLine="567"/>
        <w:jc w:val="right"/>
        <w:rPr>
          <w:rFonts w:ascii="GHEA Grapalat" w:hAnsi="GHEA Grapalat"/>
          <w:lang w:val="af-ZA"/>
        </w:rPr>
      </w:pPr>
      <w:r w:rsidRPr="002C6D94">
        <w:rPr>
          <w:rFonts w:ascii="GHEA Grapalat" w:hAnsi="GHEA Grapalat" w:cs="Sylfaen"/>
          <w:i/>
          <w:sz w:val="20"/>
          <w:szCs w:val="20"/>
          <w:lang w:val="hy-AM"/>
        </w:rPr>
        <w:t xml:space="preserve">2022 թվականի </w:t>
      </w:r>
      <w:r w:rsidR="00F744F8" w:rsidRPr="002C6D94">
        <w:rPr>
          <w:rFonts w:ascii="GHEA Grapalat" w:hAnsi="GHEA Grapalat" w:cs="Sylfaen"/>
          <w:i/>
          <w:sz w:val="20"/>
          <w:szCs w:val="20"/>
          <w:lang w:val="hy-AM"/>
        </w:rPr>
        <w:t>նոյեմբերի 30</w:t>
      </w:r>
      <w:r w:rsidRPr="002C6D94">
        <w:rPr>
          <w:rFonts w:ascii="GHEA Grapalat" w:hAnsi="GHEA Grapalat" w:cs="Sylfaen"/>
          <w:i/>
          <w:sz w:val="20"/>
          <w:szCs w:val="20"/>
          <w:lang w:val="hy-AM"/>
        </w:rPr>
        <w:t xml:space="preserve"> N 1</w:t>
      </w:r>
      <w:r w:rsidR="0053786F" w:rsidRPr="002C6D94">
        <w:rPr>
          <w:rFonts w:ascii="GHEA Grapalat" w:hAnsi="GHEA Grapalat" w:cs="Sylfaen"/>
          <w:i/>
          <w:sz w:val="20"/>
          <w:szCs w:val="20"/>
          <w:lang w:val="af-ZA"/>
        </w:rPr>
        <w:t xml:space="preserve"> </w:t>
      </w:r>
      <w:r w:rsidR="0053786F" w:rsidRPr="002C6D94">
        <w:rPr>
          <w:rFonts w:ascii="GHEA Grapalat" w:hAnsi="GHEA Grapalat" w:cs="Sylfaen"/>
          <w:i/>
          <w:sz w:val="20"/>
          <w:szCs w:val="20"/>
        </w:rPr>
        <w:t>որոշմամբ</w:t>
      </w:r>
    </w:p>
    <w:p w14:paraId="40126B3C" w14:textId="77777777" w:rsidR="00096865" w:rsidRPr="002C6D94" w:rsidRDefault="00096865" w:rsidP="002C6D94">
      <w:pPr>
        <w:pStyle w:val="aa"/>
        <w:ind w:right="-7"/>
        <w:jc w:val="center"/>
        <w:rPr>
          <w:rFonts w:ascii="GHEA Grapalat" w:hAnsi="GHEA Grapalat"/>
          <w:lang w:val="af-ZA"/>
        </w:rPr>
      </w:pPr>
    </w:p>
    <w:p w14:paraId="6BAFE5AE" w14:textId="77777777" w:rsidR="00096865" w:rsidRPr="002C6D94" w:rsidRDefault="00096865" w:rsidP="002C6D94">
      <w:pPr>
        <w:pStyle w:val="aa"/>
        <w:ind w:right="-7"/>
        <w:jc w:val="center"/>
        <w:rPr>
          <w:rFonts w:ascii="GHEA Grapalat" w:hAnsi="GHEA Grapalat"/>
          <w:lang w:val="af-ZA"/>
        </w:rPr>
      </w:pPr>
    </w:p>
    <w:p w14:paraId="560B294A" w14:textId="4CF31969" w:rsidR="00096865" w:rsidRPr="002C6D94" w:rsidRDefault="00040653" w:rsidP="002C6D94">
      <w:pPr>
        <w:pStyle w:val="aa"/>
        <w:ind w:right="-7"/>
        <w:jc w:val="center"/>
        <w:rPr>
          <w:rFonts w:ascii="GHEA Grapalat" w:hAnsi="GHEA Grapalat"/>
          <w:lang w:val="af-ZA"/>
        </w:rPr>
      </w:pPr>
      <w:r w:rsidRPr="002C6D94">
        <w:rPr>
          <w:rFonts w:ascii="GHEA Grapalat" w:hAnsi="GHEA Grapalat" w:cs="Times Armenian"/>
          <w:i/>
          <w:lang w:val="af-ZA"/>
        </w:rPr>
        <w:t xml:space="preserve"> </w:t>
      </w:r>
      <w:r w:rsidR="00F95C04" w:rsidRPr="002C6D94">
        <w:rPr>
          <w:rFonts w:ascii="GHEA Grapalat" w:hAnsi="GHEA Grapalat" w:cs="Times Armenian"/>
          <w:i/>
          <w:lang w:val="af-ZA"/>
        </w:rPr>
        <w:t xml:space="preserve"> «Մեծամոր քաղաքի Նոր Արտագերս գյուղի մանկապարտեզ» ՀՈԱԿ</w:t>
      </w:r>
    </w:p>
    <w:p w14:paraId="63B6A98D" w14:textId="77777777" w:rsidR="00096865" w:rsidRPr="002C6D94" w:rsidRDefault="00096865" w:rsidP="002C6D94">
      <w:pPr>
        <w:pStyle w:val="aa"/>
        <w:ind w:right="-7"/>
        <w:jc w:val="center"/>
        <w:rPr>
          <w:rFonts w:ascii="GHEA Grapalat" w:hAnsi="GHEA Grapalat"/>
          <w:lang w:val="af-ZA"/>
        </w:rPr>
      </w:pPr>
    </w:p>
    <w:p w14:paraId="76E971AD" w14:textId="77777777" w:rsidR="004B402D" w:rsidRPr="002C6D94" w:rsidRDefault="004B402D" w:rsidP="002C6D94">
      <w:pPr>
        <w:pStyle w:val="aa"/>
        <w:ind w:right="-7"/>
        <w:jc w:val="center"/>
        <w:rPr>
          <w:rFonts w:ascii="GHEA Grapalat" w:hAnsi="GHEA Grapalat" w:cs="Sylfaen"/>
          <w:lang w:val="af-ZA"/>
        </w:rPr>
      </w:pPr>
      <w:r w:rsidRPr="002C6D94">
        <w:rPr>
          <w:rFonts w:ascii="GHEA Grapalat" w:hAnsi="GHEA Grapalat" w:cs="Sylfaen"/>
          <w:sz w:val="32"/>
        </w:rPr>
        <w:t>ՀՐԱՎԵՐ</w:t>
      </w:r>
    </w:p>
    <w:p w14:paraId="09FF95AE" w14:textId="77777777" w:rsidR="00096865" w:rsidRPr="002C6D94" w:rsidRDefault="00096865" w:rsidP="002C6D94">
      <w:pPr>
        <w:pStyle w:val="aa"/>
        <w:ind w:right="-7"/>
        <w:jc w:val="center"/>
        <w:rPr>
          <w:rFonts w:ascii="GHEA Grapalat" w:hAnsi="GHEA Grapalat" w:cs="Sylfaen"/>
          <w:lang w:val="af-ZA"/>
        </w:rPr>
      </w:pPr>
    </w:p>
    <w:p w14:paraId="2D1DFCBE" w14:textId="3EFAAC3A" w:rsidR="00096865" w:rsidRPr="002C6D94" w:rsidRDefault="00040653" w:rsidP="002C6D94">
      <w:pPr>
        <w:pStyle w:val="aa"/>
        <w:ind w:right="-7"/>
        <w:jc w:val="center"/>
        <w:rPr>
          <w:rFonts w:ascii="GHEA Grapalat" w:hAnsi="GHEA Grapalat"/>
          <w:szCs w:val="22"/>
          <w:lang w:val="af-ZA"/>
        </w:rPr>
      </w:pPr>
      <w:r w:rsidRPr="002C6D94">
        <w:rPr>
          <w:rFonts w:ascii="GHEA Grapalat" w:hAnsi="GHEA Grapalat" w:cs="Sylfaen"/>
          <w:lang w:val="af-ZA"/>
        </w:rPr>
        <w:t xml:space="preserve"> </w:t>
      </w:r>
      <w:r w:rsidR="00F95C04" w:rsidRPr="002C6D94">
        <w:rPr>
          <w:rFonts w:ascii="GHEA Grapalat" w:hAnsi="GHEA Grapalat" w:cs="Sylfaen"/>
          <w:lang w:val="af-ZA"/>
        </w:rPr>
        <w:t xml:space="preserve"> «Մեծամոր քաղաքի Նոր Արտագերս գյուղի մանկապարտեզ» ՀՈԱԿ</w:t>
      </w:r>
      <w:r w:rsidR="002B32D6" w:rsidRPr="002C6D94">
        <w:rPr>
          <w:rFonts w:ascii="GHEA Grapalat" w:hAnsi="GHEA Grapalat" w:cs="Sylfaen"/>
          <w:lang w:val="af-ZA"/>
        </w:rPr>
        <w:t>-</w:t>
      </w:r>
      <w:r w:rsidR="002B32D6" w:rsidRPr="002C6D94">
        <w:rPr>
          <w:rFonts w:ascii="GHEA Grapalat" w:hAnsi="GHEA Grapalat" w:cs="Sylfaen"/>
        </w:rPr>
        <w:t>Ի</w:t>
      </w:r>
      <w:r w:rsidR="002B32D6" w:rsidRPr="002C6D94">
        <w:rPr>
          <w:rFonts w:ascii="GHEA Grapalat" w:hAnsi="GHEA Grapalat" w:cs="Sylfaen"/>
          <w:lang w:val="af-ZA"/>
        </w:rPr>
        <w:t xml:space="preserve"> </w:t>
      </w:r>
      <w:r w:rsidR="002B32D6" w:rsidRPr="002C6D94">
        <w:rPr>
          <w:rFonts w:ascii="GHEA Grapalat" w:hAnsi="GHEA Grapalat" w:cs="Sylfaen"/>
        </w:rPr>
        <w:t>ԿԱՐԻՔՆԵՐԻ</w:t>
      </w:r>
      <w:r w:rsidR="002B32D6" w:rsidRPr="002C6D94">
        <w:rPr>
          <w:rFonts w:ascii="GHEA Grapalat" w:hAnsi="GHEA Grapalat" w:cs="Times Armenian"/>
          <w:lang w:val="af-ZA"/>
        </w:rPr>
        <w:t xml:space="preserve"> </w:t>
      </w:r>
      <w:r w:rsidR="002B32D6" w:rsidRPr="002C6D94">
        <w:rPr>
          <w:rFonts w:ascii="GHEA Grapalat" w:hAnsi="GHEA Grapalat" w:cs="Sylfaen"/>
        </w:rPr>
        <w:t>ՀԱՄԱՐ</w:t>
      </w:r>
      <w:r w:rsidR="002B32D6" w:rsidRPr="002C6D94">
        <w:rPr>
          <w:rFonts w:ascii="GHEA Grapalat" w:hAnsi="GHEA Grapalat" w:cs="Times Armenian"/>
          <w:lang w:val="af-ZA"/>
        </w:rPr>
        <w:t xml:space="preserve">` </w:t>
      </w:r>
      <w:r w:rsidRPr="002C6D94">
        <w:rPr>
          <w:rFonts w:ascii="GHEA Grapalat" w:hAnsi="GHEA Grapalat" w:cs="Sylfaen"/>
          <w:lang w:val="af-ZA"/>
        </w:rPr>
        <w:t>ՍՆՆԴԱՄԹԵՐՔ</w:t>
      </w:r>
      <w:r w:rsidR="004B402D" w:rsidRPr="002C6D94">
        <w:rPr>
          <w:rFonts w:ascii="GHEA Grapalat" w:hAnsi="GHEA Grapalat" w:cs="Sylfaen"/>
          <w:lang w:val="af-ZA"/>
        </w:rPr>
        <w:t xml:space="preserve">Ի </w:t>
      </w:r>
      <w:r w:rsidR="002B32D6" w:rsidRPr="002C6D94">
        <w:rPr>
          <w:rFonts w:ascii="GHEA Grapalat" w:hAnsi="GHEA Grapalat" w:cs="Sylfaen"/>
        </w:rPr>
        <w:t>ՁԵՌՔԲԵՐՄԱՆ</w:t>
      </w:r>
      <w:r w:rsidR="002B32D6" w:rsidRPr="002C6D94">
        <w:rPr>
          <w:rFonts w:ascii="GHEA Grapalat" w:hAnsi="GHEA Grapalat" w:cs="Times Armenian"/>
          <w:lang w:val="af-ZA"/>
        </w:rPr>
        <w:t xml:space="preserve"> </w:t>
      </w:r>
      <w:r w:rsidR="002B32D6" w:rsidRPr="002C6D94">
        <w:rPr>
          <w:rFonts w:ascii="GHEA Grapalat" w:hAnsi="GHEA Grapalat" w:cs="Sylfaen"/>
        </w:rPr>
        <w:t>ՆՊԱՏԱԿՈՎ</w:t>
      </w:r>
      <w:r w:rsidR="002B32D6" w:rsidRPr="002C6D94">
        <w:rPr>
          <w:rFonts w:ascii="GHEA Grapalat" w:hAnsi="GHEA Grapalat" w:cs="Sylfaen"/>
          <w:lang w:val="af-ZA"/>
        </w:rPr>
        <w:t xml:space="preserve"> </w:t>
      </w:r>
      <w:r w:rsidR="002B32D6" w:rsidRPr="002C6D94">
        <w:rPr>
          <w:rFonts w:ascii="GHEA Grapalat" w:hAnsi="GHEA Grapalat" w:cs="Times Armenian"/>
          <w:lang w:val="af-ZA"/>
        </w:rPr>
        <w:t xml:space="preserve"> </w:t>
      </w:r>
      <w:r w:rsidR="002B32D6" w:rsidRPr="002C6D94">
        <w:rPr>
          <w:rFonts w:ascii="GHEA Grapalat" w:hAnsi="GHEA Grapalat" w:cs="Sylfaen"/>
        </w:rPr>
        <w:t>ՀԱՅՏԱՐԱՐՎԱԾ</w:t>
      </w:r>
      <w:r w:rsidR="002B32D6" w:rsidRPr="002C6D94">
        <w:rPr>
          <w:rFonts w:ascii="GHEA Grapalat" w:hAnsi="GHEA Grapalat" w:cs="Times Armenian"/>
          <w:lang w:val="af-ZA"/>
        </w:rPr>
        <w:t xml:space="preserve"> </w:t>
      </w:r>
      <w:r w:rsidRPr="002C6D94">
        <w:rPr>
          <w:rFonts w:ascii="GHEA Grapalat" w:hAnsi="GHEA Grapalat" w:cs="Sylfaen"/>
        </w:rPr>
        <w:t>ԳՆԱՆՇՄԱՆ</w:t>
      </w:r>
      <w:r w:rsidRPr="002C6D94">
        <w:rPr>
          <w:rFonts w:ascii="GHEA Grapalat" w:hAnsi="GHEA Grapalat" w:cs="Sylfaen"/>
          <w:lang w:val="af-ZA"/>
        </w:rPr>
        <w:t xml:space="preserve"> </w:t>
      </w:r>
      <w:r w:rsidRPr="002C6D94">
        <w:rPr>
          <w:rFonts w:ascii="GHEA Grapalat" w:hAnsi="GHEA Grapalat" w:cs="Sylfaen"/>
        </w:rPr>
        <w:t>ՀԱՐՑՄԱՆ</w:t>
      </w:r>
    </w:p>
    <w:p w14:paraId="0118E3BA" w14:textId="77777777" w:rsidR="00CE0D95" w:rsidRPr="002C6D94" w:rsidRDefault="00CE0D95" w:rsidP="002C6D94">
      <w:pPr>
        <w:pStyle w:val="aa"/>
        <w:ind w:right="-7"/>
        <w:jc w:val="center"/>
        <w:rPr>
          <w:rFonts w:ascii="GHEA Grapalat" w:hAnsi="GHEA Grapalat"/>
          <w:lang w:val="af-ZA"/>
        </w:rPr>
      </w:pPr>
    </w:p>
    <w:p w14:paraId="184939D4" w14:textId="71755A40" w:rsidR="001A43A4" w:rsidRPr="002C6D94" w:rsidRDefault="00096865" w:rsidP="002C6D94">
      <w:pPr>
        <w:ind w:firstLine="567"/>
        <w:jc w:val="both"/>
        <w:rPr>
          <w:rFonts w:ascii="GHEA Grapalat" w:hAnsi="GHEA Grapalat" w:cs="Sylfaen"/>
          <w:i/>
          <w:sz w:val="22"/>
          <w:szCs w:val="22"/>
          <w:lang w:val="af-ZA"/>
        </w:rPr>
      </w:pPr>
      <w:r w:rsidRPr="002C6D94">
        <w:rPr>
          <w:rFonts w:ascii="GHEA Grapalat" w:hAnsi="GHEA Grapalat" w:cs="Sylfaen"/>
          <w:i/>
          <w:sz w:val="22"/>
          <w:szCs w:val="22"/>
        </w:rPr>
        <w:t>Հարգելի</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մասնակից</w:t>
      </w:r>
      <w:r w:rsidR="00677658" w:rsidRPr="002C6D94">
        <w:rPr>
          <w:rFonts w:ascii="GHEA Grapalat" w:hAnsi="GHEA Grapalat" w:cs="Sylfaen"/>
          <w:i/>
          <w:sz w:val="22"/>
          <w:szCs w:val="22"/>
          <w:lang w:val="af-ZA"/>
        </w:rPr>
        <w:t xml:space="preserve"> </w:t>
      </w:r>
      <w:r w:rsidR="00884204" w:rsidRPr="002C6D94">
        <w:rPr>
          <w:rFonts w:ascii="GHEA Grapalat" w:hAnsi="GHEA Grapalat" w:cs="Sylfaen"/>
          <w:i/>
          <w:sz w:val="22"/>
          <w:szCs w:val="22"/>
        </w:rPr>
        <w:t>ն</w:t>
      </w:r>
      <w:r w:rsidRPr="002C6D94">
        <w:rPr>
          <w:rFonts w:ascii="GHEA Grapalat" w:hAnsi="GHEA Grapalat" w:cs="Sylfaen"/>
          <w:i/>
          <w:sz w:val="22"/>
          <w:szCs w:val="22"/>
        </w:rPr>
        <w:t>ախքան</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հայտ</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կազմելը</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և</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ներկայացնելը</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խնդրում</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ենք</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մանրամասնորեն</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ուսումնասիրել</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սույն</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հրավերը</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քանի</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որ</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հրավերին</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չհամապատասխանող</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հայտերը</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ենթակա</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են</w:t>
      </w:r>
      <w:r w:rsidRPr="002C6D94">
        <w:rPr>
          <w:rFonts w:ascii="GHEA Grapalat" w:hAnsi="GHEA Grapalat" w:cs="Times Armenian"/>
          <w:i/>
          <w:sz w:val="22"/>
          <w:szCs w:val="22"/>
          <w:lang w:val="af-ZA"/>
        </w:rPr>
        <w:t xml:space="preserve"> </w:t>
      </w:r>
      <w:r w:rsidRPr="002C6D94">
        <w:rPr>
          <w:rFonts w:ascii="GHEA Grapalat" w:hAnsi="GHEA Grapalat" w:cs="Sylfaen"/>
          <w:i/>
          <w:sz w:val="22"/>
          <w:szCs w:val="22"/>
        </w:rPr>
        <w:t>մերժման</w:t>
      </w:r>
      <w:r w:rsidR="0046586E" w:rsidRPr="002C6D94">
        <w:rPr>
          <w:rFonts w:ascii="GHEA Grapalat" w:hAnsi="GHEA Grapalat" w:cs="Sylfaen"/>
          <w:i/>
          <w:sz w:val="22"/>
          <w:szCs w:val="22"/>
          <w:lang w:val="af-ZA"/>
        </w:rPr>
        <w:t xml:space="preserve">: </w:t>
      </w:r>
    </w:p>
    <w:p w14:paraId="4C3C328C" w14:textId="77777777" w:rsidR="00096865" w:rsidRPr="002C6D94" w:rsidRDefault="00096865" w:rsidP="002C6D94">
      <w:pPr>
        <w:ind w:firstLine="567"/>
        <w:jc w:val="center"/>
        <w:rPr>
          <w:rFonts w:ascii="GHEA Grapalat" w:hAnsi="GHEA Grapalat"/>
          <w:b/>
          <w:sz w:val="20"/>
          <w:szCs w:val="22"/>
          <w:lang w:val="af-ZA"/>
        </w:rPr>
      </w:pPr>
    </w:p>
    <w:p w14:paraId="3C6C13B7" w14:textId="77777777" w:rsidR="00160AE4" w:rsidRPr="002C6D94" w:rsidRDefault="00160AE4" w:rsidP="002C6D94">
      <w:pPr>
        <w:ind w:firstLine="567"/>
        <w:jc w:val="center"/>
        <w:rPr>
          <w:rFonts w:ascii="GHEA Grapalat" w:hAnsi="GHEA Grapalat" w:cs="Sylfaen"/>
          <w:b/>
          <w:sz w:val="22"/>
          <w:szCs w:val="22"/>
          <w:lang w:val="af-ZA"/>
        </w:rPr>
      </w:pPr>
    </w:p>
    <w:p w14:paraId="193D3663" w14:textId="77777777" w:rsidR="00160AE4" w:rsidRPr="002C6D94" w:rsidRDefault="00160AE4" w:rsidP="002C6D94">
      <w:pPr>
        <w:ind w:firstLine="567"/>
        <w:jc w:val="center"/>
        <w:rPr>
          <w:rFonts w:ascii="GHEA Grapalat" w:hAnsi="GHEA Grapalat"/>
          <w:b/>
          <w:sz w:val="20"/>
          <w:szCs w:val="20"/>
          <w:lang w:val="af-ZA"/>
        </w:rPr>
      </w:pPr>
      <w:r w:rsidRPr="002C6D94">
        <w:rPr>
          <w:rFonts w:ascii="GHEA Grapalat" w:hAnsi="GHEA Grapalat" w:cs="Sylfaen"/>
          <w:b/>
          <w:sz w:val="20"/>
          <w:szCs w:val="20"/>
        </w:rPr>
        <w:t>ԲՈՎԱՆԴԱԿՈւԹՅՈւՆ</w:t>
      </w:r>
    </w:p>
    <w:p w14:paraId="5AC8B907" w14:textId="0B233160" w:rsidR="00160AE4" w:rsidRPr="002C6D94" w:rsidRDefault="00160AE4" w:rsidP="002C6D94">
      <w:pPr>
        <w:rPr>
          <w:rFonts w:ascii="GHEA Grapalat" w:hAnsi="GHEA Grapalat"/>
          <w:sz w:val="20"/>
          <w:lang w:val="af-ZA"/>
        </w:rPr>
      </w:pPr>
    </w:p>
    <w:p w14:paraId="37E685A8" w14:textId="7B7A13C1" w:rsidR="00484C80" w:rsidRPr="002C6D94" w:rsidRDefault="00040653" w:rsidP="002C6D94">
      <w:pPr>
        <w:ind w:firstLine="567"/>
        <w:jc w:val="center"/>
        <w:rPr>
          <w:rFonts w:ascii="GHEA Grapalat" w:hAnsi="GHEA Grapalat"/>
          <w:sz w:val="20"/>
          <w:lang w:val="af-ZA"/>
        </w:rPr>
      </w:pPr>
      <w:r w:rsidRPr="002C6D94">
        <w:rPr>
          <w:rFonts w:ascii="GHEA Grapalat" w:hAnsi="GHEA Grapalat" w:cs="Sylfaen"/>
          <w:lang w:val="af-ZA"/>
        </w:rPr>
        <w:t xml:space="preserve"> </w:t>
      </w:r>
      <w:r w:rsidR="00F95C04" w:rsidRPr="002C6D94">
        <w:rPr>
          <w:rFonts w:ascii="GHEA Grapalat" w:hAnsi="GHEA Grapalat" w:cs="Sylfaen"/>
          <w:lang w:val="af-ZA"/>
        </w:rPr>
        <w:t xml:space="preserve"> «Մեծամոր քաղաքի Նոր Արտագերս գյուղի մանկապարտեզ» ՀՈԱԿ</w:t>
      </w:r>
      <w:r w:rsidR="00484C80" w:rsidRPr="002C6D94">
        <w:rPr>
          <w:rFonts w:ascii="GHEA Grapalat" w:hAnsi="GHEA Grapalat"/>
          <w:sz w:val="20"/>
          <w:lang w:val="af-ZA"/>
        </w:rPr>
        <w:t>-</w:t>
      </w:r>
      <w:r w:rsidR="00484C80" w:rsidRPr="002C6D94">
        <w:rPr>
          <w:rFonts w:ascii="GHEA Grapalat" w:hAnsi="GHEA Grapalat"/>
          <w:b/>
          <w:sz w:val="20"/>
          <w:lang w:val="af-ZA"/>
        </w:rPr>
        <w:t>Ի</w:t>
      </w:r>
      <w:r w:rsidR="00484C80" w:rsidRPr="002C6D94">
        <w:rPr>
          <w:rFonts w:ascii="GHEA Grapalat" w:hAnsi="GHEA Grapalat"/>
          <w:sz w:val="20"/>
          <w:lang w:val="af-ZA"/>
        </w:rPr>
        <w:t xml:space="preserve"> </w:t>
      </w:r>
      <w:r w:rsidR="00484C80" w:rsidRPr="002C6D94">
        <w:rPr>
          <w:rFonts w:ascii="GHEA Grapalat" w:hAnsi="GHEA Grapalat"/>
          <w:b/>
          <w:sz w:val="20"/>
          <w:lang w:val="af-ZA"/>
        </w:rPr>
        <w:t>ԿԱՐԻՔՆԵՐԻ ՀԱՄԱՐ</w:t>
      </w:r>
      <w:r w:rsidR="00484C80" w:rsidRPr="002C6D94">
        <w:rPr>
          <w:rFonts w:ascii="GHEA Grapalat" w:hAnsi="GHEA Grapalat"/>
          <w:sz w:val="20"/>
          <w:lang w:val="af-ZA"/>
        </w:rPr>
        <w:t xml:space="preserve"> </w:t>
      </w:r>
      <w:r w:rsidRPr="002C6D94">
        <w:rPr>
          <w:rFonts w:ascii="GHEA Grapalat" w:hAnsi="GHEA Grapalat"/>
          <w:lang w:val="af-ZA"/>
        </w:rPr>
        <w:t>ՍՆՆԴԱՄԹԵՐՔ</w:t>
      </w:r>
      <w:r w:rsidR="004B402D" w:rsidRPr="002C6D94">
        <w:rPr>
          <w:rFonts w:ascii="GHEA Grapalat" w:hAnsi="GHEA Grapalat"/>
          <w:lang w:val="af-ZA"/>
        </w:rPr>
        <w:t>Ի</w:t>
      </w:r>
      <w:r w:rsidR="004B402D" w:rsidRPr="002C6D94">
        <w:rPr>
          <w:rFonts w:ascii="GHEA Grapalat" w:hAnsi="GHEA Grapalat"/>
          <w:sz w:val="20"/>
          <w:lang w:val="af-ZA"/>
        </w:rPr>
        <w:t xml:space="preserve"> </w:t>
      </w:r>
      <w:r w:rsidR="00484C80" w:rsidRPr="002C6D94">
        <w:rPr>
          <w:rFonts w:ascii="GHEA Grapalat" w:hAnsi="GHEA Grapalat"/>
          <w:b/>
          <w:sz w:val="20"/>
          <w:lang w:val="af-ZA"/>
        </w:rPr>
        <w:t xml:space="preserve">ՁԵՌՔԲԵՐՄԱՆ ՆՊԱՏԱԿՈՎ ՀԱՅՏԱՐԱՐՎԱԾ </w:t>
      </w:r>
      <w:r w:rsidRPr="002C6D94">
        <w:rPr>
          <w:rFonts w:ascii="GHEA Grapalat" w:hAnsi="GHEA Grapalat"/>
          <w:b/>
          <w:sz w:val="20"/>
          <w:lang w:val="af-ZA"/>
        </w:rPr>
        <w:t>ԳՆԱՆՇՄԱՆ ՀԱՐՑՄԱՆ</w:t>
      </w:r>
      <w:r w:rsidR="00484C80" w:rsidRPr="002C6D94">
        <w:rPr>
          <w:rFonts w:ascii="GHEA Grapalat" w:hAnsi="GHEA Grapalat"/>
          <w:b/>
          <w:sz w:val="20"/>
          <w:lang w:val="af-ZA"/>
        </w:rPr>
        <w:t xml:space="preserve"> ՀՐԱՎԵՐԻ</w:t>
      </w:r>
    </w:p>
    <w:p w14:paraId="0058C19A" w14:textId="77777777" w:rsidR="00C67E80" w:rsidRPr="002C6D94" w:rsidRDefault="00C67E80" w:rsidP="002C6D94">
      <w:pPr>
        <w:ind w:firstLine="567"/>
        <w:jc w:val="center"/>
        <w:rPr>
          <w:rFonts w:ascii="GHEA Grapalat" w:hAnsi="GHEA Grapalat" w:cs="Sylfaen"/>
          <w:b/>
          <w:sz w:val="20"/>
          <w:szCs w:val="22"/>
          <w:lang w:val="af-ZA"/>
        </w:rPr>
      </w:pPr>
    </w:p>
    <w:p w14:paraId="6807E804" w14:textId="77777777" w:rsidR="009F5D9B" w:rsidRPr="002C6D94" w:rsidRDefault="009F5D9B" w:rsidP="002C6D94">
      <w:pPr>
        <w:ind w:firstLine="567"/>
        <w:jc w:val="center"/>
        <w:rPr>
          <w:rFonts w:ascii="GHEA Grapalat" w:hAnsi="GHEA Grapalat" w:cs="Sylfaen"/>
          <w:b/>
          <w:sz w:val="20"/>
          <w:szCs w:val="22"/>
          <w:lang w:val="af-ZA"/>
        </w:rPr>
      </w:pPr>
    </w:p>
    <w:p w14:paraId="125CCEB4" w14:textId="45288580" w:rsidR="00096865" w:rsidRPr="002C6D94" w:rsidRDefault="00096865" w:rsidP="002C6D94">
      <w:pPr>
        <w:ind w:firstLine="567"/>
        <w:jc w:val="center"/>
        <w:rPr>
          <w:rFonts w:ascii="GHEA Grapalat" w:hAnsi="GHEA Grapalat"/>
          <w:sz w:val="20"/>
          <w:lang w:val="af-ZA"/>
        </w:rPr>
      </w:pPr>
      <w:r w:rsidRPr="002C6D94">
        <w:rPr>
          <w:rFonts w:ascii="GHEA Grapalat" w:hAnsi="GHEA Grapalat" w:cs="Sylfaen"/>
          <w:b/>
          <w:sz w:val="20"/>
          <w:szCs w:val="22"/>
        </w:rPr>
        <w:t>ՄԱՍ</w:t>
      </w:r>
      <w:r w:rsidRPr="002C6D94">
        <w:rPr>
          <w:rFonts w:ascii="GHEA Grapalat" w:hAnsi="GHEA Grapalat" w:cs="Times Armenian"/>
          <w:b/>
          <w:sz w:val="20"/>
          <w:szCs w:val="22"/>
          <w:lang w:val="af-ZA"/>
        </w:rPr>
        <w:t xml:space="preserve"> I.</w:t>
      </w:r>
    </w:p>
    <w:p w14:paraId="0D728AD0" w14:textId="77777777" w:rsidR="00096865" w:rsidRPr="002C6D94" w:rsidRDefault="00096865" w:rsidP="002C6D94">
      <w:pPr>
        <w:ind w:firstLine="567"/>
        <w:jc w:val="both"/>
        <w:rPr>
          <w:rFonts w:ascii="GHEA Grapalat" w:hAnsi="GHEA Grapalat"/>
          <w:sz w:val="20"/>
          <w:lang w:val="af-ZA"/>
        </w:rPr>
      </w:pPr>
    </w:p>
    <w:p w14:paraId="7E44029C"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 xml:space="preserve">1.  </w:t>
      </w:r>
      <w:r w:rsidRPr="002C6D94">
        <w:rPr>
          <w:rFonts w:ascii="GHEA Grapalat" w:hAnsi="GHEA Grapalat" w:cs="Sylfaen"/>
          <w:sz w:val="20"/>
        </w:rPr>
        <w:t>Գնման</w:t>
      </w:r>
      <w:r w:rsidRPr="002C6D94">
        <w:rPr>
          <w:rFonts w:ascii="GHEA Grapalat" w:hAnsi="GHEA Grapalat" w:cs="Times Armenian"/>
          <w:sz w:val="20"/>
          <w:lang w:val="af-ZA"/>
        </w:rPr>
        <w:t xml:space="preserve"> </w:t>
      </w:r>
      <w:r w:rsidRPr="002C6D94">
        <w:rPr>
          <w:rFonts w:ascii="GHEA Grapalat" w:hAnsi="GHEA Grapalat" w:cs="Sylfaen"/>
          <w:sz w:val="20"/>
        </w:rPr>
        <w:t>առարկայի</w:t>
      </w:r>
      <w:r w:rsidRPr="002C6D94">
        <w:rPr>
          <w:rFonts w:ascii="GHEA Grapalat" w:hAnsi="GHEA Grapalat"/>
          <w:sz w:val="20"/>
          <w:lang w:val="af-ZA"/>
        </w:rPr>
        <w:t xml:space="preserve"> </w:t>
      </w:r>
      <w:r w:rsidRPr="002C6D94">
        <w:rPr>
          <w:rFonts w:ascii="GHEA Grapalat" w:hAnsi="GHEA Grapalat" w:cs="Sylfaen"/>
          <w:sz w:val="20"/>
        </w:rPr>
        <w:t>բնութա</w:t>
      </w:r>
      <w:r w:rsidRPr="002C6D94">
        <w:rPr>
          <w:rFonts w:ascii="GHEA Grapalat" w:hAnsi="GHEA Grapalat" w:cs="Times Armenian"/>
          <w:sz w:val="20"/>
        </w:rPr>
        <w:t>գ</w:t>
      </w:r>
      <w:r w:rsidRPr="002C6D94">
        <w:rPr>
          <w:rFonts w:ascii="GHEA Grapalat" w:hAnsi="GHEA Grapalat" w:cs="Sylfaen"/>
          <w:sz w:val="20"/>
        </w:rPr>
        <w:t>իրը</w:t>
      </w:r>
      <w:r w:rsidRPr="002C6D94">
        <w:rPr>
          <w:rFonts w:ascii="GHEA Grapalat" w:hAnsi="GHEA Grapalat" w:cs="Times Armenian"/>
          <w:sz w:val="20"/>
          <w:lang w:val="af-ZA"/>
        </w:rPr>
        <w:tab/>
        <w:t xml:space="preserve"> </w:t>
      </w:r>
    </w:p>
    <w:p w14:paraId="12250B98"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 xml:space="preserve">2. </w:t>
      </w:r>
      <w:r w:rsidRPr="002C6D94">
        <w:rPr>
          <w:rFonts w:ascii="GHEA Grapalat" w:hAnsi="GHEA Grapalat" w:cs="Sylfaen"/>
          <w:sz w:val="20"/>
        </w:rPr>
        <w:t>Մասնակցի</w:t>
      </w:r>
      <w:r w:rsidRPr="002C6D94">
        <w:rPr>
          <w:rFonts w:ascii="GHEA Grapalat" w:hAnsi="GHEA Grapalat" w:cs="Times Armenian"/>
          <w:sz w:val="20"/>
          <w:lang w:val="af-ZA"/>
        </w:rPr>
        <w:t xml:space="preserve"> </w:t>
      </w:r>
      <w:r w:rsidRPr="002C6D94">
        <w:rPr>
          <w:rFonts w:ascii="GHEA Grapalat" w:hAnsi="GHEA Grapalat" w:cs="Sylfaen"/>
          <w:sz w:val="20"/>
        </w:rPr>
        <w:t>մասնակցության</w:t>
      </w:r>
      <w:r w:rsidRPr="002C6D94">
        <w:rPr>
          <w:rFonts w:ascii="GHEA Grapalat" w:hAnsi="GHEA Grapalat" w:cs="Times Armenian"/>
          <w:sz w:val="20"/>
          <w:lang w:val="af-ZA"/>
        </w:rPr>
        <w:t xml:space="preserve"> </w:t>
      </w:r>
      <w:r w:rsidRPr="002C6D94">
        <w:rPr>
          <w:rFonts w:ascii="GHEA Grapalat" w:hAnsi="GHEA Grapalat" w:cs="Sylfaen"/>
          <w:sz w:val="20"/>
        </w:rPr>
        <w:t>իրավունքի</w:t>
      </w:r>
      <w:r w:rsidRPr="002C6D94">
        <w:rPr>
          <w:rFonts w:ascii="GHEA Grapalat" w:hAnsi="GHEA Grapalat" w:cs="Times Armenian"/>
          <w:sz w:val="20"/>
          <w:lang w:val="af-ZA"/>
        </w:rPr>
        <w:t xml:space="preserve"> </w:t>
      </w:r>
      <w:r w:rsidRPr="002C6D94">
        <w:rPr>
          <w:rFonts w:ascii="GHEA Grapalat" w:hAnsi="GHEA Grapalat" w:cs="Sylfaen"/>
          <w:sz w:val="20"/>
        </w:rPr>
        <w:t>պահանջները</w:t>
      </w:r>
      <w:r w:rsidR="000206DA" w:rsidRPr="002C6D94">
        <w:rPr>
          <w:rFonts w:ascii="GHEA Grapalat" w:hAnsi="GHEA Grapalat" w:cs="Sylfaen"/>
          <w:sz w:val="20"/>
          <w:lang w:val="af-ZA"/>
        </w:rPr>
        <w:t xml:space="preserve"> </w:t>
      </w:r>
      <w:r w:rsidR="000206DA" w:rsidRPr="002C6D94">
        <w:rPr>
          <w:rFonts w:ascii="GHEA Grapalat" w:hAnsi="GHEA Grapalat" w:cs="Sylfaen"/>
          <w:sz w:val="20"/>
        </w:rPr>
        <w:t>և</w:t>
      </w:r>
      <w:r w:rsidR="000206DA" w:rsidRPr="002C6D94">
        <w:rPr>
          <w:rFonts w:ascii="GHEA Grapalat" w:hAnsi="GHEA Grapalat" w:cs="Sylfaen"/>
          <w:sz w:val="20"/>
          <w:lang w:val="af-ZA"/>
        </w:rPr>
        <w:t xml:space="preserve"> </w:t>
      </w:r>
      <w:r w:rsidR="000206DA" w:rsidRPr="002C6D94">
        <w:rPr>
          <w:rFonts w:ascii="GHEA Grapalat" w:hAnsi="GHEA Grapalat" w:cs="Sylfaen"/>
          <w:sz w:val="20"/>
        </w:rPr>
        <w:t>դրանց</w:t>
      </w:r>
      <w:r w:rsidR="000206DA" w:rsidRPr="002C6D94">
        <w:rPr>
          <w:rFonts w:ascii="GHEA Grapalat" w:hAnsi="GHEA Grapalat" w:cs="Sylfaen"/>
          <w:sz w:val="20"/>
          <w:lang w:val="af-ZA"/>
        </w:rPr>
        <w:t xml:space="preserve"> </w:t>
      </w:r>
      <w:r w:rsidR="000206DA" w:rsidRPr="002C6D94">
        <w:rPr>
          <w:rFonts w:ascii="GHEA Grapalat" w:hAnsi="GHEA Grapalat" w:cs="Sylfaen"/>
          <w:sz w:val="20"/>
        </w:rPr>
        <w:t>գնահատման</w:t>
      </w:r>
      <w:r w:rsidR="000206DA" w:rsidRPr="002C6D94">
        <w:rPr>
          <w:rFonts w:ascii="GHEA Grapalat" w:hAnsi="GHEA Grapalat" w:cs="Sylfaen"/>
          <w:sz w:val="20"/>
          <w:lang w:val="af-ZA"/>
        </w:rPr>
        <w:t xml:space="preserve"> </w:t>
      </w:r>
      <w:r w:rsidR="000206DA" w:rsidRPr="002C6D94">
        <w:rPr>
          <w:rFonts w:ascii="GHEA Grapalat" w:hAnsi="GHEA Grapalat" w:cs="Sylfaen"/>
          <w:sz w:val="20"/>
        </w:rPr>
        <w:t>կարգը</w:t>
      </w:r>
      <w:r w:rsidRPr="002C6D94">
        <w:rPr>
          <w:rFonts w:ascii="GHEA Grapalat" w:hAnsi="GHEA Grapalat" w:cs="Times Armenian"/>
          <w:sz w:val="20"/>
          <w:lang w:val="af-ZA"/>
        </w:rPr>
        <w:t xml:space="preserve">, </w:t>
      </w:r>
      <w:r w:rsidR="000206DA" w:rsidRPr="002C6D94">
        <w:rPr>
          <w:rFonts w:ascii="GHEA Grapalat" w:hAnsi="GHEA Grapalat" w:cs="Times Armenian"/>
          <w:sz w:val="20"/>
          <w:lang w:val="af-ZA"/>
        </w:rPr>
        <w:t xml:space="preserve">ընտրված մասնակից ճանաչվելու դեպքում </w:t>
      </w:r>
      <w:r w:rsidRPr="002C6D94">
        <w:rPr>
          <w:rFonts w:ascii="GHEA Grapalat" w:hAnsi="GHEA Grapalat" w:cs="Sylfaen"/>
          <w:sz w:val="20"/>
        </w:rPr>
        <w:t>որակավորման</w:t>
      </w:r>
      <w:r w:rsidRPr="002C6D94">
        <w:rPr>
          <w:rFonts w:ascii="GHEA Grapalat" w:hAnsi="GHEA Grapalat" w:cs="Times Armenian"/>
          <w:sz w:val="20"/>
          <w:lang w:val="af-ZA"/>
        </w:rPr>
        <w:t xml:space="preserve"> </w:t>
      </w:r>
      <w:r w:rsidR="000206DA" w:rsidRPr="002C6D94">
        <w:rPr>
          <w:rFonts w:ascii="GHEA Grapalat" w:hAnsi="GHEA Grapalat" w:cs="Times Armenian"/>
          <w:sz w:val="20"/>
          <w:lang w:val="af-ZA"/>
        </w:rPr>
        <w:t>ապահովում ներկայացնելու պայմանները</w:t>
      </w:r>
      <w:r w:rsidRPr="002C6D94">
        <w:rPr>
          <w:rFonts w:ascii="GHEA Grapalat" w:hAnsi="GHEA Grapalat" w:cs="Times Armenian"/>
          <w:sz w:val="20"/>
          <w:lang w:val="af-ZA"/>
        </w:rPr>
        <w:t xml:space="preserve"> </w:t>
      </w:r>
    </w:p>
    <w:p w14:paraId="323A6F81"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 xml:space="preserve">3. </w:t>
      </w:r>
      <w:r w:rsidRPr="002C6D94">
        <w:rPr>
          <w:rFonts w:ascii="GHEA Grapalat" w:hAnsi="GHEA Grapalat" w:cs="Sylfaen"/>
          <w:sz w:val="20"/>
        </w:rPr>
        <w:t>Հրավերի</w:t>
      </w:r>
      <w:r w:rsidRPr="002C6D94">
        <w:rPr>
          <w:rFonts w:ascii="GHEA Grapalat" w:hAnsi="GHEA Grapalat" w:cs="Times Armenian"/>
          <w:sz w:val="20"/>
          <w:lang w:val="af-ZA"/>
        </w:rPr>
        <w:t xml:space="preserve"> </w:t>
      </w:r>
      <w:r w:rsidRPr="002C6D94">
        <w:rPr>
          <w:rFonts w:ascii="GHEA Grapalat" w:hAnsi="GHEA Grapalat" w:cs="Sylfaen"/>
          <w:sz w:val="20"/>
        </w:rPr>
        <w:t>պարզաբանումը</w:t>
      </w:r>
      <w:r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հրավերում</w:t>
      </w:r>
      <w:r w:rsidRPr="002C6D94">
        <w:rPr>
          <w:rFonts w:ascii="GHEA Grapalat" w:hAnsi="GHEA Grapalat" w:cs="Times Armenian"/>
          <w:sz w:val="20"/>
          <w:lang w:val="af-ZA"/>
        </w:rPr>
        <w:t xml:space="preserve"> </w:t>
      </w:r>
      <w:r w:rsidRPr="002C6D94">
        <w:rPr>
          <w:rFonts w:ascii="GHEA Grapalat" w:hAnsi="GHEA Grapalat" w:cs="Sylfaen"/>
          <w:sz w:val="20"/>
        </w:rPr>
        <w:t>փոփոխություն</w:t>
      </w:r>
      <w:r w:rsidRPr="002C6D94">
        <w:rPr>
          <w:rFonts w:ascii="GHEA Grapalat" w:hAnsi="GHEA Grapalat" w:cs="Times Armenian"/>
          <w:sz w:val="20"/>
          <w:lang w:val="af-ZA"/>
        </w:rPr>
        <w:t xml:space="preserve"> </w:t>
      </w:r>
      <w:r w:rsidRPr="002C6D94">
        <w:rPr>
          <w:rFonts w:ascii="GHEA Grapalat" w:hAnsi="GHEA Grapalat" w:cs="Sylfaen"/>
          <w:sz w:val="20"/>
        </w:rPr>
        <w:t>կատարելու</w:t>
      </w:r>
      <w:r w:rsidRPr="002C6D94">
        <w:rPr>
          <w:rFonts w:ascii="GHEA Grapalat" w:hAnsi="GHEA Grapalat" w:cs="Times Armenian"/>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Sylfaen"/>
          <w:sz w:val="20"/>
        </w:rPr>
        <w:t>ը</w:t>
      </w:r>
      <w:r w:rsidRPr="002C6D94">
        <w:rPr>
          <w:rFonts w:ascii="GHEA Grapalat" w:hAnsi="GHEA Grapalat" w:cs="Times Armenian"/>
          <w:sz w:val="20"/>
          <w:lang w:val="af-ZA"/>
        </w:rPr>
        <w:tab/>
      </w:r>
    </w:p>
    <w:p w14:paraId="06D484EE" w14:textId="77777777" w:rsidR="00087A30" w:rsidRPr="002C6D94" w:rsidRDefault="00096865" w:rsidP="002C6D94">
      <w:pPr>
        <w:ind w:firstLine="1134"/>
        <w:jc w:val="both"/>
        <w:rPr>
          <w:rFonts w:ascii="GHEA Grapalat" w:hAnsi="GHEA Grapalat" w:cs="Sylfaen"/>
          <w:sz w:val="20"/>
          <w:lang w:val="af-ZA"/>
        </w:rPr>
      </w:pPr>
      <w:r w:rsidRPr="002C6D94">
        <w:rPr>
          <w:rFonts w:ascii="GHEA Grapalat" w:hAnsi="GHEA Grapalat"/>
          <w:sz w:val="20"/>
          <w:lang w:val="af-ZA"/>
        </w:rPr>
        <w:t xml:space="preserve">4. </w:t>
      </w:r>
      <w:r w:rsidRPr="002C6D94">
        <w:rPr>
          <w:rFonts w:ascii="GHEA Grapalat" w:hAnsi="GHEA Grapalat" w:cs="Sylfaen"/>
          <w:sz w:val="20"/>
        </w:rPr>
        <w:t>Հայտը</w:t>
      </w:r>
      <w:r w:rsidRPr="002C6D94">
        <w:rPr>
          <w:rFonts w:ascii="GHEA Grapalat" w:hAnsi="GHEA Grapalat" w:cs="Times Armenian"/>
          <w:sz w:val="20"/>
          <w:lang w:val="af-ZA"/>
        </w:rPr>
        <w:t xml:space="preserve"> </w:t>
      </w:r>
      <w:r w:rsidRPr="002C6D94">
        <w:rPr>
          <w:rFonts w:ascii="GHEA Grapalat" w:hAnsi="GHEA Grapalat" w:cs="Sylfaen"/>
          <w:sz w:val="20"/>
        </w:rPr>
        <w:t>ներկայացնելու</w:t>
      </w:r>
      <w:r w:rsidRPr="002C6D94">
        <w:rPr>
          <w:rFonts w:ascii="GHEA Grapalat" w:hAnsi="GHEA Grapalat" w:cs="Times Armenian"/>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Sylfaen"/>
          <w:sz w:val="20"/>
        </w:rPr>
        <w:t>ը</w:t>
      </w:r>
    </w:p>
    <w:p w14:paraId="21FC4281" w14:textId="77777777" w:rsidR="00096865" w:rsidRPr="002C6D94" w:rsidRDefault="00087A30" w:rsidP="002C6D94">
      <w:pPr>
        <w:ind w:firstLine="1134"/>
        <w:jc w:val="both"/>
        <w:rPr>
          <w:rFonts w:ascii="GHEA Grapalat" w:hAnsi="GHEA Grapalat"/>
          <w:sz w:val="20"/>
          <w:lang w:val="af-ZA"/>
        </w:rPr>
      </w:pPr>
      <w:r w:rsidRPr="002C6D94">
        <w:rPr>
          <w:rFonts w:ascii="GHEA Grapalat" w:hAnsi="GHEA Grapalat"/>
          <w:sz w:val="20"/>
          <w:lang w:val="af-ZA"/>
        </w:rPr>
        <w:t>5.</w:t>
      </w:r>
      <w:r w:rsidRPr="002C6D94">
        <w:rPr>
          <w:rFonts w:ascii="GHEA Grapalat" w:hAnsi="GHEA Grapalat"/>
          <w:sz w:val="20"/>
          <w:lang w:val="af-ZA"/>
        </w:rPr>
        <w:tab/>
      </w:r>
      <w:r w:rsidRPr="002C6D94">
        <w:rPr>
          <w:rFonts w:ascii="GHEA Grapalat" w:hAnsi="GHEA Grapalat" w:cs="Sylfaen"/>
          <w:sz w:val="20"/>
        </w:rPr>
        <w:t>Հայտի</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նային</w:t>
      </w:r>
      <w:r w:rsidRPr="002C6D94">
        <w:rPr>
          <w:rFonts w:ascii="GHEA Grapalat" w:hAnsi="GHEA Grapalat" w:cs="Times Armenian"/>
          <w:sz w:val="20"/>
          <w:lang w:val="af-ZA"/>
        </w:rPr>
        <w:t xml:space="preserve"> </w:t>
      </w:r>
      <w:r w:rsidRPr="002C6D94">
        <w:rPr>
          <w:rFonts w:ascii="GHEA Grapalat" w:hAnsi="GHEA Grapalat" w:cs="Sylfaen"/>
          <w:sz w:val="20"/>
        </w:rPr>
        <w:t>առաջարկը</w:t>
      </w:r>
      <w:r w:rsidR="00096865" w:rsidRPr="002C6D94">
        <w:rPr>
          <w:rFonts w:ascii="GHEA Grapalat" w:hAnsi="GHEA Grapalat" w:cs="Times Armenian"/>
          <w:sz w:val="20"/>
          <w:lang w:val="af-ZA"/>
        </w:rPr>
        <w:tab/>
        <w:t xml:space="preserve"> </w:t>
      </w:r>
    </w:p>
    <w:p w14:paraId="65901080" w14:textId="77777777" w:rsidR="00096865" w:rsidRPr="002C6D94" w:rsidRDefault="00087A30" w:rsidP="002C6D94">
      <w:pPr>
        <w:ind w:firstLine="1134"/>
        <w:jc w:val="both"/>
        <w:rPr>
          <w:rFonts w:ascii="GHEA Grapalat" w:hAnsi="GHEA Grapalat"/>
          <w:sz w:val="20"/>
          <w:lang w:val="af-ZA"/>
        </w:rPr>
      </w:pPr>
      <w:r w:rsidRPr="002C6D94">
        <w:rPr>
          <w:rFonts w:ascii="GHEA Grapalat" w:hAnsi="GHEA Grapalat"/>
          <w:sz w:val="20"/>
          <w:lang w:val="af-ZA"/>
        </w:rPr>
        <w:t>6</w:t>
      </w:r>
      <w:r w:rsidR="00096865" w:rsidRPr="002C6D94">
        <w:rPr>
          <w:rFonts w:ascii="GHEA Grapalat" w:hAnsi="GHEA Grapalat"/>
          <w:sz w:val="20"/>
          <w:lang w:val="af-ZA"/>
        </w:rPr>
        <w:t xml:space="preserve">. </w:t>
      </w:r>
      <w:r w:rsidR="00096865" w:rsidRPr="002C6D94">
        <w:rPr>
          <w:rFonts w:ascii="GHEA Grapalat" w:hAnsi="GHEA Grapalat" w:cs="Sylfaen"/>
          <w:sz w:val="20"/>
        </w:rPr>
        <w:t>Հայտի</w:t>
      </w:r>
      <w:r w:rsidR="00096865" w:rsidRPr="002C6D94">
        <w:rPr>
          <w:rFonts w:ascii="GHEA Grapalat" w:hAnsi="GHEA Grapalat" w:cs="Times Armenian"/>
          <w:sz w:val="20"/>
          <w:lang w:val="af-ZA"/>
        </w:rPr>
        <w:t xml:space="preserve"> </w:t>
      </w:r>
      <w:r w:rsidR="00096865" w:rsidRPr="002C6D94">
        <w:rPr>
          <w:rFonts w:ascii="GHEA Grapalat" w:hAnsi="GHEA Grapalat" w:cs="Times Armenian"/>
          <w:sz w:val="20"/>
        </w:rPr>
        <w:t>գ</w:t>
      </w:r>
      <w:r w:rsidR="00096865" w:rsidRPr="002C6D94">
        <w:rPr>
          <w:rFonts w:ascii="GHEA Grapalat" w:hAnsi="GHEA Grapalat" w:cs="Sylfaen"/>
          <w:sz w:val="20"/>
        </w:rPr>
        <w:t>ործողության</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ժամկետը</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հայտերում</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փոփոխություն</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կատարելու</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և</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դրանք</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հետ</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վերցնելու</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կար</w:t>
      </w:r>
      <w:r w:rsidR="00096865" w:rsidRPr="002C6D94">
        <w:rPr>
          <w:rFonts w:ascii="GHEA Grapalat" w:hAnsi="GHEA Grapalat" w:cs="Times Armenian"/>
          <w:sz w:val="20"/>
        </w:rPr>
        <w:t>գ</w:t>
      </w:r>
      <w:r w:rsidR="00096865" w:rsidRPr="002C6D94">
        <w:rPr>
          <w:rFonts w:ascii="GHEA Grapalat" w:hAnsi="GHEA Grapalat" w:cs="Sylfaen"/>
          <w:sz w:val="20"/>
        </w:rPr>
        <w:t>ը</w:t>
      </w:r>
      <w:r w:rsidR="00096865" w:rsidRPr="002C6D94">
        <w:rPr>
          <w:rFonts w:ascii="GHEA Grapalat" w:hAnsi="GHEA Grapalat" w:cs="Times Armenian"/>
          <w:sz w:val="20"/>
          <w:lang w:val="af-ZA"/>
        </w:rPr>
        <w:tab/>
        <w:t xml:space="preserve"> </w:t>
      </w:r>
    </w:p>
    <w:p w14:paraId="4185CB85" w14:textId="77777777" w:rsidR="00096865" w:rsidRPr="002C6D94" w:rsidRDefault="00087A30" w:rsidP="002C6D94">
      <w:pPr>
        <w:ind w:firstLine="1134"/>
        <w:jc w:val="both"/>
        <w:rPr>
          <w:rFonts w:ascii="GHEA Grapalat" w:hAnsi="GHEA Grapalat" w:cs="Sylfaen"/>
          <w:sz w:val="20"/>
          <w:lang w:val="af-ZA"/>
        </w:rPr>
      </w:pPr>
      <w:r w:rsidRPr="002C6D94">
        <w:rPr>
          <w:rFonts w:ascii="GHEA Grapalat" w:hAnsi="GHEA Grapalat"/>
          <w:sz w:val="20"/>
          <w:lang w:val="af-ZA"/>
        </w:rPr>
        <w:t>8</w:t>
      </w:r>
      <w:r w:rsidR="00096865" w:rsidRPr="002C6D94">
        <w:rPr>
          <w:rFonts w:ascii="GHEA Grapalat" w:hAnsi="GHEA Grapalat"/>
          <w:sz w:val="20"/>
          <w:lang w:val="af-ZA"/>
        </w:rPr>
        <w:t xml:space="preserve">. </w:t>
      </w:r>
      <w:r w:rsidR="00AF7BE8" w:rsidRPr="002C6D94">
        <w:rPr>
          <w:rFonts w:ascii="GHEA Grapalat" w:hAnsi="GHEA Grapalat"/>
          <w:sz w:val="20"/>
          <w:lang w:val="af-ZA"/>
        </w:rPr>
        <w:t>Հ</w:t>
      </w:r>
      <w:r w:rsidR="00AF7BE8" w:rsidRPr="002C6D94">
        <w:rPr>
          <w:rFonts w:ascii="GHEA Grapalat" w:hAnsi="GHEA Grapalat" w:cs="Sylfaen"/>
          <w:sz w:val="20"/>
        </w:rPr>
        <w:t>այտերի</w:t>
      </w:r>
      <w:r w:rsidR="00AF7BE8" w:rsidRPr="002C6D94">
        <w:rPr>
          <w:rFonts w:ascii="GHEA Grapalat" w:hAnsi="GHEA Grapalat" w:cs="Sylfaen"/>
          <w:sz w:val="20"/>
          <w:lang w:val="af-ZA"/>
        </w:rPr>
        <w:t xml:space="preserve"> </w:t>
      </w:r>
      <w:r w:rsidR="00AF7BE8" w:rsidRPr="002C6D94">
        <w:rPr>
          <w:rFonts w:ascii="GHEA Grapalat" w:hAnsi="GHEA Grapalat" w:cs="Sylfaen"/>
          <w:sz w:val="20"/>
        </w:rPr>
        <w:t>բացումը</w:t>
      </w:r>
      <w:r w:rsidR="00AF7BE8" w:rsidRPr="002C6D94">
        <w:rPr>
          <w:rFonts w:ascii="GHEA Grapalat" w:hAnsi="GHEA Grapalat" w:cs="Sylfaen"/>
          <w:sz w:val="20"/>
          <w:lang w:val="af-ZA"/>
        </w:rPr>
        <w:t xml:space="preserve">, </w:t>
      </w:r>
      <w:r w:rsidR="00AF7BE8" w:rsidRPr="002C6D94">
        <w:rPr>
          <w:rFonts w:ascii="GHEA Grapalat" w:hAnsi="GHEA Grapalat" w:cs="Sylfaen"/>
          <w:sz w:val="20"/>
        </w:rPr>
        <w:t>գնահատումը</w:t>
      </w:r>
      <w:r w:rsidR="00AF7BE8" w:rsidRPr="002C6D94">
        <w:rPr>
          <w:rFonts w:ascii="GHEA Grapalat" w:hAnsi="GHEA Grapalat" w:cs="Sylfaen"/>
          <w:sz w:val="20"/>
          <w:lang w:val="af-ZA"/>
        </w:rPr>
        <w:t xml:space="preserve">  </w:t>
      </w:r>
      <w:r w:rsidR="00AF7BE8" w:rsidRPr="002C6D94">
        <w:rPr>
          <w:rFonts w:ascii="GHEA Grapalat" w:hAnsi="GHEA Grapalat" w:cs="Sylfaen"/>
          <w:sz w:val="20"/>
        </w:rPr>
        <w:t>և</w:t>
      </w:r>
      <w:r w:rsidR="00AF7BE8" w:rsidRPr="002C6D94">
        <w:rPr>
          <w:rFonts w:ascii="GHEA Grapalat" w:hAnsi="GHEA Grapalat" w:cs="Sylfaen"/>
          <w:sz w:val="20"/>
          <w:lang w:val="af-ZA"/>
        </w:rPr>
        <w:t xml:space="preserve"> </w:t>
      </w:r>
      <w:r w:rsidR="00AF7BE8" w:rsidRPr="002C6D94">
        <w:rPr>
          <w:rFonts w:ascii="GHEA Grapalat" w:hAnsi="GHEA Grapalat" w:cs="Sylfaen"/>
          <w:sz w:val="20"/>
        </w:rPr>
        <w:t>արդյունքների</w:t>
      </w:r>
      <w:r w:rsidR="00AF7BE8" w:rsidRPr="002C6D94">
        <w:rPr>
          <w:rFonts w:ascii="GHEA Grapalat" w:hAnsi="GHEA Grapalat" w:cs="Sylfaen"/>
          <w:sz w:val="20"/>
          <w:lang w:val="af-ZA"/>
        </w:rPr>
        <w:t xml:space="preserve"> </w:t>
      </w:r>
      <w:r w:rsidR="00AF7BE8" w:rsidRPr="002C6D94">
        <w:rPr>
          <w:rFonts w:ascii="GHEA Grapalat" w:hAnsi="GHEA Grapalat" w:cs="Sylfaen"/>
          <w:sz w:val="20"/>
        </w:rPr>
        <w:t>ամփոփումը</w:t>
      </w:r>
      <w:r w:rsidR="00096865" w:rsidRPr="002C6D94">
        <w:rPr>
          <w:rFonts w:ascii="GHEA Grapalat" w:hAnsi="GHEA Grapalat" w:cs="Sylfaen"/>
          <w:sz w:val="20"/>
          <w:lang w:val="af-ZA"/>
        </w:rPr>
        <w:tab/>
      </w:r>
    </w:p>
    <w:p w14:paraId="44DD759F" w14:textId="77777777" w:rsidR="00096865" w:rsidRPr="002C6D94" w:rsidRDefault="00087A30" w:rsidP="002C6D94">
      <w:pPr>
        <w:ind w:firstLine="1134"/>
        <w:jc w:val="both"/>
        <w:rPr>
          <w:rFonts w:ascii="GHEA Grapalat" w:hAnsi="GHEA Grapalat"/>
          <w:sz w:val="20"/>
          <w:lang w:val="af-ZA"/>
        </w:rPr>
      </w:pPr>
      <w:r w:rsidRPr="002C6D94">
        <w:rPr>
          <w:rFonts w:ascii="GHEA Grapalat" w:hAnsi="GHEA Grapalat"/>
          <w:sz w:val="20"/>
          <w:lang w:val="af-ZA"/>
        </w:rPr>
        <w:t>9</w:t>
      </w:r>
      <w:r w:rsidR="00096865" w:rsidRPr="002C6D94">
        <w:rPr>
          <w:rFonts w:ascii="GHEA Grapalat" w:hAnsi="GHEA Grapalat"/>
          <w:sz w:val="20"/>
          <w:lang w:val="af-ZA"/>
        </w:rPr>
        <w:t xml:space="preserve">. </w:t>
      </w:r>
      <w:r w:rsidR="00096865" w:rsidRPr="002C6D94">
        <w:rPr>
          <w:rFonts w:ascii="GHEA Grapalat" w:hAnsi="GHEA Grapalat" w:cs="Sylfaen"/>
          <w:sz w:val="20"/>
        </w:rPr>
        <w:t>Պայմանա</w:t>
      </w:r>
      <w:r w:rsidR="00096865" w:rsidRPr="002C6D94">
        <w:rPr>
          <w:rFonts w:ascii="GHEA Grapalat" w:hAnsi="GHEA Grapalat" w:cs="Times Armenian"/>
          <w:sz w:val="20"/>
        </w:rPr>
        <w:t>գ</w:t>
      </w:r>
      <w:r w:rsidR="00096865" w:rsidRPr="002C6D94">
        <w:rPr>
          <w:rFonts w:ascii="GHEA Grapalat" w:hAnsi="GHEA Grapalat" w:cs="Sylfaen"/>
          <w:sz w:val="20"/>
        </w:rPr>
        <w:t>րի</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կնքումը</w:t>
      </w:r>
      <w:r w:rsidR="00096865" w:rsidRPr="002C6D94">
        <w:rPr>
          <w:rFonts w:ascii="GHEA Grapalat" w:hAnsi="GHEA Grapalat" w:cs="Times Armenian"/>
          <w:sz w:val="20"/>
          <w:lang w:val="af-ZA"/>
        </w:rPr>
        <w:tab/>
      </w:r>
    </w:p>
    <w:p w14:paraId="7EF63976" w14:textId="77777777" w:rsidR="00096865" w:rsidRPr="002C6D94" w:rsidRDefault="00087A30" w:rsidP="002C6D94">
      <w:pPr>
        <w:ind w:firstLine="1134"/>
        <w:jc w:val="both"/>
        <w:rPr>
          <w:rFonts w:ascii="GHEA Grapalat" w:hAnsi="GHEA Grapalat"/>
          <w:sz w:val="20"/>
          <w:lang w:val="af-ZA"/>
        </w:rPr>
      </w:pPr>
      <w:r w:rsidRPr="002C6D94">
        <w:rPr>
          <w:rFonts w:ascii="GHEA Grapalat" w:hAnsi="GHEA Grapalat"/>
          <w:sz w:val="20"/>
          <w:lang w:val="af-ZA"/>
        </w:rPr>
        <w:t>10</w:t>
      </w:r>
      <w:r w:rsidR="00096865" w:rsidRPr="002C6D94">
        <w:rPr>
          <w:rFonts w:ascii="GHEA Grapalat" w:hAnsi="GHEA Grapalat"/>
          <w:sz w:val="20"/>
          <w:lang w:val="af-ZA"/>
        </w:rPr>
        <w:t xml:space="preserve">. </w:t>
      </w:r>
      <w:r w:rsidR="000206DA" w:rsidRPr="002C6D94">
        <w:rPr>
          <w:rFonts w:ascii="GHEA Grapalat" w:hAnsi="GHEA Grapalat"/>
          <w:sz w:val="20"/>
          <w:lang w:val="af-ZA"/>
        </w:rPr>
        <w:t xml:space="preserve">Որակավորման և </w:t>
      </w:r>
      <w:r w:rsidR="000206DA" w:rsidRPr="002C6D94">
        <w:rPr>
          <w:rFonts w:ascii="GHEA Grapalat" w:hAnsi="GHEA Grapalat" w:cs="Sylfaen"/>
          <w:sz w:val="20"/>
        </w:rPr>
        <w:t>պ</w:t>
      </w:r>
      <w:r w:rsidR="00096865" w:rsidRPr="002C6D94">
        <w:rPr>
          <w:rFonts w:ascii="GHEA Grapalat" w:hAnsi="GHEA Grapalat" w:cs="Sylfaen"/>
          <w:sz w:val="20"/>
        </w:rPr>
        <w:t>այմանա</w:t>
      </w:r>
      <w:r w:rsidR="00096865" w:rsidRPr="002C6D94">
        <w:rPr>
          <w:rFonts w:ascii="GHEA Grapalat" w:hAnsi="GHEA Grapalat" w:cs="Times Armenian"/>
          <w:sz w:val="20"/>
        </w:rPr>
        <w:t>գ</w:t>
      </w:r>
      <w:r w:rsidR="00096865" w:rsidRPr="002C6D94">
        <w:rPr>
          <w:rFonts w:ascii="GHEA Grapalat" w:hAnsi="GHEA Grapalat" w:cs="Sylfaen"/>
          <w:sz w:val="20"/>
        </w:rPr>
        <w:t>րի</w:t>
      </w:r>
      <w:r w:rsidR="00096865" w:rsidRPr="002C6D94">
        <w:rPr>
          <w:rFonts w:ascii="GHEA Grapalat" w:hAnsi="GHEA Grapalat" w:cs="Times Armenian"/>
          <w:sz w:val="20"/>
          <w:lang w:val="af-ZA"/>
        </w:rPr>
        <w:t xml:space="preserve"> </w:t>
      </w:r>
      <w:r w:rsidR="00096865" w:rsidRPr="002C6D94">
        <w:rPr>
          <w:rFonts w:ascii="GHEA Grapalat" w:hAnsi="GHEA Grapalat" w:cs="Sylfaen"/>
          <w:sz w:val="20"/>
        </w:rPr>
        <w:t>ապահովում</w:t>
      </w:r>
      <w:r w:rsidR="000206DA" w:rsidRPr="002C6D94">
        <w:rPr>
          <w:rFonts w:ascii="GHEA Grapalat" w:hAnsi="GHEA Grapalat" w:cs="Sylfaen"/>
          <w:sz w:val="20"/>
        </w:rPr>
        <w:t>ներ</w:t>
      </w:r>
      <w:r w:rsidR="00096865" w:rsidRPr="002C6D94">
        <w:rPr>
          <w:rFonts w:ascii="GHEA Grapalat" w:hAnsi="GHEA Grapalat" w:cs="Sylfaen"/>
          <w:sz w:val="20"/>
        </w:rPr>
        <w:t>ը</w:t>
      </w:r>
      <w:r w:rsidR="00096865" w:rsidRPr="002C6D94">
        <w:rPr>
          <w:rFonts w:ascii="GHEA Grapalat" w:hAnsi="GHEA Grapalat" w:cs="Times Armenian"/>
          <w:sz w:val="20"/>
          <w:lang w:val="af-ZA"/>
        </w:rPr>
        <w:tab/>
        <w:t xml:space="preserve"> </w:t>
      </w:r>
    </w:p>
    <w:p w14:paraId="470768DD"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1</w:t>
      </w:r>
      <w:r w:rsidR="00087A30" w:rsidRPr="002C6D94">
        <w:rPr>
          <w:rFonts w:ascii="GHEA Grapalat" w:hAnsi="GHEA Grapalat"/>
          <w:sz w:val="20"/>
          <w:lang w:val="af-ZA"/>
        </w:rPr>
        <w:t>1</w:t>
      </w:r>
      <w:r w:rsidRPr="002C6D94">
        <w:rPr>
          <w:rFonts w:ascii="GHEA Grapalat" w:hAnsi="GHEA Grapalat"/>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ը</w:t>
      </w:r>
      <w:r w:rsidRPr="002C6D94">
        <w:rPr>
          <w:rFonts w:ascii="GHEA Grapalat" w:hAnsi="GHEA Grapalat" w:cs="Times Armenian"/>
          <w:sz w:val="20"/>
          <w:lang w:val="af-ZA"/>
        </w:rPr>
        <w:t xml:space="preserve"> </w:t>
      </w:r>
      <w:r w:rsidRPr="002C6D94">
        <w:rPr>
          <w:rFonts w:ascii="GHEA Grapalat" w:hAnsi="GHEA Grapalat" w:cs="Sylfaen"/>
          <w:sz w:val="20"/>
        </w:rPr>
        <w:t>չկայացած</w:t>
      </w:r>
      <w:r w:rsidRPr="002C6D94">
        <w:rPr>
          <w:rFonts w:ascii="GHEA Grapalat" w:hAnsi="GHEA Grapalat" w:cs="Times Armenian"/>
          <w:sz w:val="20"/>
          <w:lang w:val="af-ZA"/>
        </w:rPr>
        <w:t xml:space="preserve"> </w:t>
      </w:r>
      <w:r w:rsidRPr="002C6D94">
        <w:rPr>
          <w:rFonts w:ascii="GHEA Grapalat" w:hAnsi="GHEA Grapalat" w:cs="Sylfaen"/>
          <w:sz w:val="20"/>
        </w:rPr>
        <w:t>հայտարարելը</w:t>
      </w:r>
      <w:r w:rsidRPr="002C6D94">
        <w:rPr>
          <w:rFonts w:ascii="GHEA Grapalat" w:hAnsi="GHEA Grapalat" w:cs="Times Armenian"/>
          <w:sz w:val="20"/>
          <w:lang w:val="af-ZA"/>
        </w:rPr>
        <w:tab/>
        <w:t xml:space="preserve"> </w:t>
      </w:r>
    </w:p>
    <w:p w14:paraId="024ED003"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1</w:t>
      </w:r>
      <w:r w:rsidR="00087A30" w:rsidRPr="002C6D94">
        <w:rPr>
          <w:rFonts w:ascii="GHEA Grapalat" w:hAnsi="GHEA Grapalat"/>
          <w:sz w:val="20"/>
          <w:lang w:val="af-ZA"/>
        </w:rPr>
        <w:t>2</w:t>
      </w:r>
      <w:r w:rsidRPr="002C6D94">
        <w:rPr>
          <w:rFonts w:ascii="GHEA Grapalat" w:hAnsi="GHEA Grapalat"/>
          <w:sz w:val="20"/>
          <w:lang w:val="af-ZA"/>
        </w:rPr>
        <w:t xml:space="preserve">. </w:t>
      </w:r>
      <w:r w:rsidRPr="002C6D94">
        <w:rPr>
          <w:rFonts w:ascii="GHEA Grapalat" w:hAnsi="GHEA Grapalat" w:cs="Sylfaen"/>
          <w:sz w:val="20"/>
        </w:rPr>
        <w:t>Գնման</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ործընթացի</w:t>
      </w:r>
      <w:r w:rsidRPr="002C6D94">
        <w:rPr>
          <w:rFonts w:ascii="GHEA Grapalat" w:hAnsi="GHEA Grapalat" w:cs="Times Armenian"/>
          <w:sz w:val="20"/>
          <w:lang w:val="af-ZA"/>
        </w:rPr>
        <w:t xml:space="preserve"> </w:t>
      </w:r>
      <w:r w:rsidRPr="002C6D94">
        <w:rPr>
          <w:rFonts w:ascii="GHEA Grapalat" w:hAnsi="GHEA Grapalat" w:cs="Sylfaen"/>
          <w:sz w:val="20"/>
        </w:rPr>
        <w:t>հետ</w:t>
      </w:r>
      <w:r w:rsidRPr="002C6D94">
        <w:rPr>
          <w:rFonts w:ascii="GHEA Grapalat" w:hAnsi="GHEA Grapalat" w:cs="Times Armenian"/>
          <w:sz w:val="20"/>
          <w:lang w:val="af-ZA"/>
        </w:rPr>
        <w:t xml:space="preserve"> </w:t>
      </w:r>
      <w:r w:rsidRPr="002C6D94">
        <w:rPr>
          <w:rFonts w:ascii="GHEA Grapalat" w:hAnsi="GHEA Grapalat" w:cs="Sylfaen"/>
          <w:sz w:val="20"/>
        </w:rPr>
        <w:t>կապված</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ործողությունները</w:t>
      </w:r>
      <w:r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կամ</w:t>
      </w:r>
      <w:r w:rsidRPr="002C6D94">
        <w:rPr>
          <w:rFonts w:ascii="GHEA Grapalat" w:hAnsi="GHEA Grapalat" w:cs="Times Armenian"/>
          <w:sz w:val="20"/>
          <w:lang w:val="af-ZA"/>
        </w:rPr>
        <w:t xml:space="preserve">) </w:t>
      </w:r>
      <w:r w:rsidRPr="002C6D94">
        <w:rPr>
          <w:rFonts w:ascii="GHEA Grapalat" w:hAnsi="GHEA Grapalat" w:cs="Sylfaen"/>
          <w:sz w:val="20"/>
        </w:rPr>
        <w:t>ընդունված</w:t>
      </w:r>
      <w:r w:rsidRPr="002C6D94">
        <w:rPr>
          <w:rFonts w:ascii="GHEA Grapalat" w:hAnsi="GHEA Grapalat" w:cs="Times Armenian"/>
          <w:sz w:val="20"/>
          <w:lang w:val="af-ZA"/>
        </w:rPr>
        <w:t xml:space="preserve"> </w:t>
      </w:r>
      <w:r w:rsidRPr="002C6D94">
        <w:rPr>
          <w:rFonts w:ascii="GHEA Grapalat" w:hAnsi="GHEA Grapalat" w:cs="Sylfaen"/>
          <w:sz w:val="20"/>
        </w:rPr>
        <w:t>որոշումները</w:t>
      </w:r>
      <w:r w:rsidRPr="002C6D94">
        <w:rPr>
          <w:rFonts w:ascii="GHEA Grapalat" w:hAnsi="GHEA Grapalat" w:cs="Times Armenian"/>
          <w:sz w:val="20"/>
          <w:lang w:val="af-ZA"/>
        </w:rPr>
        <w:t xml:space="preserve"> </w:t>
      </w:r>
      <w:r w:rsidRPr="002C6D94">
        <w:rPr>
          <w:rFonts w:ascii="GHEA Grapalat" w:hAnsi="GHEA Grapalat" w:cs="Sylfaen"/>
          <w:sz w:val="20"/>
        </w:rPr>
        <w:t>բողոքարկելու</w:t>
      </w:r>
      <w:r w:rsidRPr="002C6D94">
        <w:rPr>
          <w:rFonts w:ascii="GHEA Grapalat" w:hAnsi="GHEA Grapalat" w:cs="Times Armenian"/>
          <w:sz w:val="20"/>
          <w:lang w:val="af-ZA"/>
        </w:rPr>
        <w:t xml:space="preserve"> </w:t>
      </w:r>
      <w:r w:rsidRPr="002C6D94">
        <w:rPr>
          <w:rFonts w:ascii="GHEA Grapalat" w:hAnsi="GHEA Grapalat" w:cs="Sylfaen"/>
          <w:sz w:val="20"/>
        </w:rPr>
        <w:t>մասնակցի</w:t>
      </w:r>
      <w:r w:rsidRPr="002C6D94">
        <w:rPr>
          <w:rFonts w:ascii="GHEA Grapalat" w:hAnsi="GHEA Grapalat" w:cs="Times Armenian"/>
          <w:sz w:val="20"/>
          <w:lang w:val="af-ZA"/>
        </w:rPr>
        <w:t xml:space="preserve"> </w:t>
      </w:r>
      <w:r w:rsidRPr="002C6D94">
        <w:rPr>
          <w:rFonts w:ascii="GHEA Grapalat" w:hAnsi="GHEA Grapalat" w:cs="Sylfaen"/>
          <w:sz w:val="20"/>
        </w:rPr>
        <w:t>իրավունքը</w:t>
      </w:r>
      <w:r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Sylfaen"/>
          <w:sz w:val="20"/>
        </w:rPr>
        <w:t>ը</w:t>
      </w:r>
      <w:r w:rsidRPr="002C6D94">
        <w:rPr>
          <w:rFonts w:ascii="GHEA Grapalat" w:hAnsi="GHEA Grapalat" w:cs="Times Armenian"/>
          <w:sz w:val="20"/>
          <w:lang w:val="af-ZA"/>
        </w:rPr>
        <w:tab/>
      </w:r>
    </w:p>
    <w:p w14:paraId="13B0B6D3" w14:textId="62B4D0B2" w:rsidR="00CB2725" w:rsidRPr="002C6D94" w:rsidRDefault="00CB2725" w:rsidP="002C6D94">
      <w:pPr>
        <w:rPr>
          <w:rFonts w:ascii="GHEA Grapalat" w:hAnsi="GHEA Grapalat"/>
          <w:sz w:val="20"/>
          <w:lang w:val="af-ZA"/>
        </w:rPr>
      </w:pPr>
    </w:p>
    <w:p w14:paraId="18BDF7CB" w14:textId="77777777" w:rsidR="00096865" w:rsidRPr="002C6D94" w:rsidRDefault="00096865" w:rsidP="002C6D94">
      <w:pPr>
        <w:ind w:firstLine="567"/>
        <w:jc w:val="both"/>
        <w:rPr>
          <w:rFonts w:ascii="GHEA Grapalat" w:hAnsi="GHEA Grapalat"/>
          <w:sz w:val="20"/>
          <w:lang w:val="af-ZA"/>
        </w:rPr>
      </w:pPr>
    </w:p>
    <w:p w14:paraId="7D627E36" w14:textId="724A89CA" w:rsidR="00096865" w:rsidRPr="002C6D94" w:rsidRDefault="00096865" w:rsidP="002C6D94">
      <w:pPr>
        <w:ind w:firstLine="567"/>
        <w:jc w:val="center"/>
        <w:rPr>
          <w:rFonts w:ascii="GHEA Grapalat" w:hAnsi="GHEA Grapalat"/>
          <w:b/>
          <w:sz w:val="20"/>
          <w:lang w:val="af-ZA"/>
        </w:rPr>
      </w:pPr>
      <w:r w:rsidRPr="002C6D94">
        <w:rPr>
          <w:rFonts w:ascii="GHEA Grapalat" w:hAnsi="GHEA Grapalat" w:cs="Sylfaen"/>
          <w:b/>
          <w:sz w:val="20"/>
        </w:rPr>
        <w:t>ՄԱՍ</w:t>
      </w:r>
      <w:r w:rsidRPr="002C6D94">
        <w:rPr>
          <w:rFonts w:ascii="GHEA Grapalat" w:hAnsi="GHEA Grapalat" w:cs="Times Armenian"/>
          <w:b/>
          <w:sz w:val="20"/>
          <w:lang w:val="af-ZA"/>
        </w:rPr>
        <w:t xml:space="preserve">  II.  </w:t>
      </w:r>
      <w:r w:rsidR="00040653" w:rsidRPr="002C6D94">
        <w:rPr>
          <w:rFonts w:ascii="GHEA Grapalat" w:hAnsi="GHEA Grapalat" w:cs="Sylfaen"/>
          <w:b/>
          <w:sz w:val="20"/>
        </w:rPr>
        <w:t>ԳՆԱՆՇՄԱՆ</w:t>
      </w:r>
      <w:r w:rsidR="00040653" w:rsidRPr="002C6D94">
        <w:rPr>
          <w:rFonts w:ascii="GHEA Grapalat" w:hAnsi="GHEA Grapalat" w:cs="Sylfaen"/>
          <w:b/>
          <w:sz w:val="20"/>
          <w:lang w:val="af-ZA"/>
        </w:rPr>
        <w:t xml:space="preserve"> </w:t>
      </w:r>
      <w:r w:rsidR="00040653" w:rsidRPr="002C6D94">
        <w:rPr>
          <w:rFonts w:ascii="GHEA Grapalat" w:hAnsi="GHEA Grapalat" w:cs="Sylfaen"/>
          <w:b/>
          <w:sz w:val="20"/>
        </w:rPr>
        <w:t>ՀԱՐՑՄԱՆ</w:t>
      </w:r>
      <w:r w:rsidRPr="002C6D94">
        <w:rPr>
          <w:rFonts w:ascii="GHEA Grapalat" w:hAnsi="GHEA Grapalat" w:cs="Times Armenian"/>
          <w:b/>
          <w:sz w:val="20"/>
          <w:lang w:val="af-ZA"/>
        </w:rPr>
        <w:t xml:space="preserve"> </w:t>
      </w:r>
      <w:r w:rsidRPr="002C6D94">
        <w:rPr>
          <w:rFonts w:ascii="GHEA Grapalat" w:hAnsi="GHEA Grapalat" w:cs="Sylfaen"/>
          <w:b/>
          <w:sz w:val="20"/>
        </w:rPr>
        <w:t>ՀԱՅՏԸ</w:t>
      </w:r>
      <w:r w:rsidRPr="002C6D94">
        <w:rPr>
          <w:rFonts w:ascii="GHEA Grapalat" w:hAnsi="GHEA Grapalat" w:cs="Times Armenian"/>
          <w:b/>
          <w:sz w:val="20"/>
          <w:lang w:val="af-ZA"/>
        </w:rPr>
        <w:t xml:space="preserve"> </w:t>
      </w:r>
      <w:r w:rsidRPr="002C6D94">
        <w:rPr>
          <w:rFonts w:ascii="GHEA Grapalat" w:hAnsi="GHEA Grapalat" w:cs="Sylfaen"/>
          <w:b/>
          <w:sz w:val="20"/>
        </w:rPr>
        <w:t>ՊԱՏՐԱՍՏԵԼՈՒ</w:t>
      </w:r>
      <w:r w:rsidRPr="002C6D94">
        <w:rPr>
          <w:rFonts w:ascii="GHEA Grapalat" w:hAnsi="GHEA Grapalat" w:cs="Times Armenian"/>
          <w:b/>
          <w:sz w:val="20"/>
          <w:lang w:val="af-ZA"/>
        </w:rPr>
        <w:t xml:space="preserve"> </w:t>
      </w:r>
      <w:r w:rsidRPr="002C6D94">
        <w:rPr>
          <w:rFonts w:ascii="GHEA Grapalat" w:hAnsi="GHEA Grapalat" w:cs="Sylfaen"/>
          <w:b/>
          <w:sz w:val="20"/>
        </w:rPr>
        <w:t>ՀՐԱՀԱՆԳ</w:t>
      </w:r>
    </w:p>
    <w:p w14:paraId="4690DB59" w14:textId="77777777" w:rsidR="00096865" w:rsidRPr="002C6D94" w:rsidRDefault="00096865" w:rsidP="002C6D94">
      <w:pPr>
        <w:ind w:firstLine="567"/>
        <w:jc w:val="both"/>
        <w:rPr>
          <w:rFonts w:ascii="GHEA Grapalat" w:hAnsi="GHEA Grapalat"/>
          <w:sz w:val="20"/>
          <w:lang w:val="af-ZA"/>
        </w:rPr>
      </w:pPr>
    </w:p>
    <w:p w14:paraId="3E3BB761"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t>1.</w:t>
      </w:r>
      <w:r w:rsidRPr="002C6D94">
        <w:rPr>
          <w:rFonts w:ascii="GHEA Grapalat" w:hAnsi="GHEA Grapalat"/>
          <w:sz w:val="20"/>
          <w:lang w:val="af-ZA"/>
        </w:rPr>
        <w:tab/>
      </w:r>
      <w:r w:rsidRPr="002C6D94">
        <w:rPr>
          <w:rFonts w:ascii="GHEA Grapalat" w:hAnsi="GHEA Grapalat" w:cs="Sylfaen"/>
          <w:sz w:val="20"/>
        </w:rPr>
        <w:t>Ընդհանուր</w:t>
      </w:r>
      <w:r w:rsidRPr="002C6D94">
        <w:rPr>
          <w:rFonts w:ascii="GHEA Grapalat" w:hAnsi="GHEA Grapalat" w:cs="Times Armenian"/>
          <w:sz w:val="20"/>
          <w:lang w:val="af-ZA"/>
        </w:rPr>
        <w:t xml:space="preserve">  </w:t>
      </w:r>
      <w:r w:rsidRPr="002C6D94">
        <w:rPr>
          <w:rFonts w:ascii="GHEA Grapalat" w:hAnsi="GHEA Grapalat" w:cs="Sylfaen"/>
          <w:sz w:val="20"/>
        </w:rPr>
        <w:t>դրույթներ</w:t>
      </w:r>
      <w:r w:rsidRPr="002C6D94">
        <w:rPr>
          <w:rFonts w:ascii="GHEA Grapalat" w:hAnsi="GHEA Grapalat" w:cs="Times Armenian"/>
          <w:sz w:val="20"/>
          <w:lang w:val="af-ZA"/>
        </w:rPr>
        <w:tab/>
      </w:r>
    </w:p>
    <w:p w14:paraId="13F6DA1C" w14:textId="77777777" w:rsidR="00096865" w:rsidRPr="002C6D94" w:rsidRDefault="00096865" w:rsidP="002C6D94">
      <w:pPr>
        <w:ind w:firstLine="1134"/>
        <w:jc w:val="both"/>
        <w:rPr>
          <w:rFonts w:ascii="GHEA Grapalat" w:hAnsi="GHEA Grapalat"/>
          <w:sz w:val="20"/>
          <w:lang w:val="af-ZA"/>
        </w:rPr>
      </w:pPr>
      <w:r w:rsidRPr="002C6D94">
        <w:rPr>
          <w:rFonts w:ascii="GHEA Grapalat" w:hAnsi="GHEA Grapalat"/>
          <w:sz w:val="20"/>
          <w:lang w:val="af-ZA"/>
        </w:rPr>
        <w:lastRenderedPageBreak/>
        <w:t>2.</w:t>
      </w:r>
      <w:r w:rsidRPr="002C6D94">
        <w:rPr>
          <w:rFonts w:ascii="GHEA Grapalat" w:hAnsi="GHEA Grapalat"/>
          <w:sz w:val="20"/>
          <w:lang w:val="af-ZA"/>
        </w:rPr>
        <w:tab/>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հայտը</w:t>
      </w:r>
      <w:r w:rsidRPr="002C6D94">
        <w:rPr>
          <w:rFonts w:ascii="GHEA Grapalat" w:hAnsi="GHEA Grapalat" w:cs="Times Armenian"/>
          <w:sz w:val="20"/>
          <w:lang w:val="af-ZA"/>
        </w:rPr>
        <w:tab/>
      </w:r>
    </w:p>
    <w:p w14:paraId="001A1DCC" w14:textId="77777777" w:rsidR="00037DDE" w:rsidRPr="002C6D94" w:rsidRDefault="006F0D3F" w:rsidP="002C6D94">
      <w:pPr>
        <w:ind w:firstLine="1134"/>
        <w:jc w:val="both"/>
        <w:rPr>
          <w:rFonts w:ascii="GHEA Grapalat" w:hAnsi="GHEA Grapalat" w:cs="Times Armenian"/>
          <w:sz w:val="20"/>
          <w:lang w:val="af-ZA"/>
        </w:rPr>
      </w:pPr>
      <w:r w:rsidRPr="002C6D94">
        <w:rPr>
          <w:rFonts w:ascii="GHEA Grapalat" w:hAnsi="GHEA Grapalat"/>
          <w:sz w:val="20"/>
          <w:lang w:val="af-ZA"/>
        </w:rPr>
        <w:t>3</w:t>
      </w:r>
      <w:r w:rsidR="00096865" w:rsidRPr="002C6D94">
        <w:rPr>
          <w:rFonts w:ascii="GHEA Grapalat" w:hAnsi="GHEA Grapalat"/>
          <w:sz w:val="20"/>
          <w:lang w:val="af-ZA"/>
        </w:rPr>
        <w:t>.</w:t>
      </w:r>
      <w:r w:rsidR="00096865" w:rsidRPr="002C6D94">
        <w:rPr>
          <w:rFonts w:ascii="GHEA Grapalat" w:hAnsi="GHEA Grapalat"/>
          <w:sz w:val="20"/>
          <w:lang w:val="af-ZA"/>
        </w:rPr>
        <w:tab/>
      </w:r>
      <w:r w:rsidR="00096865" w:rsidRPr="002C6D94">
        <w:rPr>
          <w:rFonts w:ascii="GHEA Grapalat" w:hAnsi="GHEA Grapalat" w:cs="Sylfaen"/>
          <w:sz w:val="20"/>
        </w:rPr>
        <w:t>Հավելվածներ</w:t>
      </w:r>
      <w:r w:rsidR="00BE01AE" w:rsidRPr="002C6D94">
        <w:rPr>
          <w:rFonts w:ascii="GHEA Grapalat" w:hAnsi="GHEA Grapalat" w:cs="Times Armenian"/>
          <w:sz w:val="20"/>
          <w:lang w:val="af-ZA"/>
        </w:rPr>
        <w:t xml:space="preserve"> 1-</w:t>
      </w:r>
      <w:r w:rsidR="00334B2F" w:rsidRPr="002C6D94">
        <w:rPr>
          <w:rFonts w:ascii="GHEA Grapalat" w:hAnsi="GHEA Grapalat" w:cs="Times Armenian"/>
          <w:sz w:val="20"/>
          <w:lang w:val="af-ZA"/>
        </w:rPr>
        <w:t>6</w:t>
      </w:r>
      <w:r w:rsidR="00096865" w:rsidRPr="002C6D94">
        <w:rPr>
          <w:rFonts w:ascii="GHEA Grapalat" w:hAnsi="GHEA Grapalat" w:cs="Times Armenian"/>
          <w:sz w:val="20"/>
          <w:lang w:val="af-ZA"/>
        </w:rPr>
        <w:tab/>
      </w:r>
    </w:p>
    <w:p w14:paraId="04F5C260" w14:textId="77777777" w:rsidR="00037DDE" w:rsidRPr="002C6D94" w:rsidRDefault="00037DDE" w:rsidP="002C6D94">
      <w:pPr>
        <w:ind w:firstLine="1134"/>
        <w:jc w:val="both"/>
        <w:rPr>
          <w:rFonts w:ascii="GHEA Grapalat" w:hAnsi="GHEA Grapalat" w:cs="Times Armenian"/>
          <w:sz w:val="20"/>
          <w:lang w:val="af-ZA"/>
        </w:rPr>
      </w:pPr>
    </w:p>
    <w:p w14:paraId="1E3A7D46" w14:textId="0B36B8FB" w:rsidR="00096865" w:rsidRPr="002C6D94" w:rsidRDefault="00096865" w:rsidP="002C6D94">
      <w:pPr>
        <w:ind w:firstLine="1134"/>
        <w:jc w:val="both"/>
        <w:rPr>
          <w:rFonts w:ascii="GHEA Grapalat" w:hAnsi="GHEA Grapalat" w:cs="Times Armenian"/>
          <w:sz w:val="20"/>
          <w:lang w:val="af-ZA"/>
        </w:rPr>
      </w:pPr>
      <w:r w:rsidRPr="002C6D94">
        <w:rPr>
          <w:rFonts w:ascii="GHEA Grapalat" w:hAnsi="GHEA Grapalat" w:cs="Times Armenian"/>
          <w:sz w:val="20"/>
          <w:lang w:val="af-ZA"/>
        </w:rPr>
        <w:tab/>
      </w:r>
    </w:p>
    <w:p w14:paraId="44E4AEF6" w14:textId="4F9BC499" w:rsidR="00096865" w:rsidRPr="002C6D94" w:rsidRDefault="00096865" w:rsidP="002C6D94">
      <w:pPr>
        <w:ind w:firstLine="567"/>
        <w:jc w:val="both"/>
        <w:rPr>
          <w:rFonts w:ascii="GHEA Grapalat" w:hAnsi="GHEA Grapalat"/>
          <w:sz w:val="20"/>
          <w:lang w:val="af-ZA"/>
        </w:rPr>
      </w:pPr>
      <w:r w:rsidRPr="002C6D94">
        <w:rPr>
          <w:rFonts w:ascii="GHEA Grapalat" w:hAnsi="GHEA Grapalat" w:cs="Sylfaen"/>
          <w:sz w:val="20"/>
        </w:rPr>
        <w:t>Սույն</w:t>
      </w:r>
      <w:r w:rsidRPr="002C6D94">
        <w:rPr>
          <w:rFonts w:ascii="GHEA Grapalat" w:hAnsi="GHEA Grapalat" w:cs="Times Armenian"/>
          <w:sz w:val="20"/>
          <w:lang w:val="af-ZA"/>
        </w:rPr>
        <w:t xml:space="preserve"> </w:t>
      </w:r>
      <w:r w:rsidRPr="002C6D94">
        <w:rPr>
          <w:rFonts w:ascii="GHEA Grapalat" w:hAnsi="GHEA Grapalat" w:cs="Sylfaen"/>
          <w:sz w:val="20"/>
        </w:rPr>
        <w:t>հրավերը</w:t>
      </w:r>
      <w:r w:rsidRPr="002C6D94">
        <w:rPr>
          <w:rFonts w:ascii="GHEA Grapalat" w:hAnsi="GHEA Grapalat" w:cs="Times Armenian"/>
          <w:sz w:val="20"/>
          <w:lang w:val="af-ZA"/>
        </w:rPr>
        <w:t xml:space="preserve"> </w:t>
      </w:r>
      <w:r w:rsidRPr="002C6D94">
        <w:rPr>
          <w:rFonts w:ascii="GHEA Grapalat" w:hAnsi="GHEA Grapalat" w:cs="Sylfaen"/>
          <w:sz w:val="20"/>
        </w:rPr>
        <w:t>տրամադրվում</w:t>
      </w:r>
      <w:r w:rsidRPr="002C6D94">
        <w:rPr>
          <w:rFonts w:ascii="GHEA Grapalat" w:hAnsi="GHEA Grapalat" w:cs="Times Armenian"/>
          <w:sz w:val="20"/>
          <w:lang w:val="af-ZA"/>
        </w:rPr>
        <w:t xml:space="preserve"> </w:t>
      </w:r>
      <w:r w:rsidRPr="002C6D94">
        <w:rPr>
          <w:rFonts w:ascii="GHEA Grapalat" w:hAnsi="GHEA Grapalat" w:cs="Sylfaen"/>
          <w:sz w:val="20"/>
        </w:rPr>
        <w:t>է</w:t>
      </w:r>
      <w:r w:rsidRPr="002C6D94">
        <w:rPr>
          <w:rFonts w:ascii="GHEA Grapalat" w:hAnsi="GHEA Grapalat" w:cs="Times Armenian"/>
          <w:sz w:val="20"/>
          <w:lang w:val="af-ZA"/>
        </w:rPr>
        <w:t xml:space="preserve"> </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լրումն</w:t>
      </w:r>
      <w:r w:rsidRPr="002C6D94">
        <w:rPr>
          <w:rFonts w:ascii="GHEA Grapalat" w:hAnsi="GHEA Grapalat"/>
          <w:sz w:val="20"/>
          <w:lang w:val="af-ZA"/>
        </w:rPr>
        <w:t xml:space="preserve"> </w:t>
      </w:r>
      <w:r w:rsidR="00F95C04" w:rsidRPr="002C6D94">
        <w:rPr>
          <w:rFonts w:ascii="GHEA Grapalat" w:hAnsi="GHEA Grapalat" w:cs="Times Armenian"/>
          <w:sz w:val="20"/>
          <w:lang w:val="af-ZA"/>
        </w:rPr>
        <w:t>ՀՀԱՄՄՀ ՆԱՐՏՄ ԳՀԱՊՁԲ-23/1</w:t>
      </w:r>
      <w:r w:rsidRPr="002C6D94">
        <w:rPr>
          <w:rFonts w:ascii="GHEA Grapalat" w:hAnsi="GHEA Grapalat" w:cs="Times Armenian"/>
          <w:sz w:val="20"/>
          <w:lang w:val="af-ZA"/>
        </w:rPr>
        <w:t xml:space="preserve"> </w:t>
      </w:r>
      <w:r w:rsidRPr="002C6D94">
        <w:rPr>
          <w:rFonts w:ascii="GHEA Grapalat" w:hAnsi="GHEA Grapalat" w:cs="Sylfaen"/>
          <w:sz w:val="20"/>
        </w:rPr>
        <w:t>ծածկա</w:t>
      </w:r>
      <w:r w:rsidRPr="002C6D94">
        <w:rPr>
          <w:rFonts w:ascii="GHEA Grapalat" w:hAnsi="GHEA Grapalat" w:cs="Times Armenian"/>
          <w:sz w:val="20"/>
        </w:rPr>
        <w:t>գ</w:t>
      </w:r>
      <w:r w:rsidRPr="002C6D94">
        <w:rPr>
          <w:rFonts w:ascii="GHEA Grapalat" w:hAnsi="GHEA Grapalat" w:cs="Sylfaen"/>
          <w:sz w:val="20"/>
        </w:rPr>
        <w:t>րով</w:t>
      </w:r>
      <w:r w:rsidRPr="002C6D94">
        <w:rPr>
          <w:rFonts w:ascii="GHEA Grapalat" w:hAnsi="GHEA Grapalat"/>
          <w:sz w:val="20"/>
          <w:lang w:val="af-ZA"/>
        </w:rPr>
        <w:t xml:space="preserve"> </w:t>
      </w:r>
      <w:r w:rsidRPr="002C6D94">
        <w:rPr>
          <w:rFonts w:ascii="GHEA Grapalat" w:hAnsi="GHEA Grapalat" w:cs="Sylfaen"/>
          <w:sz w:val="20"/>
        </w:rPr>
        <w:t>անցկացվող</w:t>
      </w:r>
      <w:r w:rsidRPr="002C6D94">
        <w:rPr>
          <w:rFonts w:ascii="GHEA Grapalat" w:hAnsi="GHEA Grapalat" w:cs="Times Armenian"/>
          <w:sz w:val="20"/>
          <w:lang w:val="af-ZA"/>
        </w:rPr>
        <w:t xml:space="preserve"> </w:t>
      </w:r>
      <w:r w:rsidR="00040653" w:rsidRPr="002C6D94">
        <w:rPr>
          <w:rFonts w:ascii="GHEA Grapalat" w:hAnsi="GHEA Grapalat" w:cs="Sylfaen"/>
          <w:sz w:val="20"/>
        </w:rPr>
        <w:t>գնանշման</w:t>
      </w:r>
      <w:r w:rsidR="00040653" w:rsidRPr="002C6D94">
        <w:rPr>
          <w:rFonts w:ascii="GHEA Grapalat" w:hAnsi="GHEA Grapalat" w:cs="Sylfaen"/>
          <w:sz w:val="20"/>
          <w:lang w:val="af-ZA"/>
        </w:rPr>
        <w:t xml:space="preserve"> </w:t>
      </w:r>
      <w:r w:rsidR="00040653" w:rsidRPr="002C6D94">
        <w:rPr>
          <w:rFonts w:ascii="GHEA Grapalat" w:hAnsi="GHEA Grapalat" w:cs="Sylfaen"/>
          <w:sz w:val="20"/>
        </w:rPr>
        <w:t>հարցման</w:t>
      </w:r>
      <w:r w:rsidRPr="002C6D94">
        <w:rPr>
          <w:rFonts w:ascii="GHEA Grapalat" w:hAnsi="GHEA Grapalat" w:cs="Times Armenian"/>
          <w:sz w:val="20"/>
          <w:lang w:val="af-ZA"/>
        </w:rPr>
        <w:t xml:space="preserve"> (</w:t>
      </w:r>
      <w:r w:rsidRPr="002C6D94">
        <w:rPr>
          <w:rFonts w:ascii="GHEA Grapalat" w:hAnsi="GHEA Grapalat" w:cs="Sylfaen"/>
          <w:sz w:val="20"/>
        </w:rPr>
        <w:t>այսուհետև</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Times Armenian"/>
          <w:sz w:val="20"/>
          <w:lang w:val="af-ZA"/>
        </w:rPr>
        <w:t xml:space="preserve">) </w:t>
      </w:r>
      <w:r w:rsidRPr="002C6D94">
        <w:rPr>
          <w:rFonts w:ascii="GHEA Grapalat" w:hAnsi="GHEA Grapalat" w:cs="Sylfaen"/>
          <w:sz w:val="20"/>
        </w:rPr>
        <w:t>հայտարարության</w:t>
      </w:r>
      <w:r w:rsidR="004D5671" w:rsidRPr="002C6D94">
        <w:rPr>
          <w:rFonts w:ascii="GHEA Grapalat" w:hAnsi="GHEA Grapalat" w:cs="Times Armenian"/>
          <w:sz w:val="20"/>
          <w:lang w:val="af-ZA"/>
        </w:rPr>
        <w:t>։</w:t>
      </w:r>
    </w:p>
    <w:p w14:paraId="1418E69E" w14:textId="71418759" w:rsidR="00096865" w:rsidRPr="002C6D94" w:rsidRDefault="00096865" w:rsidP="002C6D94">
      <w:pPr>
        <w:ind w:firstLine="567"/>
        <w:jc w:val="both"/>
        <w:rPr>
          <w:rFonts w:ascii="GHEA Grapalat" w:hAnsi="GHEA Grapalat"/>
          <w:sz w:val="20"/>
          <w:lang w:val="af-ZA"/>
        </w:rPr>
      </w:pPr>
      <w:r w:rsidRPr="002C6D94">
        <w:rPr>
          <w:rFonts w:ascii="GHEA Grapalat" w:hAnsi="GHEA Grapalat" w:cs="Sylfaen"/>
          <w:sz w:val="20"/>
        </w:rPr>
        <w:t>Սույն</w:t>
      </w:r>
      <w:r w:rsidRPr="002C6D94">
        <w:rPr>
          <w:rFonts w:ascii="GHEA Grapalat" w:hAnsi="GHEA Grapalat" w:cs="Times Armenian"/>
          <w:sz w:val="20"/>
          <w:lang w:val="af-ZA"/>
        </w:rPr>
        <w:t xml:space="preserve"> </w:t>
      </w:r>
      <w:r w:rsidRPr="002C6D94">
        <w:rPr>
          <w:rFonts w:ascii="GHEA Grapalat" w:hAnsi="GHEA Grapalat" w:cs="Sylfaen"/>
          <w:sz w:val="20"/>
        </w:rPr>
        <w:t>հրավերը</w:t>
      </w:r>
      <w:r w:rsidRPr="002C6D94">
        <w:rPr>
          <w:rFonts w:ascii="GHEA Grapalat" w:hAnsi="GHEA Grapalat" w:cs="Times Armenian"/>
          <w:sz w:val="20"/>
          <w:lang w:val="af-ZA"/>
        </w:rPr>
        <w:t xml:space="preserve"> </w:t>
      </w:r>
      <w:r w:rsidRPr="002C6D94">
        <w:rPr>
          <w:rFonts w:ascii="GHEA Grapalat" w:hAnsi="GHEA Grapalat" w:cs="Sylfaen"/>
          <w:sz w:val="20"/>
        </w:rPr>
        <w:t>կազմվել</w:t>
      </w:r>
      <w:r w:rsidRPr="002C6D94">
        <w:rPr>
          <w:rFonts w:ascii="GHEA Grapalat" w:hAnsi="GHEA Grapalat" w:cs="Times Armenian"/>
          <w:sz w:val="20"/>
          <w:lang w:val="af-ZA"/>
        </w:rPr>
        <w:t xml:space="preserve"> </w:t>
      </w:r>
      <w:r w:rsidRPr="002C6D94">
        <w:rPr>
          <w:rFonts w:ascii="GHEA Grapalat" w:hAnsi="GHEA Grapalat" w:cs="Sylfaen"/>
          <w:sz w:val="20"/>
        </w:rPr>
        <w:t>է</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նումների</w:t>
      </w:r>
      <w:r w:rsidRPr="002C6D94">
        <w:rPr>
          <w:rFonts w:ascii="GHEA Grapalat" w:hAnsi="GHEA Grapalat" w:cs="Times Armenian"/>
          <w:sz w:val="20"/>
          <w:lang w:val="af-ZA"/>
        </w:rPr>
        <w:t xml:space="preserve"> </w:t>
      </w:r>
      <w:r w:rsidRPr="002C6D94">
        <w:rPr>
          <w:rFonts w:ascii="GHEA Grapalat" w:hAnsi="GHEA Grapalat" w:cs="Sylfaen"/>
          <w:sz w:val="20"/>
        </w:rPr>
        <w:t>մասին</w:t>
      </w:r>
      <w:r w:rsidRPr="002C6D94">
        <w:rPr>
          <w:rFonts w:ascii="GHEA Grapalat" w:hAnsi="GHEA Grapalat" w:cs="Sylfaen"/>
          <w:sz w:val="20"/>
          <w:lang w:val="af-ZA"/>
        </w:rPr>
        <w:t xml:space="preserve"> </w:t>
      </w:r>
      <w:r w:rsidRPr="002C6D94">
        <w:rPr>
          <w:rFonts w:ascii="GHEA Grapalat" w:hAnsi="GHEA Grapalat" w:cs="Sylfaen"/>
          <w:sz w:val="20"/>
        </w:rPr>
        <w:t>ՀՀ</w:t>
      </w:r>
      <w:r w:rsidRPr="002C6D94">
        <w:rPr>
          <w:rFonts w:ascii="GHEA Grapalat" w:hAnsi="GHEA Grapalat" w:cs="Times Armenian"/>
          <w:sz w:val="20"/>
          <w:lang w:val="af-ZA"/>
        </w:rPr>
        <w:t xml:space="preserve"> </w:t>
      </w:r>
      <w:r w:rsidRPr="002C6D94">
        <w:rPr>
          <w:rFonts w:ascii="GHEA Grapalat" w:hAnsi="GHEA Grapalat" w:cs="Sylfaen"/>
          <w:sz w:val="20"/>
        </w:rPr>
        <w:t>օրենսդրության</w:t>
      </w:r>
      <w:r w:rsidRPr="002C6D94">
        <w:rPr>
          <w:rFonts w:ascii="GHEA Grapalat" w:hAnsi="GHEA Grapalat" w:cs="Times Armenian"/>
          <w:sz w:val="20"/>
          <w:lang w:val="af-ZA"/>
        </w:rPr>
        <w:t xml:space="preserve">, </w:t>
      </w:r>
      <w:r w:rsidRPr="002C6D94">
        <w:rPr>
          <w:rFonts w:ascii="GHEA Grapalat" w:hAnsi="GHEA Grapalat" w:cs="Sylfaen"/>
          <w:sz w:val="20"/>
        </w:rPr>
        <w:t>այդ</w:t>
      </w:r>
      <w:r w:rsidRPr="002C6D94">
        <w:rPr>
          <w:rFonts w:ascii="GHEA Grapalat" w:hAnsi="GHEA Grapalat" w:cs="Times Armenian"/>
          <w:sz w:val="20"/>
          <w:lang w:val="af-ZA"/>
        </w:rPr>
        <w:t xml:space="preserve"> </w:t>
      </w:r>
      <w:r w:rsidRPr="002C6D94">
        <w:rPr>
          <w:rFonts w:ascii="GHEA Grapalat" w:hAnsi="GHEA Grapalat" w:cs="Sylfaen"/>
          <w:sz w:val="20"/>
        </w:rPr>
        <w:t>թվում</w:t>
      </w:r>
      <w:r w:rsidRPr="002C6D94">
        <w:rPr>
          <w:rFonts w:ascii="GHEA Grapalat" w:hAnsi="GHEA Grapalat" w:cs="Times Armenian"/>
          <w:sz w:val="20"/>
          <w:lang w:val="af-ZA"/>
        </w:rPr>
        <w:t>`</w:t>
      </w:r>
      <w:r w:rsidRPr="002C6D94">
        <w:rPr>
          <w:rFonts w:ascii="GHEA Grapalat" w:hAnsi="GHEA Grapalat"/>
          <w:sz w:val="20"/>
          <w:lang w:val="af-ZA"/>
        </w:rPr>
        <w:t xml:space="preserve"> </w:t>
      </w:r>
      <w:r w:rsidR="00A76C15" w:rsidRPr="002C6D94">
        <w:rPr>
          <w:rFonts w:ascii="GHEA Grapalat" w:hAnsi="GHEA Grapalat"/>
          <w:sz w:val="20"/>
          <w:lang w:val="af-ZA"/>
        </w:rPr>
        <w:t>«</w:t>
      </w:r>
      <w:r w:rsidRPr="002C6D94">
        <w:rPr>
          <w:rFonts w:ascii="GHEA Grapalat" w:hAnsi="GHEA Grapalat" w:cs="Sylfaen"/>
          <w:sz w:val="20"/>
        </w:rPr>
        <w:t>Գնումների</w:t>
      </w:r>
      <w:r w:rsidRPr="002C6D94">
        <w:rPr>
          <w:rFonts w:ascii="GHEA Grapalat" w:hAnsi="GHEA Grapalat" w:cs="Times Armenian"/>
          <w:sz w:val="20"/>
          <w:lang w:val="af-ZA"/>
        </w:rPr>
        <w:t xml:space="preserve"> </w:t>
      </w:r>
      <w:r w:rsidRPr="002C6D94">
        <w:rPr>
          <w:rFonts w:ascii="GHEA Grapalat" w:hAnsi="GHEA Grapalat" w:cs="Sylfaen"/>
          <w:sz w:val="20"/>
        </w:rPr>
        <w:t>մասին</w:t>
      </w:r>
      <w:r w:rsidR="00A76C15" w:rsidRPr="002C6D94">
        <w:rPr>
          <w:rFonts w:ascii="GHEA Grapalat" w:hAnsi="GHEA Grapalat"/>
          <w:sz w:val="20"/>
          <w:lang w:val="af-ZA"/>
        </w:rPr>
        <w:t>»</w:t>
      </w:r>
      <w:r w:rsidRPr="002C6D94">
        <w:rPr>
          <w:rFonts w:ascii="GHEA Grapalat" w:hAnsi="GHEA Grapalat"/>
          <w:sz w:val="20"/>
          <w:lang w:val="af-ZA"/>
        </w:rPr>
        <w:t xml:space="preserve"> </w:t>
      </w:r>
      <w:r w:rsidRPr="002C6D94">
        <w:rPr>
          <w:rFonts w:ascii="GHEA Grapalat" w:hAnsi="GHEA Grapalat" w:cs="Sylfaen"/>
          <w:sz w:val="20"/>
        </w:rPr>
        <w:t>ՀՀ</w:t>
      </w:r>
      <w:r w:rsidRPr="002C6D94">
        <w:rPr>
          <w:rFonts w:ascii="GHEA Grapalat" w:hAnsi="GHEA Grapalat" w:cs="Times Armenian"/>
          <w:sz w:val="20"/>
          <w:lang w:val="af-ZA"/>
        </w:rPr>
        <w:t xml:space="preserve"> </w:t>
      </w:r>
      <w:r w:rsidRPr="002C6D94">
        <w:rPr>
          <w:rFonts w:ascii="GHEA Grapalat" w:hAnsi="GHEA Grapalat" w:cs="Sylfaen"/>
          <w:sz w:val="20"/>
        </w:rPr>
        <w:t>օրենքի</w:t>
      </w:r>
      <w:r w:rsidRPr="002C6D94">
        <w:rPr>
          <w:rFonts w:ascii="GHEA Grapalat" w:hAnsi="GHEA Grapalat" w:cs="Times Armenian"/>
          <w:sz w:val="20"/>
          <w:lang w:val="af-ZA"/>
        </w:rPr>
        <w:t xml:space="preserve"> (</w:t>
      </w:r>
      <w:r w:rsidRPr="002C6D94">
        <w:rPr>
          <w:rFonts w:ascii="GHEA Grapalat" w:hAnsi="GHEA Grapalat" w:cs="Sylfaen"/>
          <w:sz w:val="20"/>
        </w:rPr>
        <w:t>այսուհետ</w:t>
      </w:r>
      <w:r w:rsidRPr="002C6D94">
        <w:rPr>
          <w:rFonts w:ascii="GHEA Grapalat" w:hAnsi="GHEA Grapalat" w:cs="Times Armenian"/>
          <w:sz w:val="20"/>
          <w:lang w:val="af-ZA"/>
        </w:rPr>
        <w:t xml:space="preserve">` </w:t>
      </w:r>
      <w:r w:rsidRPr="002C6D94">
        <w:rPr>
          <w:rFonts w:ascii="GHEA Grapalat" w:hAnsi="GHEA Grapalat" w:cs="Sylfaen"/>
          <w:sz w:val="20"/>
        </w:rPr>
        <w:t>Օրենք</w:t>
      </w:r>
      <w:r w:rsidRPr="002C6D94">
        <w:rPr>
          <w:rFonts w:ascii="GHEA Grapalat" w:hAnsi="GHEA Grapalat" w:cs="Times Armenian"/>
          <w:sz w:val="20"/>
          <w:lang w:val="af-ZA"/>
        </w:rPr>
        <w:t>)</w:t>
      </w:r>
      <w:r w:rsidR="00C43524" w:rsidRPr="002C6D94">
        <w:rPr>
          <w:rFonts w:ascii="GHEA Grapalat" w:hAnsi="GHEA Grapalat" w:cs="Times Armenian"/>
          <w:sz w:val="20"/>
          <w:lang w:val="af-ZA"/>
        </w:rPr>
        <w:t>,</w:t>
      </w:r>
      <w:r w:rsidRPr="002C6D94">
        <w:rPr>
          <w:rFonts w:ascii="GHEA Grapalat" w:hAnsi="GHEA Grapalat" w:cs="Times Armenian"/>
          <w:sz w:val="20"/>
          <w:lang w:val="af-ZA"/>
        </w:rPr>
        <w:t xml:space="preserve"> </w:t>
      </w:r>
      <w:r w:rsidRPr="002C6D94">
        <w:rPr>
          <w:rFonts w:ascii="GHEA Grapalat" w:hAnsi="GHEA Grapalat" w:cs="Sylfaen"/>
          <w:sz w:val="20"/>
        </w:rPr>
        <w:t>ՀՀ</w:t>
      </w:r>
      <w:r w:rsidRPr="002C6D94">
        <w:rPr>
          <w:rFonts w:ascii="GHEA Grapalat" w:hAnsi="GHEA Grapalat" w:cs="Times Armenian"/>
          <w:sz w:val="20"/>
          <w:lang w:val="af-ZA"/>
        </w:rPr>
        <w:t xml:space="preserve"> </w:t>
      </w:r>
      <w:r w:rsidRPr="002C6D94">
        <w:rPr>
          <w:rFonts w:ascii="GHEA Grapalat" w:hAnsi="GHEA Grapalat" w:cs="Sylfaen"/>
          <w:sz w:val="20"/>
        </w:rPr>
        <w:t>կառավարության</w:t>
      </w:r>
      <w:r w:rsidRPr="002C6D94">
        <w:rPr>
          <w:rFonts w:ascii="GHEA Grapalat" w:hAnsi="GHEA Grapalat" w:cs="Times Armenian"/>
          <w:sz w:val="20"/>
          <w:lang w:val="af-ZA"/>
        </w:rPr>
        <w:t xml:space="preserve"> 201</w:t>
      </w:r>
      <w:r w:rsidR="00955E87" w:rsidRPr="002C6D94">
        <w:rPr>
          <w:rFonts w:ascii="GHEA Grapalat" w:hAnsi="GHEA Grapalat" w:cs="Times Armenian"/>
          <w:sz w:val="20"/>
          <w:lang w:val="af-ZA"/>
        </w:rPr>
        <w:t>7</w:t>
      </w:r>
      <w:r w:rsidRPr="002C6D94">
        <w:rPr>
          <w:rFonts w:ascii="GHEA Grapalat" w:hAnsi="GHEA Grapalat" w:cs="Sylfaen"/>
          <w:sz w:val="20"/>
        </w:rPr>
        <w:t>թ</w:t>
      </w:r>
      <w:r w:rsidRPr="002C6D94">
        <w:rPr>
          <w:rFonts w:ascii="GHEA Grapalat" w:hAnsi="GHEA Grapalat" w:cs="Times Armenian"/>
          <w:sz w:val="20"/>
          <w:lang w:val="af-ZA"/>
        </w:rPr>
        <w:t>.</w:t>
      </w:r>
      <w:r w:rsidR="009F18D0" w:rsidRPr="002C6D94">
        <w:rPr>
          <w:rFonts w:ascii="GHEA Grapalat" w:hAnsi="GHEA Grapalat" w:cs="Times Armenian"/>
          <w:sz w:val="20"/>
          <w:lang w:val="af-ZA"/>
        </w:rPr>
        <w:t xml:space="preserve"> մայիսի 4-ի </w:t>
      </w:r>
      <w:r w:rsidRPr="002C6D94">
        <w:rPr>
          <w:rFonts w:ascii="GHEA Grapalat" w:hAnsi="GHEA Grapalat" w:cs="Times Armenian"/>
          <w:sz w:val="20"/>
          <w:lang w:val="af-ZA"/>
        </w:rPr>
        <w:t xml:space="preserve">N </w:t>
      </w:r>
      <w:r w:rsidR="009F18D0" w:rsidRPr="002C6D94">
        <w:rPr>
          <w:rFonts w:ascii="GHEA Grapalat" w:hAnsi="GHEA Grapalat" w:cs="Times Armenian"/>
          <w:sz w:val="20"/>
          <w:lang w:val="af-ZA"/>
        </w:rPr>
        <w:t>526-</w:t>
      </w:r>
      <w:r w:rsidRPr="002C6D94">
        <w:rPr>
          <w:rFonts w:ascii="GHEA Grapalat" w:hAnsi="GHEA Grapalat" w:cs="Sylfaen"/>
          <w:sz w:val="20"/>
        </w:rPr>
        <w:t>Ն</w:t>
      </w:r>
      <w:r w:rsidRPr="002C6D94">
        <w:rPr>
          <w:rFonts w:ascii="GHEA Grapalat" w:hAnsi="GHEA Grapalat" w:cs="Times Armenian"/>
          <w:sz w:val="20"/>
          <w:lang w:val="af-ZA"/>
        </w:rPr>
        <w:t xml:space="preserve"> </w:t>
      </w:r>
      <w:r w:rsidRPr="002C6D94">
        <w:rPr>
          <w:rFonts w:ascii="GHEA Grapalat" w:hAnsi="GHEA Grapalat" w:cs="Sylfaen"/>
          <w:sz w:val="20"/>
        </w:rPr>
        <w:t>որոշմամբ</w:t>
      </w:r>
      <w:r w:rsidRPr="002C6D94">
        <w:rPr>
          <w:rFonts w:ascii="GHEA Grapalat" w:hAnsi="GHEA Grapalat" w:cs="Times Armenian"/>
          <w:sz w:val="20"/>
          <w:lang w:val="af-ZA"/>
        </w:rPr>
        <w:t xml:space="preserve"> </w:t>
      </w:r>
      <w:r w:rsidRPr="002C6D94">
        <w:rPr>
          <w:rFonts w:ascii="GHEA Grapalat" w:hAnsi="GHEA Grapalat" w:cs="Sylfaen"/>
          <w:sz w:val="20"/>
        </w:rPr>
        <w:t>հաստատված</w:t>
      </w:r>
      <w:r w:rsidRPr="002C6D94">
        <w:rPr>
          <w:rFonts w:ascii="GHEA Grapalat" w:hAnsi="GHEA Grapalat" w:cs="Times Armenian"/>
          <w:sz w:val="20"/>
          <w:lang w:val="af-ZA"/>
        </w:rPr>
        <w:t xml:space="preserve"> </w:t>
      </w:r>
      <w:r w:rsidR="00A76C15" w:rsidRPr="002C6D94">
        <w:rPr>
          <w:rFonts w:ascii="GHEA Grapalat" w:hAnsi="GHEA Grapalat" w:cs="Times Armenian"/>
          <w:sz w:val="20"/>
          <w:lang w:val="af-ZA"/>
        </w:rPr>
        <w:t>«</w:t>
      </w:r>
      <w:r w:rsidRPr="002C6D94">
        <w:rPr>
          <w:rFonts w:ascii="GHEA Grapalat" w:hAnsi="GHEA Grapalat" w:cs="Sylfaen"/>
          <w:sz w:val="20"/>
        </w:rPr>
        <w:t>Գնումների</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ործընթացի</w:t>
      </w:r>
      <w:r w:rsidRPr="002C6D94">
        <w:rPr>
          <w:rFonts w:ascii="GHEA Grapalat" w:hAnsi="GHEA Grapalat" w:cs="Times Armenian"/>
          <w:sz w:val="20"/>
          <w:lang w:val="af-ZA"/>
        </w:rPr>
        <w:t xml:space="preserve"> </w:t>
      </w:r>
      <w:r w:rsidRPr="002C6D94">
        <w:rPr>
          <w:rFonts w:ascii="GHEA Grapalat" w:hAnsi="GHEA Grapalat" w:cs="Sylfaen"/>
          <w:sz w:val="20"/>
        </w:rPr>
        <w:t>կազմակերպման</w:t>
      </w:r>
      <w:r w:rsidR="003C53D4" w:rsidRPr="002C6D94">
        <w:rPr>
          <w:rFonts w:ascii="GHEA Grapalat" w:hAnsi="GHEA Grapalat"/>
          <w:sz w:val="20"/>
          <w:lang w:val="af-ZA"/>
        </w:rPr>
        <w:t>»</w:t>
      </w:r>
      <w:r w:rsidRPr="002C6D94">
        <w:rPr>
          <w:rFonts w:ascii="GHEA Grapalat" w:hAnsi="GHEA Grapalat"/>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այսուհետ</w:t>
      </w:r>
      <w:r w:rsidRPr="002C6D94">
        <w:rPr>
          <w:rFonts w:ascii="GHEA Grapalat" w:hAnsi="GHEA Grapalat" w:cs="Times Armenian"/>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Times Armenian"/>
          <w:sz w:val="20"/>
          <w:lang w:val="af-ZA"/>
        </w:rPr>
        <w:t>)</w:t>
      </w:r>
      <w:r w:rsidR="00F40D4D"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այլ</w:t>
      </w:r>
      <w:r w:rsidRPr="002C6D94">
        <w:rPr>
          <w:rFonts w:ascii="GHEA Grapalat" w:hAnsi="GHEA Grapalat" w:cs="Times Armenian"/>
          <w:sz w:val="20"/>
          <w:lang w:val="af-ZA"/>
        </w:rPr>
        <w:t xml:space="preserve"> </w:t>
      </w:r>
      <w:r w:rsidRPr="002C6D94">
        <w:rPr>
          <w:rFonts w:ascii="GHEA Grapalat" w:hAnsi="GHEA Grapalat" w:cs="Sylfaen"/>
          <w:sz w:val="20"/>
        </w:rPr>
        <w:t>իրավական</w:t>
      </w:r>
      <w:r w:rsidRPr="002C6D94">
        <w:rPr>
          <w:rFonts w:ascii="GHEA Grapalat" w:hAnsi="GHEA Grapalat" w:cs="Times Armenian"/>
          <w:sz w:val="20"/>
          <w:lang w:val="af-ZA"/>
        </w:rPr>
        <w:t xml:space="preserve"> </w:t>
      </w:r>
      <w:r w:rsidRPr="002C6D94">
        <w:rPr>
          <w:rFonts w:ascii="GHEA Grapalat" w:hAnsi="GHEA Grapalat" w:cs="Sylfaen"/>
          <w:sz w:val="20"/>
        </w:rPr>
        <w:t>ակտերի</w:t>
      </w:r>
      <w:r w:rsidRPr="002C6D94">
        <w:rPr>
          <w:rFonts w:ascii="GHEA Grapalat" w:hAnsi="GHEA Grapalat" w:cs="Times Armenian"/>
          <w:sz w:val="20"/>
          <w:lang w:val="af-ZA"/>
        </w:rPr>
        <w:t xml:space="preserve"> </w:t>
      </w:r>
      <w:r w:rsidRPr="002C6D94">
        <w:rPr>
          <w:rFonts w:ascii="GHEA Grapalat" w:hAnsi="GHEA Grapalat" w:cs="Sylfaen"/>
          <w:sz w:val="20"/>
        </w:rPr>
        <w:t>պահանջներին</w:t>
      </w:r>
      <w:r w:rsidRPr="002C6D94">
        <w:rPr>
          <w:rFonts w:ascii="GHEA Grapalat" w:hAnsi="GHEA Grapalat" w:cs="Times Armenian"/>
          <w:sz w:val="20"/>
          <w:lang w:val="af-ZA"/>
        </w:rPr>
        <w:t xml:space="preserve"> </w:t>
      </w:r>
      <w:r w:rsidRPr="002C6D94">
        <w:rPr>
          <w:rFonts w:ascii="GHEA Grapalat" w:hAnsi="GHEA Grapalat" w:cs="Sylfaen"/>
          <w:sz w:val="20"/>
        </w:rPr>
        <w:t>համապատասխան</w:t>
      </w:r>
      <w:r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նպատակ</w:t>
      </w:r>
      <w:r w:rsidRPr="002C6D94">
        <w:rPr>
          <w:rFonts w:ascii="GHEA Grapalat" w:hAnsi="GHEA Grapalat" w:cs="Times Armenian"/>
          <w:sz w:val="20"/>
          <w:lang w:val="af-ZA"/>
        </w:rPr>
        <w:t xml:space="preserve"> </w:t>
      </w:r>
      <w:r w:rsidRPr="002C6D94">
        <w:rPr>
          <w:rFonts w:ascii="GHEA Grapalat" w:hAnsi="GHEA Grapalat" w:cs="Sylfaen"/>
          <w:sz w:val="20"/>
        </w:rPr>
        <w:t>ունի</w:t>
      </w:r>
      <w:r w:rsidRPr="002C6D94">
        <w:rPr>
          <w:rFonts w:ascii="GHEA Grapalat" w:hAnsi="GHEA Grapalat" w:cs="Times Armenian"/>
          <w:sz w:val="20"/>
          <w:lang w:val="af-ZA"/>
        </w:rPr>
        <w:t xml:space="preserve"> </w:t>
      </w:r>
      <w:r w:rsidR="00040653" w:rsidRPr="002C6D94">
        <w:rPr>
          <w:rFonts w:ascii="GHEA Grapalat" w:hAnsi="GHEA Grapalat"/>
          <w:sz w:val="20"/>
          <w:lang w:val="af-ZA"/>
        </w:rPr>
        <w:t xml:space="preserve"> </w:t>
      </w:r>
      <w:r w:rsidR="00F95C04" w:rsidRPr="002C6D94">
        <w:rPr>
          <w:rFonts w:ascii="GHEA Grapalat" w:hAnsi="GHEA Grapalat"/>
          <w:sz w:val="20"/>
          <w:lang w:val="af-ZA"/>
        </w:rPr>
        <w:t xml:space="preserve"> «Մեծամոր քաղաքի Նոր Արտագերս գյուղի մանկապարտեզ» ՀՈԱԿ</w:t>
      </w:r>
      <w:r w:rsidR="00484C80" w:rsidRPr="002C6D94">
        <w:rPr>
          <w:rFonts w:ascii="GHEA Grapalat" w:hAnsi="GHEA Grapalat"/>
          <w:sz w:val="20"/>
          <w:lang w:val="af-ZA"/>
        </w:rPr>
        <w:t>-</w:t>
      </w:r>
      <w:r w:rsidR="00A00E74" w:rsidRPr="002C6D94">
        <w:rPr>
          <w:rFonts w:ascii="GHEA Grapalat" w:hAnsi="GHEA Grapalat"/>
          <w:sz w:val="20"/>
        </w:rPr>
        <w:t>ի</w:t>
      </w:r>
      <w:r w:rsidR="00A00E74" w:rsidRPr="002C6D94">
        <w:rPr>
          <w:rFonts w:ascii="GHEA Grapalat" w:hAnsi="GHEA Grapalat"/>
          <w:sz w:val="20"/>
          <w:lang w:val="af-ZA"/>
        </w:rPr>
        <w:t xml:space="preserve"> </w:t>
      </w:r>
      <w:r w:rsidR="00A00E74" w:rsidRPr="002C6D94">
        <w:rPr>
          <w:rFonts w:ascii="GHEA Grapalat" w:hAnsi="GHEA Grapalat" w:cs="Times Armenian"/>
          <w:sz w:val="20"/>
          <w:lang w:val="af-ZA"/>
        </w:rPr>
        <w:t>(</w:t>
      </w:r>
      <w:r w:rsidR="00A00E74" w:rsidRPr="002C6D94">
        <w:rPr>
          <w:rFonts w:ascii="GHEA Grapalat" w:hAnsi="GHEA Grapalat" w:cs="Sylfaen"/>
          <w:sz w:val="20"/>
        </w:rPr>
        <w:t>այսուհետ</w:t>
      </w:r>
      <w:r w:rsidR="00A00E74" w:rsidRPr="002C6D94">
        <w:rPr>
          <w:rFonts w:ascii="GHEA Grapalat" w:hAnsi="GHEA Grapalat" w:cs="Times Armenian"/>
          <w:sz w:val="20"/>
          <w:lang w:val="af-ZA"/>
        </w:rPr>
        <w:t xml:space="preserve">` </w:t>
      </w:r>
      <w:r w:rsidR="00A00E74" w:rsidRPr="002C6D94">
        <w:rPr>
          <w:rFonts w:ascii="GHEA Grapalat" w:hAnsi="GHEA Grapalat" w:cs="Sylfaen"/>
          <w:sz w:val="20"/>
        </w:rPr>
        <w:t>պատվիրատու</w:t>
      </w:r>
      <w:r w:rsidR="00A00E74" w:rsidRPr="002C6D94">
        <w:rPr>
          <w:rFonts w:ascii="GHEA Grapalat" w:hAnsi="GHEA Grapalat" w:cs="Times Armenian"/>
          <w:sz w:val="20"/>
          <w:lang w:val="af-ZA"/>
        </w:rPr>
        <w:t>)</w:t>
      </w:r>
      <w:r w:rsidRPr="002C6D94">
        <w:rPr>
          <w:rFonts w:ascii="GHEA Grapalat" w:hAnsi="GHEA Grapalat" w:cs="Times Armenian"/>
          <w:sz w:val="20"/>
          <w:lang w:val="af-ZA"/>
        </w:rPr>
        <w:t xml:space="preserve"> </w:t>
      </w:r>
      <w:r w:rsidRPr="002C6D94">
        <w:rPr>
          <w:rFonts w:ascii="GHEA Grapalat" w:hAnsi="GHEA Grapalat" w:cs="Sylfaen"/>
          <w:sz w:val="20"/>
        </w:rPr>
        <w:t>կողմից</w:t>
      </w:r>
      <w:r w:rsidRPr="002C6D94">
        <w:rPr>
          <w:rFonts w:ascii="GHEA Grapalat" w:hAnsi="GHEA Grapalat" w:cs="Times Armenian"/>
          <w:sz w:val="20"/>
          <w:lang w:val="af-ZA"/>
        </w:rPr>
        <w:t xml:space="preserve"> </w:t>
      </w:r>
      <w:r w:rsidRPr="002C6D94">
        <w:rPr>
          <w:rFonts w:ascii="GHEA Grapalat" w:hAnsi="GHEA Grapalat" w:cs="Sylfaen"/>
          <w:sz w:val="20"/>
        </w:rPr>
        <w:t>հայտարարված</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ին</w:t>
      </w:r>
      <w:r w:rsidR="000604CF" w:rsidRPr="002C6D94">
        <w:rPr>
          <w:rFonts w:ascii="GHEA Grapalat" w:hAnsi="GHEA Grapalat" w:cs="Sylfaen"/>
          <w:sz w:val="20"/>
          <w:lang w:val="af-ZA"/>
        </w:rPr>
        <w:t xml:space="preserve"> </w:t>
      </w:r>
      <w:r w:rsidRPr="002C6D94">
        <w:rPr>
          <w:rFonts w:ascii="GHEA Grapalat" w:hAnsi="GHEA Grapalat" w:cs="Sylfaen"/>
          <w:sz w:val="20"/>
        </w:rPr>
        <w:t>մասնակցելու</w:t>
      </w:r>
      <w:r w:rsidRPr="002C6D94">
        <w:rPr>
          <w:rFonts w:ascii="GHEA Grapalat" w:hAnsi="GHEA Grapalat" w:cs="Times Armenian"/>
          <w:sz w:val="20"/>
          <w:lang w:val="af-ZA"/>
        </w:rPr>
        <w:t xml:space="preserve"> </w:t>
      </w:r>
      <w:r w:rsidRPr="002C6D94">
        <w:rPr>
          <w:rFonts w:ascii="GHEA Grapalat" w:hAnsi="GHEA Grapalat" w:cs="Sylfaen"/>
          <w:sz w:val="20"/>
        </w:rPr>
        <w:t>մտադրություն</w:t>
      </w:r>
      <w:r w:rsidRPr="002C6D94">
        <w:rPr>
          <w:rFonts w:ascii="GHEA Grapalat" w:hAnsi="GHEA Grapalat" w:cs="Times Armenian"/>
          <w:sz w:val="20"/>
          <w:lang w:val="af-ZA"/>
        </w:rPr>
        <w:t xml:space="preserve"> </w:t>
      </w:r>
      <w:r w:rsidRPr="002C6D94">
        <w:rPr>
          <w:rFonts w:ascii="GHEA Grapalat" w:hAnsi="GHEA Grapalat" w:cs="Sylfaen"/>
          <w:sz w:val="20"/>
        </w:rPr>
        <w:t>ունեցող</w:t>
      </w:r>
      <w:r w:rsidRPr="002C6D94">
        <w:rPr>
          <w:rFonts w:ascii="GHEA Grapalat" w:hAnsi="GHEA Grapalat" w:cs="Times Armenian"/>
          <w:sz w:val="20"/>
          <w:lang w:val="af-ZA"/>
        </w:rPr>
        <w:t xml:space="preserve"> </w:t>
      </w:r>
      <w:r w:rsidRPr="002C6D94">
        <w:rPr>
          <w:rFonts w:ascii="GHEA Grapalat" w:hAnsi="GHEA Grapalat" w:cs="Sylfaen"/>
          <w:sz w:val="20"/>
        </w:rPr>
        <w:t>անձանց</w:t>
      </w:r>
      <w:r w:rsidRPr="002C6D94">
        <w:rPr>
          <w:rFonts w:ascii="GHEA Grapalat" w:hAnsi="GHEA Grapalat" w:cs="Times Armenian"/>
          <w:sz w:val="20"/>
          <w:lang w:val="af-ZA"/>
        </w:rPr>
        <w:t xml:space="preserve"> (</w:t>
      </w:r>
      <w:r w:rsidRPr="002C6D94">
        <w:rPr>
          <w:rFonts w:ascii="GHEA Grapalat" w:hAnsi="GHEA Grapalat" w:cs="Sylfaen"/>
          <w:sz w:val="20"/>
        </w:rPr>
        <w:t>այսուհետ</w:t>
      </w:r>
      <w:r w:rsidRPr="002C6D94">
        <w:rPr>
          <w:rFonts w:ascii="GHEA Grapalat" w:hAnsi="GHEA Grapalat" w:cs="Times Armenian"/>
          <w:sz w:val="20"/>
          <w:lang w:val="af-ZA"/>
        </w:rPr>
        <w:t xml:space="preserve">`  </w:t>
      </w:r>
      <w:r w:rsidR="003D0075" w:rsidRPr="002C6D94">
        <w:rPr>
          <w:rFonts w:ascii="GHEA Grapalat" w:hAnsi="GHEA Grapalat" w:cs="Sylfaen"/>
          <w:sz w:val="20"/>
        </w:rPr>
        <w:t>մ</w:t>
      </w:r>
      <w:r w:rsidRPr="002C6D94">
        <w:rPr>
          <w:rFonts w:ascii="GHEA Grapalat" w:hAnsi="GHEA Grapalat" w:cs="Sylfaen"/>
          <w:sz w:val="20"/>
        </w:rPr>
        <w:t>ասնակից</w:t>
      </w:r>
      <w:r w:rsidRPr="002C6D94">
        <w:rPr>
          <w:rFonts w:ascii="GHEA Grapalat" w:hAnsi="GHEA Grapalat" w:cs="Times Armenian"/>
          <w:sz w:val="20"/>
          <w:lang w:val="af-ZA"/>
        </w:rPr>
        <w:t xml:space="preserve">) </w:t>
      </w:r>
      <w:r w:rsidRPr="002C6D94">
        <w:rPr>
          <w:rFonts w:ascii="GHEA Grapalat" w:hAnsi="GHEA Grapalat" w:cs="Sylfaen"/>
          <w:sz w:val="20"/>
        </w:rPr>
        <w:t>տեղեկացնելու</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պայմանների</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նման</w:t>
      </w:r>
      <w:r w:rsidRPr="002C6D94">
        <w:rPr>
          <w:rFonts w:ascii="GHEA Grapalat" w:hAnsi="GHEA Grapalat" w:cs="Times Armenian"/>
          <w:sz w:val="20"/>
          <w:lang w:val="af-ZA"/>
        </w:rPr>
        <w:t xml:space="preserve"> </w:t>
      </w:r>
      <w:r w:rsidRPr="002C6D94">
        <w:rPr>
          <w:rFonts w:ascii="GHEA Grapalat" w:hAnsi="GHEA Grapalat" w:cs="Sylfaen"/>
          <w:sz w:val="20"/>
        </w:rPr>
        <w:t>առարկայի</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անցկացման</w:t>
      </w:r>
      <w:r w:rsidRPr="002C6D94">
        <w:rPr>
          <w:rFonts w:ascii="GHEA Grapalat" w:hAnsi="GHEA Grapalat" w:cs="Times Armenian"/>
          <w:sz w:val="20"/>
          <w:lang w:val="af-ZA"/>
        </w:rPr>
        <w:t xml:space="preserve">, </w:t>
      </w:r>
      <w:r w:rsidR="002E7EE1" w:rsidRPr="002C6D94">
        <w:rPr>
          <w:rFonts w:ascii="GHEA Grapalat" w:hAnsi="GHEA Grapalat" w:cs="Sylfaen"/>
          <w:sz w:val="20"/>
          <w:lang w:val="hy-AM"/>
        </w:rPr>
        <w:t>ընտրված մասնակցին</w:t>
      </w:r>
      <w:r w:rsidRPr="002C6D94">
        <w:rPr>
          <w:rFonts w:ascii="GHEA Grapalat" w:hAnsi="GHEA Grapalat" w:cs="Times Armenian"/>
          <w:sz w:val="20"/>
          <w:lang w:val="af-ZA"/>
        </w:rPr>
        <w:t xml:space="preserve"> </w:t>
      </w:r>
      <w:r w:rsidRPr="002C6D94">
        <w:rPr>
          <w:rFonts w:ascii="GHEA Grapalat" w:hAnsi="GHEA Grapalat" w:cs="Sylfaen"/>
          <w:sz w:val="20"/>
        </w:rPr>
        <w:t>որոշելու</w:t>
      </w:r>
      <w:r w:rsidRPr="002C6D94">
        <w:rPr>
          <w:rFonts w:ascii="GHEA Grapalat" w:hAnsi="GHEA Grapalat" w:cs="Times Armenian"/>
          <w:sz w:val="20"/>
          <w:lang w:val="af-ZA"/>
        </w:rPr>
        <w:t xml:space="preserve"> </w:t>
      </w:r>
      <w:r w:rsidRPr="002C6D94">
        <w:rPr>
          <w:rFonts w:ascii="GHEA Grapalat" w:hAnsi="GHEA Grapalat" w:cs="Sylfaen"/>
          <w:sz w:val="20"/>
        </w:rPr>
        <w:t>և</w:t>
      </w:r>
      <w:r w:rsidRPr="002C6D94">
        <w:rPr>
          <w:rFonts w:ascii="GHEA Grapalat" w:hAnsi="GHEA Grapalat" w:cs="Times Armenian"/>
          <w:sz w:val="20"/>
          <w:lang w:val="af-ZA"/>
        </w:rPr>
        <w:t xml:space="preserve"> </w:t>
      </w:r>
      <w:r w:rsidRPr="002C6D94">
        <w:rPr>
          <w:rFonts w:ascii="GHEA Grapalat" w:hAnsi="GHEA Grapalat" w:cs="Sylfaen"/>
          <w:sz w:val="20"/>
        </w:rPr>
        <w:t>նրա</w:t>
      </w:r>
      <w:r w:rsidRPr="002C6D94">
        <w:rPr>
          <w:rFonts w:ascii="GHEA Grapalat" w:hAnsi="GHEA Grapalat" w:cs="Times Armenian"/>
          <w:sz w:val="20"/>
          <w:lang w:val="af-ZA"/>
        </w:rPr>
        <w:t xml:space="preserve"> </w:t>
      </w:r>
      <w:r w:rsidRPr="002C6D94">
        <w:rPr>
          <w:rFonts w:ascii="GHEA Grapalat" w:hAnsi="GHEA Grapalat" w:cs="Sylfaen"/>
          <w:sz w:val="20"/>
        </w:rPr>
        <w:t>հետ</w:t>
      </w:r>
      <w:r w:rsidRPr="002C6D94">
        <w:rPr>
          <w:rFonts w:ascii="GHEA Grapalat" w:hAnsi="GHEA Grapalat" w:cs="Times Armenian"/>
          <w:sz w:val="20"/>
          <w:lang w:val="af-ZA"/>
        </w:rPr>
        <w:t xml:space="preserve"> </w:t>
      </w:r>
      <w:r w:rsidRPr="002C6D94">
        <w:rPr>
          <w:rFonts w:ascii="GHEA Grapalat" w:hAnsi="GHEA Grapalat" w:cs="Sylfaen"/>
          <w:sz w:val="20"/>
        </w:rPr>
        <w:t>պայմանա</w:t>
      </w:r>
      <w:r w:rsidRPr="002C6D94">
        <w:rPr>
          <w:rFonts w:ascii="GHEA Grapalat" w:hAnsi="GHEA Grapalat" w:cs="Times Armenian"/>
          <w:sz w:val="20"/>
        </w:rPr>
        <w:t>գ</w:t>
      </w:r>
      <w:r w:rsidRPr="002C6D94">
        <w:rPr>
          <w:rFonts w:ascii="GHEA Grapalat" w:hAnsi="GHEA Grapalat" w:cs="Sylfaen"/>
          <w:sz w:val="20"/>
        </w:rPr>
        <w:t>իր</w:t>
      </w:r>
      <w:r w:rsidRPr="002C6D94">
        <w:rPr>
          <w:rFonts w:ascii="GHEA Grapalat" w:hAnsi="GHEA Grapalat" w:cs="Times Armenian"/>
          <w:sz w:val="20"/>
          <w:lang w:val="af-ZA"/>
        </w:rPr>
        <w:t xml:space="preserve"> </w:t>
      </w:r>
      <w:r w:rsidRPr="002C6D94">
        <w:rPr>
          <w:rFonts w:ascii="GHEA Grapalat" w:hAnsi="GHEA Grapalat" w:cs="Sylfaen"/>
          <w:sz w:val="20"/>
        </w:rPr>
        <w:t>կնքելու</w:t>
      </w:r>
      <w:r w:rsidRPr="002C6D94">
        <w:rPr>
          <w:rFonts w:ascii="GHEA Grapalat" w:hAnsi="GHEA Grapalat" w:cs="Times Armenian"/>
          <w:sz w:val="20"/>
          <w:lang w:val="af-ZA"/>
        </w:rPr>
        <w:t xml:space="preserve"> </w:t>
      </w:r>
      <w:r w:rsidRPr="002C6D94">
        <w:rPr>
          <w:rFonts w:ascii="GHEA Grapalat" w:hAnsi="GHEA Grapalat" w:cs="Sylfaen"/>
          <w:sz w:val="20"/>
        </w:rPr>
        <w:t>մասին</w:t>
      </w:r>
      <w:r w:rsidRPr="002C6D94">
        <w:rPr>
          <w:rFonts w:ascii="GHEA Grapalat" w:hAnsi="GHEA Grapalat" w:cs="Times Armenian"/>
          <w:sz w:val="20"/>
          <w:lang w:val="af-ZA"/>
        </w:rPr>
        <w:t xml:space="preserve">, </w:t>
      </w:r>
      <w:r w:rsidRPr="002C6D94">
        <w:rPr>
          <w:rFonts w:ascii="GHEA Grapalat" w:hAnsi="GHEA Grapalat" w:cs="Sylfaen"/>
          <w:sz w:val="20"/>
        </w:rPr>
        <w:t>ինչպես</w:t>
      </w:r>
      <w:r w:rsidRPr="002C6D94">
        <w:rPr>
          <w:rFonts w:ascii="GHEA Grapalat" w:hAnsi="GHEA Grapalat" w:cs="Times Armenian"/>
          <w:sz w:val="20"/>
          <w:lang w:val="af-ZA"/>
        </w:rPr>
        <w:t xml:space="preserve"> </w:t>
      </w:r>
      <w:r w:rsidRPr="002C6D94">
        <w:rPr>
          <w:rFonts w:ascii="GHEA Grapalat" w:hAnsi="GHEA Grapalat" w:cs="Sylfaen"/>
          <w:sz w:val="20"/>
        </w:rPr>
        <w:t>նաև</w:t>
      </w:r>
      <w:r w:rsidRPr="002C6D94">
        <w:rPr>
          <w:rFonts w:ascii="GHEA Grapalat" w:hAnsi="GHEA Grapalat" w:cs="Times Armenian"/>
          <w:sz w:val="20"/>
          <w:lang w:val="af-ZA"/>
        </w:rPr>
        <w:t xml:space="preserve"> </w:t>
      </w:r>
      <w:r w:rsidRPr="002C6D94">
        <w:rPr>
          <w:rFonts w:ascii="GHEA Grapalat" w:hAnsi="GHEA Grapalat" w:cs="Sylfaen"/>
          <w:sz w:val="20"/>
        </w:rPr>
        <w:t>օժանդակելու</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հայտը</w:t>
      </w:r>
      <w:r w:rsidRPr="002C6D94">
        <w:rPr>
          <w:rFonts w:ascii="GHEA Grapalat" w:hAnsi="GHEA Grapalat" w:cs="Times Armenian"/>
          <w:sz w:val="20"/>
          <w:lang w:val="af-ZA"/>
        </w:rPr>
        <w:t xml:space="preserve"> </w:t>
      </w:r>
      <w:r w:rsidRPr="002C6D94">
        <w:rPr>
          <w:rFonts w:ascii="GHEA Grapalat" w:hAnsi="GHEA Grapalat" w:cs="Sylfaen"/>
          <w:sz w:val="20"/>
        </w:rPr>
        <w:t>պատրաստելիս</w:t>
      </w:r>
      <w:r w:rsidR="004D5671" w:rsidRPr="002C6D94">
        <w:rPr>
          <w:rFonts w:ascii="GHEA Grapalat" w:hAnsi="GHEA Grapalat" w:cs="Times Armenian"/>
          <w:sz w:val="20"/>
          <w:lang w:val="af-ZA"/>
        </w:rPr>
        <w:t>։</w:t>
      </w:r>
    </w:p>
    <w:p w14:paraId="1A53E74F" w14:textId="77777777" w:rsidR="00096865" w:rsidRPr="002C6D94" w:rsidRDefault="00096865" w:rsidP="002C6D94">
      <w:pPr>
        <w:ind w:firstLine="567"/>
        <w:jc w:val="both"/>
        <w:rPr>
          <w:rFonts w:ascii="GHEA Grapalat" w:hAnsi="GHEA Grapalat"/>
          <w:sz w:val="20"/>
          <w:lang w:val="af-ZA"/>
        </w:rPr>
      </w:pPr>
      <w:r w:rsidRPr="002C6D94">
        <w:rPr>
          <w:rFonts w:ascii="GHEA Grapalat" w:hAnsi="GHEA Grapalat" w:cs="Sylfaen"/>
          <w:sz w:val="20"/>
        </w:rPr>
        <w:t>Հայտեր</w:t>
      </w:r>
      <w:r w:rsidRPr="002C6D94">
        <w:rPr>
          <w:rFonts w:ascii="GHEA Grapalat" w:hAnsi="GHEA Grapalat" w:cs="Times Armenian"/>
          <w:sz w:val="20"/>
          <w:lang w:val="af-ZA"/>
        </w:rPr>
        <w:t xml:space="preserve"> </w:t>
      </w:r>
      <w:r w:rsidRPr="002C6D94">
        <w:rPr>
          <w:rFonts w:ascii="GHEA Grapalat" w:hAnsi="GHEA Grapalat" w:cs="Sylfaen"/>
          <w:sz w:val="20"/>
        </w:rPr>
        <w:t>կարող</w:t>
      </w:r>
      <w:r w:rsidRPr="002C6D94">
        <w:rPr>
          <w:rFonts w:ascii="GHEA Grapalat" w:hAnsi="GHEA Grapalat" w:cs="Times Armenian"/>
          <w:sz w:val="20"/>
          <w:lang w:val="af-ZA"/>
        </w:rPr>
        <w:t xml:space="preserve"> </w:t>
      </w:r>
      <w:r w:rsidRPr="002C6D94">
        <w:rPr>
          <w:rFonts w:ascii="GHEA Grapalat" w:hAnsi="GHEA Grapalat" w:cs="Sylfaen"/>
          <w:sz w:val="20"/>
        </w:rPr>
        <w:t>են</w:t>
      </w:r>
      <w:r w:rsidRPr="002C6D94">
        <w:rPr>
          <w:rFonts w:ascii="GHEA Grapalat" w:hAnsi="GHEA Grapalat" w:cs="Times Armenian"/>
          <w:sz w:val="20"/>
          <w:lang w:val="af-ZA"/>
        </w:rPr>
        <w:t xml:space="preserve"> </w:t>
      </w:r>
      <w:r w:rsidRPr="002C6D94">
        <w:rPr>
          <w:rFonts w:ascii="GHEA Grapalat" w:hAnsi="GHEA Grapalat" w:cs="Sylfaen"/>
          <w:sz w:val="20"/>
        </w:rPr>
        <w:t>ներկայացնել</w:t>
      </w:r>
      <w:r w:rsidRPr="002C6D94">
        <w:rPr>
          <w:rFonts w:ascii="GHEA Grapalat" w:hAnsi="GHEA Grapalat" w:cs="Times Armenian"/>
          <w:sz w:val="20"/>
          <w:lang w:val="af-ZA"/>
        </w:rPr>
        <w:t xml:space="preserve"> </w:t>
      </w:r>
      <w:r w:rsidRPr="002C6D94">
        <w:rPr>
          <w:rFonts w:ascii="GHEA Grapalat" w:hAnsi="GHEA Grapalat" w:cs="Sylfaen"/>
          <w:sz w:val="20"/>
        </w:rPr>
        <w:t>բոլոր</w:t>
      </w:r>
      <w:r w:rsidR="00B2681D" w:rsidRPr="002C6D94">
        <w:rPr>
          <w:rFonts w:ascii="GHEA Grapalat" w:hAnsi="GHEA Grapalat" w:cs="Sylfaen"/>
          <w:sz w:val="20"/>
          <w:lang w:val="af-ZA"/>
        </w:rPr>
        <w:t xml:space="preserve"> </w:t>
      </w:r>
      <w:r w:rsidRPr="002C6D94">
        <w:rPr>
          <w:rFonts w:ascii="GHEA Grapalat" w:hAnsi="GHEA Grapalat" w:cs="Sylfaen"/>
          <w:sz w:val="20"/>
        </w:rPr>
        <w:t>անձիք</w:t>
      </w:r>
      <w:r w:rsidRPr="002C6D94">
        <w:rPr>
          <w:rFonts w:ascii="GHEA Grapalat" w:hAnsi="GHEA Grapalat" w:cs="Times Armenian"/>
          <w:sz w:val="20"/>
          <w:lang w:val="af-ZA"/>
        </w:rPr>
        <w:t xml:space="preserve">, </w:t>
      </w:r>
      <w:r w:rsidRPr="002C6D94">
        <w:rPr>
          <w:rFonts w:ascii="GHEA Grapalat" w:hAnsi="GHEA Grapalat" w:cs="Sylfaen"/>
          <w:sz w:val="20"/>
        </w:rPr>
        <w:t>անկախ</w:t>
      </w:r>
      <w:r w:rsidRPr="002C6D94">
        <w:rPr>
          <w:rFonts w:ascii="GHEA Grapalat" w:hAnsi="GHEA Grapalat" w:cs="Times Armenian"/>
          <w:sz w:val="20"/>
          <w:lang w:val="af-ZA"/>
        </w:rPr>
        <w:t xml:space="preserve"> </w:t>
      </w:r>
      <w:r w:rsidRPr="002C6D94">
        <w:rPr>
          <w:rFonts w:ascii="GHEA Grapalat" w:hAnsi="GHEA Grapalat" w:cs="Sylfaen"/>
          <w:sz w:val="20"/>
        </w:rPr>
        <w:t>նրանց</w:t>
      </w:r>
      <w:r w:rsidRPr="002C6D94">
        <w:rPr>
          <w:rFonts w:ascii="GHEA Grapalat" w:hAnsi="GHEA Grapalat" w:cs="Times Armenian"/>
          <w:sz w:val="20"/>
          <w:lang w:val="af-ZA"/>
        </w:rPr>
        <w:t xml:space="preserve">` </w:t>
      </w:r>
      <w:r w:rsidRPr="002C6D94">
        <w:rPr>
          <w:rFonts w:ascii="GHEA Grapalat" w:hAnsi="GHEA Grapalat" w:cs="Sylfaen"/>
          <w:sz w:val="20"/>
        </w:rPr>
        <w:t>օտարերկրյա</w:t>
      </w:r>
      <w:r w:rsidRPr="002C6D94">
        <w:rPr>
          <w:rFonts w:ascii="GHEA Grapalat" w:hAnsi="GHEA Grapalat" w:cs="Times Armenian"/>
          <w:sz w:val="20"/>
          <w:lang w:val="af-ZA"/>
        </w:rPr>
        <w:t xml:space="preserve"> </w:t>
      </w:r>
      <w:r w:rsidRPr="002C6D94">
        <w:rPr>
          <w:rFonts w:ascii="GHEA Grapalat" w:hAnsi="GHEA Grapalat" w:cs="Sylfaen"/>
          <w:sz w:val="20"/>
        </w:rPr>
        <w:t>ֆիզիկական</w:t>
      </w:r>
      <w:r w:rsidRPr="002C6D94">
        <w:rPr>
          <w:rFonts w:ascii="GHEA Grapalat" w:hAnsi="GHEA Grapalat" w:cs="Times Armenian"/>
          <w:sz w:val="20"/>
          <w:lang w:val="af-ZA"/>
        </w:rPr>
        <w:t xml:space="preserve"> </w:t>
      </w:r>
      <w:r w:rsidRPr="002C6D94">
        <w:rPr>
          <w:rFonts w:ascii="GHEA Grapalat" w:hAnsi="GHEA Grapalat" w:cs="Sylfaen"/>
          <w:sz w:val="20"/>
        </w:rPr>
        <w:t>անձ</w:t>
      </w:r>
      <w:r w:rsidRPr="002C6D94">
        <w:rPr>
          <w:rFonts w:ascii="GHEA Grapalat" w:hAnsi="GHEA Grapalat" w:cs="Times Armenian"/>
          <w:sz w:val="20"/>
          <w:lang w:val="af-ZA"/>
        </w:rPr>
        <w:t xml:space="preserve">, </w:t>
      </w:r>
      <w:r w:rsidRPr="002C6D94">
        <w:rPr>
          <w:rFonts w:ascii="GHEA Grapalat" w:hAnsi="GHEA Grapalat" w:cs="Sylfaen"/>
          <w:sz w:val="20"/>
        </w:rPr>
        <w:t>կազմակերպություն</w:t>
      </w:r>
      <w:r w:rsidRPr="002C6D94">
        <w:rPr>
          <w:rFonts w:ascii="GHEA Grapalat" w:hAnsi="GHEA Grapalat" w:cs="Times Armenian"/>
          <w:sz w:val="20"/>
          <w:lang w:val="af-ZA"/>
        </w:rPr>
        <w:t xml:space="preserve">, </w:t>
      </w:r>
      <w:r w:rsidRPr="002C6D94">
        <w:rPr>
          <w:rFonts w:ascii="GHEA Grapalat" w:hAnsi="GHEA Grapalat" w:cs="Sylfaen"/>
          <w:sz w:val="20"/>
        </w:rPr>
        <w:t>քաղաքացիություն</w:t>
      </w:r>
      <w:r w:rsidRPr="002C6D94">
        <w:rPr>
          <w:rFonts w:ascii="GHEA Grapalat" w:hAnsi="GHEA Grapalat" w:cs="Times Armenian"/>
          <w:sz w:val="20"/>
          <w:lang w:val="af-ZA"/>
        </w:rPr>
        <w:t xml:space="preserve"> </w:t>
      </w:r>
      <w:r w:rsidRPr="002C6D94">
        <w:rPr>
          <w:rFonts w:ascii="GHEA Grapalat" w:hAnsi="GHEA Grapalat" w:cs="Sylfaen"/>
          <w:sz w:val="20"/>
        </w:rPr>
        <w:t>չունեցող</w:t>
      </w:r>
      <w:r w:rsidRPr="002C6D94">
        <w:rPr>
          <w:rFonts w:ascii="GHEA Grapalat" w:hAnsi="GHEA Grapalat" w:cs="Times Armenian"/>
          <w:sz w:val="20"/>
          <w:lang w:val="af-ZA"/>
        </w:rPr>
        <w:t xml:space="preserve"> </w:t>
      </w:r>
      <w:r w:rsidRPr="002C6D94">
        <w:rPr>
          <w:rFonts w:ascii="GHEA Grapalat" w:hAnsi="GHEA Grapalat" w:cs="Sylfaen"/>
          <w:sz w:val="20"/>
        </w:rPr>
        <w:t>անձ</w:t>
      </w:r>
      <w:r w:rsidRPr="002C6D94">
        <w:rPr>
          <w:rFonts w:ascii="GHEA Grapalat" w:hAnsi="GHEA Grapalat" w:cs="Times Armenian"/>
          <w:sz w:val="20"/>
          <w:lang w:val="af-ZA"/>
        </w:rPr>
        <w:t xml:space="preserve"> </w:t>
      </w:r>
      <w:r w:rsidRPr="002C6D94">
        <w:rPr>
          <w:rFonts w:ascii="GHEA Grapalat" w:hAnsi="GHEA Grapalat" w:cs="Sylfaen"/>
          <w:sz w:val="20"/>
        </w:rPr>
        <w:t>լինելու</w:t>
      </w:r>
      <w:r w:rsidRPr="002C6D94">
        <w:rPr>
          <w:rFonts w:ascii="GHEA Grapalat" w:hAnsi="GHEA Grapalat" w:cs="Times Armenian"/>
          <w:sz w:val="20"/>
          <w:lang w:val="af-ZA"/>
        </w:rPr>
        <w:t xml:space="preserve"> </w:t>
      </w:r>
      <w:r w:rsidRPr="002C6D94">
        <w:rPr>
          <w:rFonts w:ascii="GHEA Grapalat" w:hAnsi="GHEA Grapalat" w:cs="Sylfaen"/>
          <w:sz w:val="20"/>
        </w:rPr>
        <w:t>հան</w:t>
      </w:r>
      <w:r w:rsidRPr="002C6D94">
        <w:rPr>
          <w:rFonts w:ascii="GHEA Grapalat" w:hAnsi="GHEA Grapalat" w:cs="Times Armenian"/>
          <w:sz w:val="20"/>
        </w:rPr>
        <w:t>գ</w:t>
      </w:r>
      <w:r w:rsidRPr="002C6D94">
        <w:rPr>
          <w:rFonts w:ascii="GHEA Grapalat" w:hAnsi="GHEA Grapalat" w:cs="Sylfaen"/>
          <w:sz w:val="20"/>
        </w:rPr>
        <w:t>ամանքից</w:t>
      </w:r>
      <w:r w:rsidR="004D5671" w:rsidRPr="002C6D94">
        <w:rPr>
          <w:rFonts w:ascii="GHEA Grapalat" w:hAnsi="GHEA Grapalat" w:cs="Times Armenian"/>
          <w:sz w:val="20"/>
          <w:lang w:val="af-ZA"/>
        </w:rPr>
        <w:t>։</w:t>
      </w:r>
    </w:p>
    <w:p w14:paraId="1FDD861C" w14:textId="77777777" w:rsidR="00096865" w:rsidRPr="002C6D94" w:rsidRDefault="00096865" w:rsidP="002C6D94">
      <w:pPr>
        <w:ind w:firstLine="567"/>
        <w:jc w:val="both"/>
        <w:rPr>
          <w:rFonts w:ascii="GHEA Grapalat" w:hAnsi="GHEA Grapalat" w:cs="Times Armenian"/>
          <w:sz w:val="20"/>
          <w:lang w:val="af-ZA"/>
        </w:rPr>
      </w:pPr>
      <w:r w:rsidRPr="002C6D94">
        <w:rPr>
          <w:rFonts w:ascii="GHEA Grapalat" w:hAnsi="GHEA Grapalat" w:cs="Sylfaen"/>
          <w:sz w:val="20"/>
        </w:rPr>
        <w:t>Սույն</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հետ</w:t>
      </w:r>
      <w:r w:rsidRPr="002C6D94">
        <w:rPr>
          <w:rFonts w:ascii="GHEA Grapalat" w:hAnsi="GHEA Grapalat" w:cs="Times Armenian"/>
          <w:sz w:val="20"/>
          <w:lang w:val="af-ZA"/>
        </w:rPr>
        <w:t xml:space="preserve"> </w:t>
      </w:r>
      <w:r w:rsidRPr="002C6D94">
        <w:rPr>
          <w:rFonts w:ascii="GHEA Grapalat" w:hAnsi="GHEA Grapalat" w:cs="Sylfaen"/>
          <w:sz w:val="20"/>
        </w:rPr>
        <w:t>կապված</w:t>
      </w:r>
      <w:r w:rsidRPr="002C6D94">
        <w:rPr>
          <w:rFonts w:ascii="GHEA Grapalat" w:hAnsi="GHEA Grapalat" w:cs="Times Armenian"/>
          <w:sz w:val="20"/>
          <w:lang w:val="af-ZA"/>
        </w:rPr>
        <w:t xml:space="preserve"> </w:t>
      </w:r>
      <w:r w:rsidRPr="002C6D94">
        <w:rPr>
          <w:rFonts w:ascii="GHEA Grapalat" w:hAnsi="GHEA Grapalat" w:cs="Sylfaen"/>
          <w:sz w:val="20"/>
        </w:rPr>
        <w:t>հարաբերությունների</w:t>
      </w:r>
      <w:r w:rsidRPr="002C6D94">
        <w:rPr>
          <w:rFonts w:ascii="GHEA Grapalat" w:hAnsi="GHEA Grapalat" w:cs="Times Armenian"/>
          <w:sz w:val="20"/>
          <w:lang w:val="af-ZA"/>
        </w:rPr>
        <w:t xml:space="preserve"> </w:t>
      </w:r>
      <w:r w:rsidRPr="002C6D94">
        <w:rPr>
          <w:rFonts w:ascii="GHEA Grapalat" w:hAnsi="GHEA Grapalat" w:cs="Sylfaen"/>
          <w:sz w:val="20"/>
        </w:rPr>
        <w:t>նկատմամբ</w:t>
      </w:r>
      <w:r w:rsidRPr="002C6D94">
        <w:rPr>
          <w:rFonts w:ascii="GHEA Grapalat" w:hAnsi="GHEA Grapalat" w:cs="Times Armenian"/>
          <w:sz w:val="20"/>
          <w:lang w:val="af-ZA"/>
        </w:rPr>
        <w:t xml:space="preserve"> </w:t>
      </w:r>
      <w:r w:rsidRPr="002C6D94">
        <w:rPr>
          <w:rFonts w:ascii="GHEA Grapalat" w:hAnsi="GHEA Grapalat" w:cs="Sylfaen"/>
          <w:sz w:val="20"/>
        </w:rPr>
        <w:t>կիրառվում</w:t>
      </w:r>
      <w:r w:rsidRPr="002C6D94">
        <w:rPr>
          <w:rFonts w:ascii="GHEA Grapalat" w:hAnsi="GHEA Grapalat" w:cs="Times Armenian"/>
          <w:sz w:val="20"/>
          <w:lang w:val="af-ZA"/>
        </w:rPr>
        <w:t xml:space="preserve"> </w:t>
      </w:r>
      <w:r w:rsidRPr="002C6D94">
        <w:rPr>
          <w:rFonts w:ascii="GHEA Grapalat" w:hAnsi="GHEA Grapalat" w:cs="Sylfaen"/>
          <w:sz w:val="20"/>
        </w:rPr>
        <w:t>է</w:t>
      </w:r>
      <w:r w:rsidRPr="002C6D94">
        <w:rPr>
          <w:rFonts w:ascii="GHEA Grapalat" w:hAnsi="GHEA Grapalat" w:cs="Times Armenian"/>
          <w:sz w:val="20"/>
          <w:lang w:val="af-ZA"/>
        </w:rPr>
        <w:t xml:space="preserve"> </w:t>
      </w:r>
      <w:r w:rsidRPr="002C6D94">
        <w:rPr>
          <w:rFonts w:ascii="GHEA Grapalat" w:hAnsi="GHEA Grapalat" w:cs="Sylfaen"/>
          <w:sz w:val="20"/>
        </w:rPr>
        <w:t>Հայաստանի</w:t>
      </w:r>
      <w:r w:rsidRPr="002C6D94">
        <w:rPr>
          <w:rFonts w:ascii="GHEA Grapalat" w:hAnsi="GHEA Grapalat" w:cs="Times Armenian"/>
          <w:sz w:val="20"/>
          <w:lang w:val="af-ZA"/>
        </w:rPr>
        <w:t xml:space="preserve"> </w:t>
      </w:r>
      <w:r w:rsidRPr="002C6D94">
        <w:rPr>
          <w:rFonts w:ascii="GHEA Grapalat" w:hAnsi="GHEA Grapalat" w:cs="Sylfaen"/>
          <w:sz w:val="20"/>
        </w:rPr>
        <w:t>Հանրապետության</w:t>
      </w:r>
      <w:r w:rsidRPr="002C6D94">
        <w:rPr>
          <w:rFonts w:ascii="GHEA Grapalat" w:hAnsi="GHEA Grapalat" w:cs="Times Armenian"/>
          <w:sz w:val="20"/>
          <w:lang w:val="af-ZA"/>
        </w:rPr>
        <w:t xml:space="preserve"> </w:t>
      </w:r>
      <w:r w:rsidRPr="002C6D94">
        <w:rPr>
          <w:rFonts w:ascii="GHEA Grapalat" w:hAnsi="GHEA Grapalat" w:cs="Sylfaen"/>
          <w:sz w:val="20"/>
        </w:rPr>
        <w:t>իրավունքը</w:t>
      </w:r>
      <w:r w:rsidR="004D5671" w:rsidRPr="002C6D94">
        <w:rPr>
          <w:rFonts w:ascii="GHEA Grapalat" w:hAnsi="GHEA Grapalat" w:cs="Times Armenian"/>
          <w:sz w:val="20"/>
          <w:lang w:val="af-ZA"/>
        </w:rPr>
        <w:t>։</w:t>
      </w:r>
      <w:r w:rsidRPr="002C6D94">
        <w:rPr>
          <w:rFonts w:ascii="GHEA Grapalat" w:hAnsi="GHEA Grapalat" w:cs="Times Armenian"/>
          <w:sz w:val="20"/>
          <w:lang w:val="af-ZA"/>
        </w:rPr>
        <w:t xml:space="preserve"> </w:t>
      </w:r>
      <w:r w:rsidRPr="002C6D94">
        <w:rPr>
          <w:rFonts w:ascii="GHEA Grapalat" w:hAnsi="GHEA Grapalat" w:cs="Sylfaen"/>
          <w:sz w:val="20"/>
        </w:rPr>
        <w:t>Սույն</w:t>
      </w:r>
      <w:r w:rsidRPr="002C6D94">
        <w:rPr>
          <w:rFonts w:ascii="GHEA Grapalat" w:hAnsi="GHEA Grapalat" w:cs="Times Armenian"/>
          <w:sz w:val="20"/>
          <w:lang w:val="af-ZA"/>
        </w:rPr>
        <w:t xml:space="preserve"> </w:t>
      </w:r>
      <w:r w:rsidRPr="002C6D94">
        <w:rPr>
          <w:rFonts w:ascii="GHEA Grapalat" w:hAnsi="GHEA Grapalat" w:cs="Sylfaen"/>
          <w:sz w:val="20"/>
        </w:rPr>
        <w:t>ընթացակար</w:t>
      </w:r>
      <w:r w:rsidRPr="002C6D94">
        <w:rPr>
          <w:rFonts w:ascii="GHEA Grapalat" w:hAnsi="GHEA Grapalat" w:cs="Times Armenian"/>
          <w:sz w:val="20"/>
        </w:rPr>
        <w:t>գ</w:t>
      </w:r>
      <w:r w:rsidRPr="002C6D94">
        <w:rPr>
          <w:rFonts w:ascii="GHEA Grapalat" w:hAnsi="GHEA Grapalat" w:cs="Sylfaen"/>
          <w:sz w:val="20"/>
        </w:rPr>
        <w:t>ի</w:t>
      </w:r>
      <w:r w:rsidRPr="002C6D94">
        <w:rPr>
          <w:rFonts w:ascii="GHEA Grapalat" w:hAnsi="GHEA Grapalat" w:cs="Times Armenian"/>
          <w:sz w:val="20"/>
          <w:lang w:val="af-ZA"/>
        </w:rPr>
        <w:t xml:space="preserve"> </w:t>
      </w:r>
      <w:r w:rsidRPr="002C6D94">
        <w:rPr>
          <w:rFonts w:ascii="GHEA Grapalat" w:hAnsi="GHEA Grapalat" w:cs="Sylfaen"/>
          <w:sz w:val="20"/>
        </w:rPr>
        <w:t>հետ</w:t>
      </w:r>
      <w:r w:rsidRPr="002C6D94">
        <w:rPr>
          <w:rFonts w:ascii="GHEA Grapalat" w:hAnsi="GHEA Grapalat" w:cs="Times Armenian"/>
          <w:sz w:val="20"/>
          <w:lang w:val="af-ZA"/>
        </w:rPr>
        <w:t xml:space="preserve"> </w:t>
      </w:r>
      <w:r w:rsidRPr="002C6D94">
        <w:rPr>
          <w:rFonts w:ascii="GHEA Grapalat" w:hAnsi="GHEA Grapalat" w:cs="Sylfaen"/>
          <w:sz w:val="20"/>
        </w:rPr>
        <w:t>կապված</w:t>
      </w:r>
      <w:r w:rsidRPr="002C6D94">
        <w:rPr>
          <w:rFonts w:ascii="GHEA Grapalat" w:hAnsi="GHEA Grapalat" w:cs="Times Armenian"/>
          <w:sz w:val="20"/>
          <w:lang w:val="af-ZA"/>
        </w:rPr>
        <w:t xml:space="preserve"> </w:t>
      </w:r>
      <w:r w:rsidRPr="002C6D94">
        <w:rPr>
          <w:rFonts w:ascii="GHEA Grapalat" w:hAnsi="GHEA Grapalat" w:cs="Sylfaen"/>
          <w:sz w:val="20"/>
        </w:rPr>
        <w:t>վեճերը</w:t>
      </w:r>
      <w:r w:rsidRPr="002C6D94">
        <w:rPr>
          <w:rFonts w:ascii="GHEA Grapalat" w:hAnsi="GHEA Grapalat" w:cs="Times Armenian"/>
          <w:sz w:val="20"/>
          <w:lang w:val="af-ZA"/>
        </w:rPr>
        <w:t xml:space="preserve"> </w:t>
      </w:r>
      <w:r w:rsidRPr="002C6D94">
        <w:rPr>
          <w:rFonts w:ascii="GHEA Grapalat" w:hAnsi="GHEA Grapalat" w:cs="Sylfaen"/>
          <w:sz w:val="20"/>
        </w:rPr>
        <w:t>ենթակա</w:t>
      </w:r>
      <w:r w:rsidRPr="002C6D94">
        <w:rPr>
          <w:rFonts w:ascii="GHEA Grapalat" w:hAnsi="GHEA Grapalat" w:cs="Times Armenian"/>
          <w:sz w:val="20"/>
          <w:lang w:val="af-ZA"/>
        </w:rPr>
        <w:t xml:space="preserve"> </w:t>
      </w:r>
      <w:r w:rsidRPr="002C6D94">
        <w:rPr>
          <w:rFonts w:ascii="GHEA Grapalat" w:hAnsi="GHEA Grapalat" w:cs="Sylfaen"/>
          <w:sz w:val="20"/>
        </w:rPr>
        <w:t>են</w:t>
      </w:r>
      <w:r w:rsidRPr="002C6D94">
        <w:rPr>
          <w:rFonts w:ascii="GHEA Grapalat" w:hAnsi="GHEA Grapalat" w:cs="Times Armenian"/>
          <w:sz w:val="20"/>
          <w:lang w:val="af-ZA"/>
        </w:rPr>
        <w:t xml:space="preserve"> </w:t>
      </w:r>
      <w:r w:rsidRPr="002C6D94">
        <w:rPr>
          <w:rFonts w:ascii="GHEA Grapalat" w:hAnsi="GHEA Grapalat" w:cs="Sylfaen"/>
          <w:sz w:val="20"/>
        </w:rPr>
        <w:t>քննության</w:t>
      </w:r>
      <w:r w:rsidRPr="002C6D94">
        <w:rPr>
          <w:rFonts w:ascii="GHEA Grapalat" w:hAnsi="GHEA Grapalat" w:cs="Times Armenian"/>
          <w:sz w:val="20"/>
          <w:lang w:val="af-ZA"/>
        </w:rPr>
        <w:t xml:space="preserve"> </w:t>
      </w:r>
      <w:r w:rsidRPr="002C6D94">
        <w:rPr>
          <w:rFonts w:ascii="GHEA Grapalat" w:hAnsi="GHEA Grapalat" w:cs="Sylfaen"/>
          <w:sz w:val="20"/>
        </w:rPr>
        <w:t>Հայաստանի</w:t>
      </w:r>
      <w:r w:rsidRPr="002C6D94">
        <w:rPr>
          <w:rFonts w:ascii="GHEA Grapalat" w:hAnsi="GHEA Grapalat" w:cs="Times Armenian"/>
          <w:sz w:val="20"/>
          <w:lang w:val="af-ZA"/>
        </w:rPr>
        <w:t xml:space="preserve"> </w:t>
      </w:r>
      <w:r w:rsidRPr="002C6D94">
        <w:rPr>
          <w:rFonts w:ascii="GHEA Grapalat" w:hAnsi="GHEA Grapalat" w:cs="Sylfaen"/>
          <w:sz w:val="20"/>
        </w:rPr>
        <w:t>Հանրապետության</w:t>
      </w:r>
      <w:r w:rsidRPr="002C6D94">
        <w:rPr>
          <w:rFonts w:ascii="GHEA Grapalat" w:hAnsi="GHEA Grapalat" w:cs="Times Armenian"/>
          <w:sz w:val="20"/>
          <w:lang w:val="af-ZA"/>
        </w:rPr>
        <w:t xml:space="preserve"> </w:t>
      </w:r>
      <w:r w:rsidRPr="002C6D94">
        <w:rPr>
          <w:rFonts w:ascii="GHEA Grapalat" w:hAnsi="GHEA Grapalat" w:cs="Sylfaen"/>
          <w:sz w:val="20"/>
        </w:rPr>
        <w:t>դատարաններում</w:t>
      </w:r>
      <w:r w:rsidR="004D5671" w:rsidRPr="002C6D94">
        <w:rPr>
          <w:rFonts w:ascii="GHEA Grapalat" w:hAnsi="GHEA Grapalat" w:cs="Times Armenian"/>
          <w:sz w:val="20"/>
          <w:lang w:val="af-ZA"/>
        </w:rPr>
        <w:t>։</w:t>
      </w:r>
      <w:r w:rsidR="00F5653D" w:rsidRPr="002C6D94">
        <w:rPr>
          <w:rFonts w:ascii="GHEA Grapalat" w:hAnsi="GHEA Grapalat" w:cs="Times Armenian"/>
          <w:sz w:val="20"/>
          <w:lang w:val="af-ZA"/>
        </w:rPr>
        <w:t xml:space="preserve"> </w:t>
      </w:r>
    </w:p>
    <w:p w14:paraId="2F4B77E2" w14:textId="02D23CC0" w:rsidR="00CB2725" w:rsidRPr="002C6D94" w:rsidRDefault="00A81DD5" w:rsidP="002C6D94">
      <w:pPr>
        <w:pStyle w:val="23"/>
        <w:spacing w:line="240" w:lineRule="auto"/>
        <w:ind w:firstLine="567"/>
        <w:rPr>
          <w:rFonts w:ascii="GHEA Grapalat" w:hAnsi="GHEA Grapalat"/>
          <w:iCs/>
        </w:rPr>
      </w:pPr>
      <w:r w:rsidRPr="002C6D94">
        <w:rPr>
          <w:rFonts w:ascii="GHEA Grapalat" w:hAnsi="GHEA Grapalat"/>
        </w:rPr>
        <w:t xml:space="preserve">Գնահատող հանձնաժողովի քարտուղարի </w:t>
      </w:r>
      <w:r w:rsidR="003E1421" w:rsidRPr="002C6D94">
        <w:rPr>
          <w:rFonts w:ascii="GHEA Grapalat" w:hAnsi="GHEA Grapalat"/>
        </w:rPr>
        <w:t xml:space="preserve">էլեկտրոնային փոստի հասցեն է` </w:t>
      </w:r>
      <w:r w:rsidR="00040653" w:rsidRPr="002C6D94">
        <w:rPr>
          <w:rFonts w:ascii="GHEA Grapalat" w:hAnsi="GHEA Grapalat"/>
          <w:iCs/>
        </w:rPr>
        <w:t>info@epromotion.am</w:t>
      </w:r>
    </w:p>
    <w:p w14:paraId="0B0A6943" w14:textId="77777777" w:rsidR="00CB2725" w:rsidRPr="002C6D94" w:rsidRDefault="00CB2725" w:rsidP="002C6D94">
      <w:pPr>
        <w:pStyle w:val="23"/>
        <w:spacing w:line="240" w:lineRule="auto"/>
        <w:ind w:firstLine="567"/>
        <w:rPr>
          <w:rFonts w:ascii="GHEA Grapalat" w:hAnsi="GHEA Grapalat"/>
          <w:iCs/>
        </w:rPr>
      </w:pPr>
    </w:p>
    <w:p w14:paraId="2AB8DF13" w14:textId="77777777" w:rsidR="001B5E50" w:rsidRPr="002C6D94" w:rsidRDefault="001B5E50" w:rsidP="002C6D94">
      <w:pPr>
        <w:rPr>
          <w:rFonts w:ascii="GHEA Grapalat" w:hAnsi="GHEA Grapalat" w:cs="Sylfaen"/>
          <w:sz w:val="20"/>
          <w:szCs w:val="22"/>
          <w:lang w:val="af-ZA"/>
        </w:rPr>
      </w:pPr>
      <w:r w:rsidRPr="002C6D94">
        <w:rPr>
          <w:rFonts w:ascii="GHEA Grapalat" w:hAnsi="GHEA Grapalat" w:cs="Sylfaen"/>
          <w:szCs w:val="22"/>
          <w:lang w:val="af-ZA"/>
        </w:rPr>
        <w:br w:type="page"/>
      </w:r>
    </w:p>
    <w:p w14:paraId="01F44180" w14:textId="692E27C7" w:rsidR="00096865" w:rsidRPr="002C6D94" w:rsidRDefault="00096865" w:rsidP="002C6D94">
      <w:pPr>
        <w:pStyle w:val="23"/>
        <w:spacing w:line="240" w:lineRule="auto"/>
        <w:ind w:firstLine="567"/>
        <w:jc w:val="center"/>
        <w:rPr>
          <w:rFonts w:ascii="GHEA Grapalat" w:hAnsi="GHEA Grapalat"/>
          <w:sz w:val="24"/>
          <w:szCs w:val="22"/>
        </w:rPr>
      </w:pPr>
      <w:r w:rsidRPr="002C6D94">
        <w:rPr>
          <w:rFonts w:ascii="GHEA Grapalat" w:hAnsi="GHEA Grapalat" w:cs="Sylfaen"/>
          <w:sz w:val="24"/>
          <w:szCs w:val="22"/>
        </w:rPr>
        <w:lastRenderedPageBreak/>
        <w:t>ՄԱՍ</w:t>
      </w:r>
      <w:r w:rsidRPr="002C6D94">
        <w:rPr>
          <w:rFonts w:ascii="GHEA Grapalat" w:hAnsi="GHEA Grapalat" w:cs="Times Armenian"/>
          <w:sz w:val="24"/>
          <w:szCs w:val="22"/>
        </w:rPr>
        <w:t xml:space="preserve"> I</w:t>
      </w:r>
    </w:p>
    <w:p w14:paraId="0C6434D6" w14:textId="77777777" w:rsidR="00096865" w:rsidRPr="002C6D94" w:rsidRDefault="002B32D6" w:rsidP="002C6D94">
      <w:pPr>
        <w:numPr>
          <w:ilvl w:val="0"/>
          <w:numId w:val="3"/>
        </w:numPr>
        <w:jc w:val="center"/>
        <w:rPr>
          <w:rFonts w:ascii="GHEA Grapalat" w:hAnsi="GHEA Grapalat" w:cs="Sylfaen"/>
          <w:b/>
          <w:sz w:val="20"/>
        </w:rPr>
      </w:pPr>
      <w:r w:rsidRPr="002C6D94">
        <w:rPr>
          <w:rFonts w:ascii="GHEA Grapalat" w:hAnsi="GHEA Grapalat" w:cs="Sylfaen"/>
          <w:b/>
          <w:sz w:val="20"/>
        </w:rPr>
        <w:t>ԳՆՄԱՆ  ԱՌԱՐԿԱՅԻ  ԲՆՈՒԹԱԳԻՐԸ</w:t>
      </w:r>
    </w:p>
    <w:p w14:paraId="7B4BA385" w14:textId="77777777" w:rsidR="002B32D6" w:rsidRPr="002C6D94" w:rsidRDefault="002B32D6" w:rsidP="002C6D94">
      <w:pPr>
        <w:ind w:left="360"/>
        <w:jc w:val="center"/>
        <w:rPr>
          <w:rFonts w:ascii="GHEA Grapalat" w:hAnsi="GHEA Grapalat" w:cs="Sylfaen"/>
          <w:b/>
          <w:sz w:val="20"/>
        </w:rPr>
      </w:pPr>
    </w:p>
    <w:p w14:paraId="1FCD24D9" w14:textId="5EC062B1" w:rsidR="00096865" w:rsidRPr="002C6D94" w:rsidRDefault="00845AA5" w:rsidP="002C6D94">
      <w:pPr>
        <w:pStyle w:val="3"/>
        <w:spacing w:line="240" w:lineRule="auto"/>
        <w:ind w:firstLine="567"/>
        <w:jc w:val="both"/>
        <w:rPr>
          <w:rFonts w:ascii="GHEA Grapalat" w:hAnsi="GHEA Grapalat"/>
          <w:i w:val="0"/>
          <w:lang w:val="af-ZA"/>
        </w:rPr>
      </w:pPr>
      <w:r w:rsidRPr="002C6D94">
        <w:rPr>
          <w:rFonts w:ascii="GHEA Grapalat" w:hAnsi="GHEA Grapalat" w:cs="Sylfaen"/>
          <w:i w:val="0"/>
        </w:rPr>
        <w:t xml:space="preserve">1.1 </w:t>
      </w:r>
      <w:r w:rsidR="00096865" w:rsidRPr="002C6D94">
        <w:rPr>
          <w:rFonts w:ascii="GHEA Grapalat" w:hAnsi="GHEA Grapalat" w:cs="Sylfaen"/>
          <w:i w:val="0"/>
        </w:rPr>
        <w:t>Գնման</w:t>
      </w:r>
      <w:r w:rsidR="00096865" w:rsidRPr="002C6D94">
        <w:rPr>
          <w:rFonts w:ascii="GHEA Grapalat" w:hAnsi="GHEA Grapalat" w:cs="Sylfaen"/>
          <w:i w:val="0"/>
          <w:lang w:val="af-ZA"/>
        </w:rPr>
        <w:t xml:space="preserve"> </w:t>
      </w:r>
      <w:r w:rsidR="00096865" w:rsidRPr="002C6D94">
        <w:rPr>
          <w:rFonts w:ascii="GHEA Grapalat" w:hAnsi="GHEA Grapalat" w:cs="Sylfaen"/>
          <w:i w:val="0"/>
        </w:rPr>
        <w:t>առարկա</w:t>
      </w:r>
      <w:r w:rsidR="00096865" w:rsidRPr="002C6D94">
        <w:rPr>
          <w:rFonts w:ascii="GHEA Grapalat" w:hAnsi="GHEA Grapalat" w:cs="Sylfaen"/>
          <w:i w:val="0"/>
          <w:lang w:val="af-ZA"/>
        </w:rPr>
        <w:t xml:space="preserve"> </w:t>
      </w:r>
      <w:r w:rsidR="00096865" w:rsidRPr="002C6D94">
        <w:rPr>
          <w:rFonts w:ascii="GHEA Grapalat" w:hAnsi="GHEA Grapalat" w:cs="Sylfaen"/>
          <w:i w:val="0"/>
        </w:rPr>
        <w:t>է</w:t>
      </w:r>
      <w:r w:rsidR="00096865" w:rsidRPr="002C6D94">
        <w:rPr>
          <w:rFonts w:ascii="GHEA Grapalat" w:hAnsi="GHEA Grapalat" w:cs="Sylfaen"/>
          <w:i w:val="0"/>
          <w:lang w:val="af-ZA"/>
        </w:rPr>
        <w:t xml:space="preserve"> </w:t>
      </w:r>
      <w:r w:rsidR="00096865" w:rsidRPr="002C6D94">
        <w:rPr>
          <w:rFonts w:ascii="GHEA Grapalat" w:hAnsi="GHEA Grapalat" w:cs="Sylfaen"/>
          <w:i w:val="0"/>
        </w:rPr>
        <w:t>հանդիսանում</w:t>
      </w:r>
      <w:r w:rsidR="00096865" w:rsidRPr="002C6D94">
        <w:rPr>
          <w:rFonts w:ascii="GHEA Grapalat" w:hAnsi="GHEA Grapalat" w:cs="Sylfaen"/>
          <w:i w:val="0"/>
          <w:lang w:val="af-ZA"/>
        </w:rPr>
        <w:t xml:space="preserve"> </w:t>
      </w:r>
      <w:r w:rsidR="00040653" w:rsidRPr="002C6D94">
        <w:rPr>
          <w:rFonts w:ascii="GHEA Grapalat" w:hAnsi="GHEA Grapalat" w:cs="Sylfaen"/>
          <w:i w:val="0"/>
          <w:lang w:val="af-ZA"/>
        </w:rPr>
        <w:t xml:space="preserve"> </w:t>
      </w:r>
      <w:r w:rsidR="00F95C04" w:rsidRPr="002C6D94">
        <w:rPr>
          <w:rFonts w:ascii="GHEA Grapalat" w:hAnsi="GHEA Grapalat" w:cs="Sylfaen"/>
          <w:i w:val="0"/>
          <w:lang w:val="af-ZA"/>
        </w:rPr>
        <w:t xml:space="preserve"> «Մեծամոր քաղաքի Նոր Արտագերս գյուղի մանկապարտեզ» ՀՈԱԿ</w:t>
      </w:r>
      <w:r w:rsidR="001B5E50" w:rsidRPr="002C6D94">
        <w:rPr>
          <w:rFonts w:ascii="GHEA Grapalat" w:hAnsi="GHEA Grapalat" w:cs="Sylfaen"/>
          <w:i w:val="0"/>
          <w:lang w:val="af-ZA"/>
        </w:rPr>
        <w:t>-ի</w:t>
      </w:r>
      <w:r w:rsidR="003117CC" w:rsidRPr="002C6D94">
        <w:rPr>
          <w:rFonts w:ascii="GHEA Grapalat" w:hAnsi="GHEA Grapalat" w:cs="Sylfaen"/>
          <w:i w:val="0"/>
        </w:rPr>
        <w:t xml:space="preserve"> </w:t>
      </w:r>
      <w:r w:rsidR="00096865" w:rsidRPr="002C6D94">
        <w:rPr>
          <w:rFonts w:ascii="GHEA Grapalat" w:hAnsi="GHEA Grapalat" w:cs="Sylfaen"/>
          <w:i w:val="0"/>
        </w:rPr>
        <w:t>կարիքների</w:t>
      </w:r>
      <w:r w:rsidR="00096865" w:rsidRPr="002C6D94">
        <w:rPr>
          <w:rFonts w:ascii="GHEA Grapalat" w:hAnsi="GHEA Grapalat" w:cs="Times Armenian"/>
          <w:i w:val="0"/>
          <w:lang w:val="af-ZA"/>
        </w:rPr>
        <w:t xml:space="preserve"> </w:t>
      </w:r>
      <w:r w:rsidR="00096865" w:rsidRPr="002C6D94">
        <w:rPr>
          <w:rFonts w:ascii="GHEA Grapalat" w:hAnsi="GHEA Grapalat" w:cs="Sylfaen"/>
          <w:i w:val="0"/>
        </w:rPr>
        <w:t>համար</w:t>
      </w:r>
      <w:r w:rsidR="00096865" w:rsidRPr="002C6D94">
        <w:rPr>
          <w:rFonts w:ascii="GHEA Grapalat" w:hAnsi="GHEA Grapalat" w:cs="Times Armenian"/>
          <w:i w:val="0"/>
          <w:lang w:val="af-ZA"/>
        </w:rPr>
        <w:t xml:space="preserve">` </w:t>
      </w:r>
      <w:r w:rsidR="00040653" w:rsidRPr="002C6D94">
        <w:rPr>
          <w:rFonts w:ascii="GHEA Grapalat" w:hAnsi="GHEA Grapalat"/>
          <w:i w:val="0"/>
          <w:lang w:val="af-ZA"/>
        </w:rPr>
        <w:t>սննդամթերք</w:t>
      </w:r>
      <w:r w:rsidR="001B5E50" w:rsidRPr="002C6D94">
        <w:rPr>
          <w:rFonts w:ascii="GHEA Grapalat" w:hAnsi="GHEA Grapalat"/>
          <w:i w:val="0"/>
          <w:lang w:val="af-ZA"/>
        </w:rPr>
        <w:t xml:space="preserve">ի </w:t>
      </w:r>
      <w:r w:rsidR="00096865" w:rsidRPr="002C6D94">
        <w:rPr>
          <w:rFonts w:ascii="GHEA Grapalat" w:hAnsi="GHEA Grapalat"/>
          <w:i w:val="0"/>
        </w:rPr>
        <w:t>ձեռքբերումը</w:t>
      </w:r>
      <w:r w:rsidR="00816505" w:rsidRPr="002C6D94">
        <w:rPr>
          <w:rFonts w:ascii="GHEA Grapalat" w:hAnsi="GHEA Grapalat"/>
          <w:i w:val="0"/>
        </w:rPr>
        <w:t xml:space="preserve"> (այսուհետ` նաև ապրանք)</w:t>
      </w:r>
      <w:r w:rsidR="00C43524" w:rsidRPr="002C6D94">
        <w:rPr>
          <w:rFonts w:ascii="GHEA Grapalat" w:hAnsi="GHEA Grapalat"/>
          <w:i w:val="0"/>
          <w:lang w:val="af-ZA"/>
        </w:rPr>
        <w:t>,</w:t>
      </w:r>
      <w:r w:rsidR="00096865" w:rsidRPr="002C6D94">
        <w:rPr>
          <w:rFonts w:ascii="GHEA Grapalat" w:hAnsi="GHEA Grapalat"/>
          <w:i w:val="0"/>
          <w:lang w:val="af-ZA"/>
        </w:rPr>
        <w:t xml:space="preserve"> </w:t>
      </w:r>
      <w:r w:rsidR="00096865" w:rsidRPr="002C6D94">
        <w:rPr>
          <w:rFonts w:ascii="GHEA Grapalat" w:hAnsi="GHEA Grapalat"/>
          <w:i w:val="0"/>
        </w:rPr>
        <w:t>որոնք</w:t>
      </w:r>
      <w:r w:rsidR="00096865" w:rsidRPr="002C6D94">
        <w:rPr>
          <w:rFonts w:ascii="GHEA Grapalat" w:hAnsi="GHEA Grapalat"/>
          <w:i w:val="0"/>
          <w:lang w:val="af-ZA"/>
        </w:rPr>
        <w:t xml:space="preserve"> </w:t>
      </w:r>
      <w:r w:rsidR="00096865" w:rsidRPr="002C6D94">
        <w:rPr>
          <w:rFonts w:ascii="GHEA Grapalat" w:hAnsi="GHEA Grapalat"/>
          <w:i w:val="0"/>
        </w:rPr>
        <w:t>խմբավորված</w:t>
      </w:r>
      <w:r w:rsidR="00096865" w:rsidRPr="002C6D94">
        <w:rPr>
          <w:rFonts w:ascii="GHEA Grapalat" w:hAnsi="GHEA Grapalat"/>
          <w:i w:val="0"/>
          <w:lang w:val="af-ZA"/>
        </w:rPr>
        <w:t xml:space="preserve"> </w:t>
      </w:r>
      <w:r w:rsidR="00096865" w:rsidRPr="002C6D94">
        <w:rPr>
          <w:rFonts w:ascii="GHEA Grapalat" w:hAnsi="GHEA Grapalat"/>
          <w:i w:val="0"/>
        </w:rPr>
        <w:t>են</w:t>
      </w:r>
      <w:r w:rsidR="001B5E50" w:rsidRPr="002C6D94">
        <w:rPr>
          <w:rFonts w:ascii="GHEA Grapalat" w:hAnsi="GHEA Grapalat"/>
          <w:i w:val="0"/>
        </w:rPr>
        <w:t xml:space="preserve"> </w:t>
      </w:r>
      <w:r w:rsidR="001B5E50" w:rsidRPr="002C6D94">
        <w:rPr>
          <w:rFonts w:ascii="GHEA Grapalat" w:hAnsi="GHEA Grapalat"/>
          <w:i w:val="0"/>
          <w:lang w:val="af-ZA"/>
        </w:rPr>
        <w:t xml:space="preserve">ստորև ներկայացվող </w:t>
      </w:r>
      <w:r w:rsidR="00096865" w:rsidRPr="002C6D94">
        <w:rPr>
          <w:rFonts w:ascii="GHEA Grapalat" w:hAnsi="GHEA Grapalat" w:cs="Sylfaen"/>
          <w:i w:val="0"/>
        </w:rPr>
        <w:t>չափաբաժին</w:t>
      </w:r>
      <w:r w:rsidR="007D6ABD" w:rsidRPr="002C6D94">
        <w:rPr>
          <w:rFonts w:ascii="GHEA Grapalat" w:hAnsi="GHEA Grapalat" w:cs="Sylfaen"/>
          <w:i w:val="0"/>
        </w:rPr>
        <w:t>ն</w:t>
      </w:r>
      <w:r w:rsidR="00096865" w:rsidRPr="002C6D94">
        <w:rPr>
          <w:rFonts w:ascii="GHEA Grapalat" w:hAnsi="GHEA Grapalat" w:cs="Sylfaen"/>
          <w:i w:val="0"/>
        </w:rPr>
        <w:t>եր</w:t>
      </w:r>
      <w:r w:rsidR="00753E6E" w:rsidRPr="002C6D94">
        <w:rPr>
          <w:rFonts w:ascii="GHEA Grapalat" w:hAnsi="GHEA Grapalat" w:cs="Sylfaen"/>
          <w:i w:val="0"/>
        </w:rPr>
        <w:t>ում</w:t>
      </w:r>
      <w:r w:rsidR="00096865" w:rsidRPr="002C6D9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C6D94" w14:paraId="21FBE128" w14:textId="77777777" w:rsidTr="00F744F8">
        <w:trPr>
          <w:trHeight w:val="98"/>
        </w:trPr>
        <w:tc>
          <w:tcPr>
            <w:tcW w:w="3119" w:type="dxa"/>
            <w:gridSpan w:val="2"/>
            <w:vAlign w:val="center"/>
          </w:tcPr>
          <w:p w14:paraId="1C0B524E" w14:textId="77777777" w:rsidR="006675F2" w:rsidRPr="002C6D94" w:rsidRDefault="006675F2" w:rsidP="002C6D94">
            <w:pPr>
              <w:pStyle w:val="23"/>
              <w:spacing w:line="240" w:lineRule="auto"/>
              <w:ind w:firstLine="0"/>
              <w:jc w:val="center"/>
              <w:rPr>
                <w:rFonts w:ascii="GHEA Grapalat" w:hAnsi="GHEA Grapalat"/>
                <w:b/>
                <w:bCs/>
                <w:i/>
                <w:iCs/>
                <w:sz w:val="14"/>
                <w:szCs w:val="14"/>
              </w:rPr>
            </w:pPr>
            <w:r w:rsidRPr="002C6D94">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2C6D94" w:rsidRDefault="006675F2" w:rsidP="002C6D94">
            <w:pPr>
              <w:pStyle w:val="23"/>
              <w:spacing w:line="240" w:lineRule="auto"/>
              <w:ind w:firstLine="0"/>
              <w:jc w:val="center"/>
              <w:rPr>
                <w:rFonts w:ascii="GHEA Grapalat" w:hAnsi="GHEA Grapalat"/>
                <w:b/>
                <w:bCs/>
                <w:i/>
                <w:iCs/>
              </w:rPr>
            </w:pPr>
            <w:r w:rsidRPr="002C6D94">
              <w:rPr>
                <w:rFonts w:ascii="GHEA Grapalat" w:hAnsi="GHEA Grapalat"/>
                <w:b/>
                <w:bCs/>
                <w:i/>
                <w:iCs/>
              </w:rPr>
              <w:t>Չափաբաժնի անվանումը</w:t>
            </w:r>
          </w:p>
        </w:tc>
      </w:tr>
      <w:tr w:rsidR="006675F2" w:rsidRPr="002C6D94" w14:paraId="29C10885" w14:textId="77777777" w:rsidTr="006D2E03">
        <w:trPr>
          <w:trHeight w:val="292"/>
        </w:trPr>
        <w:tc>
          <w:tcPr>
            <w:tcW w:w="1701" w:type="dxa"/>
            <w:vAlign w:val="center"/>
          </w:tcPr>
          <w:p w14:paraId="56F98170" w14:textId="77777777" w:rsidR="006675F2" w:rsidRPr="002C6D94" w:rsidRDefault="00D30C7A" w:rsidP="002C6D94">
            <w:pPr>
              <w:pStyle w:val="23"/>
              <w:spacing w:line="240" w:lineRule="auto"/>
              <w:jc w:val="center"/>
              <w:rPr>
                <w:rFonts w:ascii="GHEA Grapalat" w:hAnsi="GHEA Grapalat"/>
                <w:b/>
                <w:bCs/>
                <w:i/>
                <w:iCs/>
                <w:sz w:val="14"/>
                <w:szCs w:val="14"/>
              </w:rPr>
            </w:pPr>
            <w:r w:rsidRPr="002C6D94">
              <w:rPr>
                <w:rFonts w:ascii="GHEA Grapalat" w:hAnsi="GHEA Grapalat"/>
                <w:b/>
                <w:bCs/>
                <w:i/>
                <w:iCs/>
                <w:sz w:val="14"/>
                <w:szCs w:val="14"/>
              </w:rPr>
              <w:t>համարները</w:t>
            </w:r>
          </w:p>
        </w:tc>
        <w:tc>
          <w:tcPr>
            <w:tcW w:w="1418" w:type="dxa"/>
            <w:vAlign w:val="center"/>
          </w:tcPr>
          <w:p w14:paraId="3CE79196" w14:textId="77777777" w:rsidR="006675F2" w:rsidRPr="002C6D94" w:rsidRDefault="00D30C7A" w:rsidP="002C6D94">
            <w:pPr>
              <w:pStyle w:val="23"/>
              <w:spacing w:line="240" w:lineRule="auto"/>
              <w:ind w:firstLine="0"/>
              <w:rPr>
                <w:rFonts w:ascii="GHEA Grapalat" w:hAnsi="GHEA Grapalat"/>
                <w:b/>
                <w:bCs/>
                <w:i/>
                <w:iCs/>
                <w:sz w:val="14"/>
                <w:szCs w:val="14"/>
              </w:rPr>
            </w:pPr>
            <w:r w:rsidRPr="002C6D94">
              <w:rPr>
                <w:rFonts w:ascii="GHEA Grapalat" w:hAnsi="GHEA Grapalat"/>
                <w:b/>
                <w:bCs/>
                <w:i/>
                <w:iCs/>
                <w:sz w:val="14"/>
                <w:szCs w:val="14"/>
                <w:lang w:val="hy-AM"/>
              </w:rPr>
              <w:t>գնման</w:t>
            </w:r>
            <w:r w:rsidRPr="002C6D94">
              <w:rPr>
                <w:rFonts w:ascii="GHEA Grapalat" w:hAnsi="GHEA Grapalat"/>
                <w:b/>
                <w:bCs/>
                <w:i/>
                <w:iCs/>
                <w:sz w:val="14"/>
                <w:szCs w:val="14"/>
                <w:lang w:val="en-US"/>
              </w:rPr>
              <w:t xml:space="preserve"> </w:t>
            </w:r>
            <w:r w:rsidRPr="002C6D94">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2C6D94" w:rsidRDefault="006675F2" w:rsidP="002C6D94">
            <w:pPr>
              <w:pStyle w:val="23"/>
              <w:spacing w:line="240" w:lineRule="auto"/>
              <w:ind w:firstLine="0"/>
              <w:jc w:val="center"/>
              <w:rPr>
                <w:rFonts w:ascii="GHEA Grapalat" w:hAnsi="GHEA Grapalat"/>
                <w:b/>
                <w:bCs/>
                <w:i/>
                <w:iCs/>
              </w:rPr>
            </w:pPr>
          </w:p>
        </w:tc>
      </w:tr>
      <w:tr w:rsidR="002C6D94" w:rsidRPr="002C6D94" w14:paraId="69B811A7" w14:textId="77777777" w:rsidTr="008B7FA2">
        <w:tc>
          <w:tcPr>
            <w:tcW w:w="1701" w:type="dxa"/>
            <w:vAlign w:val="center"/>
          </w:tcPr>
          <w:p w14:paraId="6D70B21A" w14:textId="31FE6202" w:rsidR="002C6D94" w:rsidRPr="002C6D94" w:rsidRDefault="002C6D94" w:rsidP="002C6D94">
            <w:pPr>
              <w:pStyle w:val="23"/>
              <w:spacing w:line="240" w:lineRule="auto"/>
              <w:ind w:firstLine="0"/>
              <w:jc w:val="center"/>
              <w:rPr>
                <w:rFonts w:ascii="GHEA Grapalat" w:hAnsi="GHEA Grapalat"/>
                <w:sz w:val="16"/>
              </w:rPr>
            </w:pPr>
            <w:r w:rsidRPr="002C6D94">
              <w:rPr>
                <w:rFonts w:ascii="GHEA Grapalat" w:hAnsi="GHEA Grapalat" w:cs="Calibri"/>
                <w:sz w:val="16"/>
                <w:szCs w:val="16"/>
                <w:lang w:val="hy-AM"/>
              </w:rPr>
              <w:t>1</w:t>
            </w:r>
          </w:p>
        </w:tc>
        <w:tc>
          <w:tcPr>
            <w:tcW w:w="1418" w:type="dxa"/>
            <w:tcBorders>
              <w:top w:val="single" w:sz="8" w:space="0" w:color="auto"/>
              <w:left w:val="single" w:sz="8" w:space="0" w:color="auto"/>
              <w:bottom w:val="single" w:sz="8" w:space="0" w:color="auto"/>
              <w:right w:val="nil"/>
            </w:tcBorders>
            <w:shd w:val="clear" w:color="auto" w:fill="auto"/>
            <w:vAlign w:val="center"/>
          </w:tcPr>
          <w:p w14:paraId="176D7CD8" w14:textId="57F16F96" w:rsidR="002C6D94" w:rsidRPr="002C6D94" w:rsidRDefault="002C6D94" w:rsidP="002C6D94">
            <w:pPr>
              <w:pStyle w:val="23"/>
              <w:spacing w:line="240" w:lineRule="auto"/>
              <w:ind w:firstLine="0"/>
              <w:jc w:val="center"/>
              <w:rPr>
                <w:rFonts w:ascii="GHEA Grapalat" w:hAnsi="GHEA Grapalat"/>
                <w:sz w:val="16"/>
              </w:rPr>
            </w:pPr>
            <w:r w:rsidRPr="002C6D94">
              <w:rPr>
                <w:rFonts w:ascii="GHEA Grapalat" w:hAnsi="GHEA Grapalat" w:cs="Calibri"/>
                <w:sz w:val="16"/>
                <w:szCs w:val="16"/>
                <w:lang w:val="en-US"/>
              </w:rPr>
              <w:t>416000</w:t>
            </w:r>
          </w:p>
        </w:tc>
        <w:tc>
          <w:tcPr>
            <w:tcW w:w="7231" w:type="dxa"/>
            <w:shd w:val="clear" w:color="auto" w:fill="auto"/>
            <w:vAlign w:val="center"/>
          </w:tcPr>
          <w:p w14:paraId="5E5B2570" w14:textId="19148774" w:rsidR="002C6D94" w:rsidRPr="002C6D94" w:rsidRDefault="002C6D94" w:rsidP="002C6D94">
            <w:pPr>
              <w:pStyle w:val="23"/>
              <w:spacing w:line="240" w:lineRule="auto"/>
              <w:ind w:firstLine="0"/>
              <w:rPr>
                <w:rFonts w:ascii="GHEA Grapalat" w:hAnsi="GHEA Grapalat"/>
                <w:u w:val="single"/>
                <w:vertAlign w:val="subscript"/>
              </w:rPr>
            </w:pPr>
            <w:r w:rsidRPr="002C6D94">
              <w:rPr>
                <w:rFonts w:ascii="GHEA Grapalat" w:hAnsi="GHEA Grapalat" w:cs="Sylfaen"/>
                <w:sz w:val="16"/>
                <w:szCs w:val="16"/>
              </w:rPr>
              <w:t>Հաց</w:t>
            </w:r>
            <w:r w:rsidRPr="002C6D94">
              <w:rPr>
                <w:rFonts w:ascii="GHEA Grapalat" w:hAnsi="GHEA Grapalat"/>
                <w:sz w:val="16"/>
                <w:szCs w:val="16"/>
              </w:rPr>
              <w:t xml:space="preserve"> </w:t>
            </w:r>
            <w:r w:rsidRPr="002C6D94">
              <w:rPr>
                <w:rFonts w:ascii="GHEA Grapalat" w:hAnsi="GHEA Grapalat" w:cs="Sylfaen"/>
                <w:sz w:val="16"/>
                <w:szCs w:val="16"/>
              </w:rPr>
              <w:t>բարձր</w:t>
            </w:r>
            <w:r w:rsidRPr="002C6D94">
              <w:rPr>
                <w:rFonts w:ascii="GHEA Grapalat" w:hAnsi="GHEA Grapalat" w:cs="Calibri"/>
                <w:sz w:val="16"/>
                <w:szCs w:val="16"/>
              </w:rPr>
              <w:t xml:space="preserve"> </w:t>
            </w:r>
            <w:r w:rsidRPr="002C6D94">
              <w:rPr>
                <w:rFonts w:ascii="GHEA Grapalat" w:hAnsi="GHEA Grapalat" w:cs="Sylfaen"/>
                <w:sz w:val="16"/>
                <w:szCs w:val="16"/>
              </w:rPr>
              <w:t>որակի</w:t>
            </w:r>
          </w:p>
        </w:tc>
      </w:tr>
      <w:tr w:rsidR="002C6D94" w:rsidRPr="002C6D94" w14:paraId="362288B0" w14:textId="77777777" w:rsidTr="008B7FA2">
        <w:tc>
          <w:tcPr>
            <w:tcW w:w="1701" w:type="dxa"/>
            <w:vAlign w:val="center"/>
          </w:tcPr>
          <w:p w14:paraId="558A16F2" w14:textId="0B1BE078" w:rsidR="002C6D94" w:rsidRPr="002C6D94" w:rsidRDefault="002C6D94" w:rsidP="002C6D94">
            <w:pPr>
              <w:pStyle w:val="23"/>
              <w:spacing w:line="240" w:lineRule="auto"/>
              <w:ind w:firstLine="0"/>
              <w:jc w:val="center"/>
              <w:rPr>
                <w:rFonts w:ascii="GHEA Grapalat" w:hAnsi="GHEA Grapalat"/>
                <w:sz w:val="16"/>
              </w:rPr>
            </w:pPr>
            <w:r w:rsidRPr="002C6D94">
              <w:rPr>
                <w:rFonts w:ascii="GHEA Grapalat" w:hAnsi="GHEA Grapalat" w:cs="Calibri"/>
                <w:sz w:val="16"/>
                <w:szCs w:val="16"/>
                <w:lang w:val="hy-AM"/>
              </w:rPr>
              <w:t>2</w:t>
            </w:r>
          </w:p>
        </w:tc>
        <w:tc>
          <w:tcPr>
            <w:tcW w:w="1418" w:type="dxa"/>
            <w:tcBorders>
              <w:top w:val="nil"/>
              <w:left w:val="single" w:sz="8" w:space="0" w:color="auto"/>
              <w:bottom w:val="single" w:sz="8" w:space="0" w:color="auto"/>
              <w:right w:val="nil"/>
            </w:tcBorders>
            <w:shd w:val="clear" w:color="auto" w:fill="auto"/>
            <w:vAlign w:val="center"/>
          </w:tcPr>
          <w:p w14:paraId="2D9F359B" w14:textId="52885270" w:rsidR="002C6D94" w:rsidRPr="002C6D94" w:rsidRDefault="002C6D94" w:rsidP="002C6D94">
            <w:pPr>
              <w:pStyle w:val="23"/>
              <w:spacing w:line="240" w:lineRule="auto"/>
              <w:ind w:firstLine="0"/>
              <w:jc w:val="center"/>
              <w:rPr>
                <w:rFonts w:ascii="GHEA Grapalat" w:hAnsi="GHEA Grapalat"/>
                <w:sz w:val="16"/>
              </w:rPr>
            </w:pPr>
            <w:r w:rsidRPr="002C6D94">
              <w:rPr>
                <w:rFonts w:ascii="GHEA Grapalat" w:hAnsi="GHEA Grapalat" w:cs="Calibri"/>
                <w:sz w:val="16"/>
                <w:szCs w:val="16"/>
                <w:lang w:val="hy-AM"/>
              </w:rPr>
              <w:t>144000</w:t>
            </w:r>
          </w:p>
        </w:tc>
        <w:tc>
          <w:tcPr>
            <w:tcW w:w="7231" w:type="dxa"/>
            <w:vAlign w:val="center"/>
          </w:tcPr>
          <w:p w14:paraId="4FD8402B" w14:textId="001586C3"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Պանիր</w:t>
            </w:r>
            <w:r w:rsidRPr="002C6D94">
              <w:rPr>
                <w:rFonts w:ascii="GHEA Grapalat" w:hAnsi="GHEA Grapalat" w:cs="Calibri"/>
                <w:sz w:val="16"/>
                <w:szCs w:val="16"/>
              </w:rPr>
              <w:t xml:space="preserve"> </w:t>
            </w:r>
            <w:r w:rsidRPr="002C6D94">
              <w:rPr>
                <w:rFonts w:ascii="GHEA Grapalat" w:hAnsi="GHEA Grapalat" w:cs="Sylfaen"/>
                <w:sz w:val="16"/>
                <w:szCs w:val="16"/>
              </w:rPr>
              <w:t>լոռի</w:t>
            </w:r>
          </w:p>
        </w:tc>
      </w:tr>
      <w:tr w:rsidR="002C6D94" w:rsidRPr="002C6D94" w14:paraId="7D258361" w14:textId="77777777" w:rsidTr="008B7FA2">
        <w:tc>
          <w:tcPr>
            <w:tcW w:w="1701" w:type="dxa"/>
            <w:vAlign w:val="center"/>
          </w:tcPr>
          <w:p w14:paraId="65E2A452" w14:textId="720D04B7"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w:t>
            </w:r>
          </w:p>
        </w:tc>
        <w:tc>
          <w:tcPr>
            <w:tcW w:w="1418" w:type="dxa"/>
            <w:tcBorders>
              <w:top w:val="nil"/>
              <w:left w:val="single" w:sz="8" w:space="0" w:color="auto"/>
              <w:bottom w:val="single" w:sz="8" w:space="0" w:color="auto"/>
              <w:right w:val="nil"/>
            </w:tcBorders>
            <w:shd w:val="clear" w:color="auto" w:fill="auto"/>
            <w:vAlign w:val="center"/>
          </w:tcPr>
          <w:p w14:paraId="42C6DC91" w14:textId="7AF9236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6360</w:t>
            </w:r>
          </w:p>
        </w:tc>
        <w:tc>
          <w:tcPr>
            <w:tcW w:w="7231" w:type="dxa"/>
            <w:vAlign w:val="center"/>
          </w:tcPr>
          <w:p w14:paraId="62088D67" w14:textId="1FFF34CF"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Թեյ</w:t>
            </w:r>
          </w:p>
        </w:tc>
      </w:tr>
      <w:tr w:rsidR="002C6D94" w:rsidRPr="002C6D94" w14:paraId="389599E5" w14:textId="77777777" w:rsidTr="008B7FA2">
        <w:tc>
          <w:tcPr>
            <w:tcW w:w="1701" w:type="dxa"/>
            <w:vAlign w:val="center"/>
          </w:tcPr>
          <w:p w14:paraId="58400130" w14:textId="1AE563F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4</w:t>
            </w:r>
          </w:p>
        </w:tc>
        <w:tc>
          <w:tcPr>
            <w:tcW w:w="1418" w:type="dxa"/>
            <w:tcBorders>
              <w:top w:val="nil"/>
              <w:left w:val="single" w:sz="8" w:space="0" w:color="auto"/>
              <w:bottom w:val="single" w:sz="8" w:space="0" w:color="auto"/>
              <w:right w:val="nil"/>
            </w:tcBorders>
            <w:shd w:val="clear" w:color="auto" w:fill="auto"/>
            <w:vAlign w:val="center"/>
          </w:tcPr>
          <w:p w14:paraId="2A7A788A" w14:textId="4F81AAB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67500</w:t>
            </w:r>
          </w:p>
        </w:tc>
        <w:tc>
          <w:tcPr>
            <w:tcW w:w="7231" w:type="dxa"/>
            <w:vAlign w:val="center"/>
          </w:tcPr>
          <w:p w14:paraId="376F0167" w14:textId="504F7A27"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Շաքարավազ</w:t>
            </w:r>
          </w:p>
        </w:tc>
      </w:tr>
      <w:tr w:rsidR="002C6D94" w:rsidRPr="002C6D94" w14:paraId="5BFAC8B2" w14:textId="77777777" w:rsidTr="008B7FA2">
        <w:tc>
          <w:tcPr>
            <w:tcW w:w="1701" w:type="dxa"/>
            <w:vAlign w:val="center"/>
          </w:tcPr>
          <w:p w14:paraId="5E3DB8FC" w14:textId="1E6C602A"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5</w:t>
            </w:r>
          </w:p>
        </w:tc>
        <w:tc>
          <w:tcPr>
            <w:tcW w:w="1418" w:type="dxa"/>
            <w:tcBorders>
              <w:top w:val="nil"/>
              <w:left w:val="single" w:sz="8" w:space="0" w:color="auto"/>
              <w:bottom w:val="single" w:sz="8" w:space="0" w:color="auto"/>
              <w:right w:val="nil"/>
            </w:tcBorders>
            <w:shd w:val="clear" w:color="auto" w:fill="auto"/>
            <w:vAlign w:val="center"/>
          </w:tcPr>
          <w:p w14:paraId="00EE90BD" w14:textId="5AC61CE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394800</w:t>
            </w:r>
          </w:p>
        </w:tc>
        <w:tc>
          <w:tcPr>
            <w:tcW w:w="7231" w:type="dxa"/>
            <w:shd w:val="clear" w:color="auto" w:fill="auto"/>
            <w:vAlign w:val="center"/>
          </w:tcPr>
          <w:p w14:paraId="5B33596E" w14:textId="77A89ED0"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Կարագ</w:t>
            </w:r>
            <w:r w:rsidRPr="002C6D94">
              <w:rPr>
                <w:rFonts w:ascii="GHEA Grapalat" w:hAnsi="GHEA Grapalat"/>
                <w:sz w:val="16"/>
                <w:szCs w:val="16"/>
              </w:rPr>
              <w:t xml:space="preserve"> </w:t>
            </w:r>
            <w:r w:rsidRPr="002C6D94">
              <w:rPr>
                <w:rFonts w:ascii="GHEA Grapalat" w:hAnsi="GHEA Grapalat" w:cs="Sylfaen"/>
                <w:sz w:val="16"/>
                <w:szCs w:val="16"/>
              </w:rPr>
              <w:t>սերուցքային</w:t>
            </w:r>
          </w:p>
        </w:tc>
      </w:tr>
      <w:tr w:rsidR="002C6D94" w:rsidRPr="002C6D94" w14:paraId="581DD650" w14:textId="77777777" w:rsidTr="008B7FA2">
        <w:tc>
          <w:tcPr>
            <w:tcW w:w="1701" w:type="dxa"/>
            <w:vAlign w:val="center"/>
          </w:tcPr>
          <w:p w14:paraId="3EF24402" w14:textId="49169FD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6</w:t>
            </w:r>
          </w:p>
        </w:tc>
        <w:tc>
          <w:tcPr>
            <w:tcW w:w="1418" w:type="dxa"/>
            <w:tcBorders>
              <w:top w:val="nil"/>
              <w:left w:val="single" w:sz="8" w:space="0" w:color="auto"/>
              <w:bottom w:val="single" w:sz="8" w:space="0" w:color="auto"/>
              <w:right w:val="nil"/>
            </w:tcBorders>
            <w:shd w:val="clear" w:color="auto" w:fill="auto"/>
            <w:vAlign w:val="center"/>
          </w:tcPr>
          <w:p w14:paraId="6F27D76B" w14:textId="1CB61E11"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27300</w:t>
            </w:r>
          </w:p>
        </w:tc>
        <w:tc>
          <w:tcPr>
            <w:tcW w:w="7231" w:type="dxa"/>
            <w:shd w:val="clear" w:color="auto" w:fill="auto"/>
            <w:vAlign w:val="center"/>
          </w:tcPr>
          <w:p w14:paraId="668003C7" w14:textId="569CCC3F"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Տոմատի</w:t>
            </w:r>
            <w:r w:rsidRPr="002C6D94">
              <w:rPr>
                <w:rFonts w:ascii="GHEA Grapalat" w:hAnsi="GHEA Grapalat" w:cs="Calibri"/>
                <w:sz w:val="16"/>
                <w:szCs w:val="16"/>
              </w:rPr>
              <w:t xml:space="preserve"> </w:t>
            </w:r>
            <w:r w:rsidRPr="002C6D94">
              <w:rPr>
                <w:rFonts w:ascii="GHEA Grapalat" w:hAnsi="GHEA Grapalat" w:cs="Sylfaen"/>
                <w:sz w:val="16"/>
                <w:szCs w:val="16"/>
              </w:rPr>
              <w:t>մածուկ</w:t>
            </w:r>
          </w:p>
        </w:tc>
      </w:tr>
      <w:tr w:rsidR="002C6D94" w:rsidRPr="002C6D94" w14:paraId="56459995" w14:textId="77777777" w:rsidTr="008B7FA2">
        <w:tc>
          <w:tcPr>
            <w:tcW w:w="1701" w:type="dxa"/>
            <w:vAlign w:val="center"/>
          </w:tcPr>
          <w:p w14:paraId="503AA9EB" w14:textId="54277BC2"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7</w:t>
            </w:r>
          </w:p>
        </w:tc>
        <w:tc>
          <w:tcPr>
            <w:tcW w:w="1418" w:type="dxa"/>
            <w:tcBorders>
              <w:top w:val="nil"/>
              <w:left w:val="single" w:sz="8" w:space="0" w:color="auto"/>
              <w:bottom w:val="single" w:sz="8" w:space="0" w:color="auto"/>
              <w:right w:val="nil"/>
            </w:tcBorders>
            <w:shd w:val="clear" w:color="auto" w:fill="auto"/>
            <w:vAlign w:val="center"/>
          </w:tcPr>
          <w:p w14:paraId="75957B87" w14:textId="18439A45"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67200</w:t>
            </w:r>
          </w:p>
        </w:tc>
        <w:tc>
          <w:tcPr>
            <w:tcW w:w="7231" w:type="dxa"/>
            <w:shd w:val="clear" w:color="auto" w:fill="auto"/>
            <w:vAlign w:val="center"/>
          </w:tcPr>
          <w:p w14:paraId="02B0DE1C" w14:textId="3C9075BB"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Հավկիթ</w:t>
            </w:r>
          </w:p>
        </w:tc>
      </w:tr>
      <w:tr w:rsidR="002C6D94" w:rsidRPr="002C6D94" w14:paraId="7158925C" w14:textId="77777777" w:rsidTr="008B7FA2">
        <w:tc>
          <w:tcPr>
            <w:tcW w:w="1701" w:type="dxa"/>
            <w:vAlign w:val="center"/>
          </w:tcPr>
          <w:p w14:paraId="4721D8ED" w14:textId="3429960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8</w:t>
            </w:r>
          </w:p>
        </w:tc>
        <w:tc>
          <w:tcPr>
            <w:tcW w:w="1418" w:type="dxa"/>
            <w:tcBorders>
              <w:top w:val="nil"/>
              <w:left w:val="single" w:sz="8" w:space="0" w:color="auto"/>
              <w:bottom w:val="single" w:sz="8" w:space="0" w:color="auto"/>
              <w:right w:val="nil"/>
            </w:tcBorders>
            <w:shd w:val="clear" w:color="auto" w:fill="auto"/>
            <w:vAlign w:val="center"/>
          </w:tcPr>
          <w:p w14:paraId="788BC6DF" w14:textId="391B79AB"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265500</w:t>
            </w:r>
          </w:p>
        </w:tc>
        <w:tc>
          <w:tcPr>
            <w:tcW w:w="7231" w:type="dxa"/>
            <w:shd w:val="clear" w:color="auto" w:fill="auto"/>
            <w:vAlign w:val="center"/>
          </w:tcPr>
          <w:p w14:paraId="255963DB" w14:textId="06131E53"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Տավարի</w:t>
            </w:r>
            <w:r w:rsidRPr="002C6D94">
              <w:rPr>
                <w:rFonts w:ascii="GHEA Grapalat" w:hAnsi="GHEA Grapalat"/>
                <w:sz w:val="16"/>
                <w:szCs w:val="16"/>
              </w:rPr>
              <w:t xml:space="preserve">  </w:t>
            </w:r>
            <w:r w:rsidRPr="002C6D94">
              <w:rPr>
                <w:rFonts w:ascii="GHEA Grapalat" w:hAnsi="GHEA Grapalat" w:cs="Sylfaen"/>
                <w:sz w:val="16"/>
                <w:szCs w:val="16"/>
              </w:rPr>
              <w:t>միս</w:t>
            </w:r>
            <w:r w:rsidRPr="002C6D94">
              <w:rPr>
                <w:rFonts w:ascii="GHEA Grapalat" w:hAnsi="GHEA Grapalat" w:cs="Calibri"/>
                <w:sz w:val="16"/>
                <w:szCs w:val="16"/>
              </w:rPr>
              <w:t xml:space="preserve"> (</w:t>
            </w:r>
            <w:r w:rsidRPr="002C6D94">
              <w:rPr>
                <w:rFonts w:ascii="GHEA Grapalat" w:hAnsi="GHEA Grapalat" w:cs="Sylfaen"/>
                <w:sz w:val="16"/>
                <w:szCs w:val="16"/>
              </w:rPr>
              <w:t>փափուկ</w:t>
            </w:r>
            <w:r w:rsidRPr="002C6D94">
              <w:rPr>
                <w:rFonts w:ascii="GHEA Grapalat" w:hAnsi="GHEA Grapalat" w:cs="Calibri"/>
                <w:sz w:val="16"/>
                <w:szCs w:val="16"/>
              </w:rPr>
              <w:t>)</w:t>
            </w:r>
          </w:p>
        </w:tc>
      </w:tr>
      <w:tr w:rsidR="002C6D94" w:rsidRPr="002C6D94" w14:paraId="5856C4E0" w14:textId="77777777" w:rsidTr="008B7FA2">
        <w:tc>
          <w:tcPr>
            <w:tcW w:w="1701" w:type="dxa"/>
            <w:vAlign w:val="center"/>
          </w:tcPr>
          <w:p w14:paraId="6DF3D066" w14:textId="3E39145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9</w:t>
            </w:r>
          </w:p>
        </w:tc>
        <w:tc>
          <w:tcPr>
            <w:tcW w:w="1418" w:type="dxa"/>
            <w:tcBorders>
              <w:top w:val="nil"/>
              <w:left w:val="single" w:sz="8" w:space="0" w:color="auto"/>
              <w:bottom w:val="single" w:sz="8" w:space="0" w:color="auto"/>
              <w:right w:val="nil"/>
            </w:tcBorders>
            <w:shd w:val="clear" w:color="auto" w:fill="auto"/>
            <w:vAlign w:val="center"/>
          </w:tcPr>
          <w:p w14:paraId="3D8ED85C" w14:textId="154A968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129800</w:t>
            </w:r>
          </w:p>
        </w:tc>
        <w:tc>
          <w:tcPr>
            <w:tcW w:w="7231" w:type="dxa"/>
            <w:shd w:val="clear" w:color="auto" w:fill="auto"/>
            <w:vAlign w:val="center"/>
          </w:tcPr>
          <w:p w14:paraId="2C0F0C47" w14:textId="73958C2A"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Հավի</w:t>
            </w:r>
            <w:r w:rsidRPr="002C6D94">
              <w:rPr>
                <w:rFonts w:ascii="GHEA Grapalat" w:hAnsi="GHEA Grapalat" w:cs="Calibri"/>
                <w:sz w:val="16"/>
                <w:szCs w:val="16"/>
              </w:rPr>
              <w:t xml:space="preserve"> </w:t>
            </w:r>
            <w:r w:rsidRPr="002C6D94">
              <w:rPr>
                <w:rFonts w:ascii="GHEA Grapalat" w:hAnsi="GHEA Grapalat" w:cs="Sylfaen"/>
                <w:sz w:val="16"/>
                <w:szCs w:val="16"/>
              </w:rPr>
              <w:t>փափկամիս</w:t>
            </w:r>
            <w:r w:rsidRPr="002C6D94">
              <w:rPr>
                <w:rFonts w:ascii="MS Mincho" w:eastAsia="MS Mincho" w:hAnsi="MS Mincho" w:cs="MS Mincho" w:hint="eastAsia"/>
                <w:sz w:val="16"/>
                <w:szCs w:val="16"/>
              </w:rPr>
              <w:t>․</w:t>
            </w:r>
            <w:r w:rsidRPr="002C6D94">
              <w:rPr>
                <w:rFonts w:ascii="GHEA Grapalat" w:hAnsi="GHEA Grapalat"/>
                <w:sz w:val="16"/>
                <w:szCs w:val="16"/>
              </w:rPr>
              <w:t xml:space="preserve"> </w:t>
            </w:r>
            <w:r w:rsidRPr="002C6D94">
              <w:rPr>
                <w:rFonts w:ascii="GHEA Grapalat" w:hAnsi="GHEA Grapalat" w:cs="Sylfaen"/>
                <w:sz w:val="16"/>
                <w:szCs w:val="16"/>
              </w:rPr>
              <w:t>պաղեցրած</w:t>
            </w:r>
          </w:p>
        </w:tc>
      </w:tr>
      <w:tr w:rsidR="002C6D94" w:rsidRPr="002C6D94" w14:paraId="3A0320BF" w14:textId="77777777" w:rsidTr="008B7FA2">
        <w:tc>
          <w:tcPr>
            <w:tcW w:w="1701" w:type="dxa"/>
            <w:vAlign w:val="center"/>
          </w:tcPr>
          <w:p w14:paraId="13CBB15A" w14:textId="5DC545A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10</w:t>
            </w:r>
          </w:p>
        </w:tc>
        <w:tc>
          <w:tcPr>
            <w:tcW w:w="1418" w:type="dxa"/>
            <w:tcBorders>
              <w:top w:val="nil"/>
              <w:left w:val="single" w:sz="8" w:space="0" w:color="auto"/>
              <w:bottom w:val="single" w:sz="8" w:space="0" w:color="auto"/>
              <w:right w:val="nil"/>
            </w:tcBorders>
            <w:shd w:val="clear" w:color="auto" w:fill="auto"/>
            <w:vAlign w:val="center"/>
          </w:tcPr>
          <w:p w14:paraId="085F735C" w14:textId="397D6CDB"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27200</w:t>
            </w:r>
          </w:p>
        </w:tc>
        <w:tc>
          <w:tcPr>
            <w:tcW w:w="7231" w:type="dxa"/>
            <w:vAlign w:val="center"/>
          </w:tcPr>
          <w:p w14:paraId="50D94399" w14:textId="6A37D521"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Ջեմ</w:t>
            </w:r>
          </w:p>
        </w:tc>
      </w:tr>
      <w:tr w:rsidR="002C6D94" w:rsidRPr="002C6D94" w14:paraId="2F17AD4F" w14:textId="77777777" w:rsidTr="008B7FA2">
        <w:tc>
          <w:tcPr>
            <w:tcW w:w="1701" w:type="dxa"/>
            <w:vAlign w:val="center"/>
          </w:tcPr>
          <w:p w14:paraId="250C02E6" w14:textId="073662A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11</w:t>
            </w:r>
          </w:p>
        </w:tc>
        <w:tc>
          <w:tcPr>
            <w:tcW w:w="1418" w:type="dxa"/>
            <w:tcBorders>
              <w:top w:val="nil"/>
              <w:left w:val="single" w:sz="8" w:space="0" w:color="auto"/>
              <w:bottom w:val="single" w:sz="8" w:space="0" w:color="auto"/>
              <w:right w:val="nil"/>
            </w:tcBorders>
            <w:shd w:val="clear" w:color="auto" w:fill="auto"/>
            <w:vAlign w:val="center"/>
          </w:tcPr>
          <w:p w14:paraId="58D7FE48" w14:textId="13143CA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94800</w:t>
            </w:r>
          </w:p>
        </w:tc>
        <w:tc>
          <w:tcPr>
            <w:tcW w:w="7231" w:type="dxa"/>
            <w:vAlign w:val="center"/>
          </w:tcPr>
          <w:p w14:paraId="7142E9FE" w14:textId="1EF925E3"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Մածուն</w:t>
            </w:r>
          </w:p>
        </w:tc>
      </w:tr>
      <w:tr w:rsidR="002C6D94" w:rsidRPr="002C6D94" w14:paraId="2D107A7C" w14:textId="77777777" w:rsidTr="008B7FA2">
        <w:tc>
          <w:tcPr>
            <w:tcW w:w="1701" w:type="dxa"/>
            <w:vAlign w:val="center"/>
          </w:tcPr>
          <w:p w14:paraId="3A60893D" w14:textId="26BC9C7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12</w:t>
            </w:r>
          </w:p>
        </w:tc>
        <w:tc>
          <w:tcPr>
            <w:tcW w:w="1418" w:type="dxa"/>
            <w:tcBorders>
              <w:top w:val="nil"/>
              <w:left w:val="single" w:sz="8" w:space="0" w:color="auto"/>
              <w:bottom w:val="single" w:sz="8" w:space="0" w:color="auto"/>
              <w:right w:val="nil"/>
            </w:tcBorders>
            <w:shd w:val="clear" w:color="auto" w:fill="auto"/>
            <w:vAlign w:val="center"/>
          </w:tcPr>
          <w:p w14:paraId="247DC553" w14:textId="65C25EC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57150</w:t>
            </w:r>
          </w:p>
        </w:tc>
        <w:tc>
          <w:tcPr>
            <w:tcW w:w="7231" w:type="dxa"/>
            <w:vAlign w:val="center"/>
          </w:tcPr>
          <w:p w14:paraId="0807C4AB" w14:textId="494D9FAF"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Թթվասեր</w:t>
            </w:r>
          </w:p>
        </w:tc>
      </w:tr>
      <w:tr w:rsidR="002C6D94" w:rsidRPr="002C6D94" w14:paraId="312DFD27" w14:textId="77777777" w:rsidTr="008B7FA2">
        <w:tc>
          <w:tcPr>
            <w:tcW w:w="1701" w:type="dxa"/>
            <w:vAlign w:val="center"/>
          </w:tcPr>
          <w:p w14:paraId="211417C7" w14:textId="1C024E02"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13</w:t>
            </w:r>
          </w:p>
        </w:tc>
        <w:tc>
          <w:tcPr>
            <w:tcW w:w="1418" w:type="dxa"/>
            <w:tcBorders>
              <w:top w:val="nil"/>
              <w:left w:val="single" w:sz="8" w:space="0" w:color="auto"/>
              <w:bottom w:val="single" w:sz="8" w:space="0" w:color="auto"/>
              <w:right w:val="nil"/>
            </w:tcBorders>
            <w:shd w:val="clear" w:color="auto" w:fill="auto"/>
            <w:vAlign w:val="center"/>
          </w:tcPr>
          <w:p w14:paraId="1AE0F0CE" w14:textId="62CC61E2"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58800</w:t>
            </w:r>
          </w:p>
        </w:tc>
        <w:tc>
          <w:tcPr>
            <w:tcW w:w="7231" w:type="dxa"/>
            <w:vAlign w:val="center"/>
          </w:tcPr>
          <w:p w14:paraId="4282DB90" w14:textId="44F95536"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Կաթնաշոռ</w:t>
            </w:r>
          </w:p>
        </w:tc>
      </w:tr>
      <w:tr w:rsidR="002C6D94" w:rsidRPr="002C6D94" w14:paraId="281AAC8A" w14:textId="77777777" w:rsidTr="008B7FA2">
        <w:tc>
          <w:tcPr>
            <w:tcW w:w="1701" w:type="dxa"/>
            <w:vAlign w:val="center"/>
          </w:tcPr>
          <w:p w14:paraId="4C5592D7" w14:textId="422CC3C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14</w:t>
            </w:r>
          </w:p>
        </w:tc>
        <w:tc>
          <w:tcPr>
            <w:tcW w:w="1418" w:type="dxa"/>
            <w:tcBorders>
              <w:top w:val="nil"/>
              <w:left w:val="single" w:sz="8" w:space="0" w:color="auto"/>
              <w:bottom w:val="single" w:sz="8" w:space="0" w:color="auto"/>
              <w:right w:val="nil"/>
            </w:tcBorders>
            <w:shd w:val="clear" w:color="auto" w:fill="auto"/>
            <w:vAlign w:val="center"/>
          </w:tcPr>
          <w:p w14:paraId="09EF1B80" w14:textId="42DDEB6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15000</w:t>
            </w:r>
          </w:p>
        </w:tc>
        <w:tc>
          <w:tcPr>
            <w:tcW w:w="7231" w:type="dxa"/>
            <w:vAlign w:val="center"/>
          </w:tcPr>
          <w:p w14:paraId="34FEA55D" w14:textId="33976917"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lang w:val="hy-AM"/>
              </w:rPr>
              <w:t>Կանաչ պղպեղ</w:t>
            </w:r>
          </w:p>
        </w:tc>
      </w:tr>
      <w:tr w:rsidR="002C6D94" w:rsidRPr="002C6D94" w14:paraId="651EE1F3" w14:textId="77777777" w:rsidTr="008B7FA2">
        <w:tc>
          <w:tcPr>
            <w:tcW w:w="1701" w:type="dxa"/>
            <w:vAlign w:val="center"/>
          </w:tcPr>
          <w:p w14:paraId="2259F61D" w14:textId="702DAE4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15</w:t>
            </w:r>
          </w:p>
        </w:tc>
        <w:tc>
          <w:tcPr>
            <w:tcW w:w="1418" w:type="dxa"/>
            <w:tcBorders>
              <w:top w:val="nil"/>
              <w:left w:val="nil"/>
              <w:bottom w:val="single" w:sz="8" w:space="0" w:color="auto"/>
              <w:right w:val="single" w:sz="8" w:space="0" w:color="auto"/>
            </w:tcBorders>
            <w:shd w:val="clear" w:color="auto" w:fill="auto"/>
            <w:vAlign w:val="center"/>
          </w:tcPr>
          <w:p w14:paraId="7043710D" w14:textId="4120CAC2"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26250</w:t>
            </w:r>
          </w:p>
        </w:tc>
        <w:tc>
          <w:tcPr>
            <w:tcW w:w="7231" w:type="dxa"/>
            <w:vAlign w:val="center"/>
          </w:tcPr>
          <w:p w14:paraId="6654FA9A" w14:textId="7D15D82D"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Սպիտակաձավար</w:t>
            </w:r>
          </w:p>
        </w:tc>
      </w:tr>
      <w:tr w:rsidR="002C6D94" w:rsidRPr="002C6D94" w14:paraId="11BB40EE" w14:textId="77777777" w:rsidTr="008B7FA2">
        <w:tc>
          <w:tcPr>
            <w:tcW w:w="1701" w:type="dxa"/>
            <w:vAlign w:val="center"/>
          </w:tcPr>
          <w:p w14:paraId="6CCF18B7" w14:textId="33CAF2C1"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16</w:t>
            </w:r>
          </w:p>
        </w:tc>
        <w:tc>
          <w:tcPr>
            <w:tcW w:w="1418" w:type="dxa"/>
            <w:tcBorders>
              <w:top w:val="nil"/>
              <w:left w:val="nil"/>
              <w:bottom w:val="single" w:sz="8" w:space="0" w:color="auto"/>
              <w:right w:val="single" w:sz="8" w:space="0" w:color="auto"/>
            </w:tcBorders>
            <w:shd w:val="clear" w:color="auto" w:fill="auto"/>
            <w:vAlign w:val="center"/>
          </w:tcPr>
          <w:p w14:paraId="5FF424D5" w14:textId="424D334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53200</w:t>
            </w:r>
          </w:p>
        </w:tc>
        <w:tc>
          <w:tcPr>
            <w:tcW w:w="7231" w:type="dxa"/>
            <w:vAlign w:val="center"/>
          </w:tcPr>
          <w:p w14:paraId="3435DF10" w14:textId="5ED2C8F3"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Երկարավուն բրիձ</w:t>
            </w:r>
          </w:p>
        </w:tc>
      </w:tr>
      <w:tr w:rsidR="002C6D94" w:rsidRPr="002C6D94" w14:paraId="29F3908D" w14:textId="77777777" w:rsidTr="008B7FA2">
        <w:tc>
          <w:tcPr>
            <w:tcW w:w="1701" w:type="dxa"/>
            <w:vAlign w:val="center"/>
          </w:tcPr>
          <w:p w14:paraId="57B6B550" w14:textId="39619807"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17</w:t>
            </w:r>
          </w:p>
        </w:tc>
        <w:tc>
          <w:tcPr>
            <w:tcW w:w="1418" w:type="dxa"/>
            <w:tcBorders>
              <w:top w:val="nil"/>
              <w:left w:val="nil"/>
              <w:bottom w:val="single" w:sz="8" w:space="0" w:color="auto"/>
              <w:right w:val="single" w:sz="8" w:space="0" w:color="auto"/>
            </w:tcBorders>
            <w:shd w:val="clear" w:color="auto" w:fill="auto"/>
            <w:vAlign w:val="center"/>
          </w:tcPr>
          <w:p w14:paraId="1756A983" w14:textId="2D45B07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54000</w:t>
            </w:r>
          </w:p>
        </w:tc>
        <w:tc>
          <w:tcPr>
            <w:tcW w:w="7231" w:type="dxa"/>
            <w:vAlign w:val="center"/>
          </w:tcPr>
          <w:p w14:paraId="72B1CC32" w14:textId="18244AD2"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Հնդկաձավար</w:t>
            </w:r>
          </w:p>
        </w:tc>
      </w:tr>
      <w:tr w:rsidR="002C6D94" w:rsidRPr="002C6D94" w14:paraId="49C8B1D8" w14:textId="77777777" w:rsidTr="008B7FA2">
        <w:tc>
          <w:tcPr>
            <w:tcW w:w="1701" w:type="dxa"/>
            <w:vAlign w:val="center"/>
          </w:tcPr>
          <w:p w14:paraId="7FFD4AC2" w14:textId="038BB71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18</w:t>
            </w:r>
          </w:p>
        </w:tc>
        <w:tc>
          <w:tcPr>
            <w:tcW w:w="1418" w:type="dxa"/>
            <w:tcBorders>
              <w:top w:val="nil"/>
              <w:left w:val="nil"/>
              <w:bottom w:val="single" w:sz="8" w:space="0" w:color="auto"/>
              <w:right w:val="single" w:sz="8" w:space="0" w:color="auto"/>
            </w:tcBorders>
            <w:shd w:val="clear" w:color="auto" w:fill="auto"/>
            <w:vAlign w:val="center"/>
          </w:tcPr>
          <w:p w14:paraId="3329F701" w14:textId="789908C6"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38250</w:t>
            </w:r>
          </w:p>
        </w:tc>
        <w:tc>
          <w:tcPr>
            <w:tcW w:w="7231" w:type="dxa"/>
            <w:vAlign w:val="center"/>
          </w:tcPr>
          <w:p w14:paraId="6BF5A505" w14:textId="7D700D1B"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Մակարոն</w:t>
            </w:r>
            <w:r w:rsidRPr="002C6D94">
              <w:rPr>
                <w:rFonts w:ascii="GHEA Grapalat" w:hAnsi="GHEA Grapalat" w:cs="Calibri"/>
                <w:sz w:val="16"/>
                <w:szCs w:val="16"/>
              </w:rPr>
              <w:t>,</w:t>
            </w:r>
            <w:r w:rsidRPr="002C6D94">
              <w:rPr>
                <w:rFonts w:ascii="GHEA Grapalat" w:hAnsi="GHEA Grapalat"/>
                <w:sz w:val="16"/>
                <w:szCs w:val="16"/>
              </w:rPr>
              <w:t xml:space="preserve"> </w:t>
            </w:r>
            <w:r w:rsidRPr="002C6D94">
              <w:rPr>
                <w:rFonts w:ascii="GHEA Grapalat" w:hAnsi="GHEA Grapalat" w:cs="Sylfaen"/>
                <w:sz w:val="16"/>
                <w:szCs w:val="16"/>
              </w:rPr>
              <w:t>վերմիշել</w:t>
            </w:r>
          </w:p>
        </w:tc>
      </w:tr>
      <w:tr w:rsidR="002C6D94" w:rsidRPr="002C6D94" w14:paraId="0707B840" w14:textId="77777777" w:rsidTr="008B7FA2">
        <w:tc>
          <w:tcPr>
            <w:tcW w:w="1701" w:type="dxa"/>
            <w:vAlign w:val="center"/>
          </w:tcPr>
          <w:p w14:paraId="335B7D37" w14:textId="6D506CBA"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19</w:t>
            </w:r>
          </w:p>
        </w:tc>
        <w:tc>
          <w:tcPr>
            <w:tcW w:w="1418" w:type="dxa"/>
            <w:tcBorders>
              <w:top w:val="nil"/>
              <w:left w:val="nil"/>
              <w:bottom w:val="single" w:sz="8" w:space="0" w:color="auto"/>
              <w:right w:val="single" w:sz="8" w:space="0" w:color="auto"/>
            </w:tcBorders>
            <w:shd w:val="clear" w:color="auto" w:fill="auto"/>
            <w:vAlign w:val="center"/>
          </w:tcPr>
          <w:p w14:paraId="57DF8756" w14:textId="7320E2F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21840</w:t>
            </w:r>
          </w:p>
        </w:tc>
        <w:tc>
          <w:tcPr>
            <w:tcW w:w="7231" w:type="dxa"/>
            <w:vAlign w:val="center"/>
          </w:tcPr>
          <w:p w14:paraId="3557DEB6" w14:textId="5FB9CB5C"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Ցորենաձավար</w:t>
            </w:r>
          </w:p>
        </w:tc>
      </w:tr>
      <w:tr w:rsidR="002C6D94" w:rsidRPr="002C6D94" w14:paraId="72788A30" w14:textId="77777777" w:rsidTr="008B7FA2">
        <w:tc>
          <w:tcPr>
            <w:tcW w:w="1701" w:type="dxa"/>
            <w:vAlign w:val="center"/>
          </w:tcPr>
          <w:p w14:paraId="4E341158" w14:textId="52490950"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20</w:t>
            </w:r>
          </w:p>
        </w:tc>
        <w:tc>
          <w:tcPr>
            <w:tcW w:w="1418" w:type="dxa"/>
            <w:tcBorders>
              <w:top w:val="nil"/>
              <w:left w:val="nil"/>
              <w:bottom w:val="single" w:sz="8" w:space="0" w:color="auto"/>
              <w:right w:val="single" w:sz="8" w:space="0" w:color="auto"/>
            </w:tcBorders>
            <w:shd w:val="clear" w:color="auto" w:fill="auto"/>
            <w:vAlign w:val="center"/>
          </w:tcPr>
          <w:p w14:paraId="3E8A293F" w14:textId="3D940B98"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46500</w:t>
            </w:r>
          </w:p>
        </w:tc>
        <w:tc>
          <w:tcPr>
            <w:tcW w:w="7231" w:type="dxa"/>
            <w:vAlign w:val="center"/>
          </w:tcPr>
          <w:p w14:paraId="555D2C47" w14:textId="304B1ACC"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Ոսպ</w:t>
            </w:r>
          </w:p>
        </w:tc>
      </w:tr>
      <w:tr w:rsidR="002C6D94" w:rsidRPr="002C6D94" w14:paraId="6A002064" w14:textId="77777777" w:rsidTr="008B7FA2">
        <w:tc>
          <w:tcPr>
            <w:tcW w:w="1701" w:type="dxa"/>
            <w:vAlign w:val="center"/>
          </w:tcPr>
          <w:p w14:paraId="155A50F2" w14:textId="632105A1"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21</w:t>
            </w:r>
          </w:p>
        </w:tc>
        <w:tc>
          <w:tcPr>
            <w:tcW w:w="1418" w:type="dxa"/>
            <w:tcBorders>
              <w:top w:val="nil"/>
              <w:left w:val="nil"/>
              <w:bottom w:val="single" w:sz="8" w:space="0" w:color="auto"/>
              <w:right w:val="single" w:sz="8" w:space="0" w:color="auto"/>
            </w:tcBorders>
            <w:shd w:val="clear" w:color="auto" w:fill="auto"/>
            <w:vAlign w:val="center"/>
          </w:tcPr>
          <w:p w14:paraId="44E010FB" w14:textId="19CF61C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20160</w:t>
            </w:r>
          </w:p>
        </w:tc>
        <w:tc>
          <w:tcPr>
            <w:tcW w:w="7231" w:type="dxa"/>
            <w:vAlign w:val="center"/>
          </w:tcPr>
          <w:p w14:paraId="62F84872" w14:textId="2ECEC747"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Ոլոռ</w:t>
            </w:r>
          </w:p>
        </w:tc>
      </w:tr>
      <w:tr w:rsidR="002C6D94" w:rsidRPr="002C6D94" w14:paraId="7D0914C7" w14:textId="77777777" w:rsidTr="008B7FA2">
        <w:tc>
          <w:tcPr>
            <w:tcW w:w="1701" w:type="dxa"/>
            <w:vAlign w:val="center"/>
          </w:tcPr>
          <w:p w14:paraId="21E79A82" w14:textId="66BAB63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22</w:t>
            </w:r>
          </w:p>
        </w:tc>
        <w:tc>
          <w:tcPr>
            <w:tcW w:w="1418" w:type="dxa"/>
            <w:tcBorders>
              <w:top w:val="nil"/>
              <w:left w:val="single" w:sz="8" w:space="0" w:color="auto"/>
              <w:bottom w:val="single" w:sz="8" w:space="0" w:color="auto"/>
              <w:right w:val="nil"/>
            </w:tcBorders>
            <w:shd w:val="clear" w:color="auto" w:fill="auto"/>
            <w:vAlign w:val="center"/>
          </w:tcPr>
          <w:p w14:paraId="4D1F4292" w14:textId="33E8899C"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220000</w:t>
            </w:r>
          </w:p>
        </w:tc>
        <w:tc>
          <w:tcPr>
            <w:tcW w:w="7231" w:type="dxa"/>
            <w:vAlign w:val="center"/>
          </w:tcPr>
          <w:p w14:paraId="4349B09B" w14:textId="510DC5B2"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Կարտոֆիլ</w:t>
            </w:r>
          </w:p>
        </w:tc>
      </w:tr>
      <w:tr w:rsidR="002C6D94" w:rsidRPr="002C6D94" w14:paraId="3C96BFA4" w14:textId="77777777" w:rsidTr="008B7FA2">
        <w:tc>
          <w:tcPr>
            <w:tcW w:w="1701" w:type="dxa"/>
            <w:vAlign w:val="center"/>
          </w:tcPr>
          <w:p w14:paraId="606F1AC4" w14:textId="0BB8DEC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23</w:t>
            </w:r>
          </w:p>
        </w:tc>
        <w:tc>
          <w:tcPr>
            <w:tcW w:w="1418" w:type="dxa"/>
            <w:tcBorders>
              <w:top w:val="nil"/>
              <w:left w:val="single" w:sz="8" w:space="0" w:color="auto"/>
              <w:bottom w:val="single" w:sz="8" w:space="0" w:color="auto"/>
              <w:right w:val="nil"/>
            </w:tcBorders>
            <w:shd w:val="clear" w:color="auto" w:fill="auto"/>
            <w:vAlign w:val="center"/>
          </w:tcPr>
          <w:p w14:paraId="2162B070" w14:textId="79FAC02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64000</w:t>
            </w:r>
          </w:p>
        </w:tc>
        <w:tc>
          <w:tcPr>
            <w:tcW w:w="7231" w:type="dxa"/>
            <w:vAlign w:val="center"/>
          </w:tcPr>
          <w:p w14:paraId="62178D5B" w14:textId="21442EA8"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Կաղամբ</w:t>
            </w:r>
          </w:p>
        </w:tc>
      </w:tr>
      <w:tr w:rsidR="002C6D94" w:rsidRPr="002C6D94" w14:paraId="57FE974F" w14:textId="77777777" w:rsidTr="008B7FA2">
        <w:tc>
          <w:tcPr>
            <w:tcW w:w="1701" w:type="dxa"/>
            <w:vAlign w:val="center"/>
          </w:tcPr>
          <w:p w14:paraId="7E42B969" w14:textId="47231E8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24</w:t>
            </w:r>
          </w:p>
        </w:tc>
        <w:tc>
          <w:tcPr>
            <w:tcW w:w="1418" w:type="dxa"/>
            <w:tcBorders>
              <w:top w:val="nil"/>
              <w:left w:val="single" w:sz="8" w:space="0" w:color="auto"/>
              <w:bottom w:val="single" w:sz="8" w:space="0" w:color="auto"/>
              <w:right w:val="nil"/>
            </w:tcBorders>
            <w:shd w:val="clear" w:color="auto" w:fill="auto"/>
            <w:vAlign w:val="center"/>
          </w:tcPr>
          <w:p w14:paraId="60CFF23F" w14:textId="6CF8CF47"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35700</w:t>
            </w:r>
          </w:p>
        </w:tc>
        <w:tc>
          <w:tcPr>
            <w:tcW w:w="7231" w:type="dxa"/>
            <w:vAlign w:val="center"/>
          </w:tcPr>
          <w:p w14:paraId="248D3387" w14:textId="5F6136B9"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Գազար</w:t>
            </w:r>
          </w:p>
        </w:tc>
      </w:tr>
      <w:tr w:rsidR="002C6D94" w:rsidRPr="002C6D94" w14:paraId="64346081" w14:textId="77777777" w:rsidTr="008B7FA2">
        <w:tc>
          <w:tcPr>
            <w:tcW w:w="1701" w:type="dxa"/>
            <w:vAlign w:val="center"/>
          </w:tcPr>
          <w:p w14:paraId="70D62EB2" w14:textId="753A4438"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25</w:t>
            </w:r>
          </w:p>
        </w:tc>
        <w:tc>
          <w:tcPr>
            <w:tcW w:w="1418" w:type="dxa"/>
            <w:tcBorders>
              <w:top w:val="nil"/>
              <w:left w:val="single" w:sz="8" w:space="0" w:color="auto"/>
              <w:bottom w:val="single" w:sz="8" w:space="0" w:color="auto"/>
              <w:right w:val="nil"/>
            </w:tcBorders>
            <w:shd w:val="clear" w:color="auto" w:fill="auto"/>
            <w:vAlign w:val="center"/>
          </w:tcPr>
          <w:p w14:paraId="63CA4BF0" w14:textId="2260120B"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26800</w:t>
            </w:r>
          </w:p>
        </w:tc>
        <w:tc>
          <w:tcPr>
            <w:tcW w:w="7231" w:type="dxa"/>
            <w:vAlign w:val="center"/>
          </w:tcPr>
          <w:p w14:paraId="62D017F8" w14:textId="72229BC5"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Բազուկ</w:t>
            </w:r>
          </w:p>
        </w:tc>
      </w:tr>
      <w:tr w:rsidR="002C6D94" w:rsidRPr="002C6D94" w14:paraId="49D9A391" w14:textId="77777777" w:rsidTr="008B7FA2">
        <w:tc>
          <w:tcPr>
            <w:tcW w:w="1701" w:type="dxa"/>
            <w:vAlign w:val="center"/>
          </w:tcPr>
          <w:p w14:paraId="486725C8" w14:textId="6A2E1F1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26</w:t>
            </w:r>
          </w:p>
        </w:tc>
        <w:tc>
          <w:tcPr>
            <w:tcW w:w="1418" w:type="dxa"/>
            <w:tcBorders>
              <w:top w:val="nil"/>
              <w:left w:val="single" w:sz="8" w:space="0" w:color="auto"/>
              <w:bottom w:val="single" w:sz="8" w:space="0" w:color="auto"/>
              <w:right w:val="nil"/>
            </w:tcBorders>
            <w:shd w:val="clear" w:color="auto" w:fill="auto"/>
            <w:vAlign w:val="center"/>
          </w:tcPr>
          <w:p w14:paraId="3821393B" w14:textId="6C70E607"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12250</w:t>
            </w:r>
          </w:p>
        </w:tc>
        <w:tc>
          <w:tcPr>
            <w:tcW w:w="7231" w:type="dxa"/>
            <w:vAlign w:val="center"/>
          </w:tcPr>
          <w:p w14:paraId="6D9D6286" w14:textId="140188D7"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Սոխ գլուխ</w:t>
            </w:r>
          </w:p>
        </w:tc>
      </w:tr>
      <w:tr w:rsidR="002C6D94" w:rsidRPr="002C6D94" w14:paraId="14C9FA7E" w14:textId="77777777" w:rsidTr="008B7FA2">
        <w:tc>
          <w:tcPr>
            <w:tcW w:w="1701" w:type="dxa"/>
            <w:vAlign w:val="center"/>
          </w:tcPr>
          <w:p w14:paraId="3D64D94D" w14:textId="13D562D6"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27</w:t>
            </w:r>
          </w:p>
        </w:tc>
        <w:tc>
          <w:tcPr>
            <w:tcW w:w="1418" w:type="dxa"/>
            <w:tcBorders>
              <w:top w:val="nil"/>
              <w:left w:val="single" w:sz="8" w:space="0" w:color="auto"/>
              <w:bottom w:val="single" w:sz="8" w:space="0" w:color="auto"/>
              <w:right w:val="nil"/>
            </w:tcBorders>
            <w:shd w:val="clear" w:color="auto" w:fill="auto"/>
            <w:vAlign w:val="center"/>
          </w:tcPr>
          <w:p w14:paraId="60F140D4" w14:textId="1B1FDE5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45500</w:t>
            </w:r>
          </w:p>
        </w:tc>
        <w:tc>
          <w:tcPr>
            <w:tcW w:w="7231" w:type="dxa"/>
            <w:vAlign w:val="center"/>
          </w:tcPr>
          <w:p w14:paraId="2250E766" w14:textId="73D86DF6"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Կանաչի խառը</w:t>
            </w:r>
          </w:p>
        </w:tc>
      </w:tr>
      <w:tr w:rsidR="002C6D94" w:rsidRPr="002C6D94" w14:paraId="5746E515" w14:textId="77777777" w:rsidTr="008B7FA2">
        <w:tc>
          <w:tcPr>
            <w:tcW w:w="1701" w:type="dxa"/>
            <w:vAlign w:val="center"/>
          </w:tcPr>
          <w:p w14:paraId="239B5D5C" w14:textId="5D886A5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28</w:t>
            </w:r>
          </w:p>
        </w:tc>
        <w:tc>
          <w:tcPr>
            <w:tcW w:w="1418" w:type="dxa"/>
            <w:tcBorders>
              <w:top w:val="nil"/>
              <w:left w:val="single" w:sz="8" w:space="0" w:color="auto"/>
              <w:bottom w:val="single" w:sz="8" w:space="0" w:color="auto"/>
              <w:right w:val="nil"/>
            </w:tcBorders>
            <w:shd w:val="clear" w:color="auto" w:fill="auto"/>
            <w:vAlign w:val="center"/>
          </w:tcPr>
          <w:p w14:paraId="1A5964FF" w14:textId="49A55E8C"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54600</w:t>
            </w:r>
          </w:p>
        </w:tc>
        <w:tc>
          <w:tcPr>
            <w:tcW w:w="7231" w:type="dxa"/>
            <w:shd w:val="clear" w:color="auto" w:fill="auto"/>
            <w:vAlign w:val="center"/>
          </w:tcPr>
          <w:p w14:paraId="7284448E" w14:textId="464767F0"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արևածաղկի ձեթ</w:t>
            </w:r>
          </w:p>
        </w:tc>
      </w:tr>
      <w:tr w:rsidR="002C6D94" w:rsidRPr="002C6D94" w14:paraId="66773BCE" w14:textId="77777777" w:rsidTr="008B7FA2">
        <w:tc>
          <w:tcPr>
            <w:tcW w:w="1701" w:type="dxa"/>
            <w:vAlign w:val="center"/>
          </w:tcPr>
          <w:p w14:paraId="55CF4D3D" w14:textId="778BD0C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29</w:t>
            </w:r>
          </w:p>
        </w:tc>
        <w:tc>
          <w:tcPr>
            <w:tcW w:w="1418" w:type="dxa"/>
            <w:tcBorders>
              <w:top w:val="nil"/>
              <w:left w:val="single" w:sz="8" w:space="0" w:color="auto"/>
              <w:bottom w:val="nil"/>
              <w:right w:val="nil"/>
            </w:tcBorders>
            <w:shd w:val="clear" w:color="auto" w:fill="auto"/>
            <w:vAlign w:val="center"/>
          </w:tcPr>
          <w:p w14:paraId="0CD30B9C" w14:textId="0729569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24000</w:t>
            </w:r>
          </w:p>
        </w:tc>
        <w:tc>
          <w:tcPr>
            <w:tcW w:w="7231" w:type="dxa"/>
            <w:vAlign w:val="center"/>
          </w:tcPr>
          <w:p w14:paraId="1771091C" w14:textId="798BA2F8"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Խնձոր</w:t>
            </w:r>
          </w:p>
        </w:tc>
      </w:tr>
      <w:tr w:rsidR="002C6D94" w:rsidRPr="002C6D94" w14:paraId="5F6791CB" w14:textId="77777777" w:rsidTr="008B7FA2">
        <w:tc>
          <w:tcPr>
            <w:tcW w:w="1701" w:type="dxa"/>
            <w:vAlign w:val="center"/>
          </w:tcPr>
          <w:p w14:paraId="073E365D" w14:textId="7FAAE55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30</w:t>
            </w:r>
          </w:p>
        </w:tc>
        <w:tc>
          <w:tcPr>
            <w:tcW w:w="1418" w:type="dxa"/>
            <w:tcBorders>
              <w:top w:val="single" w:sz="8" w:space="0" w:color="auto"/>
              <w:left w:val="single" w:sz="8" w:space="0" w:color="auto"/>
              <w:bottom w:val="single" w:sz="8" w:space="0" w:color="auto"/>
              <w:right w:val="nil"/>
            </w:tcBorders>
            <w:shd w:val="clear" w:color="auto" w:fill="auto"/>
            <w:vAlign w:val="center"/>
          </w:tcPr>
          <w:p w14:paraId="78B8502B" w14:textId="6BAB494C"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12250</w:t>
            </w:r>
          </w:p>
        </w:tc>
        <w:tc>
          <w:tcPr>
            <w:tcW w:w="7231" w:type="dxa"/>
            <w:vAlign w:val="center"/>
          </w:tcPr>
          <w:p w14:paraId="51E87F46" w14:textId="51A16B2A"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Բարձր տեսակի ցորենի ալյուր</w:t>
            </w:r>
          </w:p>
        </w:tc>
      </w:tr>
      <w:tr w:rsidR="002C6D94" w:rsidRPr="002C6D94" w14:paraId="2A690E0C" w14:textId="77777777" w:rsidTr="00517F3D">
        <w:tc>
          <w:tcPr>
            <w:tcW w:w="1701" w:type="dxa"/>
            <w:vAlign w:val="center"/>
          </w:tcPr>
          <w:p w14:paraId="23511222" w14:textId="1F22CB0A"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31</w:t>
            </w:r>
          </w:p>
        </w:tc>
        <w:tc>
          <w:tcPr>
            <w:tcW w:w="1418" w:type="dxa"/>
            <w:tcBorders>
              <w:top w:val="nil"/>
              <w:left w:val="single" w:sz="8" w:space="0" w:color="auto"/>
              <w:bottom w:val="single" w:sz="8" w:space="0" w:color="auto"/>
              <w:right w:val="nil"/>
            </w:tcBorders>
            <w:shd w:val="clear" w:color="auto" w:fill="auto"/>
            <w:vAlign w:val="center"/>
          </w:tcPr>
          <w:p w14:paraId="78315FB7" w14:textId="0477C3A1"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38350</w:t>
            </w:r>
          </w:p>
        </w:tc>
        <w:tc>
          <w:tcPr>
            <w:tcW w:w="7231" w:type="dxa"/>
            <w:vAlign w:val="center"/>
          </w:tcPr>
          <w:p w14:paraId="1931E69F" w14:textId="65219801"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Բանան</w:t>
            </w:r>
          </w:p>
        </w:tc>
      </w:tr>
      <w:tr w:rsidR="002C6D94" w:rsidRPr="002C6D94" w14:paraId="09796D14" w14:textId="77777777" w:rsidTr="008B7FA2">
        <w:tc>
          <w:tcPr>
            <w:tcW w:w="1701" w:type="dxa"/>
            <w:vAlign w:val="center"/>
          </w:tcPr>
          <w:p w14:paraId="1B4CA340" w14:textId="24AAEEF0"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32</w:t>
            </w:r>
          </w:p>
        </w:tc>
        <w:tc>
          <w:tcPr>
            <w:tcW w:w="1418" w:type="dxa"/>
            <w:tcBorders>
              <w:top w:val="nil"/>
              <w:left w:val="single" w:sz="8" w:space="0" w:color="auto"/>
              <w:bottom w:val="single" w:sz="8" w:space="0" w:color="auto"/>
              <w:right w:val="nil"/>
            </w:tcBorders>
            <w:shd w:val="clear" w:color="auto" w:fill="auto"/>
            <w:vAlign w:val="center"/>
          </w:tcPr>
          <w:p w14:paraId="661F8D43" w14:textId="5A39A80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20250</w:t>
            </w:r>
          </w:p>
        </w:tc>
        <w:tc>
          <w:tcPr>
            <w:tcW w:w="7231" w:type="dxa"/>
            <w:vAlign w:val="center"/>
          </w:tcPr>
          <w:p w14:paraId="637B3A53" w14:textId="7E1D3E3E"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Դեղձ</w:t>
            </w:r>
          </w:p>
        </w:tc>
      </w:tr>
      <w:tr w:rsidR="002C6D94" w:rsidRPr="002C6D94" w14:paraId="666B6B32" w14:textId="77777777" w:rsidTr="008B7FA2">
        <w:tc>
          <w:tcPr>
            <w:tcW w:w="1701" w:type="dxa"/>
            <w:vAlign w:val="center"/>
          </w:tcPr>
          <w:p w14:paraId="125A5376" w14:textId="44C9B69C"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33</w:t>
            </w:r>
          </w:p>
        </w:tc>
        <w:tc>
          <w:tcPr>
            <w:tcW w:w="1418" w:type="dxa"/>
            <w:tcBorders>
              <w:top w:val="nil"/>
              <w:left w:val="nil"/>
              <w:bottom w:val="nil"/>
              <w:right w:val="nil"/>
            </w:tcBorders>
            <w:shd w:val="clear" w:color="auto" w:fill="auto"/>
            <w:vAlign w:val="bottom"/>
          </w:tcPr>
          <w:p w14:paraId="2E409C60" w14:textId="29C7DE05" w:rsidR="002C6D94" w:rsidRPr="002C6D94" w:rsidRDefault="002C6D94" w:rsidP="002C6D94">
            <w:pPr>
              <w:pStyle w:val="23"/>
              <w:spacing w:line="240" w:lineRule="auto"/>
              <w:ind w:firstLine="0"/>
              <w:jc w:val="center"/>
              <w:rPr>
                <w:rFonts w:ascii="GHEA Grapalat" w:hAnsi="GHEA Grapalat"/>
              </w:rPr>
            </w:pPr>
            <w:r w:rsidRPr="002C6D94">
              <w:rPr>
                <w:rFonts w:ascii="Calibri" w:hAnsi="Calibri" w:cs="Calibri"/>
                <w:sz w:val="22"/>
                <w:szCs w:val="22"/>
              </w:rPr>
              <w:t>18000</w:t>
            </w:r>
          </w:p>
        </w:tc>
        <w:tc>
          <w:tcPr>
            <w:tcW w:w="7231" w:type="dxa"/>
            <w:vAlign w:val="center"/>
          </w:tcPr>
          <w:p w14:paraId="7FBBE5CA" w14:textId="1E3B89DB"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lang w:val="hy-AM"/>
              </w:rPr>
              <w:t>ՍԱԼՈՐ</w:t>
            </w:r>
          </w:p>
        </w:tc>
      </w:tr>
      <w:tr w:rsidR="002C6D94" w:rsidRPr="002C6D94" w14:paraId="3C52E946" w14:textId="77777777" w:rsidTr="008B7FA2">
        <w:tc>
          <w:tcPr>
            <w:tcW w:w="1701" w:type="dxa"/>
            <w:vAlign w:val="center"/>
          </w:tcPr>
          <w:p w14:paraId="41FC3DE6" w14:textId="0DE01F92"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34</w:t>
            </w:r>
          </w:p>
        </w:tc>
        <w:tc>
          <w:tcPr>
            <w:tcW w:w="1418" w:type="dxa"/>
            <w:tcBorders>
              <w:top w:val="single" w:sz="8" w:space="0" w:color="auto"/>
              <w:left w:val="single" w:sz="8" w:space="0" w:color="auto"/>
              <w:bottom w:val="single" w:sz="8" w:space="0" w:color="auto"/>
              <w:right w:val="nil"/>
            </w:tcBorders>
            <w:shd w:val="clear" w:color="auto" w:fill="auto"/>
            <w:vAlign w:val="center"/>
          </w:tcPr>
          <w:p w14:paraId="04DF6724" w14:textId="6FC002C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22800</w:t>
            </w:r>
          </w:p>
        </w:tc>
        <w:tc>
          <w:tcPr>
            <w:tcW w:w="7231" w:type="dxa"/>
            <w:vAlign w:val="center"/>
          </w:tcPr>
          <w:p w14:paraId="0984879B" w14:textId="25B75BBE"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Կակաոյի</w:t>
            </w:r>
            <w:r w:rsidRPr="002C6D94">
              <w:rPr>
                <w:rFonts w:ascii="GHEA Grapalat" w:hAnsi="GHEA Grapalat" w:cs="Calibri"/>
                <w:sz w:val="16"/>
                <w:szCs w:val="16"/>
              </w:rPr>
              <w:t xml:space="preserve"> </w:t>
            </w:r>
            <w:r w:rsidRPr="002C6D94">
              <w:rPr>
                <w:rFonts w:ascii="GHEA Grapalat" w:hAnsi="GHEA Grapalat" w:cs="Sylfaen"/>
                <w:sz w:val="16"/>
                <w:szCs w:val="16"/>
              </w:rPr>
              <w:t>փոշի</w:t>
            </w:r>
          </w:p>
        </w:tc>
      </w:tr>
      <w:tr w:rsidR="002C6D94" w:rsidRPr="002C6D94" w14:paraId="3BBC246A" w14:textId="77777777" w:rsidTr="008B7FA2">
        <w:tc>
          <w:tcPr>
            <w:tcW w:w="1701" w:type="dxa"/>
            <w:vAlign w:val="center"/>
          </w:tcPr>
          <w:p w14:paraId="53CC0376" w14:textId="14AC1E5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35</w:t>
            </w:r>
          </w:p>
        </w:tc>
        <w:tc>
          <w:tcPr>
            <w:tcW w:w="1418" w:type="dxa"/>
            <w:tcBorders>
              <w:top w:val="nil"/>
              <w:left w:val="single" w:sz="8" w:space="0" w:color="auto"/>
              <w:bottom w:val="single" w:sz="8" w:space="0" w:color="auto"/>
              <w:right w:val="nil"/>
            </w:tcBorders>
            <w:shd w:val="clear" w:color="auto" w:fill="auto"/>
            <w:vAlign w:val="center"/>
          </w:tcPr>
          <w:p w14:paraId="54ADA852" w14:textId="7D2845C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5780</w:t>
            </w:r>
          </w:p>
        </w:tc>
        <w:tc>
          <w:tcPr>
            <w:tcW w:w="7231" w:type="dxa"/>
            <w:vAlign w:val="center"/>
          </w:tcPr>
          <w:p w14:paraId="251F458E" w14:textId="79CD409C"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Աղ,կերակրի,մանր</w:t>
            </w:r>
          </w:p>
        </w:tc>
      </w:tr>
      <w:tr w:rsidR="002C6D94" w:rsidRPr="002C6D94" w14:paraId="01E602B0" w14:textId="77777777" w:rsidTr="008B7FA2">
        <w:tc>
          <w:tcPr>
            <w:tcW w:w="1701" w:type="dxa"/>
            <w:vAlign w:val="center"/>
          </w:tcPr>
          <w:p w14:paraId="3BCDC974" w14:textId="63C411F8"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36</w:t>
            </w:r>
          </w:p>
        </w:tc>
        <w:tc>
          <w:tcPr>
            <w:tcW w:w="1418" w:type="dxa"/>
            <w:tcBorders>
              <w:top w:val="nil"/>
              <w:left w:val="single" w:sz="8" w:space="0" w:color="auto"/>
              <w:bottom w:val="single" w:sz="8" w:space="0" w:color="auto"/>
              <w:right w:val="nil"/>
            </w:tcBorders>
            <w:shd w:val="clear" w:color="auto" w:fill="auto"/>
            <w:vAlign w:val="center"/>
          </w:tcPr>
          <w:p w14:paraId="60B643E6" w14:textId="5B7B65E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78470</w:t>
            </w:r>
          </w:p>
        </w:tc>
        <w:tc>
          <w:tcPr>
            <w:tcW w:w="7231" w:type="dxa"/>
            <w:vAlign w:val="center"/>
          </w:tcPr>
          <w:p w14:paraId="4B57C9D0" w14:textId="49DE2E2C" w:rsidR="002C6D94" w:rsidRPr="002C6D94" w:rsidRDefault="002C6D94" w:rsidP="002C6D94">
            <w:pPr>
              <w:pStyle w:val="23"/>
              <w:spacing w:line="240" w:lineRule="auto"/>
              <w:ind w:firstLine="0"/>
              <w:rPr>
                <w:rFonts w:ascii="GHEA Grapalat" w:hAnsi="GHEA Grapalat"/>
              </w:rPr>
            </w:pPr>
            <w:r w:rsidRPr="002C6D94">
              <w:rPr>
                <w:rFonts w:ascii="GHEA Grapalat" w:hAnsi="GHEA Grapalat" w:cs="Sylfaen"/>
                <w:sz w:val="16"/>
                <w:szCs w:val="16"/>
              </w:rPr>
              <w:t>Կոնֆետ</w:t>
            </w:r>
          </w:p>
        </w:tc>
      </w:tr>
      <w:tr w:rsidR="002C6D94" w:rsidRPr="002C6D94" w14:paraId="3C70EEF3" w14:textId="77777777" w:rsidTr="008B7FA2">
        <w:tc>
          <w:tcPr>
            <w:tcW w:w="1701" w:type="dxa"/>
            <w:vAlign w:val="center"/>
          </w:tcPr>
          <w:p w14:paraId="7001D068" w14:textId="3045D03A"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37</w:t>
            </w:r>
          </w:p>
        </w:tc>
        <w:tc>
          <w:tcPr>
            <w:tcW w:w="1418" w:type="dxa"/>
            <w:tcBorders>
              <w:top w:val="nil"/>
              <w:left w:val="single" w:sz="8" w:space="0" w:color="auto"/>
              <w:bottom w:val="single" w:sz="8" w:space="0" w:color="auto"/>
              <w:right w:val="nil"/>
            </w:tcBorders>
            <w:shd w:val="clear" w:color="auto" w:fill="auto"/>
            <w:vAlign w:val="center"/>
          </w:tcPr>
          <w:p w14:paraId="10A52803" w14:textId="7CC882D5"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52200</w:t>
            </w:r>
          </w:p>
        </w:tc>
        <w:tc>
          <w:tcPr>
            <w:tcW w:w="7231" w:type="dxa"/>
            <w:vAlign w:val="center"/>
          </w:tcPr>
          <w:p w14:paraId="2AFCB9CE" w14:textId="2C148AB7"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Քաղցր թխվածքաբլիթ</w:t>
            </w:r>
          </w:p>
        </w:tc>
      </w:tr>
      <w:tr w:rsidR="002C6D94" w:rsidRPr="002C6D94" w14:paraId="1CF54136" w14:textId="77777777" w:rsidTr="008B7FA2">
        <w:tc>
          <w:tcPr>
            <w:tcW w:w="1701" w:type="dxa"/>
            <w:vAlign w:val="center"/>
          </w:tcPr>
          <w:p w14:paraId="538BB552" w14:textId="4321CDD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38</w:t>
            </w:r>
          </w:p>
        </w:tc>
        <w:tc>
          <w:tcPr>
            <w:tcW w:w="1418" w:type="dxa"/>
            <w:tcBorders>
              <w:top w:val="nil"/>
              <w:left w:val="single" w:sz="8" w:space="0" w:color="auto"/>
              <w:bottom w:val="single" w:sz="8" w:space="0" w:color="auto"/>
              <w:right w:val="nil"/>
            </w:tcBorders>
            <w:shd w:val="clear" w:color="auto" w:fill="auto"/>
            <w:vAlign w:val="center"/>
          </w:tcPr>
          <w:p w14:paraId="31B7EAD9" w14:textId="249378B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9600</w:t>
            </w:r>
          </w:p>
        </w:tc>
        <w:tc>
          <w:tcPr>
            <w:tcW w:w="7231" w:type="dxa"/>
            <w:vAlign w:val="center"/>
          </w:tcPr>
          <w:p w14:paraId="77B95B6C" w14:textId="2DD37277"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Հալվա</w:t>
            </w:r>
          </w:p>
        </w:tc>
      </w:tr>
      <w:tr w:rsidR="002C6D94" w:rsidRPr="002C6D94" w14:paraId="6BEA78C9" w14:textId="77777777" w:rsidTr="008B7FA2">
        <w:tc>
          <w:tcPr>
            <w:tcW w:w="1701" w:type="dxa"/>
            <w:vAlign w:val="center"/>
          </w:tcPr>
          <w:p w14:paraId="07D37B94" w14:textId="771C6423"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39</w:t>
            </w:r>
          </w:p>
        </w:tc>
        <w:tc>
          <w:tcPr>
            <w:tcW w:w="1418" w:type="dxa"/>
            <w:tcBorders>
              <w:top w:val="nil"/>
              <w:left w:val="single" w:sz="8" w:space="0" w:color="auto"/>
              <w:bottom w:val="single" w:sz="8" w:space="0" w:color="auto"/>
              <w:right w:val="nil"/>
            </w:tcBorders>
            <w:shd w:val="clear" w:color="auto" w:fill="auto"/>
            <w:vAlign w:val="center"/>
          </w:tcPr>
          <w:p w14:paraId="573890C4" w14:textId="3870AC78"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51350</w:t>
            </w:r>
          </w:p>
        </w:tc>
        <w:tc>
          <w:tcPr>
            <w:tcW w:w="7231" w:type="dxa"/>
            <w:vAlign w:val="center"/>
          </w:tcPr>
          <w:p w14:paraId="30168B4B" w14:textId="2432FDAF"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Մրգահյութ</w:t>
            </w:r>
          </w:p>
        </w:tc>
      </w:tr>
      <w:tr w:rsidR="002C6D94" w:rsidRPr="002C6D94" w14:paraId="49992946" w14:textId="77777777" w:rsidTr="008B7FA2">
        <w:tc>
          <w:tcPr>
            <w:tcW w:w="1701" w:type="dxa"/>
            <w:vAlign w:val="center"/>
          </w:tcPr>
          <w:p w14:paraId="1D28AE3C" w14:textId="3C1D95E4"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40</w:t>
            </w:r>
          </w:p>
        </w:tc>
        <w:tc>
          <w:tcPr>
            <w:tcW w:w="1418" w:type="dxa"/>
            <w:tcBorders>
              <w:top w:val="nil"/>
              <w:left w:val="single" w:sz="8" w:space="0" w:color="auto"/>
              <w:bottom w:val="single" w:sz="8" w:space="0" w:color="auto"/>
              <w:right w:val="nil"/>
            </w:tcBorders>
            <w:shd w:val="clear" w:color="auto" w:fill="auto"/>
            <w:vAlign w:val="center"/>
          </w:tcPr>
          <w:p w14:paraId="3CB0E6F9" w14:textId="5C70405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26000</w:t>
            </w:r>
          </w:p>
        </w:tc>
        <w:tc>
          <w:tcPr>
            <w:tcW w:w="7231" w:type="dxa"/>
            <w:vAlign w:val="center"/>
          </w:tcPr>
          <w:p w14:paraId="6999BA9E" w14:textId="14D06FC6"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Դդմիկ</w:t>
            </w:r>
          </w:p>
        </w:tc>
      </w:tr>
      <w:tr w:rsidR="002C6D94" w:rsidRPr="002C6D94" w14:paraId="54FE9DB2" w14:textId="77777777" w:rsidTr="008B7FA2">
        <w:tc>
          <w:tcPr>
            <w:tcW w:w="1701" w:type="dxa"/>
            <w:vAlign w:val="center"/>
          </w:tcPr>
          <w:p w14:paraId="62E5B634" w14:textId="29619610"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41</w:t>
            </w:r>
          </w:p>
        </w:tc>
        <w:tc>
          <w:tcPr>
            <w:tcW w:w="1418" w:type="dxa"/>
            <w:tcBorders>
              <w:top w:val="nil"/>
              <w:left w:val="single" w:sz="8" w:space="0" w:color="auto"/>
              <w:bottom w:val="single" w:sz="8" w:space="0" w:color="auto"/>
              <w:right w:val="nil"/>
            </w:tcBorders>
            <w:shd w:val="clear" w:color="auto" w:fill="auto"/>
            <w:vAlign w:val="center"/>
          </w:tcPr>
          <w:p w14:paraId="218BDED4" w14:textId="0CB11BC9"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rPr>
              <w:t>137250</w:t>
            </w:r>
          </w:p>
        </w:tc>
        <w:tc>
          <w:tcPr>
            <w:tcW w:w="7231" w:type="dxa"/>
            <w:vAlign w:val="center"/>
          </w:tcPr>
          <w:p w14:paraId="0DF0411D" w14:textId="5131AF0D"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Սպանախ</w:t>
            </w:r>
          </w:p>
        </w:tc>
      </w:tr>
      <w:tr w:rsidR="002C6D94" w:rsidRPr="002C6D94" w14:paraId="7B3D766D" w14:textId="77777777" w:rsidTr="008B7FA2">
        <w:tc>
          <w:tcPr>
            <w:tcW w:w="1701" w:type="dxa"/>
            <w:vAlign w:val="center"/>
          </w:tcPr>
          <w:p w14:paraId="46F49D4A" w14:textId="265DE1BB"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42</w:t>
            </w:r>
          </w:p>
        </w:tc>
        <w:tc>
          <w:tcPr>
            <w:tcW w:w="1418" w:type="dxa"/>
            <w:tcBorders>
              <w:top w:val="nil"/>
              <w:left w:val="single" w:sz="8" w:space="0" w:color="auto"/>
              <w:bottom w:val="single" w:sz="8" w:space="0" w:color="auto"/>
              <w:right w:val="nil"/>
            </w:tcBorders>
            <w:shd w:val="clear" w:color="auto" w:fill="auto"/>
            <w:vAlign w:val="center"/>
          </w:tcPr>
          <w:p w14:paraId="314301BE" w14:textId="32D72B4D"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11000</w:t>
            </w:r>
          </w:p>
        </w:tc>
        <w:tc>
          <w:tcPr>
            <w:tcW w:w="7231" w:type="dxa"/>
            <w:vAlign w:val="center"/>
          </w:tcPr>
          <w:p w14:paraId="72A6920A" w14:textId="45CA82D3"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Կաթի  փոշի</w:t>
            </w:r>
          </w:p>
        </w:tc>
      </w:tr>
      <w:tr w:rsidR="002C6D94" w:rsidRPr="002C6D94" w14:paraId="6F5655AC" w14:textId="77777777" w:rsidTr="008B7FA2">
        <w:tc>
          <w:tcPr>
            <w:tcW w:w="1701" w:type="dxa"/>
            <w:vAlign w:val="center"/>
          </w:tcPr>
          <w:p w14:paraId="7FF529E8" w14:textId="53F97741"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43</w:t>
            </w:r>
          </w:p>
        </w:tc>
        <w:tc>
          <w:tcPr>
            <w:tcW w:w="1418" w:type="dxa"/>
            <w:tcBorders>
              <w:top w:val="nil"/>
              <w:left w:val="single" w:sz="8" w:space="0" w:color="auto"/>
              <w:bottom w:val="single" w:sz="8" w:space="0" w:color="auto"/>
              <w:right w:val="nil"/>
            </w:tcBorders>
            <w:shd w:val="clear" w:color="auto" w:fill="auto"/>
            <w:vAlign w:val="center"/>
          </w:tcPr>
          <w:p w14:paraId="7B55A24A" w14:textId="691F88A0"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21000</w:t>
            </w:r>
          </w:p>
        </w:tc>
        <w:tc>
          <w:tcPr>
            <w:tcW w:w="7231" w:type="dxa"/>
            <w:vAlign w:val="center"/>
          </w:tcPr>
          <w:p w14:paraId="1F3FD836" w14:textId="3A9C66F7"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Ծիրանաչիր</w:t>
            </w:r>
          </w:p>
        </w:tc>
      </w:tr>
      <w:tr w:rsidR="002C6D94" w:rsidRPr="002C6D94" w14:paraId="321D3496" w14:textId="77777777" w:rsidTr="008B7FA2">
        <w:tc>
          <w:tcPr>
            <w:tcW w:w="1701" w:type="dxa"/>
            <w:vAlign w:val="center"/>
          </w:tcPr>
          <w:p w14:paraId="5E21A151" w14:textId="30F243C3"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44</w:t>
            </w:r>
          </w:p>
        </w:tc>
        <w:tc>
          <w:tcPr>
            <w:tcW w:w="1418" w:type="dxa"/>
            <w:tcBorders>
              <w:top w:val="nil"/>
              <w:left w:val="single" w:sz="8" w:space="0" w:color="auto"/>
              <w:bottom w:val="single" w:sz="8" w:space="0" w:color="auto"/>
              <w:right w:val="nil"/>
            </w:tcBorders>
            <w:shd w:val="clear" w:color="auto" w:fill="auto"/>
            <w:vAlign w:val="center"/>
          </w:tcPr>
          <w:p w14:paraId="4B3687C0" w14:textId="3CE97C6F"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hy-AM"/>
              </w:rPr>
              <w:t>21000</w:t>
            </w:r>
          </w:p>
        </w:tc>
        <w:tc>
          <w:tcPr>
            <w:tcW w:w="7231" w:type="dxa"/>
            <w:vAlign w:val="center"/>
          </w:tcPr>
          <w:p w14:paraId="0602BD1A" w14:textId="763CB355"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Սալորաչիր</w:t>
            </w:r>
          </w:p>
        </w:tc>
      </w:tr>
      <w:tr w:rsidR="002C6D94" w:rsidRPr="002C6D94" w14:paraId="076754B1" w14:textId="77777777" w:rsidTr="008B7FA2">
        <w:tc>
          <w:tcPr>
            <w:tcW w:w="1701" w:type="dxa"/>
            <w:vAlign w:val="center"/>
          </w:tcPr>
          <w:p w14:paraId="2577236E" w14:textId="7E618E89"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44</w:t>
            </w:r>
          </w:p>
        </w:tc>
        <w:tc>
          <w:tcPr>
            <w:tcW w:w="1418" w:type="dxa"/>
            <w:tcBorders>
              <w:top w:val="nil"/>
              <w:left w:val="single" w:sz="8" w:space="0" w:color="auto"/>
              <w:bottom w:val="single" w:sz="8" w:space="0" w:color="auto"/>
              <w:right w:val="nil"/>
            </w:tcBorders>
            <w:shd w:val="clear" w:color="auto" w:fill="auto"/>
            <w:vAlign w:val="center"/>
          </w:tcPr>
          <w:p w14:paraId="6696EAA1" w14:textId="09D3AA2E"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26400</w:t>
            </w:r>
          </w:p>
        </w:tc>
        <w:tc>
          <w:tcPr>
            <w:tcW w:w="7231" w:type="dxa"/>
            <w:vAlign w:val="center"/>
          </w:tcPr>
          <w:p w14:paraId="46B4211E" w14:textId="07F62DBC"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Վարսակի փաթիլներ</w:t>
            </w:r>
          </w:p>
        </w:tc>
      </w:tr>
      <w:tr w:rsidR="002C6D94" w:rsidRPr="002C6D94" w14:paraId="539DDDC8" w14:textId="77777777" w:rsidTr="008B7FA2">
        <w:tc>
          <w:tcPr>
            <w:tcW w:w="1701" w:type="dxa"/>
            <w:vAlign w:val="center"/>
          </w:tcPr>
          <w:p w14:paraId="466CB55F" w14:textId="7FA6186C" w:rsidR="002C6D94" w:rsidRPr="002C6D94" w:rsidRDefault="002C6D94" w:rsidP="002C6D94">
            <w:pPr>
              <w:pStyle w:val="23"/>
              <w:spacing w:line="240" w:lineRule="auto"/>
              <w:ind w:firstLine="0"/>
              <w:jc w:val="center"/>
              <w:rPr>
                <w:rFonts w:ascii="GHEA Grapalat" w:hAnsi="GHEA Grapalat" w:cs="Calibri"/>
                <w:sz w:val="16"/>
                <w:szCs w:val="16"/>
                <w:lang w:val="hy-AM"/>
              </w:rPr>
            </w:pPr>
            <w:r w:rsidRPr="002C6D94">
              <w:rPr>
                <w:rFonts w:ascii="GHEA Grapalat" w:hAnsi="GHEA Grapalat" w:cs="Calibri"/>
                <w:sz w:val="16"/>
                <w:szCs w:val="16"/>
                <w:lang w:val="hy-AM"/>
              </w:rPr>
              <w:t>45</w:t>
            </w:r>
          </w:p>
        </w:tc>
        <w:tc>
          <w:tcPr>
            <w:tcW w:w="1418" w:type="dxa"/>
            <w:tcBorders>
              <w:top w:val="nil"/>
              <w:left w:val="single" w:sz="8" w:space="0" w:color="auto"/>
              <w:bottom w:val="single" w:sz="8" w:space="0" w:color="auto"/>
              <w:right w:val="nil"/>
            </w:tcBorders>
            <w:shd w:val="clear" w:color="auto" w:fill="auto"/>
            <w:vAlign w:val="center"/>
          </w:tcPr>
          <w:p w14:paraId="5376EB0E" w14:textId="2B077A06" w:rsidR="002C6D94" w:rsidRPr="002C6D94" w:rsidRDefault="002C6D94" w:rsidP="002C6D94">
            <w:pPr>
              <w:pStyle w:val="23"/>
              <w:spacing w:line="240" w:lineRule="auto"/>
              <w:ind w:firstLine="0"/>
              <w:jc w:val="center"/>
              <w:rPr>
                <w:rFonts w:ascii="GHEA Grapalat" w:hAnsi="GHEA Grapalat"/>
              </w:rPr>
            </w:pPr>
            <w:r w:rsidRPr="002C6D94">
              <w:rPr>
                <w:rFonts w:ascii="GHEA Grapalat" w:hAnsi="GHEA Grapalat" w:cs="Calibri"/>
                <w:sz w:val="16"/>
                <w:szCs w:val="16"/>
                <w:lang w:val="en-US"/>
              </w:rPr>
              <w:t>67500</w:t>
            </w:r>
          </w:p>
        </w:tc>
        <w:tc>
          <w:tcPr>
            <w:tcW w:w="7231" w:type="dxa"/>
            <w:vAlign w:val="center"/>
          </w:tcPr>
          <w:p w14:paraId="1424675C" w14:textId="1AA02CA0" w:rsidR="002C6D94" w:rsidRPr="002C6D94" w:rsidRDefault="002C6D94" w:rsidP="002C6D94">
            <w:pPr>
              <w:pStyle w:val="23"/>
              <w:spacing w:line="240" w:lineRule="auto"/>
              <w:ind w:firstLine="0"/>
              <w:rPr>
                <w:rFonts w:ascii="GHEA Grapalat" w:hAnsi="GHEA Grapalat"/>
              </w:rPr>
            </w:pPr>
            <w:r w:rsidRPr="002C6D94">
              <w:rPr>
                <w:rFonts w:ascii="GHEA Grapalat" w:hAnsi="GHEA Grapalat"/>
                <w:sz w:val="16"/>
                <w:szCs w:val="16"/>
              </w:rPr>
              <w:t>Հազար</w:t>
            </w:r>
          </w:p>
        </w:tc>
      </w:tr>
    </w:tbl>
    <w:p w14:paraId="232E0DB6" w14:textId="46914EA3" w:rsidR="00096865" w:rsidRPr="002C6D94" w:rsidRDefault="00816505" w:rsidP="002C6D94">
      <w:pPr>
        <w:pStyle w:val="23"/>
        <w:spacing w:line="240" w:lineRule="auto"/>
        <w:ind w:firstLine="567"/>
        <w:rPr>
          <w:rFonts w:ascii="GHEA Grapalat" w:hAnsi="GHEA Grapalat"/>
        </w:rPr>
      </w:pPr>
      <w:r w:rsidRPr="002C6D94">
        <w:rPr>
          <w:rFonts w:ascii="GHEA Grapalat" w:hAnsi="GHEA Grapalat"/>
        </w:rPr>
        <w:t xml:space="preserve">Ապրանքի </w:t>
      </w:r>
      <w:r w:rsidR="00096865" w:rsidRPr="002C6D9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6D94">
        <w:rPr>
          <w:rFonts w:ascii="GHEA Grapalat" w:hAnsi="GHEA Grapalat"/>
        </w:rPr>
        <w:t xml:space="preserve">կնքվելիք </w:t>
      </w:r>
      <w:r w:rsidR="00096865" w:rsidRPr="002C6D94">
        <w:rPr>
          <w:rFonts w:ascii="GHEA Grapalat" w:hAnsi="GHEA Grapalat"/>
        </w:rPr>
        <w:t xml:space="preserve">պայմանագրի անբաժանելի մասը, որի նախագիծը ներկայացված է սույն հրավերի N </w:t>
      </w:r>
      <w:r w:rsidR="00177245" w:rsidRPr="002C6D94">
        <w:rPr>
          <w:rFonts w:ascii="GHEA Grapalat" w:hAnsi="GHEA Grapalat"/>
        </w:rPr>
        <w:t>6</w:t>
      </w:r>
      <w:r w:rsidR="00096865" w:rsidRPr="002C6D94">
        <w:rPr>
          <w:rFonts w:ascii="GHEA Grapalat" w:hAnsi="GHEA Grapalat"/>
        </w:rPr>
        <w:t xml:space="preserve"> հավելվածում</w:t>
      </w:r>
      <w:r w:rsidR="004D5671" w:rsidRPr="002C6D94">
        <w:rPr>
          <w:rFonts w:ascii="GHEA Grapalat" w:hAnsi="GHEA Grapalat"/>
        </w:rPr>
        <w:t>։</w:t>
      </w:r>
    </w:p>
    <w:p w14:paraId="41AA6188" w14:textId="77777777" w:rsidR="00096865" w:rsidRPr="002C6D94" w:rsidRDefault="002B32D6" w:rsidP="002C6D94">
      <w:pPr>
        <w:jc w:val="center"/>
        <w:rPr>
          <w:rFonts w:ascii="GHEA Grapalat" w:hAnsi="GHEA Grapalat"/>
          <w:b/>
          <w:sz w:val="20"/>
          <w:lang w:val="es-ES"/>
        </w:rPr>
      </w:pPr>
      <w:r w:rsidRPr="002C6D94">
        <w:rPr>
          <w:rFonts w:ascii="GHEA Grapalat" w:hAnsi="GHEA Grapalat"/>
          <w:b/>
          <w:sz w:val="20"/>
          <w:lang w:val="es-ES"/>
        </w:rPr>
        <w:t xml:space="preserve">2.  </w:t>
      </w:r>
      <w:r w:rsidRPr="002C6D94">
        <w:rPr>
          <w:rFonts w:ascii="GHEA Grapalat" w:hAnsi="GHEA Grapalat" w:cs="Sylfaen"/>
          <w:b/>
          <w:sz w:val="20"/>
        </w:rPr>
        <w:t>ՄԱՍՆԱԿՑԻ</w:t>
      </w:r>
      <w:r w:rsidRPr="002C6D94">
        <w:rPr>
          <w:rFonts w:ascii="GHEA Grapalat" w:hAnsi="GHEA Grapalat"/>
          <w:b/>
          <w:sz w:val="20"/>
          <w:lang w:val="es-ES"/>
        </w:rPr>
        <w:t xml:space="preserve"> </w:t>
      </w:r>
      <w:r w:rsidRPr="002C6D94">
        <w:rPr>
          <w:rFonts w:ascii="GHEA Grapalat" w:hAnsi="GHEA Grapalat" w:cs="Sylfaen"/>
          <w:b/>
          <w:sz w:val="20"/>
        </w:rPr>
        <w:t>ՄԱՍՆԱԿՑՈՒԹՅԱՆ</w:t>
      </w:r>
      <w:r w:rsidRPr="002C6D94">
        <w:rPr>
          <w:rFonts w:ascii="GHEA Grapalat" w:hAnsi="GHEA Grapalat"/>
          <w:b/>
          <w:sz w:val="20"/>
          <w:lang w:val="es-ES"/>
        </w:rPr>
        <w:t xml:space="preserve"> </w:t>
      </w:r>
      <w:r w:rsidRPr="002C6D94">
        <w:rPr>
          <w:rFonts w:ascii="GHEA Grapalat" w:hAnsi="GHEA Grapalat" w:cs="Sylfaen"/>
          <w:b/>
          <w:sz w:val="20"/>
        </w:rPr>
        <w:t>ԻՐԱՎՈՒՆՔԻ</w:t>
      </w:r>
      <w:r w:rsidRPr="002C6D94">
        <w:rPr>
          <w:rFonts w:ascii="GHEA Grapalat" w:hAnsi="GHEA Grapalat"/>
          <w:b/>
          <w:sz w:val="20"/>
          <w:lang w:val="es-ES"/>
        </w:rPr>
        <w:t xml:space="preserve"> </w:t>
      </w:r>
      <w:r w:rsidRPr="002C6D94">
        <w:rPr>
          <w:rFonts w:ascii="GHEA Grapalat" w:hAnsi="GHEA Grapalat" w:cs="Sylfaen"/>
          <w:b/>
          <w:sz w:val="20"/>
        </w:rPr>
        <w:t>ՊԱՀԱՆՋՆԵՐԸ</w:t>
      </w:r>
      <w:r w:rsidRPr="002C6D94">
        <w:rPr>
          <w:rFonts w:ascii="GHEA Grapalat" w:hAnsi="GHEA Grapalat"/>
          <w:b/>
          <w:sz w:val="20"/>
          <w:lang w:val="es-ES"/>
        </w:rPr>
        <w:t xml:space="preserve">, </w:t>
      </w:r>
      <w:r w:rsidRPr="002C6D94">
        <w:rPr>
          <w:rFonts w:ascii="GHEA Grapalat" w:hAnsi="GHEA Grapalat" w:cs="Sylfaen"/>
          <w:b/>
          <w:sz w:val="20"/>
        </w:rPr>
        <w:t>ՈՐԱԿԱՎՈՐՄԱՆ</w:t>
      </w:r>
      <w:r w:rsidRPr="002C6D94">
        <w:rPr>
          <w:rFonts w:ascii="GHEA Grapalat" w:hAnsi="GHEA Grapalat"/>
          <w:b/>
          <w:sz w:val="20"/>
          <w:lang w:val="es-ES"/>
        </w:rPr>
        <w:t xml:space="preserve"> </w:t>
      </w:r>
      <w:r w:rsidRPr="002C6D94">
        <w:rPr>
          <w:rFonts w:ascii="GHEA Grapalat" w:hAnsi="GHEA Grapalat" w:cs="Sylfaen"/>
          <w:b/>
          <w:sz w:val="20"/>
        </w:rPr>
        <w:t>ՉԱՓԱՆԻՇՆԵՐԸ</w:t>
      </w:r>
      <w:r w:rsidRPr="002C6D94">
        <w:rPr>
          <w:rFonts w:ascii="GHEA Grapalat" w:hAnsi="GHEA Grapalat"/>
          <w:b/>
          <w:sz w:val="20"/>
          <w:lang w:val="es-ES"/>
        </w:rPr>
        <w:t xml:space="preserve">  ԵՎ </w:t>
      </w:r>
      <w:r w:rsidRPr="002C6D94">
        <w:rPr>
          <w:rFonts w:ascii="GHEA Grapalat" w:hAnsi="GHEA Grapalat" w:cs="Sylfaen"/>
          <w:b/>
          <w:sz w:val="20"/>
        </w:rPr>
        <w:t>ԴՐԱՆՑ</w:t>
      </w:r>
      <w:r w:rsidRPr="002C6D94">
        <w:rPr>
          <w:rFonts w:ascii="GHEA Grapalat" w:hAnsi="GHEA Grapalat"/>
          <w:b/>
          <w:sz w:val="20"/>
          <w:lang w:val="es-ES"/>
        </w:rPr>
        <w:t xml:space="preserve"> </w:t>
      </w:r>
      <w:r w:rsidRPr="002C6D94">
        <w:rPr>
          <w:rFonts w:ascii="GHEA Grapalat" w:hAnsi="GHEA Grapalat" w:cs="Sylfaen"/>
          <w:b/>
          <w:sz w:val="20"/>
          <w:lang w:val="es-ES"/>
        </w:rPr>
        <w:t>Գ</w:t>
      </w:r>
      <w:r w:rsidRPr="002C6D94">
        <w:rPr>
          <w:rFonts w:ascii="GHEA Grapalat" w:hAnsi="GHEA Grapalat" w:cs="Sylfaen"/>
          <w:b/>
          <w:sz w:val="20"/>
        </w:rPr>
        <w:t>ՆԱՀԱՏՄԱՆ</w:t>
      </w:r>
      <w:r w:rsidRPr="002C6D94">
        <w:rPr>
          <w:rFonts w:ascii="GHEA Grapalat" w:hAnsi="GHEA Grapalat"/>
          <w:b/>
          <w:sz w:val="20"/>
          <w:lang w:val="es-ES"/>
        </w:rPr>
        <w:t xml:space="preserve"> </w:t>
      </w:r>
      <w:r w:rsidRPr="002C6D94">
        <w:rPr>
          <w:rFonts w:ascii="GHEA Grapalat" w:hAnsi="GHEA Grapalat" w:cs="Sylfaen"/>
          <w:b/>
          <w:sz w:val="20"/>
        </w:rPr>
        <w:t>ԿԱՐ</w:t>
      </w:r>
      <w:r w:rsidRPr="002C6D94">
        <w:rPr>
          <w:rFonts w:ascii="GHEA Grapalat" w:hAnsi="GHEA Grapalat" w:cs="Sylfaen"/>
          <w:b/>
          <w:sz w:val="20"/>
          <w:lang w:val="es-ES"/>
        </w:rPr>
        <w:t>Գ</w:t>
      </w:r>
      <w:r w:rsidRPr="002C6D94">
        <w:rPr>
          <w:rFonts w:ascii="GHEA Grapalat" w:hAnsi="GHEA Grapalat" w:cs="Sylfaen"/>
          <w:b/>
          <w:sz w:val="20"/>
        </w:rPr>
        <w:t>Ը</w:t>
      </w:r>
      <w:r w:rsidRPr="002C6D94">
        <w:rPr>
          <w:rFonts w:ascii="GHEA Grapalat" w:hAnsi="GHEA Grapalat"/>
          <w:b/>
          <w:sz w:val="20"/>
          <w:lang w:val="es-ES"/>
        </w:rPr>
        <w:t xml:space="preserve"> </w:t>
      </w:r>
    </w:p>
    <w:p w14:paraId="406C6B6F" w14:textId="77777777" w:rsidR="00096865" w:rsidRPr="002C6D94" w:rsidRDefault="00096865" w:rsidP="002C6D94">
      <w:pPr>
        <w:ind w:firstLine="567"/>
        <w:jc w:val="both"/>
        <w:rPr>
          <w:rFonts w:ascii="GHEA Grapalat" w:hAnsi="GHEA Grapalat"/>
          <w:szCs w:val="22"/>
          <w:lang w:val="es-ES"/>
        </w:rPr>
      </w:pPr>
    </w:p>
    <w:p w14:paraId="1A6250AD" w14:textId="77777777" w:rsidR="00753E6E" w:rsidRPr="002C6D94" w:rsidRDefault="00096865" w:rsidP="002C6D94">
      <w:pPr>
        <w:ind w:firstLine="567"/>
        <w:jc w:val="both"/>
        <w:rPr>
          <w:rFonts w:ascii="GHEA Grapalat" w:hAnsi="GHEA Grapalat" w:cs="Arial Armenian"/>
          <w:sz w:val="20"/>
          <w:lang w:val="es-ES"/>
        </w:rPr>
      </w:pPr>
      <w:r w:rsidRPr="002C6D94">
        <w:rPr>
          <w:rFonts w:ascii="GHEA Grapalat" w:hAnsi="GHEA Grapalat" w:cs="Arial Armenian"/>
          <w:sz w:val="20"/>
          <w:lang w:val="es-ES"/>
        </w:rPr>
        <w:t xml:space="preserve">2.1 </w:t>
      </w:r>
      <w:r w:rsidR="00753E6E" w:rsidRPr="002C6D94">
        <w:rPr>
          <w:rFonts w:ascii="GHEA Grapalat" w:hAnsi="GHEA Grapalat" w:cs="Sylfaen"/>
          <w:sz w:val="20"/>
          <w:lang w:val="ru-RU"/>
        </w:rPr>
        <w:t>Սույն</w:t>
      </w:r>
      <w:r w:rsidR="00753E6E" w:rsidRPr="002C6D94">
        <w:rPr>
          <w:rFonts w:ascii="GHEA Grapalat" w:hAnsi="GHEA Grapalat" w:cs="Arial Armenian"/>
          <w:sz w:val="20"/>
          <w:lang w:val="es-ES"/>
        </w:rPr>
        <w:t xml:space="preserve"> </w:t>
      </w:r>
      <w:r w:rsidR="00EB487B" w:rsidRPr="002C6D94">
        <w:rPr>
          <w:rFonts w:ascii="GHEA Grapalat" w:hAnsi="GHEA Grapalat" w:cs="Arial Armenian"/>
          <w:sz w:val="20"/>
          <w:lang w:val="es-ES"/>
        </w:rPr>
        <w:t xml:space="preserve"> </w:t>
      </w:r>
      <w:r w:rsidR="006F49AA" w:rsidRPr="002C6D94">
        <w:rPr>
          <w:rFonts w:ascii="GHEA Grapalat" w:hAnsi="GHEA Grapalat" w:cs="Arial Armenian"/>
          <w:sz w:val="20"/>
          <w:lang w:val="es-ES"/>
        </w:rPr>
        <w:t xml:space="preserve">ընթացակարգին </w:t>
      </w:r>
      <w:r w:rsidR="00753E6E" w:rsidRPr="002C6D94">
        <w:rPr>
          <w:rFonts w:ascii="GHEA Grapalat" w:hAnsi="GHEA Grapalat" w:cs="Sylfaen"/>
          <w:sz w:val="20"/>
          <w:lang w:val="ru-RU"/>
        </w:rPr>
        <w:t>մասնակցելու</w:t>
      </w:r>
      <w:r w:rsidR="00753E6E" w:rsidRPr="002C6D94">
        <w:rPr>
          <w:rFonts w:ascii="GHEA Grapalat" w:hAnsi="GHEA Grapalat" w:cs="Arial Armenian"/>
          <w:sz w:val="20"/>
          <w:lang w:val="es-ES"/>
        </w:rPr>
        <w:t xml:space="preserve"> </w:t>
      </w:r>
      <w:r w:rsidR="00753E6E" w:rsidRPr="002C6D94">
        <w:rPr>
          <w:rFonts w:ascii="GHEA Grapalat" w:hAnsi="GHEA Grapalat" w:cs="Sylfaen"/>
          <w:sz w:val="20"/>
          <w:lang w:val="ru-RU"/>
        </w:rPr>
        <w:t>իրավունք</w:t>
      </w:r>
      <w:r w:rsidR="00753E6E" w:rsidRPr="002C6D94">
        <w:rPr>
          <w:rFonts w:ascii="GHEA Grapalat" w:hAnsi="GHEA Grapalat" w:cs="Arial Armenian"/>
          <w:sz w:val="20"/>
          <w:lang w:val="es-ES"/>
        </w:rPr>
        <w:t xml:space="preserve"> </w:t>
      </w:r>
      <w:r w:rsidR="00753E6E" w:rsidRPr="002C6D94">
        <w:rPr>
          <w:rFonts w:ascii="GHEA Grapalat" w:hAnsi="GHEA Grapalat" w:cs="Sylfaen"/>
          <w:sz w:val="20"/>
          <w:lang w:val="ru-RU"/>
        </w:rPr>
        <w:t>չունեն</w:t>
      </w:r>
      <w:r w:rsidR="00753E6E" w:rsidRPr="002C6D94">
        <w:rPr>
          <w:rFonts w:ascii="GHEA Grapalat" w:hAnsi="GHEA Grapalat" w:cs="Arial Armenian"/>
          <w:sz w:val="20"/>
          <w:lang w:val="es-ES"/>
        </w:rPr>
        <w:t xml:space="preserve"> </w:t>
      </w:r>
      <w:r w:rsidR="00753E6E" w:rsidRPr="002C6D94">
        <w:rPr>
          <w:rFonts w:ascii="GHEA Grapalat" w:hAnsi="GHEA Grapalat" w:cs="Sylfaen"/>
          <w:sz w:val="20"/>
          <w:lang w:val="ru-RU"/>
        </w:rPr>
        <w:t>անձինք</w:t>
      </w:r>
      <w:r w:rsidR="00753E6E" w:rsidRPr="002C6D94">
        <w:rPr>
          <w:rFonts w:ascii="GHEA Grapalat" w:hAnsi="GHEA Grapalat" w:cs="Sylfaen"/>
          <w:sz w:val="20"/>
          <w:lang w:val="es-ES"/>
        </w:rPr>
        <w:t>.</w:t>
      </w:r>
    </w:p>
    <w:p w14:paraId="48BDBE09" w14:textId="77777777" w:rsidR="00753E6E" w:rsidRPr="002C6D94" w:rsidRDefault="00753E6E" w:rsidP="002C6D94">
      <w:pPr>
        <w:ind w:firstLine="720"/>
        <w:jc w:val="both"/>
        <w:rPr>
          <w:rFonts w:ascii="GHEA Grapalat" w:hAnsi="GHEA Grapalat"/>
          <w:sz w:val="20"/>
          <w:szCs w:val="20"/>
          <w:lang w:val="es-ES"/>
        </w:rPr>
      </w:pPr>
      <w:r w:rsidRPr="002C6D94">
        <w:rPr>
          <w:rFonts w:ascii="GHEA Grapalat" w:hAnsi="GHEA Grapalat"/>
          <w:sz w:val="20"/>
          <w:szCs w:val="20"/>
          <w:lang w:val="es-ES"/>
        </w:rPr>
        <w:t xml:space="preserve">1) </w:t>
      </w:r>
      <w:r w:rsidRPr="002C6D94">
        <w:rPr>
          <w:rFonts w:ascii="GHEA Grapalat" w:hAnsi="GHEA Grapalat" w:cs="Sylfaen"/>
          <w:sz w:val="20"/>
          <w:szCs w:val="20"/>
        </w:rPr>
        <w:t>որոնք</w:t>
      </w:r>
      <w:r w:rsidRPr="002C6D94">
        <w:rPr>
          <w:rFonts w:ascii="GHEA Grapalat" w:hAnsi="GHEA Grapalat" w:cs="Sylfaen"/>
          <w:sz w:val="20"/>
          <w:szCs w:val="20"/>
          <w:lang w:val="es-ES"/>
        </w:rPr>
        <w:t xml:space="preserve"> </w:t>
      </w:r>
      <w:r w:rsidRPr="002C6D94">
        <w:rPr>
          <w:rFonts w:ascii="GHEA Grapalat" w:hAnsi="GHEA Grapalat" w:cs="Sylfaen"/>
          <w:sz w:val="20"/>
          <w:szCs w:val="20"/>
        </w:rPr>
        <w:t>հայտը</w:t>
      </w:r>
      <w:r w:rsidRPr="002C6D94">
        <w:rPr>
          <w:rFonts w:ascii="GHEA Grapalat" w:hAnsi="GHEA Grapalat" w:cs="Sylfaen"/>
          <w:sz w:val="20"/>
          <w:szCs w:val="20"/>
          <w:lang w:val="es-ES"/>
        </w:rPr>
        <w:t xml:space="preserve"> </w:t>
      </w:r>
      <w:r w:rsidRPr="002C6D94">
        <w:rPr>
          <w:rFonts w:ascii="GHEA Grapalat" w:hAnsi="GHEA Grapalat" w:cs="Sylfaen"/>
          <w:sz w:val="20"/>
          <w:szCs w:val="20"/>
        </w:rPr>
        <w:t>ներկայացնելու</w:t>
      </w:r>
      <w:r w:rsidRPr="002C6D94">
        <w:rPr>
          <w:rFonts w:ascii="GHEA Grapalat" w:hAnsi="GHEA Grapalat" w:cs="Sylfaen"/>
          <w:sz w:val="20"/>
          <w:szCs w:val="20"/>
          <w:lang w:val="es-ES"/>
        </w:rPr>
        <w:t xml:space="preserve"> </w:t>
      </w:r>
      <w:r w:rsidRPr="002C6D94">
        <w:rPr>
          <w:rFonts w:ascii="GHEA Grapalat" w:hAnsi="GHEA Grapalat" w:cs="Sylfaen"/>
          <w:sz w:val="20"/>
          <w:szCs w:val="20"/>
        </w:rPr>
        <w:t>օրվա</w:t>
      </w:r>
      <w:r w:rsidRPr="002C6D94">
        <w:rPr>
          <w:rFonts w:ascii="GHEA Grapalat" w:hAnsi="GHEA Grapalat" w:cs="Sylfaen"/>
          <w:sz w:val="20"/>
          <w:szCs w:val="20"/>
          <w:lang w:val="es-ES"/>
        </w:rPr>
        <w:t xml:space="preserve"> </w:t>
      </w:r>
      <w:r w:rsidRPr="002C6D94">
        <w:rPr>
          <w:rFonts w:ascii="GHEA Grapalat" w:hAnsi="GHEA Grapalat" w:cs="Sylfaen"/>
          <w:sz w:val="20"/>
          <w:szCs w:val="20"/>
        </w:rPr>
        <w:t>դրությամբ</w:t>
      </w:r>
      <w:r w:rsidRPr="002C6D94">
        <w:rPr>
          <w:rFonts w:ascii="GHEA Grapalat" w:hAnsi="GHEA Grapalat" w:cs="Sylfaen"/>
          <w:sz w:val="20"/>
          <w:szCs w:val="20"/>
          <w:lang w:val="es-ES"/>
        </w:rPr>
        <w:t xml:space="preserve"> </w:t>
      </w:r>
      <w:r w:rsidRPr="002C6D94">
        <w:rPr>
          <w:rFonts w:ascii="GHEA Grapalat" w:hAnsi="GHEA Grapalat" w:cs="Sylfaen"/>
          <w:sz w:val="20"/>
          <w:szCs w:val="20"/>
        </w:rPr>
        <w:t>դատական</w:t>
      </w:r>
      <w:r w:rsidRPr="002C6D94">
        <w:rPr>
          <w:rFonts w:ascii="GHEA Grapalat" w:hAnsi="GHEA Grapalat"/>
          <w:sz w:val="20"/>
          <w:szCs w:val="20"/>
          <w:lang w:val="es-ES"/>
        </w:rPr>
        <w:t xml:space="preserve"> </w:t>
      </w:r>
      <w:r w:rsidRPr="002C6D94">
        <w:rPr>
          <w:rFonts w:ascii="GHEA Grapalat" w:hAnsi="GHEA Grapalat" w:cs="Sylfaen"/>
          <w:sz w:val="20"/>
          <w:szCs w:val="20"/>
        </w:rPr>
        <w:t>կարգով</w:t>
      </w:r>
      <w:r w:rsidRPr="002C6D94">
        <w:rPr>
          <w:rFonts w:ascii="GHEA Grapalat" w:hAnsi="GHEA Grapalat"/>
          <w:sz w:val="20"/>
          <w:szCs w:val="20"/>
          <w:lang w:val="es-ES"/>
        </w:rPr>
        <w:t xml:space="preserve"> </w:t>
      </w:r>
      <w:r w:rsidRPr="002C6D94">
        <w:rPr>
          <w:rFonts w:ascii="GHEA Grapalat" w:hAnsi="GHEA Grapalat" w:cs="Sylfaen"/>
          <w:sz w:val="20"/>
          <w:szCs w:val="20"/>
        </w:rPr>
        <w:t>ճանաչվել</w:t>
      </w:r>
      <w:r w:rsidRPr="002C6D94">
        <w:rPr>
          <w:rFonts w:ascii="GHEA Grapalat" w:hAnsi="GHEA Grapalat"/>
          <w:sz w:val="20"/>
          <w:szCs w:val="20"/>
          <w:lang w:val="es-ES"/>
        </w:rPr>
        <w:t xml:space="preserve"> </w:t>
      </w:r>
      <w:r w:rsidRPr="002C6D94">
        <w:rPr>
          <w:rFonts w:ascii="GHEA Grapalat" w:hAnsi="GHEA Grapalat" w:cs="Sylfaen"/>
          <w:sz w:val="20"/>
          <w:szCs w:val="20"/>
        </w:rPr>
        <w:t>են</w:t>
      </w:r>
      <w:r w:rsidRPr="002C6D94">
        <w:rPr>
          <w:rFonts w:ascii="GHEA Grapalat" w:hAnsi="GHEA Grapalat"/>
          <w:sz w:val="20"/>
          <w:szCs w:val="20"/>
          <w:lang w:val="es-ES"/>
        </w:rPr>
        <w:t xml:space="preserve"> </w:t>
      </w:r>
      <w:r w:rsidRPr="002C6D94">
        <w:rPr>
          <w:rFonts w:ascii="GHEA Grapalat" w:hAnsi="GHEA Grapalat" w:cs="Sylfaen"/>
          <w:sz w:val="20"/>
          <w:szCs w:val="20"/>
        </w:rPr>
        <w:t>սնանկ</w:t>
      </w:r>
      <w:r w:rsidRPr="002C6D94">
        <w:rPr>
          <w:rFonts w:ascii="GHEA Grapalat" w:hAnsi="GHEA Grapalat"/>
          <w:sz w:val="20"/>
          <w:szCs w:val="20"/>
          <w:lang w:val="es-ES"/>
        </w:rPr>
        <w:t xml:space="preserve">. </w:t>
      </w:r>
    </w:p>
    <w:p w14:paraId="32303A29" w14:textId="7B45EB9D" w:rsidR="00753E6E" w:rsidRPr="002C6D94" w:rsidRDefault="00753E6E" w:rsidP="002C6D94">
      <w:pPr>
        <w:ind w:firstLine="720"/>
        <w:jc w:val="both"/>
        <w:rPr>
          <w:rFonts w:ascii="GHEA Grapalat" w:hAnsi="GHEA Grapalat"/>
          <w:sz w:val="20"/>
          <w:szCs w:val="20"/>
          <w:lang w:val="es-ES"/>
        </w:rPr>
      </w:pPr>
      <w:r w:rsidRPr="002C6D94">
        <w:rPr>
          <w:rFonts w:ascii="GHEA Grapalat" w:hAnsi="GHEA Grapalat"/>
          <w:sz w:val="20"/>
          <w:szCs w:val="20"/>
          <w:lang w:val="es-ES"/>
        </w:rPr>
        <w:lastRenderedPageBreak/>
        <w:t xml:space="preserve">3) </w:t>
      </w:r>
      <w:r w:rsidRPr="002C6D94">
        <w:rPr>
          <w:rFonts w:ascii="GHEA Grapalat" w:hAnsi="GHEA Grapalat"/>
          <w:sz w:val="20"/>
          <w:szCs w:val="20"/>
        </w:rPr>
        <w:t>որոնք</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որոնց</w:t>
      </w:r>
      <w:r w:rsidRPr="002C6D94">
        <w:rPr>
          <w:rFonts w:ascii="GHEA Grapalat" w:hAnsi="GHEA Grapalat"/>
          <w:sz w:val="20"/>
          <w:szCs w:val="20"/>
          <w:lang w:val="es-ES"/>
        </w:rPr>
        <w:t xml:space="preserve"> </w:t>
      </w:r>
      <w:r w:rsidRPr="002C6D94">
        <w:rPr>
          <w:rFonts w:ascii="GHEA Grapalat" w:hAnsi="GHEA Grapalat" w:cs="Sylfaen"/>
          <w:sz w:val="20"/>
          <w:szCs w:val="20"/>
        </w:rPr>
        <w:t>գործադիր</w:t>
      </w:r>
      <w:r w:rsidRPr="002C6D94">
        <w:rPr>
          <w:rFonts w:ascii="GHEA Grapalat" w:hAnsi="GHEA Grapalat"/>
          <w:sz w:val="20"/>
          <w:szCs w:val="20"/>
          <w:lang w:val="es-ES"/>
        </w:rPr>
        <w:t xml:space="preserve"> </w:t>
      </w:r>
      <w:r w:rsidRPr="002C6D94">
        <w:rPr>
          <w:rFonts w:ascii="GHEA Grapalat" w:hAnsi="GHEA Grapalat" w:cs="Sylfaen"/>
          <w:sz w:val="20"/>
          <w:szCs w:val="20"/>
        </w:rPr>
        <w:t>մարմնի</w:t>
      </w:r>
      <w:r w:rsidRPr="002C6D94">
        <w:rPr>
          <w:rFonts w:ascii="GHEA Grapalat" w:hAnsi="GHEA Grapalat"/>
          <w:sz w:val="20"/>
          <w:szCs w:val="20"/>
          <w:lang w:val="es-ES"/>
        </w:rPr>
        <w:t xml:space="preserve"> </w:t>
      </w:r>
      <w:r w:rsidRPr="002C6D94">
        <w:rPr>
          <w:rFonts w:ascii="GHEA Grapalat" w:hAnsi="GHEA Grapalat" w:cs="Sylfaen"/>
          <w:sz w:val="20"/>
          <w:szCs w:val="20"/>
        </w:rPr>
        <w:t>ներկայացուցիչը</w:t>
      </w:r>
      <w:r w:rsidRPr="002C6D94">
        <w:rPr>
          <w:rFonts w:ascii="GHEA Grapalat" w:hAnsi="GHEA Grapalat"/>
          <w:sz w:val="20"/>
          <w:szCs w:val="20"/>
          <w:lang w:val="es-ES"/>
        </w:rPr>
        <w:t xml:space="preserve"> </w:t>
      </w:r>
      <w:r w:rsidRPr="002C6D94">
        <w:rPr>
          <w:rFonts w:ascii="GHEA Grapalat" w:hAnsi="GHEA Grapalat" w:cs="Sylfaen"/>
          <w:sz w:val="20"/>
          <w:szCs w:val="20"/>
        </w:rPr>
        <w:t>հայտը</w:t>
      </w:r>
      <w:r w:rsidRPr="002C6D94">
        <w:rPr>
          <w:rFonts w:ascii="GHEA Grapalat" w:hAnsi="GHEA Grapalat"/>
          <w:sz w:val="20"/>
          <w:szCs w:val="20"/>
          <w:lang w:val="es-ES"/>
        </w:rPr>
        <w:t xml:space="preserve"> </w:t>
      </w:r>
      <w:r w:rsidRPr="002C6D94">
        <w:rPr>
          <w:rFonts w:ascii="GHEA Grapalat" w:hAnsi="GHEA Grapalat" w:cs="Sylfaen"/>
          <w:sz w:val="20"/>
          <w:szCs w:val="20"/>
        </w:rPr>
        <w:t>ներկայացնելու</w:t>
      </w:r>
      <w:r w:rsidRPr="002C6D94">
        <w:rPr>
          <w:rFonts w:ascii="GHEA Grapalat" w:hAnsi="GHEA Grapalat"/>
          <w:sz w:val="20"/>
          <w:szCs w:val="20"/>
          <w:lang w:val="es-ES"/>
        </w:rPr>
        <w:t xml:space="preserve"> </w:t>
      </w:r>
      <w:r w:rsidRPr="002C6D94">
        <w:rPr>
          <w:rFonts w:ascii="GHEA Grapalat" w:hAnsi="GHEA Grapalat" w:cs="Sylfaen"/>
          <w:sz w:val="20"/>
          <w:szCs w:val="20"/>
        </w:rPr>
        <w:t>օրվան</w:t>
      </w:r>
      <w:r w:rsidRPr="002C6D94">
        <w:rPr>
          <w:rFonts w:ascii="GHEA Grapalat" w:hAnsi="GHEA Grapalat"/>
          <w:sz w:val="20"/>
          <w:szCs w:val="20"/>
          <w:lang w:val="es-ES"/>
        </w:rPr>
        <w:t xml:space="preserve"> </w:t>
      </w:r>
      <w:r w:rsidRPr="002C6D94">
        <w:rPr>
          <w:rFonts w:ascii="GHEA Grapalat" w:hAnsi="GHEA Grapalat" w:cs="Sylfaen"/>
          <w:sz w:val="20"/>
          <w:szCs w:val="20"/>
        </w:rPr>
        <w:t>նախորդող</w:t>
      </w:r>
      <w:r w:rsidRPr="002C6D94">
        <w:rPr>
          <w:rFonts w:ascii="GHEA Grapalat" w:hAnsi="GHEA Grapalat"/>
          <w:sz w:val="20"/>
          <w:szCs w:val="20"/>
          <w:lang w:val="es-ES"/>
        </w:rPr>
        <w:t xml:space="preserve"> </w:t>
      </w:r>
      <w:r w:rsidR="00D30C7A" w:rsidRPr="002C6D94">
        <w:rPr>
          <w:rFonts w:ascii="GHEA Grapalat" w:hAnsi="GHEA Grapalat" w:cs="Sylfaen"/>
          <w:sz w:val="20"/>
          <w:szCs w:val="20"/>
          <w:lang w:val="hy-AM"/>
        </w:rPr>
        <w:t>հինգ</w:t>
      </w:r>
      <w:r w:rsidR="00D30C7A" w:rsidRPr="002C6D94">
        <w:rPr>
          <w:rFonts w:ascii="GHEA Grapalat" w:hAnsi="GHEA Grapalat"/>
          <w:sz w:val="20"/>
          <w:szCs w:val="20"/>
          <w:lang w:val="es-ES"/>
        </w:rPr>
        <w:t xml:space="preserve"> </w:t>
      </w:r>
      <w:r w:rsidRPr="002C6D94">
        <w:rPr>
          <w:rFonts w:ascii="GHEA Grapalat" w:hAnsi="GHEA Grapalat" w:cs="Sylfaen"/>
          <w:sz w:val="20"/>
          <w:szCs w:val="20"/>
        </w:rPr>
        <w:t>տարիների</w:t>
      </w:r>
      <w:r w:rsidRPr="002C6D94">
        <w:rPr>
          <w:rFonts w:ascii="GHEA Grapalat" w:hAnsi="GHEA Grapalat"/>
          <w:sz w:val="20"/>
          <w:szCs w:val="20"/>
          <w:lang w:val="es-ES"/>
        </w:rPr>
        <w:t xml:space="preserve"> </w:t>
      </w:r>
      <w:r w:rsidRPr="002C6D94">
        <w:rPr>
          <w:rFonts w:ascii="GHEA Grapalat" w:hAnsi="GHEA Grapalat" w:cs="Sylfaen"/>
          <w:sz w:val="20"/>
          <w:szCs w:val="20"/>
        </w:rPr>
        <w:t>ընթացքում</w:t>
      </w:r>
      <w:r w:rsidRPr="002C6D94">
        <w:rPr>
          <w:rFonts w:ascii="GHEA Grapalat" w:hAnsi="GHEA Grapalat"/>
          <w:sz w:val="20"/>
          <w:szCs w:val="20"/>
          <w:lang w:val="es-ES"/>
        </w:rPr>
        <w:t xml:space="preserve"> </w:t>
      </w:r>
      <w:r w:rsidRPr="002C6D94">
        <w:rPr>
          <w:rFonts w:ascii="GHEA Grapalat" w:hAnsi="GHEA Grapalat" w:cs="Sylfaen"/>
          <w:sz w:val="20"/>
          <w:szCs w:val="20"/>
        </w:rPr>
        <w:t>դատապարտված</w:t>
      </w:r>
      <w:r w:rsidRPr="002C6D94">
        <w:rPr>
          <w:rFonts w:ascii="GHEA Grapalat" w:hAnsi="GHEA Grapalat"/>
          <w:sz w:val="20"/>
          <w:szCs w:val="20"/>
          <w:lang w:val="es-ES"/>
        </w:rPr>
        <w:t xml:space="preserve"> </w:t>
      </w:r>
      <w:r w:rsidRPr="002C6D94">
        <w:rPr>
          <w:rFonts w:ascii="GHEA Grapalat" w:hAnsi="GHEA Grapalat" w:cs="Sylfaen"/>
          <w:sz w:val="20"/>
          <w:szCs w:val="20"/>
        </w:rPr>
        <w:t>է</w:t>
      </w:r>
      <w:r w:rsidRPr="002C6D94">
        <w:rPr>
          <w:rFonts w:ascii="GHEA Grapalat" w:hAnsi="GHEA Grapalat"/>
          <w:sz w:val="20"/>
          <w:szCs w:val="20"/>
          <w:lang w:val="es-ES"/>
        </w:rPr>
        <w:t xml:space="preserve"> </w:t>
      </w:r>
      <w:r w:rsidRPr="002C6D94">
        <w:rPr>
          <w:rFonts w:ascii="GHEA Grapalat" w:hAnsi="GHEA Grapalat" w:cs="Sylfaen"/>
          <w:sz w:val="20"/>
          <w:szCs w:val="20"/>
        </w:rPr>
        <w:t>եղել</w:t>
      </w:r>
      <w:r w:rsidRPr="002C6D94">
        <w:rPr>
          <w:rFonts w:ascii="GHEA Grapalat" w:hAnsi="GHEA Grapalat"/>
          <w:sz w:val="20"/>
          <w:szCs w:val="20"/>
          <w:lang w:val="es-ES"/>
        </w:rPr>
        <w:t xml:space="preserve"> </w:t>
      </w:r>
      <w:r w:rsidRPr="002C6D94">
        <w:rPr>
          <w:rFonts w:ascii="GHEA Grapalat" w:hAnsi="GHEA Grapalat"/>
          <w:sz w:val="20"/>
          <w:szCs w:val="20"/>
        </w:rPr>
        <w:t>ահաբեկչության</w:t>
      </w:r>
      <w:r w:rsidRPr="002C6D94">
        <w:rPr>
          <w:rFonts w:ascii="GHEA Grapalat" w:hAnsi="GHEA Grapalat"/>
          <w:sz w:val="20"/>
          <w:szCs w:val="20"/>
          <w:lang w:val="es-ES"/>
        </w:rPr>
        <w:t xml:space="preserve"> </w:t>
      </w:r>
      <w:r w:rsidRPr="002C6D94">
        <w:rPr>
          <w:rFonts w:ascii="GHEA Grapalat" w:hAnsi="GHEA Grapalat"/>
          <w:sz w:val="20"/>
          <w:szCs w:val="20"/>
        </w:rPr>
        <w:t>ֆինանսավորման</w:t>
      </w:r>
      <w:r w:rsidRPr="002C6D94">
        <w:rPr>
          <w:rFonts w:ascii="GHEA Grapalat" w:hAnsi="GHEA Grapalat"/>
          <w:sz w:val="20"/>
          <w:szCs w:val="20"/>
          <w:lang w:val="es-ES"/>
        </w:rPr>
        <w:t xml:space="preserve">, </w:t>
      </w:r>
      <w:r w:rsidRPr="002C6D94">
        <w:rPr>
          <w:rFonts w:ascii="GHEA Grapalat" w:hAnsi="GHEA Grapalat"/>
          <w:sz w:val="20"/>
          <w:szCs w:val="20"/>
        </w:rPr>
        <w:t>երեխայի</w:t>
      </w:r>
      <w:r w:rsidRPr="002C6D94">
        <w:rPr>
          <w:rFonts w:ascii="GHEA Grapalat" w:hAnsi="GHEA Grapalat"/>
          <w:sz w:val="20"/>
          <w:szCs w:val="20"/>
          <w:lang w:val="es-ES"/>
        </w:rPr>
        <w:t xml:space="preserve"> </w:t>
      </w:r>
      <w:r w:rsidRPr="002C6D94">
        <w:rPr>
          <w:rFonts w:ascii="GHEA Grapalat" w:hAnsi="GHEA Grapalat"/>
          <w:sz w:val="20"/>
          <w:szCs w:val="20"/>
        </w:rPr>
        <w:t>շահագործման</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մարդկային</w:t>
      </w:r>
      <w:r w:rsidRPr="002C6D94">
        <w:rPr>
          <w:rFonts w:ascii="GHEA Grapalat" w:hAnsi="GHEA Grapalat"/>
          <w:sz w:val="20"/>
          <w:szCs w:val="20"/>
          <w:lang w:val="es-ES"/>
        </w:rPr>
        <w:t xml:space="preserve"> </w:t>
      </w:r>
      <w:r w:rsidRPr="002C6D94">
        <w:rPr>
          <w:rFonts w:ascii="GHEA Grapalat" w:hAnsi="GHEA Grapalat"/>
          <w:sz w:val="20"/>
          <w:szCs w:val="20"/>
        </w:rPr>
        <w:t>թրաֆիքինգ</w:t>
      </w:r>
      <w:r w:rsidRPr="002C6D94">
        <w:rPr>
          <w:rFonts w:ascii="GHEA Grapalat" w:hAnsi="GHEA Grapalat"/>
          <w:sz w:val="20"/>
          <w:szCs w:val="20"/>
          <w:lang w:val="es-ES"/>
        </w:rPr>
        <w:t xml:space="preserve"> </w:t>
      </w:r>
      <w:r w:rsidRPr="002C6D94">
        <w:rPr>
          <w:rFonts w:ascii="GHEA Grapalat" w:hAnsi="GHEA Grapalat"/>
          <w:sz w:val="20"/>
          <w:szCs w:val="20"/>
        </w:rPr>
        <w:t>ներառող</w:t>
      </w:r>
      <w:r w:rsidRPr="002C6D94">
        <w:rPr>
          <w:rFonts w:ascii="GHEA Grapalat" w:hAnsi="GHEA Grapalat"/>
          <w:sz w:val="20"/>
          <w:szCs w:val="20"/>
          <w:lang w:val="es-ES"/>
        </w:rPr>
        <w:t xml:space="preserve"> </w:t>
      </w:r>
      <w:r w:rsidRPr="002C6D94">
        <w:rPr>
          <w:rFonts w:ascii="GHEA Grapalat" w:hAnsi="GHEA Grapalat"/>
          <w:sz w:val="20"/>
          <w:szCs w:val="20"/>
        </w:rPr>
        <w:t>հանցագործության</w:t>
      </w:r>
      <w:r w:rsidRPr="002C6D94">
        <w:rPr>
          <w:rFonts w:ascii="GHEA Grapalat" w:hAnsi="GHEA Grapalat"/>
          <w:sz w:val="20"/>
          <w:szCs w:val="20"/>
          <w:lang w:val="es-ES"/>
        </w:rPr>
        <w:t xml:space="preserve">, </w:t>
      </w:r>
      <w:r w:rsidRPr="002C6D94">
        <w:rPr>
          <w:rFonts w:ascii="GHEA Grapalat" w:hAnsi="GHEA Grapalat" w:cs="Sylfaen"/>
          <w:sz w:val="20"/>
          <w:szCs w:val="20"/>
        </w:rPr>
        <w:t>հանցավոր</w:t>
      </w:r>
      <w:r w:rsidRPr="002C6D94">
        <w:rPr>
          <w:rFonts w:ascii="GHEA Grapalat" w:hAnsi="GHEA Grapalat" w:cs="Sylfaen"/>
          <w:sz w:val="20"/>
          <w:szCs w:val="20"/>
          <w:lang w:val="es-ES"/>
        </w:rPr>
        <w:t xml:space="preserve"> </w:t>
      </w:r>
      <w:r w:rsidRPr="002C6D94">
        <w:rPr>
          <w:rFonts w:ascii="GHEA Grapalat" w:hAnsi="GHEA Grapalat" w:cs="Sylfaen"/>
          <w:sz w:val="20"/>
          <w:szCs w:val="20"/>
        </w:rPr>
        <w:t>համագործակցություն</w:t>
      </w:r>
      <w:r w:rsidRPr="002C6D94">
        <w:rPr>
          <w:rFonts w:ascii="GHEA Grapalat" w:hAnsi="GHEA Grapalat" w:cs="Sylfaen"/>
          <w:sz w:val="20"/>
          <w:szCs w:val="20"/>
          <w:lang w:val="es-ES"/>
        </w:rPr>
        <w:t xml:space="preserve"> </w:t>
      </w:r>
      <w:r w:rsidRPr="002C6D94">
        <w:rPr>
          <w:rFonts w:ascii="GHEA Grapalat" w:hAnsi="GHEA Grapalat" w:cs="Sylfaen"/>
          <w:sz w:val="20"/>
          <w:szCs w:val="20"/>
        </w:rPr>
        <w:t>ստեղծելու</w:t>
      </w:r>
      <w:r w:rsidRPr="002C6D94">
        <w:rPr>
          <w:rFonts w:ascii="GHEA Grapalat" w:hAnsi="GHEA Grapalat" w:cs="Sylfaen"/>
          <w:sz w:val="20"/>
          <w:szCs w:val="20"/>
          <w:lang w:val="es-ES"/>
        </w:rPr>
        <w:t xml:space="preserve"> </w:t>
      </w:r>
      <w:r w:rsidRPr="002C6D94">
        <w:rPr>
          <w:rFonts w:ascii="GHEA Grapalat" w:hAnsi="GHEA Grapalat" w:cs="Sylfaen"/>
          <w:sz w:val="20"/>
          <w:szCs w:val="20"/>
        </w:rPr>
        <w:t>կամ</w:t>
      </w:r>
      <w:r w:rsidRPr="002C6D94">
        <w:rPr>
          <w:rFonts w:ascii="GHEA Grapalat" w:hAnsi="GHEA Grapalat" w:cs="Sylfaen"/>
          <w:sz w:val="20"/>
          <w:szCs w:val="20"/>
          <w:lang w:val="es-ES"/>
        </w:rPr>
        <w:t xml:space="preserve"> </w:t>
      </w:r>
      <w:r w:rsidRPr="002C6D94">
        <w:rPr>
          <w:rFonts w:ascii="GHEA Grapalat" w:hAnsi="GHEA Grapalat" w:cs="Sylfaen"/>
          <w:sz w:val="20"/>
          <w:szCs w:val="20"/>
        </w:rPr>
        <w:t>դրան</w:t>
      </w:r>
      <w:r w:rsidRPr="002C6D94">
        <w:rPr>
          <w:rFonts w:ascii="GHEA Grapalat" w:hAnsi="GHEA Grapalat" w:cs="Sylfaen"/>
          <w:sz w:val="20"/>
          <w:szCs w:val="20"/>
          <w:lang w:val="es-ES"/>
        </w:rPr>
        <w:t xml:space="preserve"> </w:t>
      </w:r>
      <w:r w:rsidRPr="002C6D94">
        <w:rPr>
          <w:rFonts w:ascii="GHEA Grapalat" w:hAnsi="GHEA Grapalat" w:cs="Sylfaen"/>
          <w:sz w:val="20"/>
          <w:szCs w:val="20"/>
        </w:rPr>
        <w:t>մասնակցելու</w:t>
      </w:r>
      <w:r w:rsidRPr="002C6D94">
        <w:rPr>
          <w:rFonts w:ascii="GHEA Grapalat" w:hAnsi="GHEA Grapalat" w:cs="Sylfaen"/>
          <w:sz w:val="20"/>
          <w:szCs w:val="20"/>
          <w:lang w:val="es-ES"/>
        </w:rPr>
        <w:t xml:space="preserve">, </w:t>
      </w:r>
      <w:r w:rsidRPr="002C6D94">
        <w:rPr>
          <w:rFonts w:ascii="GHEA Grapalat" w:hAnsi="GHEA Grapalat" w:cs="Sylfaen"/>
          <w:sz w:val="20"/>
          <w:szCs w:val="20"/>
        </w:rPr>
        <w:t>կաշառք</w:t>
      </w:r>
      <w:r w:rsidRPr="002C6D94">
        <w:rPr>
          <w:rFonts w:ascii="GHEA Grapalat" w:hAnsi="GHEA Grapalat" w:cs="Sylfaen"/>
          <w:sz w:val="20"/>
          <w:szCs w:val="20"/>
          <w:lang w:val="es-ES"/>
        </w:rPr>
        <w:t xml:space="preserve"> </w:t>
      </w:r>
      <w:r w:rsidRPr="002C6D94">
        <w:rPr>
          <w:rFonts w:ascii="GHEA Grapalat" w:hAnsi="GHEA Grapalat" w:cs="Sylfaen"/>
          <w:sz w:val="20"/>
          <w:szCs w:val="20"/>
        </w:rPr>
        <w:t>ստանալու</w:t>
      </w:r>
      <w:r w:rsidRPr="002C6D94">
        <w:rPr>
          <w:rFonts w:ascii="GHEA Grapalat" w:hAnsi="GHEA Grapalat"/>
          <w:sz w:val="20"/>
          <w:szCs w:val="20"/>
          <w:lang w:val="es-ES"/>
        </w:rPr>
        <w:t xml:space="preserve">, </w:t>
      </w:r>
      <w:r w:rsidRPr="002C6D94">
        <w:rPr>
          <w:rFonts w:ascii="GHEA Grapalat" w:hAnsi="GHEA Grapalat"/>
          <w:sz w:val="20"/>
          <w:szCs w:val="20"/>
        </w:rPr>
        <w:t>կաշառք</w:t>
      </w:r>
      <w:r w:rsidRPr="002C6D94">
        <w:rPr>
          <w:rFonts w:ascii="GHEA Grapalat" w:hAnsi="GHEA Grapalat"/>
          <w:sz w:val="20"/>
          <w:szCs w:val="20"/>
          <w:lang w:val="es-ES"/>
        </w:rPr>
        <w:t xml:space="preserve"> </w:t>
      </w:r>
      <w:r w:rsidRPr="002C6D94">
        <w:rPr>
          <w:rFonts w:ascii="GHEA Grapalat" w:hAnsi="GHEA Grapalat"/>
          <w:sz w:val="20"/>
          <w:szCs w:val="20"/>
        </w:rPr>
        <w:t>տալու</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կաշառքի</w:t>
      </w:r>
      <w:r w:rsidRPr="002C6D94">
        <w:rPr>
          <w:rFonts w:ascii="GHEA Grapalat" w:hAnsi="GHEA Grapalat"/>
          <w:sz w:val="20"/>
          <w:szCs w:val="20"/>
          <w:lang w:val="es-ES"/>
        </w:rPr>
        <w:t xml:space="preserve"> </w:t>
      </w:r>
      <w:r w:rsidRPr="002C6D94">
        <w:rPr>
          <w:rFonts w:ascii="GHEA Grapalat" w:hAnsi="GHEA Grapalat"/>
          <w:sz w:val="20"/>
          <w:szCs w:val="20"/>
        </w:rPr>
        <w:t>միջնորդության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օրենքով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տնտեսական</w:t>
      </w:r>
      <w:r w:rsidRPr="002C6D94">
        <w:rPr>
          <w:rFonts w:ascii="GHEA Grapalat" w:hAnsi="GHEA Grapalat"/>
          <w:sz w:val="20"/>
          <w:szCs w:val="20"/>
          <w:lang w:val="es-ES"/>
        </w:rPr>
        <w:t xml:space="preserve"> </w:t>
      </w:r>
      <w:r w:rsidRPr="002C6D94">
        <w:rPr>
          <w:rFonts w:ascii="GHEA Grapalat" w:hAnsi="GHEA Grapalat"/>
          <w:sz w:val="20"/>
          <w:szCs w:val="20"/>
        </w:rPr>
        <w:t>գործունեության</w:t>
      </w:r>
      <w:r w:rsidRPr="002C6D94">
        <w:rPr>
          <w:rFonts w:ascii="GHEA Grapalat" w:hAnsi="GHEA Grapalat"/>
          <w:sz w:val="20"/>
          <w:szCs w:val="20"/>
          <w:lang w:val="es-ES"/>
        </w:rPr>
        <w:t xml:space="preserve"> </w:t>
      </w:r>
      <w:r w:rsidRPr="002C6D94">
        <w:rPr>
          <w:rFonts w:ascii="GHEA Grapalat" w:hAnsi="GHEA Grapalat"/>
          <w:sz w:val="20"/>
          <w:szCs w:val="20"/>
        </w:rPr>
        <w:t>դեմ</w:t>
      </w:r>
      <w:r w:rsidRPr="002C6D94">
        <w:rPr>
          <w:rFonts w:ascii="GHEA Grapalat" w:hAnsi="GHEA Grapalat"/>
          <w:sz w:val="20"/>
          <w:szCs w:val="20"/>
          <w:lang w:val="es-ES"/>
        </w:rPr>
        <w:t xml:space="preserve"> </w:t>
      </w:r>
      <w:r w:rsidRPr="002C6D94">
        <w:rPr>
          <w:rFonts w:ascii="GHEA Grapalat" w:hAnsi="GHEA Grapalat"/>
          <w:sz w:val="20"/>
          <w:szCs w:val="20"/>
        </w:rPr>
        <w:t>ուղղված</w:t>
      </w:r>
      <w:r w:rsidRPr="002C6D94">
        <w:rPr>
          <w:rFonts w:ascii="GHEA Grapalat" w:hAnsi="GHEA Grapalat"/>
          <w:sz w:val="20"/>
          <w:szCs w:val="20"/>
          <w:lang w:val="es-ES"/>
        </w:rPr>
        <w:t xml:space="preserve"> </w:t>
      </w:r>
      <w:r w:rsidRPr="002C6D94">
        <w:rPr>
          <w:rFonts w:ascii="GHEA Grapalat" w:hAnsi="GHEA Grapalat"/>
          <w:sz w:val="20"/>
          <w:szCs w:val="20"/>
        </w:rPr>
        <w:t>հանցագործությունների</w:t>
      </w:r>
      <w:r w:rsidRPr="002C6D94">
        <w:rPr>
          <w:rFonts w:ascii="GHEA Grapalat" w:hAnsi="GHEA Grapalat"/>
          <w:sz w:val="20"/>
          <w:szCs w:val="20"/>
          <w:lang w:val="es-ES"/>
        </w:rPr>
        <w:t xml:space="preserve"> </w:t>
      </w:r>
      <w:r w:rsidRPr="002C6D94">
        <w:rPr>
          <w:rFonts w:ascii="GHEA Grapalat" w:hAnsi="GHEA Grapalat"/>
          <w:sz w:val="20"/>
          <w:szCs w:val="20"/>
        </w:rPr>
        <w:t>համար</w:t>
      </w:r>
      <w:r w:rsidRPr="002C6D94">
        <w:rPr>
          <w:rFonts w:ascii="GHEA Grapalat" w:hAnsi="GHEA Grapalat"/>
          <w:sz w:val="20"/>
          <w:szCs w:val="20"/>
          <w:lang w:val="es-ES"/>
        </w:rPr>
        <w:t>,</w:t>
      </w:r>
      <w:r w:rsidRPr="002C6D94">
        <w:rPr>
          <w:rFonts w:ascii="GHEA Grapalat" w:hAnsi="GHEA Grapalat" w:cs="Sylfaen"/>
          <w:sz w:val="20"/>
          <w:szCs w:val="20"/>
          <w:lang w:val="es-ES"/>
        </w:rPr>
        <w:t xml:space="preserve"> </w:t>
      </w:r>
      <w:r w:rsidRPr="002C6D94">
        <w:rPr>
          <w:rFonts w:ascii="GHEA Grapalat" w:hAnsi="GHEA Grapalat" w:cs="Sylfaen"/>
          <w:sz w:val="20"/>
          <w:szCs w:val="20"/>
        </w:rPr>
        <w:t>բացառությամբ</w:t>
      </w:r>
      <w:r w:rsidRPr="002C6D94">
        <w:rPr>
          <w:rFonts w:ascii="GHEA Grapalat" w:hAnsi="GHEA Grapalat"/>
          <w:sz w:val="20"/>
          <w:szCs w:val="20"/>
          <w:lang w:val="es-ES"/>
        </w:rPr>
        <w:t xml:space="preserve"> </w:t>
      </w:r>
      <w:r w:rsidRPr="002C6D94">
        <w:rPr>
          <w:rFonts w:ascii="GHEA Grapalat" w:hAnsi="GHEA Grapalat" w:cs="Sylfaen"/>
          <w:sz w:val="20"/>
          <w:szCs w:val="20"/>
        </w:rPr>
        <w:t>այն</w:t>
      </w:r>
      <w:r w:rsidRPr="002C6D94">
        <w:rPr>
          <w:rFonts w:ascii="GHEA Grapalat" w:hAnsi="GHEA Grapalat"/>
          <w:sz w:val="20"/>
          <w:szCs w:val="20"/>
          <w:lang w:val="es-ES"/>
        </w:rPr>
        <w:t xml:space="preserve"> </w:t>
      </w:r>
      <w:r w:rsidRPr="002C6D94">
        <w:rPr>
          <w:rFonts w:ascii="GHEA Grapalat" w:hAnsi="GHEA Grapalat" w:cs="Sylfaen"/>
          <w:sz w:val="20"/>
          <w:szCs w:val="20"/>
        </w:rPr>
        <w:t>դեպքերի</w:t>
      </w:r>
      <w:r w:rsidRPr="002C6D94">
        <w:rPr>
          <w:rFonts w:ascii="GHEA Grapalat" w:hAnsi="GHEA Grapalat"/>
          <w:sz w:val="20"/>
          <w:szCs w:val="20"/>
          <w:lang w:val="es-ES"/>
        </w:rPr>
        <w:t xml:space="preserve">, </w:t>
      </w:r>
      <w:r w:rsidRPr="002C6D94">
        <w:rPr>
          <w:rFonts w:ascii="GHEA Grapalat" w:hAnsi="GHEA Grapalat" w:cs="Sylfaen"/>
          <w:sz w:val="20"/>
          <w:szCs w:val="20"/>
        </w:rPr>
        <w:t>երբ</w:t>
      </w:r>
      <w:r w:rsidRPr="002C6D94">
        <w:rPr>
          <w:rFonts w:ascii="GHEA Grapalat" w:hAnsi="GHEA Grapalat"/>
          <w:sz w:val="20"/>
          <w:szCs w:val="20"/>
          <w:lang w:val="es-ES"/>
        </w:rPr>
        <w:t xml:space="preserve"> </w:t>
      </w:r>
      <w:r w:rsidRPr="002C6D94">
        <w:rPr>
          <w:rFonts w:ascii="GHEA Grapalat" w:hAnsi="GHEA Grapalat" w:cs="Sylfaen"/>
          <w:sz w:val="20"/>
          <w:szCs w:val="20"/>
        </w:rPr>
        <w:t>դատվածությունը</w:t>
      </w:r>
      <w:r w:rsidRPr="002C6D94">
        <w:rPr>
          <w:rFonts w:ascii="GHEA Grapalat" w:hAnsi="GHEA Grapalat"/>
          <w:sz w:val="20"/>
          <w:szCs w:val="20"/>
          <w:lang w:val="es-ES"/>
        </w:rPr>
        <w:t xml:space="preserve"> </w:t>
      </w:r>
      <w:r w:rsidRPr="002C6D94">
        <w:rPr>
          <w:rFonts w:ascii="GHEA Grapalat" w:hAnsi="GHEA Grapalat" w:cs="Sylfaen"/>
          <w:sz w:val="20"/>
          <w:szCs w:val="20"/>
        </w:rPr>
        <w:t>օրենքով</w:t>
      </w:r>
      <w:r w:rsidRPr="002C6D94">
        <w:rPr>
          <w:rFonts w:ascii="GHEA Grapalat" w:hAnsi="GHEA Grapalat"/>
          <w:sz w:val="20"/>
          <w:szCs w:val="20"/>
          <w:lang w:val="es-ES"/>
        </w:rPr>
        <w:t xml:space="preserve"> </w:t>
      </w:r>
      <w:r w:rsidRPr="002C6D94">
        <w:rPr>
          <w:rFonts w:ascii="GHEA Grapalat" w:hAnsi="GHEA Grapalat" w:cs="Sylfaen"/>
          <w:sz w:val="20"/>
          <w:szCs w:val="20"/>
        </w:rPr>
        <w:t>սահմանված</w:t>
      </w:r>
      <w:r w:rsidRPr="002C6D94">
        <w:rPr>
          <w:rFonts w:ascii="GHEA Grapalat" w:hAnsi="GHEA Grapalat"/>
          <w:sz w:val="20"/>
          <w:szCs w:val="20"/>
          <w:lang w:val="es-ES"/>
        </w:rPr>
        <w:t xml:space="preserve"> </w:t>
      </w:r>
      <w:r w:rsidRPr="002C6D94">
        <w:rPr>
          <w:rFonts w:ascii="GHEA Grapalat" w:hAnsi="GHEA Grapalat" w:cs="Sylfaen"/>
          <w:sz w:val="20"/>
          <w:szCs w:val="20"/>
        </w:rPr>
        <w:t>կարգով</w:t>
      </w:r>
      <w:r w:rsidRPr="002C6D94">
        <w:rPr>
          <w:rFonts w:ascii="GHEA Grapalat" w:hAnsi="GHEA Grapalat"/>
          <w:sz w:val="20"/>
          <w:szCs w:val="20"/>
          <w:lang w:val="es-ES"/>
        </w:rPr>
        <w:t xml:space="preserve"> </w:t>
      </w:r>
      <w:r w:rsidRPr="002C6D94">
        <w:rPr>
          <w:rFonts w:ascii="GHEA Grapalat" w:hAnsi="GHEA Grapalat" w:cs="Sylfaen"/>
          <w:sz w:val="20"/>
          <w:szCs w:val="20"/>
        </w:rPr>
        <w:t>մարված</w:t>
      </w:r>
      <w:r w:rsidRPr="002C6D94">
        <w:rPr>
          <w:rFonts w:ascii="GHEA Grapalat" w:hAnsi="GHEA Grapalat"/>
          <w:sz w:val="20"/>
          <w:szCs w:val="20"/>
          <w:lang w:val="es-ES"/>
        </w:rPr>
        <w:t xml:space="preserve"> </w:t>
      </w:r>
      <w:r w:rsidRPr="002C6D94">
        <w:rPr>
          <w:rFonts w:ascii="GHEA Grapalat" w:hAnsi="GHEA Grapalat" w:cs="Sylfaen"/>
          <w:sz w:val="20"/>
          <w:szCs w:val="20"/>
        </w:rPr>
        <w:t>է</w:t>
      </w:r>
      <w:r w:rsidR="00E56508" w:rsidRPr="002C6D94">
        <w:rPr>
          <w:rFonts w:ascii="GHEA Grapalat" w:hAnsi="GHEA Grapalat" w:cs="Sylfaen"/>
          <w:sz w:val="20"/>
          <w:szCs w:val="20"/>
          <w:lang w:val="hy-AM"/>
        </w:rPr>
        <w:t xml:space="preserve"> կամ վերացված է</w:t>
      </w:r>
      <w:r w:rsidRPr="002C6D94">
        <w:rPr>
          <w:rFonts w:ascii="GHEA Grapalat" w:hAnsi="GHEA Grapalat"/>
          <w:sz w:val="20"/>
          <w:szCs w:val="20"/>
          <w:lang w:val="es-ES"/>
        </w:rPr>
        <w:t xml:space="preserve">.  </w:t>
      </w:r>
    </w:p>
    <w:p w14:paraId="7F33F708" w14:textId="77777777" w:rsidR="00753E6E" w:rsidRPr="002C6D94" w:rsidRDefault="00753E6E" w:rsidP="002C6D94">
      <w:pPr>
        <w:ind w:firstLine="720"/>
        <w:jc w:val="both"/>
        <w:rPr>
          <w:rFonts w:ascii="GHEA Grapalat" w:hAnsi="GHEA Grapalat"/>
          <w:sz w:val="20"/>
          <w:szCs w:val="20"/>
          <w:lang w:val="es-ES"/>
        </w:rPr>
      </w:pPr>
      <w:r w:rsidRPr="002C6D94">
        <w:rPr>
          <w:rFonts w:ascii="GHEA Grapalat" w:hAnsi="GHEA Grapalat" w:cs="Sylfaen"/>
          <w:sz w:val="20"/>
          <w:szCs w:val="20"/>
          <w:lang w:val="es-ES"/>
        </w:rPr>
        <w:t>4)</w:t>
      </w:r>
      <w:r w:rsidRPr="002C6D94">
        <w:rPr>
          <w:rFonts w:ascii="GHEA Grapalat" w:hAnsi="GHEA Grapalat"/>
          <w:sz w:val="20"/>
          <w:szCs w:val="20"/>
          <w:lang w:val="es-ES"/>
        </w:rPr>
        <w:t xml:space="preserve"> </w:t>
      </w:r>
      <w:r w:rsidR="00D30C7A" w:rsidRPr="002C6D94">
        <w:rPr>
          <w:rFonts w:ascii="GHEA Grapalat" w:hAnsi="GHEA Grapalat" w:cs="Sylfaen"/>
          <w:sz w:val="20"/>
          <w:szCs w:val="20"/>
        </w:rPr>
        <w:t>որոնց</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վերաբերյալ</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գնումների</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ոլորտում</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հակամրցակցային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համաձայնության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գերիշխող</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դիրքի</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չարաշահման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կամ</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անբարեխիղճ</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մրցակցության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համար</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պատասխանատվություն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սահմանող</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վարչական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ակտը</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հայտը</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ներկայացվելու</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օրվան</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նախորդող</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երեք</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տարվա</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ընթացքում</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դարձել</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է</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անբողոքարկելի</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իսկ</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բողոքարկված</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լինելու</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դեպքում</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թողնվել</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է</w:t>
      </w:r>
      <w:r w:rsidR="00D30C7A" w:rsidRPr="002C6D94">
        <w:rPr>
          <w:rFonts w:ascii="GHEA Grapalat" w:hAnsi="GHEA Grapalat" w:cs="Sylfaen"/>
          <w:sz w:val="20"/>
          <w:szCs w:val="20"/>
          <w:lang w:val="es-ES"/>
        </w:rPr>
        <w:t xml:space="preserve"> </w:t>
      </w:r>
      <w:r w:rsidR="00D30C7A" w:rsidRPr="002C6D94">
        <w:rPr>
          <w:rFonts w:ascii="GHEA Grapalat" w:hAnsi="GHEA Grapalat" w:cs="Sylfaen"/>
          <w:sz w:val="20"/>
          <w:szCs w:val="20"/>
        </w:rPr>
        <w:t>անփոփոխ</w:t>
      </w:r>
      <w:r w:rsidR="00D30C7A" w:rsidRPr="002C6D94">
        <w:rPr>
          <w:rFonts w:ascii="Cambria Math" w:hAnsi="Cambria Math" w:cs="Cambria Math"/>
          <w:sz w:val="20"/>
          <w:szCs w:val="20"/>
          <w:lang w:val="es-ES"/>
        </w:rPr>
        <w:t>․</w:t>
      </w:r>
      <w:r w:rsidR="00D30C7A" w:rsidRPr="002C6D94">
        <w:rPr>
          <w:rFonts w:ascii="GHEA Grapalat" w:hAnsi="GHEA Grapalat"/>
          <w:sz w:val="20"/>
          <w:szCs w:val="20"/>
          <w:lang w:val="es-ES"/>
        </w:rPr>
        <w:t xml:space="preserve"> </w:t>
      </w:r>
      <w:r w:rsidRPr="002C6D94">
        <w:rPr>
          <w:rFonts w:ascii="GHEA Grapalat" w:hAnsi="GHEA Grapalat" w:cs="Sylfaen"/>
          <w:sz w:val="20"/>
          <w:szCs w:val="20"/>
          <w:lang w:val="es-ES"/>
        </w:rPr>
        <w:t xml:space="preserve">5) </w:t>
      </w:r>
      <w:r w:rsidRPr="002C6D94">
        <w:rPr>
          <w:rFonts w:ascii="GHEA Grapalat" w:hAnsi="GHEA Grapalat" w:cs="Sylfaen"/>
          <w:sz w:val="20"/>
          <w:szCs w:val="20"/>
        </w:rPr>
        <w:t>որոնք</w:t>
      </w:r>
      <w:r w:rsidRPr="002C6D94">
        <w:rPr>
          <w:rFonts w:ascii="GHEA Grapalat" w:hAnsi="GHEA Grapalat" w:cs="Sylfaen"/>
          <w:sz w:val="20"/>
          <w:szCs w:val="20"/>
          <w:lang w:val="es-ES"/>
        </w:rPr>
        <w:t xml:space="preserve"> </w:t>
      </w:r>
      <w:r w:rsidRPr="002C6D94">
        <w:rPr>
          <w:rFonts w:ascii="GHEA Grapalat" w:hAnsi="GHEA Grapalat" w:cs="Sylfaen"/>
          <w:sz w:val="20"/>
          <w:szCs w:val="20"/>
        </w:rPr>
        <w:t>հայտը</w:t>
      </w:r>
      <w:r w:rsidRPr="002C6D94">
        <w:rPr>
          <w:rFonts w:ascii="GHEA Grapalat" w:hAnsi="GHEA Grapalat" w:cs="Sylfaen"/>
          <w:sz w:val="20"/>
          <w:szCs w:val="20"/>
          <w:lang w:val="es-ES"/>
        </w:rPr>
        <w:t xml:space="preserve"> </w:t>
      </w:r>
      <w:r w:rsidRPr="002C6D94">
        <w:rPr>
          <w:rFonts w:ascii="GHEA Grapalat" w:hAnsi="GHEA Grapalat" w:cs="Sylfaen"/>
          <w:sz w:val="20"/>
          <w:szCs w:val="20"/>
        </w:rPr>
        <w:t>ներկայացնելու</w:t>
      </w:r>
      <w:r w:rsidRPr="002C6D94">
        <w:rPr>
          <w:rFonts w:ascii="GHEA Grapalat" w:hAnsi="GHEA Grapalat" w:cs="Sylfaen"/>
          <w:sz w:val="20"/>
          <w:szCs w:val="20"/>
          <w:lang w:val="es-ES"/>
        </w:rPr>
        <w:t xml:space="preserve"> </w:t>
      </w:r>
      <w:r w:rsidRPr="002C6D94">
        <w:rPr>
          <w:rFonts w:ascii="GHEA Grapalat" w:hAnsi="GHEA Grapalat" w:cs="Sylfaen"/>
          <w:sz w:val="20"/>
          <w:szCs w:val="20"/>
        </w:rPr>
        <w:t>օրվա</w:t>
      </w:r>
      <w:r w:rsidRPr="002C6D94">
        <w:rPr>
          <w:rFonts w:ascii="GHEA Grapalat" w:hAnsi="GHEA Grapalat" w:cs="Sylfaen"/>
          <w:sz w:val="20"/>
          <w:szCs w:val="20"/>
          <w:lang w:val="es-ES"/>
        </w:rPr>
        <w:t xml:space="preserve"> </w:t>
      </w:r>
      <w:r w:rsidRPr="002C6D94">
        <w:rPr>
          <w:rFonts w:ascii="GHEA Grapalat" w:hAnsi="GHEA Grapalat" w:cs="Sylfaen"/>
          <w:sz w:val="20"/>
          <w:szCs w:val="20"/>
        </w:rPr>
        <w:t>դրությամբ</w:t>
      </w:r>
      <w:r w:rsidRPr="002C6D94">
        <w:rPr>
          <w:rFonts w:ascii="GHEA Grapalat" w:hAnsi="GHEA Grapalat" w:cs="Sylfaen"/>
          <w:sz w:val="20"/>
          <w:szCs w:val="20"/>
          <w:lang w:val="es-ES"/>
        </w:rPr>
        <w:t xml:space="preserve"> </w:t>
      </w:r>
      <w:r w:rsidRPr="002C6D94">
        <w:rPr>
          <w:rFonts w:ascii="GHEA Grapalat" w:hAnsi="GHEA Grapalat" w:cs="Sylfaen"/>
          <w:sz w:val="20"/>
          <w:szCs w:val="20"/>
        </w:rPr>
        <w:t>ներառված</w:t>
      </w:r>
      <w:r w:rsidRPr="002C6D94">
        <w:rPr>
          <w:rFonts w:ascii="GHEA Grapalat" w:hAnsi="GHEA Grapalat" w:cs="Sylfaen"/>
          <w:sz w:val="20"/>
          <w:szCs w:val="20"/>
          <w:lang w:val="es-ES"/>
        </w:rPr>
        <w:t xml:space="preserve"> </w:t>
      </w:r>
      <w:r w:rsidRPr="002C6D94">
        <w:rPr>
          <w:rFonts w:ascii="GHEA Grapalat" w:hAnsi="GHEA Grapalat" w:cs="Sylfaen"/>
          <w:sz w:val="20"/>
          <w:szCs w:val="20"/>
        </w:rPr>
        <w:t>են</w:t>
      </w:r>
      <w:r w:rsidRPr="002C6D94">
        <w:rPr>
          <w:rFonts w:ascii="GHEA Grapalat" w:hAnsi="GHEA Grapalat" w:cs="Sylfaen"/>
          <w:sz w:val="20"/>
          <w:szCs w:val="20"/>
          <w:lang w:val="es-ES"/>
        </w:rPr>
        <w:t xml:space="preserve"> </w:t>
      </w:r>
      <w:r w:rsidRPr="002C6D94">
        <w:rPr>
          <w:rFonts w:ascii="GHEA Grapalat" w:hAnsi="GHEA Grapalat" w:cs="Sylfaen"/>
          <w:sz w:val="20"/>
          <w:szCs w:val="20"/>
        </w:rPr>
        <w:t>Եվրասիական</w:t>
      </w:r>
      <w:r w:rsidRPr="002C6D94">
        <w:rPr>
          <w:rFonts w:ascii="GHEA Grapalat" w:hAnsi="GHEA Grapalat" w:cs="Sylfaen"/>
          <w:sz w:val="20"/>
          <w:szCs w:val="20"/>
          <w:lang w:val="es-ES"/>
        </w:rPr>
        <w:t xml:space="preserve"> </w:t>
      </w:r>
      <w:r w:rsidRPr="002C6D94">
        <w:rPr>
          <w:rFonts w:ascii="GHEA Grapalat" w:hAnsi="GHEA Grapalat" w:cs="Sylfaen"/>
          <w:sz w:val="20"/>
          <w:szCs w:val="20"/>
        </w:rPr>
        <w:t>տնտեսական</w:t>
      </w:r>
      <w:r w:rsidRPr="002C6D94">
        <w:rPr>
          <w:rFonts w:ascii="GHEA Grapalat" w:hAnsi="GHEA Grapalat" w:cs="Sylfaen"/>
          <w:sz w:val="20"/>
          <w:szCs w:val="20"/>
          <w:lang w:val="es-ES"/>
        </w:rPr>
        <w:t xml:space="preserve"> </w:t>
      </w:r>
      <w:r w:rsidRPr="002C6D94">
        <w:rPr>
          <w:rFonts w:ascii="GHEA Grapalat" w:hAnsi="GHEA Grapalat" w:cs="Sylfaen"/>
          <w:sz w:val="20"/>
          <w:szCs w:val="20"/>
        </w:rPr>
        <w:t>միությանն</w:t>
      </w:r>
      <w:r w:rsidRPr="002C6D94">
        <w:rPr>
          <w:rFonts w:ascii="GHEA Grapalat" w:hAnsi="GHEA Grapalat" w:cs="Sylfaen"/>
          <w:sz w:val="20"/>
          <w:szCs w:val="20"/>
          <w:lang w:val="es-ES"/>
        </w:rPr>
        <w:t xml:space="preserve"> </w:t>
      </w:r>
      <w:r w:rsidRPr="002C6D94">
        <w:rPr>
          <w:rFonts w:ascii="GHEA Grapalat" w:hAnsi="GHEA Grapalat" w:cs="Sylfaen"/>
          <w:sz w:val="20"/>
          <w:szCs w:val="20"/>
        </w:rPr>
        <w:t>անդամակցող</w:t>
      </w:r>
      <w:r w:rsidRPr="002C6D94">
        <w:rPr>
          <w:rFonts w:ascii="GHEA Grapalat" w:hAnsi="GHEA Grapalat" w:cs="Sylfaen"/>
          <w:sz w:val="20"/>
          <w:szCs w:val="20"/>
          <w:lang w:val="es-ES"/>
        </w:rPr>
        <w:t xml:space="preserve"> </w:t>
      </w:r>
      <w:r w:rsidRPr="002C6D94">
        <w:rPr>
          <w:rFonts w:ascii="GHEA Grapalat" w:hAnsi="GHEA Grapalat" w:cs="Sylfaen"/>
          <w:sz w:val="20"/>
          <w:szCs w:val="20"/>
        </w:rPr>
        <w:t>երկրների</w:t>
      </w:r>
      <w:r w:rsidRPr="002C6D94">
        <w:rPr>
          <w:rFonts w:ascii="GHEA Grapalat" w:hAnsi="GHEA Grapalat" w:cs="Sylfaen"/>
          <w:sz w:val="20"/>
          <w:szCs w:val="20"/>
          <w:lang w:val="es-ES"/>
        </w:rPr>
        <w:t xml:space="preserve"> </w:t>
      </w:r>
      <w:r w:rsidRPr="002C6D94">
        <w:rPr>
          <w:rFonts w:ascii="GHEA Grapalat" w:hAnsi="GHEA Grapalat" w:cs="Sylfaen"/>
          <w:sz w:val="20"/>
          <w:szCs w:val="20"/>
        </w:rPr>
        <w:t>գնումների</w:t>
      </w:r>
      <w:r w:rsidRPr="002C6D94">
        <w:rPr>
          <w:rFonts w:ascii="GHEA Grapalat" w:hAnsi="GHEA Grapalat" w:cs="Sylfaen"/>
          <w:sz w:val="20"/>
          <w:szCs w:val="20"/>
          <w:lang w:val="es-ES"/>
        </w:rPr>
        <w:t xml:space="preserve"> </w:t>
      </w:r>
      <w:r w:rsidRPr="002C6D94">
        <w:rPr>
          <w:rFonts w:ascii="GHEA Grapalat" w:hAnsi="GHEA Grapalat" w:cs="Sylfaen"/>
          <w:sz w:val="20"/>
          <w:szCs w:val="20"/>
        </w:rPr>
        <w:t>մասին</w:t>
      </w:r>
      <w:r w:rsidRPr="002C6D94">
        <w:rPr>
          <w:rFonts w:ascii="GHEA Grapalat" w:hAnsi="GHEA Grapalat" w:cs="Sylfaen"/>
          <w:sz w:val="20"/>
          <w:szCs w:val="20"/>
          <w:lang w:val="es-ES"/>
        </w:rPr>
        <w:t xml:space="preserve"> </w:t>
      </w:r>
      <w:r w:rsidRPr="002C6D94">
        <w:rPr>
          <w:rFonts w:ascii="GHEA Grapalat" w:hAnsi="GHEA Grapalat" w:cs="Sylfaen"/>
          <w:sz w:val="20"/>
          <w:szCs w:val="20"/>
        </w:rPr>
        <w:t>օրենսդրության</w:t>
      </w:r>
      <w:r w:rsidRPr="002C6D94">
        <w:rPr>
          <w:rFonts w:ascii="GHEA Grapalat" w:hAnsi="GHEA Grapalat" w:cs="Sylfaen"/>
          <w:sz w:val="20"/>
          <w:szCs w:val="20"/>
          <w:lang w:val="es-ES"/>
        </w:rPr>
        <w:t xml:space="preserve"> </w:t>
      </w:r>
      <w:r w:rsidRPr="002C6D94">
        <w:rPr>
          <w:rFonts w:ascii="GHEA Grapalat" w:hAnsi="GHEA Grapalat" w:cs="Sylfaen"/>
          <w:sz w:val="20"/>
          <w:szCs w:val="20"/>
        </w:rPr>
        <w:t>համաձայն</w:t>
      </w:r>
      <w:r w:rsidRPr="002C6D94">
        <w:rPr>
          <w:rFonts w:ascii="GHEA Grapalat" w:hAnsi="GHEA Grapalat" w:cs="Sylfaen"/>
          <w:sz w:val="20"/>
          <w:szCs w:val="20"/>
          <w:lang w:val="es-ES"/>
        </w:rPr>
        <w:t xml:space="preserve"> </w:t>
      </w:r>
      <w:r w:rsidRPr="002C6D94">
        <w:rPr>
          <w:rFonts w:ascii="GHEA Grapalat" w:hAnsi="GHEA Grapalat" w:cs="Sylfaen"/>
          <w:sz w:val="20"/>
          <w:szCs w:val="20"/>
        </w:rPr>
        <w:t>հրապարակված</w:t>
      </w:r>
      <w:r w:rsidRPr="002C6D94">
        <w:rPr>
          <w:rFonts w:ascii="GHEA Grapalat" w:hAnsi="GHEA Grapalat" w:cs="Sylfaen"/>
          <w:sz w:val="20"/>
          <w:szCs w:val="20"/>
          <w:lang w:val="es-ES"/>
        </w:rPr>
        <w:t xml:space="preserve"> </w:t>
      </w:r>
      <w:r w:rsidRPr="002C6D94">
        <w:rPr>
          <w:rFonts w:ascii="GHEA Grapalat" w:hAnsi="GHEA Grapalat" w:cs="Sylfaen"/>
          <w:sz w:val="20"/>
          <w:szCs w:val="20"/>
        </w:rPr>
        <w:t>գնումների</w:t>
      </w:r>
      <w:r w:rsidRPr="002C6D94">
        <w:rPr>
          <w:rFonts w:ascii="GHEA Grapalat" w:hAnsi="GHEA Grapalat" w:cs="Sylfaen"/>
          <w:sz w:val="20"/>
          <w:szCs w:val="20"/>
          <w:lang w:val="es-ES"/>
        </w:rPr>
        <w:t xml:space="preserve"> </w:t>
      </w:r>
      <w:r w:rsidRPr="002C6D94">
        <w:rPr>
          <w:rFonts w:ascii="GHEA Grapalat" w:hAnsi="GHEA Grapalat" w:cs="Sylfaen"/>
          <w:sz w:val="20"/>
          <w:szCs w:val="20"/>
        </w:rPr>
        <w:t>գործընթացին</w:t>
      </w:r>
      <w:r w:rsidRPr="002C6D94">
        <w:rPr>
          <w:rFonts w:ascii="GHEA Grapalat" w:hAnsi="GHEA Grapalat"/>
          <w:sz w:val="20"/>
          <w:szCs w:val="20"/>
          <w:lang w:val="es-ES"/>
        </w:rPr>
        <w:t xml:space="preserve"> </w:t>
      </w:r>
      <w:r w:rsidRPr="002C6D94">
        <w:rPr>
          <w:rFonts w:ascii="GHEA Grapalat" w:hAnsi="GHEA Grapalat" w:cs="Sylfaen"/>
          <w:sz w:val="20"/>
          <w:szCs w:val="20"/>
        </w:rPr>
        <w:t>մասնակցելու</w:t>
      </w:r>
      <w:r w:rsidRPr="002C6D94">
        <w:rPr>
          <w:rFonts w:ascii="GHEA Grapalat" w:hAnsi="GHEA Grapalat"/>
          <w:sz w:val="20"/>
          <w:szCs w:val="20"/>
          <w:lang w:val="es-ES"/>
        </w:rPr>
        <w:t xml:space="preserve"> </w:t>
      </w:r>
      <w:r w:rsidRPr="002C6D94">
        <w:rPr>
          <w:rFonts w:ascii="GHEA Grapalat" w:hAnsi="GHEA Grapalat" w:cs="Sylfaen"/>
          <w:sz w:val="20"/>
          <w:szCs w:val="20"/>
        </w:rPr>
        <w:t>իրավունք</w:t>
      </w:r>
      <w:r w:rsidRPr="002C6D94">
        <w:rPr>
          <w:rFonts w:ascii="GHEA Grapalat" w:hAnsi="GHEA Grapalat"/>
          <w:sz w:val="20"/>
          <w:szCs w:val="20"/>
          <w:lang w:val="es-ES"/>
        </w:rPr>
        <w:t xml:space="preserve"> </w:t>
      </w:r>
      <w:r w:rsidRPr="002C6D94">
        <w:rPr>
          <w:rFonts w:ascii="GHEA Grapalat" w:hAnsi="GHEA Grapalat" w:cs="Sylfaen"/>
          <w:sz w:val="20"/>
          <w:szCs w:val="20"/>
        </w:rPr>
        <w:t>չունեցող</w:t>
      </w:r>
      <w:r w:rsidRPr="002C6D94">
        <w:rPr>
          <w:rFonts w:ascii="GHEA Grapalat" w:hAnsi="GHEA Grapalat"/>
          <w:sz w:val="20"/>
          <w:szCs w:val="20"/>
          <w:lang w:val="es-ES"/>
        </w:rPr>
        <w:t xml:space="preserve"> </w:t>
      </w:r>
      <w:r w:rsidRPr="002C6D94">
        <w:rPr>
          <w:rFonts w:ascii="GHEA Grapalat" w:hAnsi="GHEA Grapalat" w:cs="Sylfaen"/>
          <w:sz w:val="20"/>
          <w:szCs w:val="20"/>
        </w:rPr>
        <w:t>մասնակիցների</w:t>
      </w:r>
      <w:r w:rsidRPr="002C6D94">
        <w:rPr>
          <w:rFonts w:ascii="GHEA Grapalat" w:hAnsi="GHEA Grapalat"/>
          <w:sz w:val="20"/>
          <w:szCs w:val="20"/>
          <w:lang w:val="es-ES"/>
        </w:rPr>
        <w:t xml:space="preserve"> </w:t>
      </w:r>
      <w:r w:rsidRPr="002C6D94">
        <w:rPr>
          <w:rFonts w:ascii="GHEA Grapalat" w:hAnsi="GHEA Grapalat" w:cs="Sylfaen"/>
          <w:sz w:val="20"/>
          <w:szCs w:val="20"/>
        </w:rPr>
        <w:t>ցուցակում</w:t>
      </w:r>
      <w:r w:rsidRPr="002C6D94">
        <w:rPr>
          <w:rFonts w:ascii="GHEA Grapalat" w:hAnsi="GHEA Grapalat" w:cs="Sylfaen"/>
          <w:sz w:val="20"/>
          <w:szCs w:val="20"/>
          <w:lang w:val="es-ES"/>
        </w:rPr>
        <w:t xml:space="preserve">. </w:t>
      </w:r>
    </w:p>
    <w:p w14:paraId="0798DA55" w14:textId="77777777" w:rsidR="00753E6E" w:rsidRPr="002C6D94" w:rsidRDefault="00753E6E" w:rsidP="002C6D94">
      <w:pPr>
        <w:ind w:firstLine="567"/>
        <w:jc w:val="both"/>
        <w:rPr>
          <w:rFonts w:ascii="GHEA Grapalat" w:hAnsi="GHEA Grapalat"/>
          <w:sz w:val="20"/>
          <w:szCs w:val="20"/>
          <w:lang w:val="es-ES"/>
        </w:rPr>
      </w:pPr>
      <w:r w:rsidRPr="002C6D94">
        <w:rPr>
          <w:rFonts w:ascii="GHEA Grapalat" w:hAnsi="GHEA Grapalat"/>
          <w:sz w:val="20"/>
          <w:szCs w:val="20"/>
          <w:lang w:val="es-ES"/>
        </w:rPr>
        <w:t xml:space="preserve">   6) </w:t>
      </w:r>
      <w:r w:rsidRPr="002C6D94">
        <w:rPr>
          <w:rFonts w:ascii="GHEA Grapalat" w:hAnsi="GHEA Grapalat"/>
          <w:sz w:val="20"/>
          <w:szCs w:val="20"/>
        </w:rPr>
        <w:t>որոնք</w:t>
      </w:r>
      <w:r w:rsidRPr="002C6D94">
        <w:rPr>
          <w:rFonts w:ascii="GHEA Grapalat" w:hAnsi="GHEA Grapalat"/>
          <w:sz w:val="20"/>
          <w:szCs w:val="20"/>
          <w:lang w:val="es-ES"/>
        </w:rPr>
        <w:t xml:space="preserve"> </w:t>
      </w:r>
      <w:r w:rsidRPr="002C6D94">
        <w:rPr>
          <w:rFonts w:ascii="GHEA Grapalat" w:hAnsi="GHEA Grapalat"/>
          <w:sz w:val="20"/>
          <w:szCs w:val="20"/>
        </w:rPr>
        <w:t>հայտը</w:t>
      </w:r>
      <w:r w:rsidRPr="002C6D94">
        <w:rPr>
          <w:rFonts w:ascii="GHEA Grapalat" w:hAnsi="GHEA Grapalat"/>
          <w:sz w:val="20"/>
          <w:szCs w:val="20"/>
          <w:lang w:val="es-ES"/>
        </w:rPr>
        <w:t xml:space="preserve"> </w:t>
      </w:r>
      <w:r w:rsidRPr="002C6D94">
        <w:rPr>
          <w:rFonts w:ascii="GHEA Grapalat" w:hAnsi="GHEA Grapalat"/>
          <w:sz w:val="20"/>
          <w:szCs w:val="20"/>
        </w:rPr>
        <w:t>ներկայացնելու</w:t>
      </w:r>
      <w:r w:rsidRPr="002C6D94">
        <w:rPr>
          <w:rFonts w:ascii="GHEA Grapalat" w:hAnsi="GHEA Grapalat"/>
          <w:sz w:val="20"/>
          <w:szCs w:val="20"/>
          <w:lang w:val="es-ES"/>
        </w:rPr>
        <w:t xml:space="preserve"> </w:t>
      </w:r>
      <w:r w:rsidRPr="002C6D94">
        <w:rPr>
          <w:rFonts w:ascii="GHEA Grapalat" w:hAnsi="GHEA Grapalat"/>
          <w:sz w:val="20"/>
          <w:szCs w:val="20"/>
        </w:rPr>
        <w:t>օրվա</w:t>
      </w:r>
      <w:r w:rsidRPr="002C6D94">
        <w:rPr>
          <w:rFonts w:ascii="GHEA Grapalat" w:hAnsi="GHEA Grapalat"/>
          <w:sz w:val="20"/>
          <w:szCs w:val="20"/>
          <w:lang w:val="es-ES"/>
        </w:rPr>
        <w:t xml:space="preserve"> </w:t>
      </w:r>
      <w:r w:rsidRPr="002C6D94">
        <w:rPr>
          <w:rFonts w:ascii="GHEA Grapalat" w:hAnsi="GHEA Grapalat"/>
          <w:sz w:val="20"/>
          <w:szCs w:val="20"/>
        </w:rPr>
        <w:t>դրությամբ</w:t>
      </w:r>
      <w:r w:rsidRPr="002C6D94">
        <w:rPr>
          <w:rFonts w:ascii="GHEA Grapalat" w:hAnsi="GHEA Grapalat"/>
          <w:sz w:val="20"/>
          <w:szCs w:val="20"/>
          <w:lang w:val="es-ES"/>
        </w:rPr>
        <w:t xml:space="preserve"> </w:t>
      </w:r>
      <w:r w:rsidRPr="002C6D94">
        <w:rPr>
          <w:rFonts w:ascii="GHEA Grapalat" w:hAnsi="GHEA Grapalat" w:cs="Sylfaen"/>
          <w:sz w:val="20"/>
          <w:szCs w:val="20"/>
        </w:rPr>
        <w:t>ներառված</w:t>
      </w:r>
      <w:r w:rsidRPr="002C6D94">
        <w:rPr>
          <w:rFonts w:ascii="GHEA Grapalat" w:hAnsi="GHEA Grapalat"/>
          <w:sz w:val="20"/>
          <w:szCs w:val="20"/>
          <w:lang w:val="es-ES"/>
        </w:rPr>
        <w:t xml:space="preserve"> </w:t>
      </w:r>
      <w:r w:rsidRPr="002C6D94">
        <w:rPr>
          <w:rFonts w:ascii="GHEA Grapalat" w:hAnsi="GHEA Grapalat" w:cs="Sylfaen"/>
          <w:sz w:val="20"/>
          <w:szCs w:val="20"/>
        </w:rPr>
        <w:t>են</w:t>
      </w:r>
      <w:r w:rsidRPr="002C6D94">
        <w:rPr>
          <w:rFonts w:ascii="GHEA Grapalat" w:hAnsi="GHEA Grapalat"/>
          <w:sz w:val="20"/>
          <w:szCs w:val="20"/>
          <w:lang w:val="es-ES"/>
        </w:rPr>
        <w:t xml:space="preserve"> </w:t>
      </w:r>
      <w:r w:rsidRPr="002C6D94">
        <w:rPr>
          <w:rFonts w:ascii="GHEA Grapalat" w:hAnsi="GHEA Grapalat" w:cs="Sylfaen"/>
          <w:sz w:val="20"/>
          <w:szCs w:val="20"/>
        </w:rPr>
        <w:t>գնումների</w:t>
      </w:r>
      <w:r w:rsidRPr="002C6D94">
        <w:rPr>
          <w:rFonts w:ascii="GHEA Grapalat" w:hAnsi="GHEA Grapalat" w:cs="Sylfaen"/>
          <w:sz w:val="20"/>
          <w:szCs w:val="20"/>
          <w:lang w:val="es-ES"/>
        </w:rPr>
        <w:t xml:space="preserve"> </w:t>
      </w:r>
      <w:r w:rsidRPr="002C6D94">
        <w:rPr>
          <w:rFonts w:ascii="GHEA Grapalat" w:hAnsi="GHEA Grapalat" w:cs="Sylfaen"/>
          <w:sz w:val="20"/>
          <w:szCs w:val="20"/>
        </w:rPr>
        <w:t>գործընթացին</w:t>
      </w:r>
      <w:r w:rsidRPr="002C6D94">
        <w:rPr>
          <w:rFonts w:ascii="GHEA Grapalat" w:hAnsi="GHEA Grapalat"/>
          <w:sz w:val="20"/>
          <w:szCs w:val="20"/>
          <w:lang w:val="es-ES"/>
        </w:rPr>
        <w:t xml:space="preserve"> </w:t>
      </w:r>
      <w:r w:rsidRPr="002C6D94">
        <w:rPr>
          <w:rFonts w:ascii="GHEA Grapalat" w:hAnsi="GHEA Grapalat" w:cs="Sylfaen"/>
          <w:sz w:val="20"/>
          <w:szCs w:val="20"/>
        </w:rPr>
        <w:t>մասնակցելու</w:t>
      </w:r>
      <w:r w:rsidRPr="002C6D94">
        <w:rPr>
          <w:rFonts w:ascii="GHEA Grapalat" w:hAnsi="GHEA Grapalat"/>
          <w:sz w:val="20"/>
          <w:szCs w:val="20"/>
          <w:lang w:val="es-ES"/>
        </w:rPr>
        <w:t xml:space="preserve"> </w:t>
      </w:r>
      <w:r w:rsidRPr="002C6D94">
        <w:rPr>
          <w:rFonts w:ascii="GHEA Grapalat" w:hAnsi="GHEA Grapalat" w:cs="Sylfaen"/>
          <w:sz w:val="20"/>
          <w:szCs w:val="20"/>
        </w:rPr>
        <w:t>իրավունք</w:t>
      </w:r>
      <w:r w:rsidRPr="002C6D94">
        <w:rPr>
          <w:rFonts w:ascii="GHEA Grapalat" w:hAnsi="GHEA Grapalat"/>
          <w:sz w:val="20"/>
          <w:szCs w:val="20"/>
          <w:lang w:val="es-ES"/>
        </w:rPr>
        <w:t xml:space="preserve"> </w:t>
      </w:r>
      <w:r w:rsidRPr="002C6D94">
        <w:rPr>
          <w:rFonts w:ascii="GHEA Grapalat" w:hAnsi="GHEA Grapalat" w:cs="Sylfaen"/>
          <w:sz w:val="20"/>
          <w:szCs w:val="20"/>
        </w:rPr>
        <w:t>չունեցող</w:t>
      </w:r>
      <w:r w:rsidRPr="002C6D94">
        <w:rPr>
          <w:rFonts w:ascii="GHEA Grapalat" w:hAnsi="GHEA Grapalat"/>
          <w:sz w:val="20"/>
          <w:szCs w:val="20"/>
          <w:lang w:val="es-ES"/>
        </w:rPr>
        <w:t xml:space="preserve"> </w:t>
      </w:r>
      <w:r w:rsidRPr="002C6D94">
        <w:rPr>
          <w:rFonts w:ascii="GHEA Grapalat" w:hAnsi="GHEA Grapalat" w:cs="Sylfaen"/>
          <w:sz w:val="20"/>
          <w:szCs w:val="20"/>
        </w:rPr>
        <w:t>մասնակիցների</w:t>
      </w:r>
      <w:r w:rsidRPr="002C6D94">
        <w:rPr>
          <w:rFonts w:ascii="GHEA Grapalat" w:hAnsi="GHEA Grapalat"/>
          <w:sz w:val="20"/>
          <w:szCs w:val="20"/>
          <w:lang w:val="es-ES"/>
        </w:rPr>
        <w:t xml:space="preserve"> </w:t>
      </w:r>
      <w:r w:rsidRPr="002C6D94">
        <w:rPr>
          <w:rFonts w:ascii="GHEA Grapalat" w:hAnsi="GHEA Grapalat" w:cs="Sylfaen"/>
          <w:sz w:val="20"/>
          <w:szCs w:val="20"/>
        </w:rPr>
        <w:t>ցուցակում</w:t>
      </w:r>
      <w:r w:rsidRPr="002C6D94">
        <w:rPr>
          <w:rFonts w:ascii="GHEA Grapalat" w:hAnsi="GHEA Grapalat"/>
          <w:sz w:val="20"/>
          <w:szCs w:val="20"/>
          <w:lang w:val="es-ES"/>
        </w:rPr>
        <w:t>:</w:t>
      </w:r>
    </w:p>
    <w:p w14:paraId="0DFC9C10" w14:textId="77777777" w:rsidR="00990561" w:rsidRPr="002C6D94" w:rsidRDefault="00990561" w:rsidP="002C6D94">
      <w:pPr>
        <w:ind w:firstLine="567"/>
        <w:jc w:val="both"/>
        <w:rPr>
          <w:rFonts w:ascii="GHEA Grapalat" w:hAnsi="GHEA Grapalat" w:cs="Sylfaen"/>
          <w:sz w:val="20"/>
          <w:lang w:val="es-ES"/>
        </w:rPr>
      </w:pPr>
      <w:r w:rsidRPr="002C6D9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C6D94" w:rsidRDefault="00DB4EFF" w:rsidP="002C6D94">
      <w:pPr>
        <w:ind w:firstLine="375"/>
        <w:jc w:val="both"/>
        <w:rPr>
          <w:rFonts w:ascii="GHEA Grapalat" w:hAnsi="GHEA Grapalat" w:cs="Arial"/>
          <w:sz w:val="20"/>
          <w:lang w:val="es-ES"/>
        </w:rPr>
      </w:pPr>
      <w:r w:rsidRPr="002C6D9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C6D94" w:rsidRDefault="00DB4EFF" w:rsidP="002C6D94">
      <w:pPr>
        <w:pStyle w:val="aff"/>
        <w:numPr>
          <w:ilvl w:val="0"/>
          <w:numId w:val="30"/>
        </w:numPr>
        <w:ind w:left="0" w:firstLine="720"/>
        <w:jc w:val="both"/>
        <w:rPr>
          <w:rFonts w:ascii="GHEA Grapalat" w:hAnsi="GHEA Grapalat" w:cs="Arial"/>
          <w:sz w:val="20"/>
          <w:lang w:val="es-ES" w:eastAsia="en-US"/>
        </w:rPr>
      </w:pPr>
      <w:r w:rsidRPr="002C6D9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C6D94" w:rsidRDefault="00DB4EFF" w:rsidP="002C6D94">
      <w:pPr>
        <w:pStyle w:val="aff"/>
        <w:numPr>
          <w:ilvl w:val="0"/>
          <w:numId w:val="30"/>
        </w:numPr>
        <w:ind w:left="0" w:firstLine="720"/>
        <w:jc w:val="both"/>
        <w:rPr>
          <w:rFonts w:ascii="GHEA Grapalat" w:hAnsi="GHEA Grapalat" w:cs="Arial"/>
          <w:sz w:val="20"/>
          <w:lang w:val="es-ES"/>
        </w:rPr>
      </w:pPr>
      <w:r w:rsidRPr="002C6D94">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2C6D94" w:rsidRDefault="00753E6E" w:rsidP="002C6D94">
      <w:pPr>
        <w:ind w:firstLine="567"/>
        <w:jc w:val="both"/>
        <w:rPr>
          <w:rFonts w:ascii="GHEA Grapalat" w:hAnsi="GHEA Grapalat" w:cs="Sylfaen"/>
          <w:sz w:val="20"/>
          <w:lang w:val="es-ES"/>
        </w:rPr>
      </w:pPr>
      <w:r w:rsidRPr="002C6D9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C6D94">
        <w:rPr>
          <w:rFonts w:ascii="GHEA Grapalat" w:hAnsi="GHEA Grapalat" w:cs="Arial"/>
          <w:sz w:val="20"/>
          <w:lang w:val="es-ES"/>
        </w:rPr>
        <w:t xml:space="preserve"> </w:t>
      </w:r>
      <w:r w:rsidRPr="002C6D94">
        <w:rPr>
          <w:rFonts w:ascii="GHEA Grapalat" w:hAnsi="GHEA Grapalat" w:cs="Sylfaen"/>
          <w:sz w:val="20"/>
          <w:lang w:val="es-ES"/>
        </w:rPr>
        <w:t>հրավերի</w:t>
      </w:r>
      <w:r w:rsidRPr="002C6D94">
        <w:rPr>
          <w:rFonts w:ascii="GHEA Grapalat" w:hAnsi="GHEA Grapalat" w:cs="Arial"/>
          <w:sz w:val="20"/>
          <w:lang w:val="es-ES"/>
        </w:rPr>
        <w:t xml:space="preserve"> 2-րդ </w:t>
      </w:r>
      <w:r w:rsidRPr="002C6D94">
        <w:rPr>
          <w:rFonts w:ascii="GHEA Grapalat" w:hAnsi="GHEA Grapalat" w:cs="Sylfaen"/>
          <w:sz w:val="20"/>
          <w:lang w:val="es-ES"/>
        </w:rPr>
        <w:t>մասի</w:t>
      </w:r>
      <w:r w:rsidRPr="002C6D94">
        <w:rPr>
          <w:rFonts w:ascii="GHEA Grapalat" w:hAnsi="GHEA Grapalat" w:cs="Arial"/>
          <w:sz w:val="20"/>
          <w:lang w:val="es-ES"/>
        </w:rPr>
        <w:t xml:space="preserve"> 2.</w:t>
      </w:r>
      <w:r w:rsidR="00EA4B24" w:rsidRPr="002C6D94">
        <w:rPr>
          <w:rFonts w:ascii="GHEA Grapalat" w:hAnsi="GHEA Grapalat" w:cs="Arial"/>
          <w:sz w:val="20"/>
          <w:lang w:val="hy-AM"/>
        </w:rPr>
        <w:t>1</w:t>
      </w:r>
      <w:r w:rsidRPr="002C6D94">
        <w:rPr>
          <w:rFonts w:ascii="GHEA Grapalat" w:hAnsi="GHEA Grapalat" w:cs="Arial"/>
          <w:sz w:val="20"/>
          <w:lang w:val="es-ES"/>
        </w:rPr>
        <w:t xml:space="preserve"> </w:t>
      </w:r>
      <w:r w:rsidRPr="002C6D94">
        <w:rPr>
          <w:rFonts w:ascii="GHEA Grapalat" w:hAnsi="GHEA Grapalat" w:cs="Sylfaen"/>
          <w:sz w:val="20"/>
          <w:lang w:val="es-ES"/>
        </w:rPr>
        <w:t>կետով</w:t>
      </w:r>
      <w:r w:rsidRPr="002C6D94">
        <w:rPr>
          <w:rFonts w:ascii="GHEA Grapalat" w:hAnsi="GHEA Grapalat" w:cs="Arial"/>
          <w:sz w:val="20"/>
          <w:lang w:val="es-ES"/>
        </w:rPr>
        <w:t xml:space="preserve"> </w:t>
      </w:r>
      <w:r w:rsidRPr="002C6D94">
        <w:rPr>
          <w:rFonts w:ascii="GHEA Grapalat" w:hAnsi="GHEA Grapalat" w:cs="Sylfaen"/>
          <w:sz w:val="20"/>
          <w:lang w:val="es-ES"/>
        </w:rPr>
        <w:t>նախատեսված</w:t>
      </w:r>
      <w:r w:rsidRPr="002C6D94">
        <w:rPr>
          <w:rFonts w:ascii="GHEA Grapalat" w:hAnsi="GHEA Grapalat" w:cs="Arial"/>
          <w:sz w:val="20"/>
          <w:lang w:val="es-ES"/>
        </w:rPr>
        <w:t xml:space="preserve"> </w:t>
      </w:r>
      <w:r w:rsidRPr="002C6D94">
        <w:rPr>
          <w:rFonts w:ascii="GHEA Grapalat" w:hAnsi="GHEA Grapalat" w:cs="Sylfaen"/>
          <w:sz w:val="20"/>
          <w:lang w:val="es-ES"/>
        </w:rPr>
        <w:t>գրավոր</w:t>
      </w:r>
      <w:r w:rsidRPr="002C6D94">
        <w:rPr>
          <w:rFonts w:ascii="GHEA Grapalat" w:hAnsi="GHEA Grapalat" w:cs="Arial"/>
          <w:sz w:val="20"/>
          <w:lang w:val="es-ES"/>
        </w:rPr>
        <w:t xml:space="preserve"> </w:t>
      </w:r>
      <w:r w:rsidRPr="002C6D94">
        <w:rPr>
          <w:rFonts w:ascii="GHEA Grapalat" w:hAnsi="GHEA Grapalat" w:cs="Sylfaen"/>
          <w:sz w:val="20"/>
          <w:lang w:val="es-ES"/>
        </w:rPr>
        <w:t>հայտարարություն</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Բացի</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սույն</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կետով</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նախատեսված</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հայտարարությունից</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մասնակցության</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իրավունքի</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գնահատման</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համար</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մասնակցից</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այդ</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թվում</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ընտրված</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մասնակցից</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այլ</w:t>
      </w:r>
      <w:r w:rsidR="00EB487B" w:rsidRPr="002C6D94">
        <w:rPr>
          <w:rFonts w:ascii="GHEA Grapalat" w:hAnsi="GHEA Grapalat" w:cs="Sylfaen"/>
          <w:sz w:val="20"/>
          <w:lang w:val="es-ES"/>
        </w:rPr>
        <w:t xml:space="preserve"> </w:t>
      </w:r>
      <w:r w:rsidR="00EB487B" w:rsidRPr="002C6D94">
        <w:rPr>
          <w:rFonts w:ascii="GHEA Grapalat" w:hAnsi="GHEA Grapalat" w:cs="Sylfaen"/>
          <w:sz w:val="20"/>
        </w:rPr>
        <w:t>փաստաթղթեր</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կամ</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հիմնավորումներ</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չեն</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կարող</w:t>
      </w:r>
      <w:r w:rsidR="00EB487B" w:rsidRPr="002C6D94">
        <w:rPr>
          <w:rFonts w:ascii="GHEA Grapalat" w:hAnsi="GHEA Grapalat" w:cs="Sylfaen"/>
          <w:sz w:val="20"/>
          <w:lang w:val="es-ES"/>
        </w:rPr>
        <w:t xml:space="preserve"> </w:t>
      </w:r>
      <w:r w:rsidR="00EB487B" w:rsidRPr="002C6D94">
        <w:rPr>
          <w:rFonts w:ascii="GHEA Grapalat" w:hAnsi="GHEA Grapalat" w:cs="Sylfaen"/>
          <w:sz w:val="20"/>
        </w:rPr>
        <w:t>պահանջվել</w:t>
      </w:r>
      <w:r w:rsidR="00EB487B" w:rsidRPr="002C6D94">
        <w:rPr>
          <w:rFonts w:ascii="GHEA Grapalat" w:hAnsi="GHEA Grapalat" w:cs="Sylfaen"/>
          <w:sz w:val="20"/>
          <w:lang w:val="es-ES"/>
        </w:rPr>
        <w:t>:</w:t>
      </w:r>
      <w:r w:rsidRPr="002C6D94">
        <w:rPr>
          <w:rFonts w:ascii="GHEA Grapalat" w:hAnsi="GHEA Grapalat" w:cs="Tahoma"/>
          <w:sz w:val="20"/>
          <w:lang w:val="hy-AM"/>
        </w:rPr>
        <w:t xml:space="preserve"> </w:t>
      </w:r>
      <w:r w:rsidR="007A4BB9" w:rsidRPr="002C6D94">
        <w:rPr>
          <w:rFonts w:ascii="GHEA Grapalat" w:hAnsi="GHEA Grapalat" w:cs="Tahoma"/>
          <w:sz w:val="20"/>
        </w:rPr>
        <w:t>Մասնակցի</w:t>
      </w:r>
      <w:r w:rsidR="007A4BB9" w:rsidRPr="002C6D94">
        <w:rPr>
          <w:rFonts w:ascii="GHEA Grapalat" w:hAnsi="GHEA Grapalat" w:cs="Tahoma"/>
          <w:sz w:val="20"/>
          <w:lang w:val="es-ES"/>
        </w:rPr>
        <w:t xml:space="preserve"> </w:t>
      </w:r>
      <w:r w:rsidR="007A4BB9" w:rsidRPr="002C6D94">
        <w:rPr>
          <w:rFonts w:ascii="GHEA Grapalat" w:hAnsi="GHEA Grapalat" w:cs="Tahoma"/>
          <w:sz w:val="20"/>
        </w:rPr>
        <w:t>հայտարարության</w:t>
      </w:r>
      <w:r w:rsidR="007A4BB9" w:rsidRPr="002C6D94">
        <w:rPr>
          <w:rFonts w:ascii="GHEA Grapalat" w:hAnsi="GHEA Grapalat" w:cs="Tahoma"/>
          <w:sz w:val="20"/>
          <w:lang w:val="es-ES"/>
        </w:rPr>
        <w:t xml:space="preserve"> </w:t>
      </w:r>
      <w:r w:rsidR="007A4BB9" w:rsidRPr="002C6D94">
        <w:rPr>
          <w:rFonts w:ascii="GHEA Grapalat" w:hAnsi="GHEA Grapalat" w:cs="Tahoma"/>
          <w:sz w:val="20"/>
        </w:rPr>
        <w:t>իսկությունը</w:t>
      </w:r>
      <w:r w:rsidR="007A4BB9" w:rsidRPr="002C6D94">
        <w:rPr>
          <w:rFonts w:ascii="GHEA Grapalat" w:hAnsi="GHEA Grapalat" w:cs="Tahoma"/>
          <w:sz w:val="20"/>
          <w:lang w:val="es-ES"/>
        </w:rPr>
        <w:t xml:space="preserve"> </w:t>
      </w:r>
      <w:r w:rsidR="007A4BB9" w:rsidRPr="002C6D94">
        <w:rPr>
          <w:rFonts w:ascii="GHEA Grapalat" w:hAnsi="GHEA Grapalat" w:cs="Tahoma"/>
          <w:sz w:val="20"/>
        </w:rPr>
        <w:t>գնահատող</w:t>
      </w:r>
      <w:r w:rsidR="007A4BB9" w:rsidRPr="002C6D94">
        <w:rPr>
          <w:rFonts w:ascii="GHEA Grapalat" w:hAnsi="GHEA Grapalat" w:cs="Tahoma"/>
          <w:sz w:val="20"/>
          <w:lang w:val="es-ES"/>
        </w:rPr>
        <w:t xml:space="preserve"> </w:t>
      </w:r>
      <w:r w:rsidR="007A4BB9" w:rsidRPr="002C6D94">
        <w:rPr>
          <w:rFonts w:ascii="GHEA Grapalat" w:hAnsi="GHEA Grapalat" w:cs="Tahoma"/>
          <w:sz w:val="20"/>
        </w:rPr>
        <w:t>հանձնաժողովը</w:t>
      </w:r>
      <w:r w:rsidR="007A4BB9" w:rsidRPr="002C6D94">
        <w:rPr>
          <w:rFonts w:ascii="GHEA Grapalat" w:hAnsi="GHEA Grapalat" w:cs="Tahoma"/>
          <w:sz w:val="20"/>
          <w:lang w:val="es-ES"/>
        </w:rPr>
        <w:t xml:space="preserve"> (</w:t>
      </w:r>
      <w:r w:rsidR="007A4BB9" w:rsidRPr="002C6D94">
        <w:rPr>
          <w:rFonts w:ascii="GHEA Grapalat" w:hAnsi="GHEA Grapalat" w:cs="Tahoma"/>
          <w:sz w:val="20"/>
        </w:rPr>
        <w:t>այսուհետ</w:t>
      </w:r>
      <w:r w:rsidR="007A4BB9" w:rsidRPr="002C6D94">
        <w:rPr>
          <w:rFonts w:ascii="GHEA Grapalat" w:hAnsi="GHEA Grapalat" w:cs="Tahoma"/>
          <w:sz w:val="20"/>
          <w:lang w:val="es-ES"/>
        </w:rPr>
        <w:t xml:space="preserve">` </w:t>
      </w:r>
      <w:r w:rsidR="007A4BB9" w:rsidRPr="002C6D94">
        <w:rPr>
          <w:rFonts w:ascii="GHEA Grapalat" w:hAnsi="GHEA Grapalat" w:cs="Tahoma"/>
          <w:sz w:val="20"/>
        </w:rPr>
        <w:t>հանձնաժողով</w:t>
      </w:r>
      <w:r w:rsidR="007A4BB9" w:rsidRPr="002C6D94">
        <w:rPr>
          <w:rFonts w:ascii="GHEA Grapalat" w:hAnsi="GHEA Grapalat" w:cs="Tahoma"/>
          <w:sz w:val="20"/>
          <w:lang w:val="es-ES"/>
        </w:rPr>
        <w:t xml:space="preserve">) </w:t>
      </w:r>
      <w:r w:rsidR="007A4BB9" w:rsidRPr="002C6D94">
        <w:rPr>
          <w:rFonts w:ascii="GHEA Grapalat" w:hAnsi="GHEA Grapalat" w:cs="Tahoma"/>
          <w:sz w:val="20"/>
        </w:rPr>
        <w:t>գնահատում</w:t>
      </w:r>
      <w:r w:rsidR="007A4BB9" w:rsidRPr="002C6D94">
        <w:rPr>
          <w:rFonts w:ascii="GHEA Grapalat" w:hAnsi="GHEA Grapalat" w:cs="Tahoma"/>
          <w:sz w:val="20"/>
          <w:lang w:val="es-ES"/>
        </w:rPr>
        <w:t xml:space="preserve"> </w:t>
      </w:r>
      <w:r w:rsidR="007A4BB9" w:rsidRPr="002C6D94">
        <w:rPr>
          <w:rFonts w:ascii="GHEA Grapalat" w:hAnsi="GHEA Grapalat" w:cs="Tahoma"/>
          <w:sz w:val="20"/>
        </w:rPr>
        <w:t>է</w:t>
      </w:r>
      <w:r w:rsidR="007A4BB9" w:rsidRPr="002C6D94">
        <w:rPr>
          <w:rFonts w:ascii="GHEA Grapalat" w:hAnsi="GHEA Grapalat" w:cs="Tahoma"/>
          <w:sz w:val="20"/>
          <w:lang w:val="es-ES"/>
        </w:rPr>
        <w:t xml:space="preserve"> </w:t>
      </w:r>
      <w:r w:rsidR="007A4BB9" w:rsidRPr="002C6D94">
        <w:rPr>
          <w:rFonts w:ascii="GHEA Grapalat" w:hAnsi="GHEA Grapalat" w:cs="Tahoma"/>
          <w:sz w:val="20"/>
        </w:rPr>
        <w:t>սույն</w:t>
      </w:r>
      <w:r w:rsidR="007A4BB9" w:rsidRPr="002C6D94">
        <w:rPr>
          <w:rFonts w:ascii="GHEA Grapalat" w:hAnsi="GHEA Grapalat" w:cs="Tahoma"/>
          <w:sz w:val="20"/>
          <w:lang w:val="es-ES"/>
        </w:rPr>
        <w:t xml:space="preserve"> </w:t>
      </w:r>
      <w:r w:rsidR="007A4BB9" w:rsidRPr="002C6D94">
        <w:rPr>
          <w:rFonts w:ascii="GHEA Grapalat" w:hAnsi="GHEA Grapalat" w:cs="Tahoma"/>
          <w:sz w:val="20"/>
        </w:rPr>
        <w:t>հրավերով</w:t>
      </w:r>
      <w:r w:rsidR="007A4BB9" w:rsidRPr="002C6D94">
        <w:rPr>
          <w:rFonts w:ascii="GHEA Grapalat" w:hAnsi="GHEA Grapalat" w:cs="Tahoma"/>
          <w:sz w:val="20"/>
          <w:lang w:val="es-ES"/>
        </w:rPr>
        <w:t xml:space="preserve"> </w:t>
      </w:r>
      <w:r w:rsidR="007A4BB9" w:rsidRPr="002C6D94">
        <w:rPr>
          <w:rFonts w:ascii="GHEA Grapalat" w:hAnsi="GHEA Grapalat" w:cs="Tahoma"/>
          <w:sz w:val="20"/>
        </w:rPr>
        <w:t>սահմանված</w:t>
      </w:r>
      <w:r w:rsidR="007A4BB9" w:rsidRPr="002C6D94">
        <w:rPr>
          <w:rFonts w:ascii="GHEA Grapalat" w:hAnsi="GHEA Grapalat" w:cs="Tahoma"/>
          <w:sz w:val="20"/>
          <w:lang w:val="es-ES"/>
        </w:rPr>
        <w:t xml:space="preserve"> </w:t>
      </w:r>
      <w:r w:rsidR="007A4BB9" w:rsidRPr="002C6D94">
        <w:rPr>
          <w:rFonts w:ascii="GHEA Grapalat" w:hAnsi="GHEA Grapalat" w:cs="Tahoma"/>
          <w:sz w:val="20"/>
        </w:rPr>
        <w:t>պայմաններով</w:t>
      </w:r>
      <w:r w:rsidR="007A4BB9" w:rsidRPr="002C6D94">
        <w:rPr>
          <w:rFonts w:ascii="GHEA Grapalat" w:hAnsi="GHEA Grapalat" w:cs="Tahoma"/>
          <w:sz w:val="20"/>
          <w:lang w:val="es-ES"/>
        </w:rPr>
        <w:t>:</w:t>
      </w:r>
    </w:p>
    <w:p w14:paraId="12FBFE01" w14:textId="77777777" w:rsidR="00E56508" w:rsidRPr="002C6D94" w:rsidRDefault="00BA3554" w:rsidP="002C6D94">
      <w:pPr>
        <w:ind w:firstLine="375"/>
        <w:jc w:val="both"/>
        <w:rPr>
          <w:rFonts w:ascii="GHEA Grapalat" w:hAnsi="GHEA Grapalat"/>
          <w:lang w:val="es-ES"/>
        </w:rPr>
      </w:pPr>
      <w:r w:rsidRPr="002C6D94">
        <w:rPr>
          <w:rFonts w:ascii="GHEA Grapalat" w:hAnsi="GHEA Grapalat" w:cs="Tahoma"/>
          <w:sz w:val="20"/>
          <w:szCs w:val="20"/>
          <w:lang w:val="es-ES"/>
        </w:rPr>
        <w:t>2.</w:t>
      </w:r>
      <w:r w:rsidR="007968A3" w:rsidRPr="002C6D94">
        <w:rPr>
          <w:rFonts w:ascii="GHEA Grapalat" w:hAnsi="GHEA Grapalat" w:cs="Tahoma"/>
          <w:sz w:val="20"/>
          <w:szCs w:val="20"/>
          <w:lang w:val="es-ES"/>
        </w:rPr>
        <w:t>3</w:t>
      </w:r>
      <w:r w:rsidR="00EB487B" w:rsidRPr="002C6D94">
        <w:rPr>
          <w:rFonts w:ascii="GHEA Grapalat" w:hAnsi="GHEA Grapalat" w:cs="Tahoma"/>
          <w:sz w:val="20"/>
          <w:szCs w:val="20"/>
          <w:lang w:val="es-ES"/>
        </w:rPr>
        <w:t xml:space="preserve"> </w:t>
      </w:r>
      <w:r w:rsidR="00E56508" w:rsidRPr="002C6D94">
        <w:rPr>
          <w:rFonts w:ascii="GHEA Grapalat" w:hAnsi="GHEA Grapalat" w:cs="Sylfaen"/>
          <w:sz w:val="20"/>
          <w:szCs w:val="20"/>
        </w:rPr>
        <w:t>Մասնակիցի՝</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lang w:val="hy-AM"/>
        </w:rPr>
        <w:t>Օ</w:t>
      </w:r>
      <w:r w:rsidR="00E56508" w:rsidRPr="002C6D94">
        <w:rPr>
          <w:rFonts w:ascii="GHEA Grapalat" w:hAnsi="GHEA Grapalat" w:cs="Sylfaen"/>
          <w:sz w:val="20"/>
          <w:szCs w:val="20"/>
        </w:rPr>
        <w:t>րենքի</w:t>
      </w:r>
      <w:r w:rsidR="00E56508" w:rsidRPr="002C6D94">
        <w:rPr>
          <w:rFonts w:ascii="GHEA Grapalat" w:hAnsi="GHEA Grapalat" w:cs="Sylfaen"/>
          <w:sz w:val="20"/>
          <w:szCs w:val="20"/>
          <w:lang w:val="es-ES"/>
        </w:rPr>
        <w:t xml:space="preserve"> 6-</w:t>
      </w:r>
      <w:r w:rsidR="00E56508" w:rsidRPr="002C6D94">
        <w:rPr>
          <w:rFonts w:ascii="GHEA Grapalat" w:hAnsi="GHEA Grapalat" w:cs="Sylfaen"/>
          <w:sz w:val="20"/>
          <w:szCs w:val="20"/>
        </w:rPr>
        <w:t>րդ</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հոդվածի</w:t>
      </w:r>
      <w:r w:rsidR="00E56508" w:rsidRPr="002C6D94">
        <w:rPr>
          <w:rFonts w:ascii="GHEA Grapalat" w:hAnsi="GHEA Grapalat" w:cs="Sylfaen"/>
          <w:sz w:val="20"/>
          <w:szCs w:val="20"/>
          <w:lang w:val="es-ES"/>
        </w:rPr>
        <w:t xml:space="preserve"> 1-</w:t>
      </w:r>
      <w:r w:rsidR="00E56508" w:rsidRPr="002C6D94">
        <w:rPr>
          <w:rFonts w:ascii="GHEA Grapalat" w:hAnsi="GHEA Grapalat" w:cs="Sylfaen"/>
          <w:sz w:val="20"/>
          <w:szCs w:val="20"/>
        </w:rPr>
        <w:t>ին</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մասի</w:t>
      </w:r>
      <w:r w:rsidR="00E56508" w:rsidRPr="002C6D94">
        <w:rPr>
          <w:rFonts w:ascii="GHEA Grapalat" w:hAnsi="GHEA Grapalat" w:cs="Sylfaen"/>
          <w:sz w:val="20"/>
          <w:szCs w:val="20"/>
          <w:lang w:val="es-ES"/>
        </w:rPr>
        <w:t xml:space="preserve"> 6-</w:t>
      </w:r>
      <w:r w:rsidR="00E56508" w:rsidRPr="002C6D94">
        <w:rPr>
          <w:rFonts w:ascii="GHEA Grapalat" w:hAnsi="GHEA Grapalat" w:cs="Sylfaen"/>
          <w:sz w:val="20"/>
          <w:szCs w:val="20"/>
        </w:rPr>
        <w:t>րդ</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կետով</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նախատեսված</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ցուցակում</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ներառվելը</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դրանում</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գտնվելու</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ժամանակահատվածում</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ինքնաբերաբար</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հանգեցնում</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է</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վերջինիս</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հետ</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փոխկապակցված</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անձանց</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գնումների</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գործընթացին</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մասնակցության</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իրավունքի</w:t>
      </w:r>
      <w:r w:rsidR="00E56508" w:rsidRPr="002C6D94">
        <w:rPr>
          <w:rFonts w:ascii="GHEA Grapalat" w:hAnsi="GHEA Grapalat" w:cs="Sylfaen"/>
          <w:sz w:val="20"/>
          <w:szCs w:val="20"/>
          <w:lang w:val="es-ES"/>
        </w:rPr>
        <w:t xml:space="preserve"> </w:t>
      </w:r>
      <w:r w:rsidR="00E56508" w:rsidRPr="002C6D94">
        <w:rPr>
          <w:rFonts w:ascii="GHEA Grapalat" w:hAnsi="GHEA Grapalat" w:cs="Sylfaen"/>
          <w:sz w:val="20"/>
          <w:szCs w:val="20"/>
        </w:rPr>
        <w:t>սահմանափակման</w:t>
      </w:r>
      <w:r w:rsidR="00E56508" w:rsidRPr="002C6D94">
        <w:rPr>
          <w:rFonts w:ascii="GHEA Grapalat" w:hAnsi="GHEA Grapalat" w:cs="Sylfaen"/>
          <w:sz w:val="20"/>
          <w:szCs w:val="20"/>
          <w:lang w:val="es-ES"/>
        </w:rPr>
        <w:t>:</w:t>
      </w:r>
      <w:r w:rsidR="00E56508" w:rsidRPr="002C6D94">
        <w:rPr>
          <w:rFonts w:ascii="GHEA Grapalat" w:hAnsi="GHEA Grapalat"/>
          <w:lang w:val="es-ES"/>
        </w:rPr>
        <w:t xml:space="preserve"> </w:t>
      </w:r>
    </w:p>
    <w:p w14:paraId="47E3A607" w14:textId="77777777" w:rsidR="00BA3554" w:rsidRPr="002C6D94" w:rsidRDefault="00BA3554" w:rsidP="002C6D94">
      <w:pPr>
        <w:ind w:firstLine="720"/>
        <w:jc w:val="both"/>
        <w:rPr>
          <w:rFonts w:ascii="GHEA Grapalat" w:hAnsi="GHEA Grapalat"/>
          <w:sz w:val="20"/>
          <w:szCs w:val="20"/>
          <w:lang w:val="es-ES"/>
        </w:rPr>
      </w:pPr>
      <w:r w:rsidRPr="002C6D94">
        <w:rPr>
          <w:rFonts w:ascii="GHEA Grapalat" w:hAnsi="GHEA Grapalat" w:cs="Sylfaen"/>
          <w:sz w:val="20"/>
          <w:szCs w:val="20"/>
        </w:rPr>
        <w:t>Արգելվում</w:t>
      </w:r>
      <w:r w:rsidRPr="002C6D94">
        <w:rPr>
          <w:rFonts w:ascii="GHEA Grapalat" w:hAnsi="GHEA Grapalat"/>
          <w:sz w:val="20"/>
          <w:szCs w:val="20"/>
          <w:lang w:val="es-ES"/>
        </w:rPr>
        <w:t xml:space="preserve"> </w:t>
      </w:r>
      <w:r w:rsidRPr="002C6D94">
        <w:rPr>
          <w:rFonts w:ascii="GHEA Grapalat" w:hAnsi="GHEA Grapalat" w:cs="Sylfaen"/>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կետով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փոխկապակցված</w:t>
      </w:r>
      <w:r w:rsidRPr="002C6D94">
        <w:rPr>
          <w:rFonts w:ascii="GHEA Grapalat" w:hAnsi="GHEA Grapalat"/>
          <w:sz w:val="20"/>
          <w:szCs w:val="20"/>
          <w:lang w:val="es-ES"/>
        </w:rPr>
        <w:t xml:space="preserve"> </w:t>
      </w:r>
      <w:r w:rsidRPr="002C6D94">
        <w:rPr>
          <w:rFonts w:ascii="GHEA Grapalat" w:hAnsi="GHEA Grapalat"/>
          <w:sz w:val="20"/>
          <w:szCs w:val="20"/>
        </w:rPr>
        <w:t>անձանց</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cs="Sylfaen"/>
          <w:sz w:val="20"/>
          <w:szCs w:val="20"/>
        </w:rPr>
        <w:t>միևնույն</w:t>
      </w:r>
      <w:r w:rsidRPr="002C6D94">
        <w:rPr>
          <w:rFonts w:ascii="GHEA Grapalat" w:hAnsi="GHEA Grapalat"/>
          <w:sz w:val="20"/>
          <w:szCs w:val="20"/>
          <w:lang w:val="es-ES"/>
        </w:rPr>
        <w:t xml:space="preserve"> </w:t>
      </w:r>
      <w:r w:rsidRPr="002C6D94">
        <w:rPr>
          <w:rFonts w:ascii="GHEA Grapalat" w:hAnsi="GHEA Grapalat" w:cs="Sylfaen"/>
          <w:sz w:val="20"/>
          <w:szCs w:val="20"/>
        </w:rPr>
        <w:t>անձի</w:t>
      </w:r>
      <w:r w:rsidRPr="002C6D94">
        <w:rPr>
          <w:rFonts w:ascii="GHEA Grapalat" w:hAnsi="GHEA Grapalat"/>
          <w:sz w:val="20"/>
          <w:szCs w:val="20"/>
          <w:lang w:val="es-ES"/>
        </w:rPr>
        <w:t xml:space="preserve"> (</w:t>
      </w:r>
      <w:r w:rsidRPr="002C6D94">
        <w:rPr>
          <w:rFonts w:ascii="GHEA Grapalat" w:hAnsi="GHEA Grapalat" w:cs="Sylfaen"/>
          <w:sz w:val="20"/>
          <w:szCs w:val="20"/>
        </w:rPr>
        <w:t>անձանց</w:t>
      </w:r>
      <w:r w:rsidRPr="002C6D94">
        <w:rPr>
          <w:rFonts w:ascii="GHEA Grapalat" w:hAnsi="GHEA Grapalat"/>
          <w:sz w:val="20"/>
          <w:szCs w:val="20"/>
          <w:lang w:val="es-ES"/>
        </w:rPr>
        <w:t xml:space="preserve">) </w:t>
      </w:r>
      <w:r w:rsidRPr="002C6D94">
        <w:rPr>
          <w:rFonts w:ascii="GHEA Grapalat" w:hAnsi="GHEA Grapalat" w:cs="Sylfaen"/>
          <w:sz w:val="20"/>
          <w:szCs w:val="20"/>
        </w:rPr>
        <w:t>կողմից</w:t>
      </w:r>
      <w:r w:rsidRPr="002C6D94">
        <w:rPr>
          <w:rFonts w:ascii="GHEA Grapalat" w:hAnsi="GHEA Grapalat"/>
          <w:sz w:val="20"/>
          <w:szCs w:val="20"/>
          <w:lang w:val="es-ES"/>
        </w:rPr>
        <w:t xml:space="preserve"> </w:t>
      </w:r>
      <w:r w:rsidRPr="002C6D94">
        <w:rPr>
          <w:rFonts w:ascii="GHEA Grapalat" w:hAnsi="GHEA Grapalat" w:cs="Sylfaen"/>
          <w:sz w:val="20"/>
          <w:szCs w:val="20"/>
        </w:rPr>
        <w:t>հիմնադրված</w:t>
      </w:r>
      <w:r w:rsidRPr="002C6D94">
        <w:rPr>
          <w:rFonts w:ascii="GHEA Grapalat" w:hAnsi="GHEA Grapalat"/>
          <w:sz w:val="20"/>
          <w:szCs w:val="20"/>
          <w:lang w:val="es-ES"/>
        </w:rPr>
        <w:t xml:space="preserve"> </w:t>
      </w:r>
      <w:r w:rsidRPr="002C6D94">
        <w:rPr>
          <w:rFonts w:ascii="GHEA Grapalat" w:hAnsi="GHEA Grapalat" w:cs="Sylfaen"/>
          <w:sz w:val="20"/>
          <w:szCs w:val="20"/>
        </w:rPr>
        <w:t>կամ</w:t>
      </w:r>
      <w:r w:rsidRPr="002C6D94">
        <w:rPr>
          <w:rFonts w:ascii="GHEA Grapalat" w:hAnsi="GHEA Grapalat"/>
          <w:sz w:val="20"/>
          <w:szCs w:val="20"/>
          <w:lang w:val="es-ES"/>
        </w:rPr>
        <w:t xml:space="preserve"> </w:t>
      </w:r>
      <w:r w:rsidRPr="002C6D94">
        <w:rPr>
          <w:rFonts w:ascii="GHEA Grapalat" w:hAnsi="GHEA Grapalat" w:cs="Sylfaen"/>
          <w:sz w:val="20"/>
          <w:szCs w:val="20"/>
        </w:rPr>
        <w:t>ավելի</w:t>
      </w:r>
      <w:r w:rsidRPr="002C6D94">
        <w:rPr>
          <w:rFonts w:ascii="GHEA Grapalat" w:hAnsi="GHEA Grapalat"/>
          <w:sz w:val="20"/>
          <w:szCs w:val="20"/>
          <w:lang w:val="es-ES"/>
        </w:rPr>
        <w:t xml:space="preserve"> </w:t>
      </w:r>
      <w:r w:rsidRPr="002C6D94">
        <w:rPr>
          <w:rFonts w:ascii="GHEA Grapalat" w:hAnsi="GHEA Grapalat" w:cs="Sylfaen"/>
          <w:sz w:val="20"/>
          <w:szCs w:val="20"/>
        </w:rPr>
        <w:t>քան</w:t>
      </w:r>
      <w:r w:rsidRPr="002C6D94">
        <w:rPr>
          <w:rFonts w:ascii="GHEA Grapalat" w:hAnsi="GHEA Grapalat"/>
          <w:sz w:val="20"/>
          <w:szCs w:val="20"/>
          <w:lang w:val="es-ES"/>
        </w:rPr>
        <w:t xml:space="preserve"> </w:t>
      </w:r>
      <w:r w:rsidRPr="002C6D94">
        <w:rPr>
          <w:rFonts w:ascii="GHEA Grapalat" w:hAnsi="GHEA Grapalat" w:cs="Sylfaen"/>
          <w:sz w:val="20"/>
          <w:szCs w:val="20"/>
        </w:rPr>
        <w:t>հիսուն</w:t>
      </w:r>
      <w:r w:rsidRPr="002C6D94">
        <w:rPr>
          <w:rFonts w:ascii="GHEA Grapalat" w:hAnsi="GHEA Grapalat"/>
          <w:sz w:val="20"/>
          <w:szCs w:val="20"/>
          <w:lang w:val="es-ES"/>
        </w:rPr>
        <w:t xml:space="preserve"> </w:t>
      </w:r>
      <w:r w:rsidRPr="002C6D94">
        <w:rPr>
          <w:rFonts w:ascii="GHEA Grapalat" w:hAnsi="GHEA Grapalat" w:cs="Sylfaen"/>
          <w:sz w:val="20"/>
          <w:szCs w:val="20"/>
        </w:rPr>
        <w:t>տոկոս</w:t>
      </w:r>
      <w:r w:rsidRPr="002C6D94">
        <w:rPr>
          <w:rFonts w:ascii="GHEA Grapalat" w:hAnsi="GHEA Grapalat"/>
          <w:sz w:val="20"/>
          <w:szCs w:val="20"/>
          <w:lang w:val="es-ES"/>
        </w:rPr>
        <w:t xml:space="preserve"> </w:t>
      </w:r>
      <w:r w:rsidRPr="002C6D94">
        <w:rPr>
          <w:rFonts w:ascii="GHEA Grapalat" w:hAnsi="GHEA Grapalat" w:cs="Sylfaen"/>
          <w:sz w:val="20"/>
          <w:szCs w:val="20"/>
        </w:rPr>
        <w:t>միևնույն</w:t>
      </w:r>
      <w:r w:rsidRPr="002C6D94">
        <w:rPr>
          <w:rFonts w:ascii="GHEA Grapalat" w:hAnsi="GHEA Grapalat"/>
          <w:sz w:val="20"/>
          <w:szCs w:val="20"/>
          <w:lang w:val="es-ES"/>
        </w:rPr>
        <w:t xml:space="preserve"> </w:t>
      </w:r>
      <w:r w:rsidRPr="002C6D94">
        <w:rPr>
          <w:rFonts w:ascii="GHEA Grapalat" w:hAnsi="GHEA Grapalat" w:cs="Sylfaen"/>
          <w:sz w:val="20"/>
          <w:szCs w:val="20"/>
        </w:rPr>
        <w:t>անձի</w:t>
      </w:r>
      <w:r w:rsidRPr="002C6D94">
        <w:rPr>
          <w:rFonts w:ascii="GHEA Grapalat" w:hAnsi="GHEA Grapalat"/>
          <w:sz w:val="20"/>
          <w:szCs w:val="20"/>
          <w:lang w:val="es-ES"/>
        </w:rPr>
        <w:t xml:space="preserve"> (</w:t>
      </w:r>
      <w:r w:rsidRPr="002C6D94">
        <w:rPr>
          <w:rFonts w:ascii="GHEA Grapalat" w:hAnsi="GHEA Grapalat" w:cs="Sylfaen"/>
          <w:sz w:val="20"/>
          <w:szCs w:val="20"/>
        </w:rPr>
        <w:t>անձանց</w:t>
      </w:r>
      <w:r w:rsidRPr="002C6D94">
        <w:rPr>
          <w:rFonts w:ascii="GHEA Grapalat" w:hAnsi="GHEA Grapalat"/>
          <w:sz w:val="20"/>
          <w:szCs w:val="20"/>
          <w:lang w:val="es-ES"/>
        </w:rPr>
        <w:t xml:space="preserve">) </w:t>
      </w:r>
      <w:r w:rsidRPr="002C6D94">
        <w:rPr>
          <w:rFonts w:ascii="GHEA Grapalat" w:hAnsi="GHEA Grapalat" w:cs="Sylfaen"/>
          <w:sz w:val="20"/>
          <w:szCs w:val="20"/>
        </w:rPr>
        <w:t>պատկանող</w:t>
      </w:r>
      <w:r w:rsidRPr="002C6D94">
        <w:rPr>
          <w:rFonts w:ascii="GHEA Grapalat" w:hAnsi="GHEA Grapalat"/>
          <w:sz w:val="20"/>
          <w:szCs w:val="20"/>
          <w:lang w:val="es-ES"/>
        </w:rPr>
        <w:t xml:space="preserve"> </w:t>
      </w:r>
      <w:r w:rsidRPr="002C6D94">
        <w:rPr>
          <w:rFonts w:ascii="GHEA Grapalat" w:hAnsi="GHEA Grapalat" w:cs="Sylfaen"/>
          <w:sz w:val="20"/>
          <w:szCs w:val="20"/>
        </w:rPr>
        <w:t>բաժնեմաս</w:t>
      </w:r>
      <w:r w:rsidRPr="002C6D94">
        <w:rPr>
          <w:rFonts w:ascii="GHEA Grapalat" w:hAnsi="GHEA Grapalat"/>
          <w:sz w:val="20"/>
          <w:szCs w:val="20"/>
          <w:lang w:val="es-ES"/>
        </w:rPr>
        <w:t xml:space="preserve"> </w:t>
      </w:r>
      <w:r w:rsidR="001B0D9A" w:rsidRPr="002C6D94">
        <w:rPr>
          <w:rFonts w:ascii="GHEA Grapalat" w:hAnsi="GHEA Grapalat"/>
          <w:sz w:val="20"/>
          <w:szCs w:val="20"/>
          <w:lang w:val="es-ES"/>
        </w:rPr>
        <w:t>(</w:t>
      </w:r>
      <w:r w:rsidR="001B0D9A" w:rsidRPr="002C6D94">
        <w:rPr>
          <w:rFonts w:ascii="GHEA Grapalat" w:hAnsi="GHEA Grapalat"/>
          <w:sz w:val="20"/>
          <w:szCs w:val="20"/>
        </w:rPr>
        <w:t>փայաբաժին</w:t>
      </w:r>
      <w:r w:rsidR="001B0D9A" w:rsidRPr="002C6D94">
        <w:rPr>
          <w:rFonts w:ascii="GHEA Grapalat" w:hAnsi="GHEA Grapalat"/>
          <w:sz w:val="20"/>
          <w:szCs w:val="20"/>
          <w:lang w:val="es-ES"/>
        </w:rPr>
        <w:t xml:space="preserve">) </w:t>
      </w:r>
      <w:r w:rsidRPr="002C6D94">
        <w:rPr>
          <w:rFonts w:ascii="GHEA Grapalat" w:hAnsi="GHEA Grapalat" w:cs="Sylfaen"/>
          <w:sz w:val="20"/>
          <w:szCs w:val="20"/>
        </w:rPr>
        <w:t>ունեցող</w:t>
      </w:r>
      <w:r w:rsidRPr="002C6D94">
        <w:rPr>
          <w:rFonts w:ascii="GHEA Grapalat" w:hAnsi="GHEA Grapalat"/>
          <w:sz w:val="20"/>
          <w:szCs w:val="20"/>
          <w:lang w:val="es-ES"/>
        </w:rPr>
        <w:t xml:space="preserve"> </w:t>
      </w:r>
      <w:r w:rsidRPr="002C6D94">
        <w:rPr>
          <w:rFonts w:ascii="GHEA Grapalat" w:hAnsi="GHEA Grapalat" w:cs="Sylfaen"/>
          <w:sz w:val="20"/>
          <w:szCs w:val="20"/>
        </w:rPr>
        <w:t>կազմակերպությունների</w:t>
      </w:r>
      <w:r w:rsidRPr="002C6D94">
        <w:rPr>
          <w:rFonts w:ascii="GHEA Grapalat" w:hAnsi="GHEA Grapalat"/>
          <w:sz w:val="20"/>
          <w:szCs w:val="20"/>
          <w:lang w:val="es-ES"/>
        </w:rPr>
        <w:t xml:space="preserve"> </w:t>
      </w:r>
      <w:r w:rsidRPr="002C6D94">
        <w:rPr>
          <w:rFonts w:ascii="GHEA Grapalat" w:hAnsi="GHEA Grapalat" w:cs="Sylfaen"/>
          <w:sz w:val="20"/>
          <w:szCs w:val="20"/>
        </w:rPr>
        <w:t>միաժամանակյա</w:t>
      </w:r>
      <w:r w:rsidRPr="002C6D94">
        <w:rPr>
          <w:rFonts w:ascii="GHEA Grapalat" w:hAnsi="GHEA Grapalat"/>
          <w:sz w:val="20"/>
          <w:szCs w:val="20"/>
          <w:lang w:val="es-ES"/>
        </w:rPr>
        <w:t xml:space="preserve"> </w:t>
      </w:r>
      <w:r w:rsidRPr="002C6D94">
        <w:rPr>
          <w:rFonts w:ascii="GHEA Grapalat" w:hAnsi="GHEA Grapalat" w:cs="Sylfaen"/>
          <w:sz w:val="20"/>
          <w:szCs w:val="20"/>
        </w:rPr>
        <w:t>մասնակցությունը</w:t>
      </w:r>
      <w:r w:rsidRPr="002C6D94">
        <w:rPr>
          <w:rFonts w:ascii="GHEA Grapalat" w:hAnsi="GHEA Grapalat"/>
          <w:sz w:val="20"/>
          <w:szCs w:val="20"/>
          <w:lang w:val="es-ES"/>
        </w:rPr>
        <w:t xml:space="preserve"> </w:t>
      </w:r>
      <w:r w:rsidR="00EB487B" w:rsidRPr="002C6D94">
        <w:rPr>
          <w:rFonts w:ascii="GHEA Grapalat" w:hAnsi="GHEA Grapalat"/>
          <w:sz w:val="20"/>
          <w:szCs w:val="20"/>
        </w:rPr>
        <w:t>սույն</w:t>
      </w:r>
      <w:r w:rsidR="00EB487B" w:rsidRPr="002C6D94">
        <w:rPr>
          <w:rFonts w:ascii="GHEA Grapalat" w:hAnsi="GHEA Grapalat"/>
          <w:sz w:val="20"/>
          <w:szCs w:val="20"/>
          <w:lang w:val="es-ES"/>
        </w:rPr>
        <w:t xml:space="preserve"> </w:t>
      </w:r>
      <w:r w:rsidR="0028726A" w:rsidRPr="002C6D94">
        <w:rPr>
          <w:rFonts w:ascii="GHEA Grapalat" w:hAnsi="GHEA Grapalat"/>
          <w:sz w:val="20"/>
          <w:szCs w:val="20"/>
        </w:rPr>
        <w:t>ընթացակարգին</w:t>
      </w:r>
      <w:r w:rsidR="008628EC" w:rsidRPr="002C6D94">
        <w:rPr>
          <w:rFonts w:ascii="GHEA Grapalat" w:hAnsi="GHEA Grapalat"/>
          <w:sz w:val="20"/>
          <w:szCs w:val="20"/>
          <w:lang w:val="hy-AM"/>
        </w:rPr>
        <w:t xml:space="preserve"> </w:t>
      </w:r>
      <w:r w:rsidR="008628EC" w:rsidRPr="002C6D94">
        <w:rPr>
          <w:rFonts w:ascii="GHEA Grapalat" w:hAnsi="GHEA Grapalat" w:cs="Sylfaen"/>
          <w:sz w:val="20"/>
          <w:szCs w:val="20"/>
          <w:lang w:val="es-ES"/>
        </w:rPr>
        <w:t>(</w:t>
      </w:r>
      <w:r w:rsidR="008628EC" w:rsidRPr="002C6D94">
        <w:rPr>
          <w:rFonts w:ascii="GHEA Grapalat" w:hAnsi="GHEA Grapalat" w:cs="Sylfaen"/>
          <w:sz w:val="20"/>
          <w:szCs w:val="20"/>
        </w:rPr>
        <w:t>միևնույն</w:t>
      </w:r>
      <w:r w:rsidR="008628EC" w:rsidRPr="002C6D94">
        <w:rPr>
          <w:rFonts w:ascii="GHEA Grapalat" w:hAnsi="GHEA Grapalat" w:cs="Sylfaen"/>
          <w:sz w:val="20"/>
          <w:szCs w:val="20"/>
          <w:lang w:val="es-ES"/>
        </w:rPr>
        <w:t xml:space="preserve"> </w:t>
      </w:r>
      <w:r w:rsidR="008628EC" w:rsidRPr="002C6D94">
        <w:rPr>
          <w:rFonts w:ascii="GHEA Grapalat" w:hAnsi="GHEA Grapalat" w:cs="Sylfaen"/>
          <w:sz w:val="20"/>
          <w:szCs w:val="20"/>
        </w:rPr>
        <w:t>չափաբաժնին</w:t>
      </w:r>
      <w:r w:rsidR="008628EC" w:rsidRPr="002C6D94">
        <w:rPr>
          <w:rFonts w:ascii="GHEA Grapalat" w:hAnsi="GHEA Grapalat" w:cs="Sylfaen"/>
          <w:sz w:val="20"/>
          <w:szCs w:val="20"/>
          <w:lang w:val="es-ES"/>
        </w:rPr>
        <w:t>),</w:t>
      </w:r>
      <w:r w:rsidRPr="002C6D94">
        <w:rPr>
          <w:rFonts w:ascii="GHEA Grapalat" w:hAnsi="GHEA Grapalat" w:cs="Sylfaen"/>
          <w:sz w:val="20"/>
          <w:szCs w:val="20"/>
          <w:lang w:val="es-ES"/>
        </w:rPr>
        <w:t xml:space="preserve"> </w:t>
      </w:r>
      <w:r w:rsidRPr="002C6D94">
        <w:rPr>
          <w:rFonts w:ascii="GHEA Grapalat" w:hAnsi="GHEA Grapalat" w:cs="Sylfaen"/>
          <w:sz w:val="20"/>
          <w:szCs w:val="20"/>
        </w:rPr>
        <w:t>բացառությամբ</w:t>
      </w:r>
      <w:r w:rsidRPr="002C6D94">
        <w:rPr>
          <w:rFonts w:ascii="GHEA Grapalat" w:hAnsi="GHEA Grapalat"/>
          <w:sz w:val="20"/>
          <w:szCs w:val="20"/>
          <w:lang w:val="es-ES"/>
        </w:rPr>
        <w:t xml:space="preserve"> </w:t>
      </w:r>
      <w:r w:rsidRPr="002C6D94">
        <w:rPr>
          <w:rFonts w:ascii="GHEA Grapalat" w:hAnsi="GHEA Grapalat" w:cs="Sylfaen"/>
          <w:sz w:val="20"/>
          <w:szCs w:val="20"/>
        </w:rPr>
        <w:t>պետության</w:t>
      </w:r>
      <w:r w:rsidRPr="002C6D94">
        <w:rPr>
          <w:rFonts w:ascii="GHEA Grapalat" w:hAnsi="GHEA Grapalat"/>
          <w:sz w:val="20"/>
          <w:szCs w:val="20"/>
          <w:lang w:val="es-ES"/>
        </w:rPr>
        <w:t xml:space="preserve"> </w:t>
      </w:r>
      <w:r w:rsidRPr="002C6D94">
        <w:rPr>
          <w:rFonts w:ascii="GHEA Grapalat" w:hAnsi="GHEA Grapalat" w:cs="Sylfaen"/>
          <w:sz w:val="20"/>
          <w:szCs w:val="20"/>
        </w:rPr>
        <w:t>կամ</w:t>
      </w:r>
      <w:r w:rsidRPr="002C6D94">
        <w:rPr>
          <w:rFonts w:ascii="GHEA Grapalat" w:hAnsi="GHEA Grapalat"/>
          <w:sz w:val="20"/>
          <w:szCs w:val="20"/>
          <w:lang w:val="es-ES"/>
        </w:rPr>
        <w:t xml:space="preserve"> </w:t>
      </w:r>
      <w:r w:rsidRPr="002C6D94">
        <w:rPr>
          <w:rFonts w:ascii="GHEA Grapalat" w:hAnsi="GHEA Grapalat" w:cs="Sylfaen"/>
          <w:sz w:val="20"/>
          <w:szCs w:val="20"/>
        </w:rPr>
        <w:t>համայնքների</w:t>
      </w:r>
      <w:r w:rsidRPr="002C6D94">
        <w:rPr>
          <w:rFonts w:ascii="GHEA Grapalat" w:hAnsi="GHEA Grapalat"/>
          <w:sz w:val="20"/>
          <w:szCs w:val="20"/>
          <w:lang w:val="es-ES"/>
        </w:rPr>
        <w:t xml:space="preserve"> </w:t>
      </w:r>
      <w:r w:rsidRPr="002C6D94">
        <w:rPr>
          <w:rFonts w:ascii="GHEA Grapalat" w:hAnsi="GHEA Grapalat" w:cs="Sylfaen"/>
          <w:sz w:val="20"/>
          <w:szCs w:val="20"/>
        </w:rPr>
        <w:t>կողմից</w:t>
      </w:r>
      <w:r w:rsidRPr="002C6D94">
        <w:rPr>
          <w:rFonts w:ascii="GHEA Grapalat" w:hAnsi="GHEA Grapalat"/>
          <w:sz w:val="20"/>
          <w:szCs w:val="20"/>
          <w:lang w:val="es-ES"/>
        </w:rPr>
        <w:t xml:space="preserve"> </w:t>
      </w:r>
      <w:r w:rsidRPr="002C6D94">
        <w:rPr>
          <w:rFonts w:ascii="GHEA Grapalat" w:hAnsi="GHEA Grapalat" w:cs="Sylfaen"/>
          <w:sz w:val="20"/>
          <w:szCs w:val="20"/>
        </w:rPr>
        <w:t>հիմնադրված</w:t>
      </w:r>
      <w:r w:rsidRPr="002C6D94">
        <w:rPr>
          <w:rFonts w:ascii="GHEA Grapalat" w:hAnsi="GHEA Grapalat"/>
          <w:sz w:val="20"/>
          <w:szCs w:val="20"/>
          <w:lang w:val="es-ES"/>
        </w:rPr>
        <w:t xml:space="preserve"> </w:t>
      </w:r>
      <w:r w:rsidRPr="002C6D94">
        <w:rPr>
          <w:rFonts w:ascii="GHEA Grapalat" w:hAnsi="GHEA Grapalat" w:cs="Sylfaen"/>
          <w:sz w:val="20"/>
          <w:szCs w:val="20"/>
        </w:rPr>
        <w:t>կազմակերպությունների</w:t>
      </w:r>
      <w:r w:rsidRPr="002C6D94">
        <w:rPr>
          <w:rFonts w:ascii="GHEA Grapalat" w:hAnsi="GHEA Grapalat" w:cs="Sylfaen"/>
          <w:sz w:val="20"/>
          <w:szCs w:val="20"/>
          <w:lang w:val="es-ES"/>
        </w:rPr>
        <w:t xml:space="preserve"> </w:t>
      </w:r>
      <w:r w:rsidRPr="002C6D94">
        <w:rPr>
          <w:rFonts w:ascii="GHEA Grapalat" w:hAnsi="GHEA Grapalat" w:cs="Sylfaen"/>
          <w:sz w:val="20"/>
          <w:szCs w:val="20"/>
        </w:rPr>
        <w:t>և</w:t>
      </w:r>
      <w:r w:rsidRPr="002C6D94">
        <w:rPr>
          <w:rFonts w:ascii="GHEA Grapalat" w:hAnsi="GHEA Grapalat" w:cs="Sylfaen"/>
          <w:sz w:val="20"/>
          <w:szCs w:val="20"/>
          <w:lang w:val="es-ES"/>
        </w:rPr>
        <w:t xml:space="preserve"> (</w:t>
      </w:r>
      <w:r w:rsidRPr="002C6D94">
        <w:rPr>
          <w:rFonts w:ascii="GHEA Grapalat" w:hAnsi="GHEA Grapalat" w:cs="Sylfaen"/>
          <w:sz w:val="20"/>
          <w:szCs w:val="20"/>
        </w:rPr>
        <w:t>կամ</w:t>
      </w:r>
      <w:r w:rsidRPr="002C6D94">
        <w:rPr>
          <w:rFonts w:ascii="GHEA Grapalat" w:hAnsi="GHEA Grapalat" w:cs="Sylfaen"/>
          <w:sz w:val="20"/>
          <w:szCs w:val="20"/>
          <w:lang w:val="es-ES"/>
        </w:rPr>
        <w:t xml:space="preserve">) </w:t>
      </w:r>
      <w:r w:rsidRPr="002C6D94">
        <w:rPr>
          <w:rFonts w:ascii="GHEA Grapalat" w:hAnsi="GHEA Grapalat" w:cs="Sylfaen"/>
          <w:sz w:val="20"/>
        </w:rPr>
        <w:t>համատեղ</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ործունեության</w:t>
      </w:r>
      <w:r w:rsidRPr="002C6D94">
        <w:rPr>
          <w:rFonts w:ascii="GHEA Grapalat" w:hAnsi="GHEA Grapalat" w:cs="Times Armenian"/>
          <w:sz w:val="20"/>
          <w:lang w:val="af-ZA"/>
        </w:rPr>
        <w:t xml:space="preserve"> </w:t>
      </w:r>
      <w:r w:rsidRPr="002C6D94">
        <w:rPr>
          <w:rFonts w:ascii="GHEA Grapalat" w:hAnsi="GHEA Grapalat" w:cs="Sylfaen"/>
          <w:sz w:val="20"/>
        </w:rPr>
        <w:t>կար</w:t>
      </w:r>
      <w:r w:rsidRPr="002C6D94">
        <w:rPr>
          <w:rFonts w:ascii="GHEA Grapalat" w:hAnsi="GHEA Grapalat" w:cs="Times Armenian"/>
          <w:sz w:val="20"/>
        </w:rPr>
        <w:t>գ</w:t>
      </w:r>
      <w:r w:rsidRPr="002C6D94">
        <w:rPr>
          <w:rFonts w:ascii="GHEA Grapalat" w:hAnsi="GHEA Grapalat" w:cs="Sylfaen"/>
          <w:sz w:val="20"/>
        </w:rPr>
        <w:t>ով</w:t>
      </w:r>
      <w:r w:rsidRPr="002C6D94">
        <w:rPr>
          <w:rFonts w:ascii="GHEA Grapalat" w:hAnsi="GHEA Grapalat" w:cs="Sylfaen"/>
          <w:sz w:val="20"/>
          <w:lang w:val="af-ZA"/>
        </w:rPr>
        <w:t xml:space="preserve"> </w:t>
      </w:r>
      <w:r w:rsidRPr="002C6D94">
        <w:rPr>
          <w:rFonts w:ascii="GHEA Grapalat" w:hAnsi="GHEA Grapalat" w:cs="Times Armenian"/>
          <w:sz w:val="20"/>
          <w:lang w:val="af-ZA"/>
        </w:rPr>
        <w:t>(</w:t>
      </w:r>
      <w:r w:rsidRPr="002C6D94">
        <w:rPr>
          <w:rFonts w:ascii="GHEA Grapalat" w:hAnsi="GHEA Grapalat" w:cs="Sylfaen"/>
          <w:sz w:val="20"/>
        </w:rPr>
        <w:t>կոնսորցիումով</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նումների</w:t>
      </w:r>
      <w:r w:rsidRPr="002C6D94">
        <w:rPr>
          <w:rFonts w:ascii="GHEA Grapalat" w:hAnsi="GHEA Grapalat" w:cs="Times Armenian"/>
          <w:sz w:val="20"/>
          <w:lang w:val="af-ZA"/>
        </w:rPr>
        <w:t xml:space="preserve"> </w:t>
      </w:r>
      <w:r w:rsidRPr="002C6D94">
        <w:rPr>
          <w:rFonts w:ascii="GHEA Grapalat" w:hAnsi="GHEA Grapalat" w:cs="Times Armenian"/>
          <w:sz w:val="20"/>
        </w:rPr>
        <w:t>գ</w:t>
      </w:r>
      <w:r w:rsidRPr="002C6D94">
        <w:rPr>
          <w:rFonts w:ascii="GHEA Grapalat" w:hAnsi="GHEA Grapalat" w:cs="Sylfaen"/>
          <w:sz w:val="20"/>
        </w:rPr>
        <w:t>ործընթացին</w:t>
      </w:r>
      <w:r w:rsidRPr="002C6D94">
        <w:rPr>
          <w:rFonts w:ascii="GHEA Grapalat" w:hAnsi="GHEA Grapalat" w:cs="Sylfaen"/>
          <w:sz w:val="20"/>
          <w:lang w:val="es-ES"/>
        </w:rPr>
        <w:t xml:space="preserve"> </w:t>
      </w:r>
      <w:r w:rsidRPr="002C6D94">
        <w:rPr>
          <w:rFonts w:ascii="GHEA Grapalat" w:hAnsi="GHEA Grapalat" w:cs="Sylfaen"/>
          <w:sz w:val="20"/>
          <w:szCs w:val="20"/>
        </w:rPr>
        <w:t>մասնակցության</w:t>
      </w:r>
      <w:r w:rsidRPr="002C6D94">
        <w:rPr>
          <w:rFonts w:ascii="GHEA Grapalat" w:hAnsi="GHEA Grapalat" w:cs="Sylfaen"/>
          <w:sz w:val="20"/>
          <w:szCs w:val="20"/>
          <w:lang w:val="es-ES"/>
        </w:rPr>
        <w:t xml:space="preserve"> </w:t>
      </w:r>
      <w:r w:rsidRPr="002C6D94">
        <w:rPr>
          <w:rFonts w:ascii="GHEA Grapalat" w:hAnsi="GHEA Grapalat" w:cs="Sylfaen"/>
          <w:sz w:val="20"/>
          <w:szCs w:val="20"/>
        </w:rPr>
        <w:t>դեպքերի</w:t>
      </w:r>
      <w:r w:rsidRPr="002C6D94">
        <w:rPr>
          <w:rFonts w:ascii="GHEA Grapalat" w:hAnsi="GHEA Grapalat" w:cs="Sylfaen"/>
          <w:sz w:val="20"/>
          <w:szCs w:val="20"/>
          <w:lang w:val="es-ES"/>
        </w:rPr>
        <w:t>:</w:t>
      </w:r>
    </w:p>
    <w:p w14:paraId="0365403A" w14:textId="77777777" w:rsidR="00D5674E" w:rsidRPr="002C6D94" w:rsidRDefault="009F18D0"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rPr>
        <w:t>Կարգի</w:t>
      </w:r>
      <w:r w:rsidRPr="002C6D94">
        <w:rPr>
          <w:rFonts w:ascii="GHEA Grapalat" w:hAnsi="GHEA Grapalat"/>
          <w:sz w:val="20"/>
          <w:szCs w:val="20"/>
          <w:lang w:val="es-ES"/>
        </w:rPr>
        <w:t xml:space="preserve"> 119-</w:t>
      </w:r>
      <w:r w:rsidRPr="002C6D94">
        <w:rPr>
          <w:rFonts w:ascii="GHEA Grapalat" w:hAnsi="GHEA Grapalat"/>
          <w:sz w:val="20"/>
          <w:szCs w:val="20"/>
        </w:rPr>
        <w:t>րդ</w:t>
      </w:r>
      <w:r w:rsidRPr="002C6D94">
        <w:rPr>
          <w:rFonts w:ascii="GHEA Grapalat" w:hAnsi="GHEA Grapalat"/>
          <w:sz w:val="20"/>
          <w:szCs w:val="20"/>
          <w:lang w:val="es-ES"/>
        </w:rPr>
        <w:t xml:space="preserve"> </w:t>
      </w:r>
      <w:r w:rsidR="00EB487B" w:rsidRPr="002C6D94">
        <w:rPr>
          <w:rFonts w:ascii="GHEA Grapalat" w:hAnsi="GHEA Grapalat"/>
          <w:sz w:val="20"/>
          <w:szCs w:val="20"/>
        </w:rPr>
        <w:t>կետի</w:t>
      </w:r>
      <w:r w:rsidR="00EB487B" w:rsidRPr="002C6D94">
        <w:rPr>
          <w:rFonts w:ascii="GHEA Grapalat" w:hAnsi="GHEA Grapalat"/>
          <w:sz w:val="20"/>
          <w:szCs w:val="20"/>
          <w:lang w:val="es-ES"/>
        </w:rPr>
        <w:t xml:space="preserve"> </w:t>
      </w:r>
      <w:r w:rsidR="00D5674E" w:rsidRPr="002C6D94">
        <w:rPr>
          <w:rFonts w:ascii="GHEA Grapalat" w:hAnsi="GHEA Grapalat"/>
          <w:sz w:val="20"/>
          <w:szCs w:val="20"/>
          <w:lang w:val="hy-AM"/>
        </w:rPr>
        <w:t>իմաստով`</w:t>
      </w:r>
    </w:p>
    <w:p w14:paraId="5E5D90D7"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 xml:space="preserve">1) ֆիզիկական </w:t>
      </w:r>
      <w:r w:rsidRPr="002C6D94">
        <w:rPr>
          <w:rFonts w:ascii="GHEA Grapalat" w:hAnsi="GHEA Grapalat" w:cs="GHEA Grapalat"/>
          <w:sz w:val="20"/>
          <w:szCs w:val="20"/>
          <w:lang w:val="hy-AM"/>
        </w:rPr>
        <w:t xml:space="preserve">անձինք համարվում են փոխկապակցված, </w:t>
      </w:r>
      <w:r w:rsidRPr="002C6D94">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2C6D94" w:rsidRDefault="00D5674E" w:rsidP="002C6D94">
      <w:pPr>
        <w:pStyle w:val="af4"/>
        <w:spacing w:before="0" w:beforeAutospacing="0" w:after="0" w:afterAutospacing="0"/>
        <w:ind w:firstLine="269"/>
        <w:jc w:val="both"/>
        <w:rPr>
          <w:rFonts w:ascii="GHEA Grapalat" w:hAnsi="GHEA Grapalat"/>
          <w:sz w:val="20"/>
          <w:szCs w:val="20"/>
          <w:lang w:val="hy-AM"/>
        </w:rPr>
      </w:pPr>
      <w:r w:rsidRPr="002C6D94">
        <w:rPr>
          <w:rFonts w:ascii="GHEA Grapalat" w:hAnsi="GHEA Grapalat"/>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C6D94" w:rsidRDefault="00D5674E" w:rsidP="002C6D94">
      <w:pPr>
        <w:pStyle w:val="af4"/>
        <w:spacing w:before="0" w:beforeAutospacing="0" w:after="0" w:afterAutospacing="0"/>
        <w:ind w:firstLine="269"/>
        <w:jc w:val="both"/>
        <w:rPr>
          <w:rFonts w:ascii="GHEA Grapalat" w:hAnsi="GHEA Grapalat"/>
          <w:sz w:val="20"/>
          <w:szCs w:val="20"/>
          <w:lang w:val="hy-AM"/>
        </w:rPr>
      </w:pPr>
      <w:r w:rsidRPr="002C6D94">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C6D94" w:rsidRDefault="00D5674E" w:rsidP="002C6D94">
      <w:pPr>
        <w:pStyle w:val="af4"/>
        <w:spacing w:before="0" w:beforeAutospacing="0" w:after="0" w:afterAutospacing="0"/>
        <w:ind w:firstLine="708"/>
        <w:jc w:val="both"/>
        <w:rPr>
          <w:rFonts w:ascii="Sylfaen" w:hAnsi="Sylfaen"/>
          <w:sz w:val="20"/>
          <w:szCs w:val="20"/>
          <w:lang w:val="hy-AM"/>
        </w:rPr>
      </w:pPr>
      <w:r w:rsidRPr="002C6D94">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C6D94" w:rsidRDefault="00D5674E" w:rsidP="002C6D94">
      <w:pPr>
        <w:pStyle w:val="af4"/>
        <w:spacing w:before="0" w:beforeAutospacing="0" w:after="0" w:afterAutospacing="0"/>
        <w:ind w:firstLine="708"/>
        <w:jc w:val="both"/>
        <w:rPr>
          <w:rFonts w:ascii="GHEA Grapalat" w:hAnsi="GHEA Grapalat"/>
          <w:sz w:val="20"/>
          <w:szCs w:val="20"/>
          <w:lang w:val="hy-AM"/>
        </w:rPr>
      </w:pPr>
      <w:r w:rsidRPr="002C6D94">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2C6D94" w:rsidRDefault="00D5674E" w:rsidP="002C6D94">
      <w:pPr>
        <w:ind w:firstLine="284"/>
        <w:jc w:val="both"/>
        <w:rPr>
          <w:rFonts w:ascii="GHEA Grapalat" w:hAnsi="GHEA Grapalat"/>
          <w:sz w:val="20"/>
          <w:szCs w:val="20"/>
          <w:lang w:val="hy-AM"/>
        </w:rPr>
      </w:pPr>
      <w:r w:rsidRPr="002C6D94">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C6D94">
        <w:rPr>
          <w:rFonts w:ascii="GHEA Grapalat" w:hAnsi="GHEA Grapalat"/>
          <w:sz w:val="20"/>
          <w:szCs w:val="20"/>
          <w:lang w:val="hy-AM"/>
        </w:rPr>
        <w:t xml:space="preserve">թոռները, </w:t>
      </w:r>
      <w:r w:rsidRPr="002C6D94">
        <w:rPr>
          <w:rFonts w:ascii="GHEA Grapalat" w:hAnsi="GHEA Grapalat"/>
          <w:sz w:val="20"/>
          <w:szCs w:val="20"/>
          <w:lang w:val="hy-AM"/>
        </w:rPr>
        <w:t>քրոջ կամ եղբոր ամուսինն ու երեխաները:</w:t>
      </w:r>
    </w:p>
    <w:p w14:paraId="57153D3C" w14:textId="77777777" w:rsidR="00AE74A0" w:rsidRPr="002C6D94" w:rsidRDefault="00096865" w:rsidP="002C6D94">
      <w:pPr>
        <w:ind w:firstLine="567"/>
        <w:jc w:val="both"/>
        <w:rPr>
          <w:rFonts w:ascii="GHEA Grapalat" w:hAnsi="GHEA Grapalat"/>
          <w:sz w:val="20"/>
          <w:szCs w:val="20"/>
          <w:lang w:val="hy-AM"/>
        </w:rPr>
      </w:pPr>
      <w:r w:rsidRPr="002C6D94">
        <w:rPr>
          <w:rFonts w:ascii="GHEA Grapalat" w:hAnsi="GHEA Grapalat" w:cs="Arial Armenian"/>
          <w:sz w:val="20"/>
          <w:lang w:val="hy-AM"/>
        </w:rPr>
        <w:t>2.</w:t>
      </w:r>
      <w:r w:rsidR="007968A3" w:rsidRPr="002C6D94">
        <w:rPr>
          <w:rFonts w:ascii="GHEA Grapalat" w:hAnsi="GHEA Grapalat" w:cs="Arial Armenian"/>
          <w:sz w:val="20"/>
          <w:lang w:val="hy-AM"/>
        </w:rPr>
        <w:t>4</w:t>
      </w:r>
      <w:r w:rsidR="00773485" w:rsidRPr="002C6D94">
        <w:rPr>
          <w:rFonts w:ascii="GHEA Grapalat" w:hAnsi="GHEA Grapalat" w:cs="Arial Armenian"/>
          <w:sz w:val="20"/>
          <w:lang w:val="hy-AM"/>
        </w:rPr>
        <w:t xml:space="preserve"> </w:t>
      </w:r>
      <w:r w:rsidRPr="002C6D94">
        <w:rPr>
          <w:rFonts w:ascii="GHEA Grapalat" w:hAnsi="GHEA Grapalat" w:cs="Sylfaen"/>
          <w:sz w:val="20"/>
          <w:lang w:val="hy-AM"/>
        </w:rPr>
        <w:t>Մասնակիցը</w:t>
      </w:r>
      <w:r w:rsidRPr="002C6D94">
        <w:rPr>
          <w:rFonts w:ascii="GHEA Grapalat" w:hAnsi="GHEA Grapalat" w:cs="Arial"/>
          <w:sz w:val="20"/>
          <w:lang w:val="hy-AM"/>
        </w:rPr>
        <w:t xml:space="preserve"> </w:t>
      </w:r>
      <w:r w:rsidR="003A7A32" w:rsidRPr="002C6D94">
        <w:rPr>
          <w:rFonts w:ascii="GHEA Grapalat" w:hAnsi="GHEA Grapalat" w:cs="Arial"/>
          <w:sz w:val="20"/>
          <w:lang w:val="hy-AM"/>
        </w:rPr>
        <w:t>ընտրված մասնակից ճանաչվելու դեպքում</w:t>
      </w:r>
      <w:r w:rsidR="00266B8B" w:rsidRPr="002C6D94">
        <w:rPr>
          <w:rFonts w:ascii="GHEA Grapalat" w:hAnsi="GHEA Grapalat" w:cs="Arial"/>
          <w:sz w:val="20"/>
          <w:lang w:val="hy-AM"/>
        </w:rPr>
        <w:t xml:space="preserve"> </w:t>
      </w:r>
      <w:r w:rsidR="00266B8B" w:rsidRPr="002C6D94">
        <w:rPr>
          <w:rFonts w:ascii="GHEA Grapalat" w:hAnsi="GHEA Grapalat"/>
          <w:sz w:val="20"/>
          <w:szCs w:val="20"/>
          <w:lang w:val="hy-AM"/>
        </w:rPr>
        <w:t>ներկայացնում է որակավորման ապահովում՝ սույն հրավերով սահմանված կարգով և չափով</w:t>
      </w:r>
      <w:r w:rsidR="00EA4B24" w:rsidRPr="002C6D94">
        <w:rPr>
          <w:rFonts w:ascii="GHEA Grapalat" w:hAnsi="GHEA Grapalat"/>
          <w:sz w:val="20"/>
          <w:szCs w:val="20"/>
          <w:lang w:val="hy-AM"/>
        </w:rPr>
        <w:t xml:space="preserve">: </w:t>
      </w:r>
    </w:p>
    <w:p w14:paraId="443DDCEE" w14:textId="65A3C6F9" w:rsidR="003E093F" w:rsidRPr="002C6D94" w:rsidRDefault="00EA4B24" w:rsidP="002C6D94">
      <w:pPr>
        <w:ind w:firstLine="567"/>
        <w:jc w:val="both"/>
        <w:rPr>
          <w:rFonts w:ascii="GHEA Grapalat" w:hAnsi="GHEA Grapalat" w:cs="Arial"/>
          <w:sz w:val="20"/>
          <w:lang w:val="hy-AM"/>
        </w:rPr>
      </w:pPr>
      <w:r w:rsidRPr="002C6D94">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C6D94">
          <w:rPr>
            <w:rFonts w:ascii="GHEA Grapalat" w:hAnsi="GHEA Grapalat"/>
            <w:sz w:val="20"/>
            <w:szCs w:val="20"/>
            <w:lang w:val="hy-AM"/>
          </w:rPr>
          <w:t>Standard &amp; Poor’s</w:t>
        </w:r>
      </w:hyperlink>
      <w:r w:rsidRPr="002C6D94">
        <w:rPr>
          <w:rFonts w:ascii="Calibri" w:hAnsi="Calibri" w:cs="Calibri"/>
          <w:sz w:val="20"/>
          <w:szCs w:val="20"/>
          <w:lang w:val="hy-AM"/>
        </w:rPr>
        <w:t> </w:t>
      </w:r>
      <w:r w:rsidRPr="002C6D94">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2C6D94" w:rsidDel="00EA4B24">
        <w:rPr>
          <w:rFonts w:ascii="GHEA Grapalat" w:hAnsi="GHEA Grapalat" w:cs="Arial"/>
          <w:sz w:val="20"/>
          <w:lang w:val="hy-AM"/>
        </w:rPr>
        <w:t xml:space="preserve"> </w:t>
      </w:r>
      <w:r w:rsidR="003A7A32" w:rsidRPr="002C6D94">
        <w:rPr>
          <w:rFonts w:ascii="GHEA Grapalat" w:hAnsi="GHEA Grapalat" w:cs="Arial"/>
          <w:sz w:val="20"/>
          <w:lang w:val="hy-AM"/>
        </w:rPr>
        <w:t xml:space="preserve">: </w:t>
      </w:r>
    </w:p>
    <w:p w14:paraId="14515F98" w14:textId="77777777" w:rsidR="000A6B75" w:rsidRPr="002C6D94" w:rsidRDefault="000A6B75" w:rsidP="002C6D94">
      <w:pPr>
        <w:pStyle w:val="norm"/>
        <w:spacing w:line="240" w:lineRule="auto"/>
        <w:ind w:firstLine="540"/>
        <w:rPr>
          <w:rFonts w:ascii="GHEA Grapalat" w:hAnsi="GHEA Grapalat" w:cs="Sylfaen"/>
          <w:sz w:val="20"/>
          <w:szCs w:val="24"/>
          <w:lang w:val="af-ZA" w:eastAsia="en-US"/>
        </w:rPr>
      </w:pPr>
      <w:r w:rsidRPr="002C6D94">
        <w:rPr>
          <w:rFonts w:ascii="GHEA Grapalat" w:hAnsi="GHEA Grapalat" w:cs="Sylfaen"/>
          <w:sz w:val="20"/>
          <w:szCs w:val="24"/>
          <w:lang w:val="hy-AM" w:eastAsia="en-US"/>
        </w:rPr>
        <w:t>2.</w:t>
      </w:r>
      <w:r w:rsidR="006265F4" w:rsidRPr="002C6D94">
        <w:rPr>
          <w:rFonts w:ascii="GHEA Grapalat" w:hAnsi="GHEA Grapalat" w:cs="Sylfaen"/>
          <w:sz w:val="20"/>
          <w:szCs w:val="24"/>
          <w:lang w:val="hy-AM" w:eastAsia="en-US"/>
        </w:rPr>
        <w:t xml:space="preserve">5 </w:t>
      </w:r>
      <w:r w:rsidRPr="002C6D94">
        <w:rPr>
          <w:rFonts w:ascii="GHEA Grapalat" w:hAnsi="GHEA Grapalat" w:cs="Sylfaen"/>
          <w:sz w:val="20"/>
          <w:szCs w:val="24"/>
          <w:lang w:val="hy-AM" w:eastAsia="en-US"/>
        </w:rPr>
        <w:t>Սույն ընթացակարգի շրջանակում կնքվելիք պայմանագիրը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hy-AM" w:eastAsia="en-US"/>
        </w:rPr>
        <w:t>կարող</w:t>
      </w:r>
      <w:r w:rsidRPr="002C6D94">
        <w:rPr>
          <w:rFonts w:ascii="GHEA Grapalat" w:hAnsi="GHEA Grapalat" w:cs="Sylfaen"/>
          <w:sz w:val="20"/>
          <w:szCs w:val="24"/>
          <w:lang w:val="af-ZA" w:eastAsia="en-US"/>
        </w:rPr>
        <w:t xml:space="preserve"> է </w:t>
      </w:r>
      <w:r w:rsidRPr="002C6D94">
        <w:rPr>
          <w:rFonts w:ascii="GHEA Grapalat" w:hAnsi="GHEA Grapalat" w:cs="Sylfaen"/>
          <w:sz w:val="20"/>
          <w:szCs w:val="24"/>
          <w:lang w:val="hy-AM" w:eastAsia="en-US"/>
        </w:rPr>
        <w:t>իրականացվել</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hy-AM" w:eastAsia="en-US"/>
        </w:rPr>
        <w:t>գործակալության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hy-AM" w:eastAsia="en-US"/>
        </w:rPr>
        <w:t>պայմանագիր</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hy-AM" w:eastAsia="en-US"/>
        </w:rPr>
        <w:t>կնքելու</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hy-AM" w:eastAsia="en-US"/>
        </w:rPr>
        <w:t>միջոցով։</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Գործակալության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պայմանագրի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կողմ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չի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կարող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հանդիսանալ</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սույն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ընթացակարգին</w:t>
      </w:r>
      <w:r w:rsidRPr="002C6D94">
        <w:rPr>
          <w:rFonts w:ascii="GHEA Grapalat" w:hAnsi="GHEA Grapalat" w:cs="Sylfaen"/>
          <w:sz w:val="20"/>
          <w:szCs w:val="24"/>
          <w:lang w:val="af-ZA" w:eastAsia="en-US"/>
        </w:rPr>
        <w:t xml:space="preserve"> </w:t>
      </w:r>
      <w:r w:rsidR="003A7A32" w:rsidRPr="002C6D94">
        <w:rPr>
          <w:rFonts w:ascii="GHEA Grapalat" w:hAnsi="GHEA Grapalat" w:cs="Sylfaen"/>
          <w:sz w:val="20"/>
          <w:lang w:val="af-ZA"/>
        </w:rPr>
        <w:t>(</w:t>
      </w:r>
      <w:r w:rsidR="003A7A32" w:rsidRPr="002C6D94">
        <w:rPr>
          <w:rFonts w:ascii="GHEA Grapalat" w:hAnsi="GHEA Grapalat" w:cs="Sylfaen"/>
          <w:sz w:val="20"/>
        </w:rPr>
        <w:t>միևնույն</w:t>
      </w:r>
      <w:r w:rsidR="003A7A32" w:rsidRPr="002C6D94">
        <w:rPr>
          <w:rFonts w:ascii="GHEA Grapalat" w:hAnsi="GHEA Grapalat" w:cs="Sylfaen"/>
          <w:sz w:val="20"/>
          <w:lang w:val="af-ZA"/>
        </w:rPr>
        <w:t xml:space="preserve"> </w:t>
      </w:r>
      <w:r w:rsidR="003A7A32" w:rsidRPr="002C6D94">
        <w:rPr>
          <w:rFonts w:ascii="GHEA Grapalat" w:hAnsi="GHEA Grapalat" w:cs="Sylfaen"/>
          <w:sz w:val="20"/>
        </w:rPr>
        <w:t>չափաբաժնին</w:t>
      </w:r>
      <w:r w:rsidR="003A7A32" w:rsidRPr="002C6D94">
        <w:rPr>
          <w:rFonts w:ascii="GHEA Grapalat" w:hAnsi="GHEA Grapalat" w:cs="Sylfaen"/>
          <w:sz w:val="20"/>
          <w:lang w:val="af-ZA"/>
        </w:rPr>
        <w:t xml:space="preserve">) </w:t>
      </w:r>
      <w:r w:rsidRPr="002C6D94">
        <w:rPr>
          <w:rFonts w:ascii="GHEA Grapalat" w:hAnsi="GHEA Grapalat" w:cs="Sylfaen"/>
          <w:sz w:val="20"/>
          <w:szCs w:val="24"/>
          <w:lang w:eastAsia="en-US"/>
        </w:rPr>
        <w:t>մասնակցելու</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նպատակով</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հայտ</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ներկայացրած</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մասնակիցը</w:t>
      </w:r>
      <w:r w:rsidRPr="002C6D94">
        <w:rPr>
          <w:rFonts w:ascii="GHEA Grapalat" w:hAnsi="GHEA Grapalat" w:cs="Sylfaen"/>
          <w:sz w:val="20"/>
          <w:szCs w:val="24"/>
          <w:lang w:val="af-ZA" w:eastAsia="en-US"/>
        </w:rPr>
        <w:t xml:space="preserve">: </w:t>
      </w:r>
    </w:p>
    <w:p w14:paraId="10CD087D" w14:textId="77777777" w:rsidR="000A6B75" w:rsidRPr="002C6D94" w:rsidRDefault="000A6B75" w:rsidP="002C6D94">
      <w:pPr>
        <w:pStyle w:val="23"/>
        <w:spacing w:line="240" w:lineRule="auto"/>
        <w:rPr>
          <w:rFonts w:ascii="GHEA Grapalat" w:hAnsi="GHEA Grapalat" w:cs="Sylfaen"/>
          <w:szCs w:val="24"/>
        </w:rPr>
      </w:pPr>
      <w:r w:rsidRPr="002C6D94">
        <w:rPr>
          <w:rFonts w:ascii="GHEA Grapalat" w:hAnsi="GHEA Grapalat" w:cs="Sylfaen"/>
          <w:szCs w:val="24"/>
        </w:rPr>
        <w:t xml:space="preserve"> 2</w:t>
      </w:r>
      <w:r w:rsidRPr="002C6D94">
        <w:rPr>
          <w:rFonts w:ascii="GHEA Grapalat" w:hAnsi="GHEA Grapalat" w:cs="Sylfaen"/>
          <w:szCs w:val="24"/>
          <w:lang w:val="hy-AM"/>
        </w:rPr>
        <w:t>.</w:t>
      </w:r>
      <w:r w:rsidR="006265F4" w:rsidRPr="002C6D94">
        <w:rPr>
          <w:rFonts w:ascii="GHEA Grapalat" w:hAnsi="GHEA Grapalat" w:cs="Sylfaen"/>
          <w:szCs w:val="24"/>
        </w:rPr>
        <w:t xml:space="preserve">6 </w:t>
      </w:r>
      <w:r w:rsidRPr="002C6D94">
        <w:rPr>
          <w:rFonts w:ascii="GHEA Grapalat" w:hAnsi="GHEA Grapalat" w:cs="Sylfaen"/>
          <w:szCs w:val="24"/>
          <w:lang w:val="ru-RU"/>
        </w:rPr>
        <w:t>Մասնակիցները</w:t>
      </w:r>
      <w:r w:rsidRPr="002C6D94">
        <w:rPr>
          <w:rFonts w:ascii="GHEA Grapalat" w:hAnsi="GHEA Grapalat" w:cs="Sylfaen"/>
          <w:szCs w:val="24"/>
        </w:rPr>
        <w:t xml:space="preserve"> </w:t>
      </w:r>
      <w:r w:rsidRPr="002C6D94">
        <w:rPr>
          <w:rFonts w:ascii="GHEA Grapalat" w:hAnsi="GHEA Grapalat" w:cs="Sylfaen"/>
          <w:szCs w:val="24"/>
          <w:lang w:val="ru-RU"/>
        </w:rPr>
        <w:t>կարող</w:t>
      </w:r>
      <w:r w:rsidRPr="002C6D94">
        <w:rPr>
          <w:rFonts w:ascii="GHEA Grapalat" w:hAnsi="GHEA Grapalat" w:cs="Sylfaen"/>
          <w:szCs w:val="24"/>
        </w:rPr>
        <w:t xml:space="preserve"> </w:t>
      </w:r>
      <w:r w:rsidRPr="002C6D94">
        <w:rPr>
          <w:rFonts w:ascii="GHEA Grapalat" w:hAnsi="GHEA Grapalat" w:cs="Sylfaen"/>
          <w:szCs w:val="24"/>
          <w:lang w:val="ru-RU"/>
        </w:rPr>
        <w:t>են</w:t>
      </w:r>
      <w:r w:rsidRPr="002C6D94">
        <w:rPr>
          <w:rFonts w:ascii="GHEA Grapalat" w:hAnsi="GHEA Grapalat" w:cs="Sylfaen"/>
          <w:szCs w:val="24"/>
        </w:rPr>
        <w:t xml:space="preserve"> </w:t>
      </w:r>
      <w:r w:rsidRPr="002C6D94">
        <w:rPr>
          <w:rFonts w:ascii="GHEA Grapalat" w:hAnsi="GHEA Grapalat" w:cs="Sylfaen"/>
          <w:szCs w:val="24"/>
          <w:lang w:val="ru-RU"/>
        </w:rPr>
        <w:t>սույն</w:t>
      </w:r>
      <w:r w:rsidRPr="002C6D94">
        <w:rPr>
          <w:rFonts w:ascii="GHEA Grapalat" w:hAnsi="GHEA Grapalat" w:cs="Sylfaen"/>
          <w:szCs w:val="24"/>
        </w:rPr>
        <w:t xml:space="preserve"> </w:t>
      </w:r>
      <w:r w:rsidRPr="002C6D94">
        <w:rPr>
          <w:rFonts w:ascii="GHEA Grapalat" w:hAnsi="GHEA Grapalat" w:cs="Sylfaen"/>
          <w:szCs w:val="24"/>
          <w:lang w:val="ru-RU"/>
        </w:rPr>
        <w:t>ընթացակարգին</w:t>
      </w:r>
      <w:r w:rsidRPr="002C6D94">
        <w:rPr>
          <w:rFonts w:ascii="GHEA Grapalat" w:hAnsi="GHEA Grapalat" w:cs="Sylfaen"/>
          <w:szCs w:val="24"/>
        </w:rPr>
        <w:t xml:space="preserve"> </w:t>
      </w:r>
      <w:r w:rsidRPr="002C6D94">
        <w:rPr>
          <w:rFonts w:ascii="GHEA Grapalat" w:hAnsi="GHEA Grapalat" w:cs="Sylfaen"/>
          <w:szCs w:val="24"/>
          <w:lang w:val="ru-RU"/>
        </w:rPr>
        <w:t>մասնակցել</w:t>
      </w:r>
      <w:r w:rsidRPr="002C6D94">
        <w:rPr>
          <w:rFonts w:ascii="GHEA Grapalat" w:hAnsi="GHEA Grapalat" w:cs="Sylfaen"/>
          <w:szCs w:val="24"/>
        </w:rPr>
        <w:t xml:space="preserve"> </w:t>
      </w:r>
      <w:r w:rsidRPr="002C6D94">
        <w:rPr>
          <w:rFonts w:ascii="GHEA Grapalat" w:hAnsi="GHEA Grapalat" w:cs="Sylfaen"/>
          <w:szCs w:val="24"/>
          <w:lang w:val="ru-RU"/>
        </w:rPr>
        <w:t>համատեղ</w:t>
      </w:r>
      <w:r w:rsidRPr="002C6D94">
        <w:rPr>
          <w:rFonts w:ascii="GHEA Grapalat" w:hAnsi="GHEA Grapalat" w:cs="Sylfaen"/>
          <w:szCs w:val="24"/>
        </w:rPr>
        <w:t xml:space="preserve"> </w:t>
      </w:r>
      <w:r w:rsidRPr="002C6D94">
        <w:rPr>
          <w:rFonts w:ascii="GHEA Grapalat" w:hAnsi="GHEA Grapalat" w:cs="Sylfaen"/>
          <w:szCs w:val="24"/>
          <w:lang w:val="ru-RU"/>
        </w:rPr>
        <w:t>գործունեության</w:t>
      </w:r>
      <w:r w:rsidRPr="002C6D94">
        <w:rPr>
          <w:rFonts w:ascii="GHEA Grapalat" w:hAnsi="GHEA Grapalat" w:cs="Sylfaen"/>
          <w:szCs w:val="24"/>
        </w:rPr>
        <w:t xml:space="preserve"> </w:t>
      </w:r>
      <w:r w:rsidRPr="002C6D94">
        <w:rPr>
          <w:rFonts w:ascii="GHEA Grapalat" w:hAnsi="GHEA Grapalat" w:cs="Sylfaen"/>
          <w:szCs w:val="24"/>
          <w:lang w:val="ru-RU"/>
        </w:rPr>
        <w:t>կարգով</w:t>
      </w:r>
      <w:r w:rsidRPr="002C6D94">
        <w:rPr>
          <w:rFonts w:ascii="GHEA Grapalat" w:hAnsi="GHEA Grapalat" w:cs="Sylfaen"/>
          <w:szCs w:val="24"/>
        </w:rPr>
        <w:t xml:space="preserve"> (</w:t>
      </w:r>
      <w:r w:rsidRPr="002C6D94">
        <w:rPr>
          <w:rFonts w:ascii="GHEA Grapalat" w:hAnsi="GHEA Grapalat" w:cs="Sylfaen"/>
          <w:szCs w:val="24"/>
          <w:lang w:val="ru-RU"/>
        </w:rPr>
        <w:t>կոնսորցիումով</w:t>
      </w:r>
      <w:r w:rsidRPr="002C6D94">
        <w:rPr>
          <w:rFonts w:ascii="GHEA Grapalat" w:hAnsi="GHEA Grapalat" w:cs="Sylfaen"/>
          <w:szCs w:val="24"/>
        </w:rPr>
        <w:t>)</w:t>
      </w:r>
      <w:r w:rsidRPr="002C6D94">
        <w:rPr>
          <w:rFonts w:ascii="GHEA Grapalat" w:hAnsi="GHEA Grapalat" w:cs="Sylfaen"/>
          <w:szCs w:val="24"/>
          <w:lang w:val="ru-RU"/>
        </w:rPr>
        <w:t>։</w:t>
      </w:r>
      <w:r w:rsidRPr="002C6D94">
        <w:rPr>
          <w:rFonts w:ascii="GHEA Grapalat" w:hAnsi="GHEA Grapalat" w:cs="Sylfaen"/>
          <w:szCs w:val="24"/>
        </w:rPr>
        <w:t xml:space="preserve"> </w:t>
      </w:r>
      <w:r w:rsidRPr="002C6D94">
        <w:rPr>
          <w:rFonts w:ascii="GHEA Grapalat" w:hAnsi="GHEA Grapalat" w:cs="Sylfaen"/>
          <w:szCs w:val="24"/>
          <w:lang w:val="ru-RU"/>
        </w:rPr>
        <w:t>Նման</w:t>
      </w:r>
      <w:r w:rsidRPr="002C6D94">
        <w:rPr>
          <w:rFonts w:ascii="GHEA Grapalat" w:hAnsi="GHEA Grapalat" w:cs="Sylfaen"/>
          <w:szCs w:val="24"/>
        </w:rPr>
        <w:t xml:space="preserve"> </w:t>
      </w:r>
      <w:r w:rsidRPr="002C6D94">
        <w:rPr>
          <w:rFonts w:ascii="GHEA Grapalat" w:hAnsi="GHEA Grapalat" w:cs="Sylfaen"/>
          <w:szCs w:val="24"/>
          <w:lang w:val="ru-RU"/>
        </w:rPr>
        <w:t>դեպքում</w:t>
      </w:r>
      <w:r w:rsidRPr="002C6D94">
        <w:rPr>
          <w:rFonts w:ascii="GHEA Grapalat" w:hAnsi="GHEA Grapalat" w:cs="Sylfaen"/>
          <w:szCs w:val="24"/>
        </w:rPr>
        <w:t>`</w:t>
      </w:r>
    </w:p>
    <w:p w14:paraId="24CB54B7" w14:textId="77777777" w:rsidR="000A6B75" w:rsidRPr="002C6D94" w:rsidRDefault="006265F4" w:rsidP="002C6D94">
      <w:pPr>
        <w:pStyle w:val="23"/>
        <w:spacing w:line="240" w:lineRule="auto"/>
        <w:rPr>
          <w:rFonts w:ascii="GHEA Grapalat" w:hAnsi="GHEA Grapalat" w:cs="Sylfaen"/>
          <w:szCs w:val="24"/>
        </w:rPr>
      </w:pPr>
      <w:r w:rsidRPr="002C6D94">
        <w:rPr>
          <w:rFonts w:ascii="GHEA Grapalat" w:hAnsi="GHEA Grapalat" w:cs="Sylfaen"/>
          <w:szCs w:val="24"/>
        </w:rPr>
        <w:t>1</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համատեղ</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գործունեության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պայմանագրի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կողմերից</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որևէ</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մեկը</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չի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կարող</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նույն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ընթացակարգին</w:t>
      </w:r>
      <w:r w:rsidR="000A6B75" w:rsidRPr="002C6D94">
        <w:rPr>
          <w:rFonts w:ascii="GHEA Grapalat" w:hAnsi="GHEA Grapalat" w:cs="Sylfaen"/>
          <w:szCs w:val="24"/>
        </w:rPr>
        <w:t xml:space="preserve"> </w:t>
      </w:r>
      <w:r w:rsidR="003A7A32" w:rsidRPr="002C6D94">
        <w:rPr>
          <w:rFonts w:ascii="GHEA Grapalat" w:hAnsi="GHEA Grapalat" w:cs="Sylfaen"/>
        </w:rPr>
        <w:t>(</w:t>
      </w:r>
      <w:r w:rsidR="003A7A32" w:rsidRPr="002C6D94">
        <w:rPr>
          <w:rFonts w:ascii="GHEA Grapalat" w:hAnsi="GHEA Grapalat" w:cs="Sylfaen"/>
          <w:lang w:val="en-US"/>
        </w:rPr>
        <w:t>միևնույն</w:t>
      </w:r>
      <w:r w:rsidR="003A7A32" w:rsidRPr="002C6D94">
        <w:rPr>
          <w:rFonts w:ascii="GHEA Grapalat" w:hAnsi="GHEA Grapalat" w:cs="Sylfaen"/>
        </w:rPr>
        <w:t xml:space="preserve"> </w:t>
      </w:r>
      <w:r w:rsidR="003A7A32" w:rsidRPr="002C6D94">
        <w:rPr>
          <w:rFonts w:ascii="GHEA Grapalat" w:hAnsi="GHEA Grapalat" w:cs="Sylfaen"/>
          <w:lang w:val="en-US"/>
        </w:rPr>
        <w:t>չափաբաժնին</w:t>
      </w:r>
      <w:r w:rsidR="003A7A32" w:rsidRPr="002C6D94">
        <w:rPr>
          <w:rFonts w:ascii="GHEA Grapalat" w:hAnsi="GHEA Grapalat" w:cs="Sylfaen"/>
        </w:rPr>
        <w:t xml:space="preserve">) </w:t>
      </w:r>
      <w:r w:rsidR="000A6B75" w:rsidRPr="002C6D94">
        <w:rPr>
          <w:rFonts w:ascii="GHEA Grapalat" w:hAnsi="GHEA Grapalat" w:cs="Sylfaen"/>
          <w:szCs w:val="24"/>
          <w:lang w:val="ru-RU"/>
        </w:rPr>
        <w:t>ներկայացնել</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առանձին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հայտ</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Սույն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պարբերության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պահանջի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չպահպանման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դեպքում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հայտերի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բացման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նիստում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մերժվում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են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ինչպես</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համատեղ</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գործունեության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կարգով</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այնպես</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էլ</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առանձին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ներկայացված</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հայտերը</w:t>
      </w:r>
      <w:r w:rsidR="000A6B75" w:rsidRPr="002C6D94">
        <w:rPr>
          <w:rFonts w:ascii="GHEA Grapalat" w:hAnsi="GHEA Grapalat" w:cs="Sylfaen"/>
          <w:szCs w:val="24"/>
        </w:rPr>
        <w:t>.</w:t>
      </w:r>
    </w:p>
    <w:p w14:paraId="277DB7E4" w14:textId="77777777" w:rsidR="000A6B75" w:rsidRPr="002C6D94" w:rsidRDefault="006265F4"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rPr>
        <w:t>2</w:t>
      </w:r>
      <w:r w:rsidR="000A6B75" w:rsidRPr="002C6D94">
        <w:rPr>
          <w:rFonts w:ascii="GHEA Grapalat" w:hAnsi="GHEA Grapalat" w:cs="Sylfaen"/>
          <w:szCs w:val="24"/>
        </w:rPr>
        <w:t>) Մ</w:t>
      </w:r>
      <w:r w:rsidR="000A6B75" w:rsidRPr="002C6D94">
        <w:rPr>
          <w:rFonts w:ascii="GHEA Grapalat" w:hAnsi="GHEA Grapalat" w:cs="Sylfaen"/>
          <w:szCs w:val="24"/>
          <w:lang w:val="ru-RU"/>
        </w:rPr>
        <w:t>ասնակիցները</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կրում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են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համատեղ</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և</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համապարտ</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պատասխանատվություն</w:t>
      </w:r>
      <w:r w:rsidR="000A6B75" w:rsidRPr="002C6D94">
        <w:rPr>
          <w:rFonts w:ascii="GHEA Grapalat" w:hAnsi="GHEA Grapalat" w:cs="Sylfaen"/>
          <w:szCs w:val="24"/>
        </w:rPr>
        <w:t>:</w:t>
      </w:r>
      <w:r w:rsidR="000A6B75" w:rsidRPr="002C6D94">
        <w:rPr>
          <w:rFonts w:ascii="GHEA Grapalat" w:hAnsi="GHEA Grapalat" w:cs="Sylfaen"/>
          <w:szCs w:val="24"/>
          <w:lang w:val="hy-AM"/>
        </w:rPr>
        <w:t xml:space="preserve"> </w:t>
      </w:r>
      <w:r w:rsidR="000A6B75" w:rsidRPr="002C6D94">
        <w:rPr>
          <w:rFonts w:ascii="GHEA Grapalat" w:hAnsi="GHEA Grapalat" w:cs="Sylfaen"/>
          <w:szCs w:val="24"/>
        </w:rPr>
        <w:t>Ընդ որում,</w:t>
      </w:r>
      <w:r w:rsidR="000A6B75" w:rsidRPr="002C6D94">
        <w:rPr>
          <w:rFonts w:ascii="GHEA Grapalat" w:hAnsi="GHEA Grapalat" w:cs="Sylfaen"/>
          <w:szCs w:val="24"/>
          <w:lang w:val="hy-AM"/>
        </w:rPr>
        <w:t xml:space="preserve"> </w:t>
      </w:r>
      <w:r w:rsidR="000A6B75" w:rsidRPr="002C6D94">
        <w:rPr>
          <w:rFonts w:ascii="GHEA Grapalat" w:hAnsi="GHEA Grapalat" w:cs="Sylfaen"/>
          <w:szCs w:val="24"/>
          <w:lang w:val="ru-RU"/>
        </w:rPr>
        <w:t>կոնսորցիումի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անդամի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կոնսորցիումից</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դուրս</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գալու</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դեպքում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կոնսորցիումի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հետ</w:t>
      </w:r>
      <w:r w:rsidR="000A6B75" w:rsidRPr="002C6D94">
        <w:rPr>
          <w:rFonts w:ascii="GHEA Grapalat" w:hAnsi="GHEA Grapalat" w:cs="Sylfaen"/>
          <w:szCs w:val="24"/>
        </w:rPr>
        <w:t xml:space="preserve"> </w:t>
      </w:r>
      <w:r w:rsidR="00AE4008" w:rsidRPr="002C6D94">
        <w:rPr>
          <w:rFonts w:ascii="GHEA Grapalat" w:hAnsi="GHEA Grapalat" w:cs="Sylfaen"/>
          <w:szCs w:val="24"/>
          <w:lang w:val="en-US"/>
        </w:rPr>
        <w:t>պ</w:t>
      </w:r>
      <w:r w:rsidR="000A6B75" w:rsidRPr="002C6D94">
        <w:rPr>
          <w:rFonts w:ascii="GHEA Grapalat" w:hAnsi="GHEA Grapalat" w:cs="Sylfaen"/>
          <w:szCs w:val="24"/>
          <w:lang w:val="ru-RU"/>
        </w:rPr>
        <w:t>ատվիրատուի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կնքած</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պայմանագիրը</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միակողմանիորեն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լուծվում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է</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և</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կոնսորցիումի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անդամների</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նկատմամբ</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կիրառվում</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են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պայմանագրով</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նախատեսված</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պատասխանատվության</w:t>
      </w:r>
      <w:r w:rsidR="000A6B75" w:rsidRPr="002C6D94">
        <w:rPr>
          <w:rFonts w:ascii="GHEA Grapalat" w:hAnsi="GHEA Grapalat" w:cs="Sylfaen"/>
          <w:szCs w:val="24"/>
        </w:rPr>
        <w:t xml:space="preserve"> </w:t>
      </w:r>
      <w:r w:rsidR="000A6B75" w:rsidRPr="002C6D94">
        <w:rPr>
          <w:rFonts w:ascii="GHEA Grapalat" w:hAnsi="GHEA Grapalat" w:cs="Sylfaen"/>
          <w:szCs w:val="24"/>
          <w:lang w:val="ru-RU"/>
        </w:rPr>
        <w:t>միջոցները</w:t>
      </w:r>
      <w:r w:rsidR="000A6B75" w:rsidRPr="002C6D94">
        <w:rPr>
          <w:rFonts w:ascii="GHEA Grapalat" w:hAnsi="GHEA Grapalat" w:cs="Sylfaen"/>
          <w:szCs w:val="24"/>
          <w:lang w:val="hy-AM"/>
        </w:rPr>
        <w:t>:</w:t>
      </w:r>
    </w:p>
    <w:p w14:paraId="1D045D47" w14:textId="77777777" w:rsidR="00096865" w:rsidRPr="002C6D94" w:rsidRDefault="00096865" w:rsidP="002C6D94">
      <w:pPr>
        <w:ind w:firstLine="567"/>
        <w:jc w:val="both"/>
        <w:rPr>
          <w:rFonts w:ascii="GHEA Grapalat" w:hAnsi="GHEA Grapalat"/>
          <w:b/>
          <w:sz w:val="20"/>
          <w:lang w:val="af-ZA"/>
        </w:rPr>
      </w:pPr>
    </w:p>
    <w:p w14:paraId="6A27C441" w14:textId="77777777" w:rsidR="00096865" w:rsidRPr="002C6D94" w:rsidRDefault="002B32D6" w:rsidP="002C6D94">
      <w:pPr>
        <w:jc w:val="center"/>
        <w:rPr>
          <w:rFonts w:ascii="GHEA Grapalat" w:hAnsi="GHEA Grapalat" w:cs="Arial"/>
          <w:b/>
          <w:sz w:val="20"/>
          <w:lang w:val="af-ZA"/>
        </w:rPr>
      </w:pPr>
      <w:r w:rsidRPr="002C6D94">
        <w:rPr>
          <w:rFonts w:ascii="GHEA Grapalat" w:hAnsi="GHEA Grapalat"/>
          <w:b/>
          <w:sz w:val="20"/>
          <w:lang w:val="af-ZA"/>
        </w:rPr>
        <w:t xml:space="preserve">3.  </w:t>
      </w:r>
      <w:r w:rsidRPr="002C6D94">
        <w:rPr>
          <w:rFonts w:ascii="GHEA Grapalat" w:hAnsi="GHEA Grapalat" w:cs="Sylfaen"/>
          <w:b/>
          <w:sz w:val="20"/>
        </w:rPr>
        <w:t>ՀՐԱՎԵՐԻ</w:t>
      </w:r>
      <w:r w:rsidRPr="002C6D94">
        <w:rPr>
          <w:rFonts w:ascii="GHEA Grapalat" w:hAnsi="GHEA Grapalat" w:cs="Arial"/>
          <w:b/>
          <w:sz w:val="20"/>
          <w:lang w:val="af-ZA"/>
        </w:rPr>
        <w:t xml:space="preserve">  </w:t>
      </w:r>
      <w:r w:rsidRPr="002C6D94">
        <w:rPr>
          <w:rFonts w:ascii="GHEA Grapalat" w:hAnsi="GHEA Grapalat" w:cs="Sylfaen"/>
          <w:b/>
          <w:sz w:val="20"/>
        </w:rPr>
        <w:t>ՊԱՐԶԱԲԱՆՈՒՄԸ</w:t>
      </w:r>
      <w:r w:rsidRPr="002C6D94">
        <w:rPr>
          <w:rFonts w:ascii="GHEA Grapalat" w:hAnsi="GHEA Grapalat" w:cs="Arial"/>
          <w:b/>
          <w:sz w:val="20"/>
          <w:lang w:val="af-ZA"/>
        </w:rPr>
        <w:t xml:space="preserve">  </w:t>
      </w:r>
      <w:r w:rsidRPr="002C6D94">
        <w:rPr>
          <w:rFonts w:ascii="GHEA Grapalat" w:hAnsi="GHEA Grapalat" w:cs="Arial"/>
          <w:b/>
          <w:sz w:val="20"/>
        </w:rPr>
        <w:t>ԵՎ</w:t>
      </w:r>
      <w:r w:rsidRPr="002C6D94">
        <w:rPr>
          <w:rFonts w:ascii="GHEA Grapalat" w:hAnsi="GHEA Grapalat" w:cs="Arial"/>
          <w:b/>
          <w:sz w:val="20"/>
          <w:lang w:val="af-ZA"/>
        </w:rPr>
        <w:t xml:space="preserve"> </w:t>
      </w:r>
      <w:r w:rsidRPr="002C6D94">
        <w:rPr>
          <w:rFonts w:ascii="GHEA Grapalat" w:hAnsi="GHEA Grapalat" w:cs="Sylfaen"/>
          <w:b/>
          <w:sz w:val="20"/>
        </w:rPr>
        <w:t>ՀՐԱՎԵՐՈՒՄ</w:t>
      </w:r>
      <w:r w:rsidRPr="002C6D94">
        <w:rPr>
          <w:rFonts w:ascii="GHEA Grapalat" w:hAnsi="GHEA Grapalat" w:cs="Arial"/>
          <w:b/>
          <w:sz w:val="20"/>
          <w:lang w:val="af-ZA"/>
        </w:rPr>
        <w:t xml:space="preserve"> </w:t>
      </w:r>
      <w:r w:rsidRPr="002C6D94">
        <w:rPr>
          <w:rFonts w:ascii="GHEA Grapalat" w:hAnsi="GHEA Grapalat" w:cs="Sylfaen"/>
          <w:b/>
          <w:sz w:val="20"/>
        </w:rPr>
        <w:t>ՓՈՓՈԽՈՒԹՅՈՒՆ</w:t>
      </w:r>
      <w:r w:rsidRPr="002C6D94">
        <w:rPr>
          <w:rFonts w:ascii="GHEA Grapalat" w:hAnsi="GHEA Grapalat" w:cs="Arial"/>
          <w:b/>
          <w:sz w:val="20"/>
          <w:lang w:val="af-ZA"/>
        </w:rPr>
        <w:t xml:space="preserve"> </w:t>
      </w:r>
      <w:r w:rsidRPr="002C6D94">
        <w:rPr>
          <w:rFonts w:ascii="GHEA Grapalat" w:hAnsi="GHEA Grapalat" w:cs="Sylfaen"/>
          <w:b/>
          <w:sz w:val="20"/>
        </w:rPr>
        <w:t>ԿԱՏԱՐԵԼՈՒ</w:t>
      </w:r>
      <w:r w:rsidRPr="002C6D94">
        <w:rPr>
          <w:rFonts w:ascii="GHEA Grapalat" w:hAnsi="GHEA Grapalat" w:cs="Arial"/>
          <w:b/>
          <w:sz w:val="20"/>
          <w:lang w:val="af-ZA"/>
        </w:rPr>
        <w:t xml:space="preserve"> </w:t>
      </w:r>
      <w:r w:rsidRPr="002C6D94">
        <w:rPr>
          <w:rFonts w:ascii="GHEA Grapalat" w:hAnsi="GHEA Grapalat" w:cs="Sylfaen"/>
          <w:b/>
          <w:sz w:val="20"/>
        </w:rPr>
        <w:t>ԿԱՐԳԸ</w:t>
      </w:r>
      <w:r w:rsidRPr="002C6D94">
        <w:rPr>
          <w:rFonts w:ascii="GHEA Grapalat" w:hAnsi="GHEA Grapalat" w:cs="Arial"/>
          <w:b/>
          <w:sz w:val="20"/>
          <w:lang w:val="af-ZA"/>
        </w:rPr>
        <w:t xml:space="preserve"> </w:t>
      </w:r>
    </w:p>
    <w:p w14:paraId="12A0E90D" w14:textId="77777777" w:rsidR="00096865" w:rsidRPr="002C6D94" w:rsidRDefault="00096865" w:rsidP="002C6D94">
      <w:pPr>
        <w:jc w:val="center"/>
        <w:rPr>
          <w:rFonts w:ascii="GHEA Grapalat" w:hAnsi="GHEA Grapalat"/>
          <w:b/>
          <w:sz w:val="20"/>
          <w:lang w:val="af-ZA"/>
        </w:rPr>
      </w:pPr>
    </w:p>
    <w:p w14:paraId="42195FBB" w14:textId="77777777" w:rsidR="00096865" w:rsidRPr="002C6D94" w:rsidRDefault="00096865" w:rsidP="002C6D94">
      <w:pPr>
        <w:ind w:firstLine="567"/>
        <w:jc w:val="both"/>
        <w:rPr>
          <w:rFonts w:ascii="GHEA Grapalat" w:hAnsi="GHEA Grapalat"/>
          <w:sz w:val="20"/>
          <w:lang w:val="af-ZA"/>
        </w:rPr>
      </w:pPr>
      <w:r w:rsidRPr="002C6D94">
        <w:rPr>
          <w:rFonts w:ascii="GHEA Grapalat" w:hAnsi="GHEA Grapalat"/>
          <w:sz w:val="20"/>
          <w:lang w:val="af-ZA"/>
        </w:rPr>
        <w:t xml:space="preserve">3.1 </w:t>
      </w:r>
      <w:r w:rsidRPr="002C6D94">
        <w:rPr>
          <w:rFonts w:ascii="GHEA Grapalat" w:hAnsi="GHEA Grapalat" w:cs="Sylfaen"/>
          <w:sz w:val="20"/>
        </w:rPr>
        <w:t>Օրենքի</w:t>
      </w:r>
      <w:r w:rsidRPr="002C6D94">
        <w:rPr>
          <w:rFonts w:ascii="GHEA Grapalat" w:hAnsi="GHEA Grapalat" w:cs="Arial"/>
          <w:sz w:val="20"/>
          <w:lang w:val="af-ZA"/>
        </w:rPr>
        <w:t xml:space="preserve"> 2</w:t>
      </w:r>
      <w:r w:rsidR="00525BD2" w:rsidRPr="002C6D94">
        <w:rPr>
          <w:rFonts w:ascii="GHEA Grapalat" w:hAnsi="GHEA Grapalat" w:cs="Arial"/>
          <w:sz w:val="20"/>
          <w:lang w:val="af-ZA"/>
        </w:rPr>
        <w:t>9</w:t>
      </w:r>
      <w:r w:rsidRPr="002C6D94">
        <w:rPr>
          <w:rFonts w:ascii="GHEA Grapalat" w:hAnsi="GHEA Grapalat" w:cs="Arial"/>
          <w:sz w:val="20"/>
          <w:lang w:val="af-ZA"/>
        </w:rPr>
        <w:t>-</w:t>
      </w:r>
      <w:r w:rsidRPr="002C6D94">
        <w:rPr>
          <w:rFonts w:ascii="GHEA Grapalat" w:hAnsi="GHEA Grapalat" w:cs="Sylfaen"/>
          <w:sz w:val="20"/>
        </w:rPr>
        <w:t>րդ</w:t>
      </w:r>
      <w:r w:rsidRPr="002C6D94">
        <w:rPr>
          <w:rFonts w:ascii="GHEA Grapalat" w:hAnsi="GHEA Grapalat" w:cs="Arial"/>
          <w:sz w:val="20"/>
          <w:lang w:val="af-ZA"/>
        </w:rPr>
        <w:t xml:space="preserve"> </w:t>
      </w:r>
      <w:r w:rsidRPr="002C6D94">
        <w:rPr>
          <w:rFonts w:ascii="GHEA Grapalat" w:hAnsi="GHEA Grapalat" w:cs="Sylfaen"/>
          <w:sz w:val="20"/>
        </w:rPr>
        <w:t>հոդվածի</w:t>
      </w:r>
      <w:r w:rsidRPr="002C6D94">
        <w:rPr>
          <w:rFonts w:ascii="GHEA Grapalat" w:hAnsi="GHEA Grapalat" w:cs="Arial"/>
          <w:sz w:val="20"/>
          <w:lang w:val="af-ZA"/>
        </w:rPr>
        <w:t xml:space="preserve"> </w:t>
      </w:r>
      <w:r w:rsidRPr="002C6D94">
        <w:rPr>
          <w:rFonts w:ascii="GHEA Grapalat" w:hAnsi="GHEA Grapalat" w:cs="Sylfaen"/>
          <w:sz w:val="20"/>
        </w:rPr>
        <w:t>համաձայն</w:t>
      </w:r>
      <w:r w:rsidRPr="002C6D94">
        <w:rPr>
          <w:rFonts w:ascii="GHEA Grapalat" w:hAnsi="GHEA Grapalat" w:cs="Arial"/>
          <w:sz w:val="20"/>
          <w:lang w:val="af-ZA"/>
        </w:rPr>
        <w:t xml:space="preserve">` </w:t>
      </w:r>
      <w:r w:rsidR="00051B7F" w:rsidRPr="002C6D94">
        <w:rPr>
          <w:rFonts w:ascii="GHEA Grapalat" w:hAnsi="GHEA Grapalat" w:cs="Arial"/>
          <w:sz w:val="20"/>
        </w:rPr>
        <w:t>մ</w:t>
      </w:r>
      <w:r w:rsidRPr="002C6D94">
        <w:rPr>
          <w:rFonts w:ascii="GHEA Grapalat" w:hAnsi="GHEA Grapalat" w:cs="Sylfaen"/>
          <w:sz w:val="20"/>
        </w:rPr>
        <w:t>ասնակիցն</w:t>
      </w:r>
      <w:r w:rsidRPr="002C6D94">
        <w:rPr>
          <w:rFonts w:ascii="GHEA Grapalat" w:hAnsi="GHEA Grapalat" w:cs="Arial"/>
          <w:sz w:val="20"/>
          <w:lang w:val="af-ZA"/>
        </w:rPr>
        <w:t xml:space="preserve"> </w:t>
      </w:r>
      <w:r w:rsidRPr="002C6D94">
        <w:rPr>
          <w:rFonts w:ascii="GHEA Grapalat" w:hAnsi="GHEA Grapalat" w:cs="Sylfaen"/>
          <w:sz w:val="20"/>
        </w:rPr>
        <w:t>իրավունք</w:t>
      </w:r>
      <w:r w:rsidRPr="002C6D94">
        <w:rPr>
          <w:rFonts w:ascii="GHEA Grapalat" w:hAnsi="GHEA Grapalat" w:cs="Arial"/>
          <w:sz w:val="20"/>
          <w:lang w:val="af-ZA"/>
        </w:rPr>
        <w:t xml:space="preserve"> </w:t>
      </w:r>
      <w:r w:rsidRPr="002C6D94">
        <w:rPr>
          <w:rFonts w:ascii="GHEA Grapalat" w:hAnsi="GHEA Grapalat" w:cs="Sylfaen"/>
          <w:sz w:val="20"/>
        </w:rPr>
        <w:t>ունի</w:t>
      </w:r>
      <w:r w:rsidRPr="002C6D94">
        <w:rPr>
          <w:rFonts w:ascii="GHEA Grapalat" w:hAnsi="GHEA Grapalat" w:cs="Arial"/>
          <w:sz w:val="20"/>
          <w:lang w:val="af-ZA"/>
        </w:rPr>
        <w:t xml:space="preserve"> </w:t>
      </w:r>
      <w:r w:rsidR="00AE4008" w:rsidRPr="002C6D94">
        <w:rPr>
          <w:rFonts w:ascii="GHEA Grapalat" w:hAnsi="GHEA Grapalat" w:cs="Sylfaen"/>
          <w:sz w:val="20"/>
        </w:rPr>
        <w:t>պ</w:t>
      </w:r>
      <w:r w:rsidRPr="002C6D94">
        <w:rPr>
          <w:rFonts w:ascii="GHEA Grapalat" w:hAnsi="GHEA Grapalat" w:cs="Sylfaen"/>
          <w:sz w:val="20"/>
        </w:rPr>
        <w:t>ատվիրատուից</w:t>
      </w:r>
      <w:r w:rsidRPr="002C6D94">
        <w:rPr>
          <w:rFonts w:ascii="GHEA Grapalat" w:hAnsi="GHEA Grapalat" w:cs="Arial"/>
          <w:sz w:val="20"/>
          <w:lang w:val="af-ZA"/>
        </w:rPr>
        <w:t xml:space="preserve"> </w:t>
      </w:r>
      <w:r w:rsidRPr="002C6D94">
        <w:rPr>
          <w:rFonts w:ascii="GHEA Grapalat" w:hAnsi="GHEA Grapalat" w:cs="Sylfaen"/>
          <w:sz w:val="20"/>
        </w:rPr>
        <w:t>պահանջել</w:t>
      </w:r>
      <w:r w:rsidRPr="002C6D94">
        <w:rPr>
          <w:rFonts w:ascii="GHEA Grapalat" w:hAnsi="GHEA Grapalat" w:cs="Arial"/>
          <w:sz w:val="20"/>
          <w:lang w:val="af-ZA"/>
        </w:rPr>
        <w:t xml:space="preserve"> </w:t>
      </w:r>
      <w:r w:rsidRPr="002C6D94">
        <w:rPr>
          <w:rFonts w:ascii="GHEA Grapalat" w:hAnsi="GHEA Grapalat" w:cs="Sylfaen"/>
          <w:sz w:val="20"/>
        </w:rPr>
        <w:t>հրավերի</w:t>
      </w:r>
      <w:r w:rsidRPr="002C6D94">
        <w:rPr>
          <w:rFonts w:ascii="GHEA Grapalat" w:hAnsi="GHEA Grapalat" w:cs="Arial"/>
          <w:sz w:val="20"/>
          <w:lang w:val="af-ZA"/>
        </w:rPr>
        <w:t xml:space="preserve"> </w:t>
      </w:r>
      <w:r w:rsidRPr="002C6D94">
        <w:rPr>
          <w:rFonts w:ascii="GHEA Grapalat" w:hAnsi="GHEA Grapalat" w:cs="Sylfaen"/>
          <w:sz w:val="20"/>
        </w:rPr>
        <w:t>պարզաբանում</w:t>
      </w:r>
      <w:r w:rsidR="004D5671" w:rsidRPr="002C6D94">
        <w:rPr>
          <w:rFonts w:ascii="GHEA Grapalat" w:hAnsi="GHEA Grapalat" w:cs="Tahoma"/>
          <w:sz w:val="20"/>
        </w:rPr>
        <w:t>։</w:t>
      </w:r>
    </w:p>
    <w:p w14:paraId="627A51C3" w14:textId="707AA9E8" w:rsidR="00096865" w:rsidRPr="002C6D94" w:rsidRDefault="00096865" w:rsidP="002C6D94">
      <w:pPr>
        <w:autoSpaceDE w:val="0"/>
        <w:autoSpaceDN w:val="0"/>
        <w:adjustRightInd w:val="0"/>
        <w:ind w:firstLine="567"/>
        <w:jc w:val="both"/>
        <w:rPr>
          <w:rFonts w:ascii="GHEA Grapalat" w:hAnsi="GHEA Grapalat"/>
          <w:sz w:val="20"/>
          <w:lang w:val="af-ZA"/>
        </w:rPr>
      </w:pPr>
      <w:r w:rsidRPr="002C6D94">
        <w:rPr>
          <w:rFonts w:ascii="GHEA Grapalat" w:hAnsi="GHEA Grapalat" w:cs="Sylfaen"/>
          <w:sz w:val="20"/>
        </w:rPr>
        <w:t>Մասնակիցն</w:t>
      </w:r>
      <w:r w:rsidRPr="002C6D94">
        <w:rPr>
          <w:rFonts w:ascii="GHEA Grapalat" w:hAnsi="GHEA Grapalat" w:cs="Arial"/>
          <w:sz w:val="20"/>
          <w:lang w:val="af-ZA"/>
        </w:rPr>
        <w:t xml:space="preserve"> </w:t>
      </w:r>
      <w:r w:rsidRPr="002C6D94">
        <w:rPr>
          <w:rFonts w:ascii="GHEA Grapalat" w:hAnsi="GHEA Grapalat" w:cs="Sylfaen"/>
          <w:sz w:val="20"/>
        </w:rPr>
        <w:t>իրավունք</w:t>
      </w:r>
      <w:r w:rsidRPr="002C6D94">
        <w:rPr>
          <w:rFonts w:ascii="GHEA Grapalat" w:hAnsi="GHEA Grapalat" w:cs="Arial"/>
          <w:sz w:val="20"/>
          <w:lang w:val="af-ZA"/>
        </w:rPr>
        <w:t xml:space="preserve"> </w:t>
      </w:r>
      <w:r w:rsidRPr="002C6D94">
        <w:rPr>
          <w:rFonts w:ascii="GHEA Grapalat" w:hAnsi="GHEA Grapalat" w:cs="Sylfaen"/>
          <w:sz w:val="20"/>
        </w:rPr>
        <w:t>ունի</w:t>
      </w:r>
      <w:r w:rsidRPr="002C6D94">
        <w:rPr>
          <w:rFonts w:ascii="GHEA Grapalat" w:hAnsi="GHEA Grapalat" w:cs="Arial"/>
          <w:sz w:val="20"/>
          <w:lang w:val="af-ZA"/>
        </w:rPr>
        <w:t xml:space="preserve"> </w:t>
      </w:r>
      <w:r w:rsidRPr="002C6D94">
        <w:rPr>
          <w:rFonts w:ascii="GHEA Grapalat" w:hAnsi="GHEA Grapalat" w:cs="Sylfaen"/>
          <w:sz w:val="20"/>
        </w:rPr>
        <w:t>հայտերի</w:t>
      </w:r>
      <w:r w:rsidRPr="002C6D94">
        <w:rPr>
          <w:rFonts w:ascii="GHEA Grapalat" w:hAnsi="GHEA Grapalat" w:cs="Arial"/>
          <w:sz w:val="20"/>
          <w:lang w:val="af-ZA"/>
        </w:rPr>
        <w:t xml:space="preserve"> </w:t>
      </w:r>
      <w:r w:rsidRPr="002C6D94">
        <w:rPr>
          <w:rFonts w:ascii="GHEA Grapalat" w:hAnsi="GHEA Grapalat" w:cs="Sylfaen"/>
          <w:sz w:val="20"/>
        </w:rPr>
        <w:t>ներկայացման</w:t>
      </w:r>
      <w:r w:rsidRPr="002C6D94">
        <w:rPr>
          <w:rFonts w:ascii="GHEA Grapalat" w:hAnsi="GHEA Grapalat" w:cs="Arial"/>
          <w:sz w:val="20"/>
          <w:lang w:val="af-ZA"/>
        </w:rPr>
        <w:t xml:space="preserve"> </w:t>
      </w:r>
      <w:r w:rsidRPr="002C6D94">
        <w:rPr>
          <w:rFonts w:ascii="GHEA Grapalat" w:hAnsi="GHEA Grapalat" w:cs="Sylfaen"/>
          <w:sz w:val="20"/>
        </w:rPr>
        <w:t>վերջնաժամկետը</w:t>
      </w:r>
      <w:r w:rsidRPr="002C6D94">
        <w:rPr>
          <w:rFonts w:ascii="GHEA Grapalat" w:hAnsi="GHEA Grapalat" w:cs="Arial"/>
          <w:sz w:val="20"/>
          <w:lang w:val="af-ZA"/>
        </w:rPr>
        <w:t xml:space="preserve"> </w:t>
      </w:r>
      <w:r w:rsidRPr="002C6D94">
        <w:rPr>
          <w:rFonts w:ascii="GHEA Grapalat" w:hAnsi="GHEA Grapalat" w:cs="Sylfaen"/>
          <w:sz w:val="20"/>
        </w:rPr>
        <w:t>լրանալուց</w:t>
      </w:r>
      <w:r w:rsidRPr="002C6D94">
        <w:rPr>
          <w:rFonts w:ascii="GHEA Grapalat" w:hAnsi="GHEA Grapalat" w:cs="Arial"/>
          <w:sz w:val="20"/>
          <w:lang w:val="af-ZA"/>
        </w:rPr>
        <w:t xml:space="preserve"> </w:t>
      </w:r>
      <w:r w:rsidRPr="002C6D94">
        <w:rPr>
          <w:rFonts w:ascii="GHEA Grapalat" w:hAnsi="GHEA Grapalat" w:cs="Sylfaen"/>
          <w:sz w:val="20"/>
        </w:rPr>
        <w:t>առնվազն</w:t>
      </w:r>
      <w:r w:rsidRPr="002C6D94">
        <w:rPr>
          <w:rFonts w:ascii="GHEA Grapalat" w:hAnsi="GHEA Grapalat" w:cs="Arial"/>
          <w:sz w:val="20"/>
          <w:lang w:val="af-ZA"/>
        </w:rPr>
        <w:t xml:space="preserve"> </w:t>
      </w:r>
      <w:r w:rsidRPr="002C6D94">
        <w:rPr>
          <w:rFonts w:ascii="GHEA Grapalat" w:hAnsi="GHEA Grapalat" w:cs="Sylfaen"/>
          <w:sz w:val="20"/>
        </w:rPr>
        <w:t>հինգ</w:t>
      </w:r>
      <w:r w:rsidRPr="002C6D94">
        <w:rPr>
          <w:rFonts w:ascii="GHEA Grapalat" w:hAnsi="GHEA Grapalat" w:cs="Arial"/>
          <w:sz w:val="20"/>
          <w:lang w:val="af-ZA"/>
        </w:rPr>
        <w:t xml:space="preserve"> </w:t>
      </w:r>
      <w:r w:rsidRPr="002C6D94">
        <w:rPr>
          <w:rFonts w:ascii="GHEA Grapalat" w:hAnsi="GHEA Grapalat" w:cs="Sylfaen"/>
          <w:sz w:val="20"/>
        </w:rPr>
        <w:t>օրացուցային</w:t>
      </w:r>
      <w:r w:rsidRPr="002C6D94">
        <w:rPr>
          <w:rFonts w:ascii="GHEA Grapalat" w:hAnsi="GHEA Grapalat" w:cs="Arial"/>
          <w:sz w:val="20"/>
          <w:lang w:val="af-ZA"/>
        </w:rPr>
        <w:t xml:space="preserve"> </w:t>
      </w:r>
      <w:r w:rsidRPr="002C6D94">
        <w:rPr>
          <w:rFonts w:ascii="GHEA Grapalat" w:hAnsi="GHEA Grapalat" w:cs="Sylfaen"/>
          <w:sz w:val="20"/>
        </w:rPr>
        <w:t>օր</w:t>
      </w:r>
      <w:r w:rsidR="002B5F87" w:rsidRPr="002C6D94">
        <w:rPr>
          <w:rFonts w:ascii="GHEA Grapalat" w:hAnsi="GHEA Grapalat" w:cs="Sylfaen"/>
          <w:sz w:val="20"/>
          <w:lang w:val="af-ZA"/>
        </w:rPr>
        <w:t xml:space="preserve"> </w:t>
      </w:r>
      <w:r w:rsidRPr="002C6D94">
        <w:rPr>
          <w:rFonts w:ascii="GHEA Grapalat" w:hAnsi="GHEA Grapalat" w:cs="Sylfaen"/>
          <w:sz w:val="20"/>
        </w:rPr>
        <w:t>առաջ</w:t>
      </w:r>
      <w:r w:rsidRPr="002C6D94">
        <w:rPr>
          <w:rFonts w:ascii="GHEA Grapalat" w:hAnsi="GHEA Grapalat" w:cs="Arial"/>
          <w:sz w:val="20"/>
          <w:lang w:val="af-ZA"/>
        </w:rPr>
        <w:t xml:space="preserve"> </w:t>
      </w:r>
      <w:r w:rsidR="00332EE7" w:rsidRPr="002C6D94">
        <w:rPr>
          <w:rFonts w:ascii="GHEA Grapalat" w:hAnsi="GHEA Grapalat" w:cs="Arial"/>
          <w:sz w:val="20"/>
          <w:lang w:val="af-ZA"/>
        </w:rPr>
        <w:t xml:space="preserve">գրավոր </w:t>
      </w:r>
      <w:r w:rsidR="000946A3" w:rsidRPr="002C6D94">
        <w:rPr>
          <w:rFonts w:ascii="GHEA Grapalat" w:hAnsi="GHEA Grapalat" w:cs="Sylfaen"/>
          <w:sz w:val="20"/>
        </w:rPr>
        <w:t>հանձնաժողովից</w:t>
      </w:r>
      <w:r w:rsidR="000946A3" w:rsidRPr="002C6D94">
        <w:rPr>
          <w:rFonts w:ascii="GHEA Grapalat" w:hAnsi="GHEA Grapalat" w:cs="Sylfaen"/>
          <w:sz w:val="20"/>
          <w:lang w:val="af-ZA"/>
        </w:rPr>
        <w:t xml:space="preserve"> </w:t>
      </w:r>
      <w:r w:rsidRPr="002C6D94">
        <w:rPr>
          <w:rFonts w:ascii="GHEA Grapalat" w:hAnsi="GHEA Grapalat" w:cs="Sylfaen"/>
          <w:sz w:val="20"/>
        </w:rPr>
        <w:t>պահանջելու</w:t>
      </w:r>
      <w:r w:rsidRPr="002C6D94">
        <w:rPr>
          <w:rFonts w:ascii="GHEA Grapalat" w:hAnsi="GHEA Grapalat" w:cs="Arial"/>
          <w:sz w:val="20"/>
          <w:lang w:val="af-ZA"/>
        </w:rPr>
        <w:t xml:space="preserve"> </w:t>
      </w:r>
      <w:r w:rsidRPr="002C6D94">
        <w:rPr>
          <w:rFonts w:ascii="GHEA Grapalat" w:hAnsi="GHEA Grapalat" w:cs="Sylfaen"/>
          <w:sz w:val="20"/>
        </w:rPr>
        <w:t>հրավերի</w:t>
      </w:r>
      <w:r w:rsidRPr="002C6D94">
        <w:rPr>
          <w:rFonts w:ascii="GHEA Grapalat" w:hAnsi="GHEA Grapalat" w:cs="Arial"/>
          <w:sz w:val="20"/>
          <w:lang w:val="af-ZA"/>
        </w:rPr>
        <w:t xml:space="preserve"> </w:t>
      </w:r>
      <w:r w:rsidRPr="002C6D94">
        <w:rPr>
          <w:rFonts w:ascii="GHEA Grapalat" w:hAnsi="GHEA Grapalat" w:cs="Sylfaen"/>
          <w:sz w:val="20"/>
        </w:rPr>
        <w:t>պարզաբանում</w:t>
      </w:r>
      <w:r w:rsidR="004D5671" w:rsidRPr="002C6D94">
        <w:rPr>
          <w:rFonts w:ascii="GHEA Grapalat" w:hAnsi="GHEA Grapalat" w:cs="Tahoma"/>
          <w:sz w:val="20"/>
        </w:rPr>
        <w:t>։</w:t>
      </w:r>
      <w:r w:rsidRPr="002C6D94">
        <w:rPr>
          <w:rFonts w:ascii="GHEA Grapalat" w:hAnsi="GHEA Grapalat"/>
          <w:sz w:val="20"/>
          <w:lang w:val="af-ZA"/>
        </w:rPr>
        <w:t xml:space="preserve"> </w:t>
      </w:r>
      <w:r w:rsidR="000946A3" w:rsidRPr="002C6D94">
        <w:rPr>
          <w:rFonts w:ascii="GHEA Grapalat" w:hAnsi="GHEA Grapalat"/>
          <w:sz w:val="20"/>
        </w:rPr>
        <w:t>Հանձնաժողովը</w:t>
      </w:r>
      <w:r w:rsidR="000946A3" w:rsidRPr="002C6D94">
        <w:rPr>
          <w:rFonts w:ascii="GHEA Grapalat" w:hAnsi="GHEA Grapalat"/>
          <w:sz w:val="20"/>
          <w:lang w:val="af-ZA"/>
        </w:rPr>
        <w:t xml:space="preserve"> </w:t>
      </w:r>
      <w:r w:rsidR="000946A3" w:rsidRPr="002C6D94">
        <w:rPr>
          <w:rFonts w:ascii="GHEA Grapalat" w:hAnsi="GHEA Grapalat" w:cs="Sylfaen"/>
          <w:sz w:val="20"/>
        </w:rPr>
        <w:t>հարցումը</w:t>
      </w:r>
      <w:r w:rsidR="000946A3" w:rsidRPr="002C6D94">
        <w:rPr>
          <w:rFonts w:ascii="GHEA Grapalat" w:hAnsi="GHEA Grapalat" w:cs="Arial"/>
          <w:sz w:val="20"/>
          <w:lang w:val="af-ZA"/>
        </w:rPr>
        <w:t xml:space="preserve"> </w:t>
      </w:r>
      <w:r w:rsidRPr="002C6D94">
        <w:rPr>
          <w:rFonts w:ascii="GHEA Grapalat" w:hAnsi="GHEA Grapalat" w:cs="Sylfaen"/>
          <w:sz w:val="20"/>
        </w:rPr>
        <w:t>կատարած</w:t>
      </w:r>
      <w:r w:rsidRPr="002C6D94">
        <w:rPr>
          <w:rFonts w:ascii="GHEA Grapalat" w:hAnsi="GHEA Grapalat" w:cs="Arial"/>
          <w:sz w:val="20"/>
          <w:lang w:val="af-ZA"/>
        </w:rPr>
        <w:t xml:space="preserve"> </w:t>
      </w:r>
      <w:r w:rsidR="000946A3" w:rsidRPr="002C6D94">
        <w:rPr>
          <w:rFonts w:ascii="GHEA Grapalat" w:hAnsi="GHEA Grapalat" w:cs="Arial"/>
          <w:sz w:val="20"/>
        </w:rPr>
        <w:t>մ</w:t>
      </w:r>
      <w:r w:rsidR="000946A3" w:rsidRPr="002C6D94">
        <w:rPr>
          <w:rFonts w:ascii="GHEA Grapalat" w:hAnsi="GHEA Grapalat" w:cs="Sylfaen"/>
          <w:sz w:val="20"/>
        </w:rPr>
        <w:t>ասնակցին</w:t>
      </w:r>
      <w:r w:rsidR="000946A3" w:rsidRPr="002C6D94">
        <w:rPr>
          <w:rFonts w:ascii="GHEA Grapalat" w:hAnsi="GHEA Grapalat" w:cs="Arial"/>
          <w:sz w:val="20"/>
          <w:lang w:val="af-ZA"/>
        </w:rPr>
        <w:t xml:space="preserve"> </w:t>
      </w:r>
      <w:r w:rsidRPr="002C6D94">
        <w:rPr>
          <w:rFonts w:ascii="GHEA Grapalat" w:hAnsi="GHEA Grapalat" w:cs="Sylfaen"/>
          <w:sz w:val="20"/>
        </w:rPr>
        <w:t>պարզաբանումը</w:t>
      </w:r>
      <w:r w:rsidRPr="002C6D94">
        <w:rPr>
          <w:rFonts w:ascii="GHEA Grapalat" w:hAnsi="GHEA Grapalat" w:cs="Arial"/>
          <w:sz w:val="20"/>
          <w:lang w:val="af-ZA"/>
        </w:rPr>
        <w:t xml:space="preserve"> </w:t>
      </w:r>
      <w:r w:rsidRPr="002C6D94">
        <w:rPr>
          <w:rFonts w:ascii="GHEA Grapalat" w:hAnsi="GHEA Grapalat" w:cs="Sylfaen"/>
          <w:sz w:val="20"/>
        </w:rPr>
        <w:t>տրամադրում</w:t>
      </w:r>
      <w:r w:rsidRPr="002C6D94">
        <w:rPr>
          <w:rFonts w:ascii="GHEA Grapalat" w:hAnsi="GHEA Grapalat" w:cs="Arial"/>
          <w:sz w:val="20"/>
          <w:lang w:val="af-ZA"/>
        </w:rPr>
        <w:t xml:space="preserve"> </w:t>
      </w:r>
      <w:r w:rsidRPr="002C6D94">
        <w:rPr>
          <w:rFonts w:ascii="GHEA Grapalat" w:hAnsi="GHEA Grapalat" w:cs="Sylfaen"/>
          <w:sz w:val="20"/>
        </w:rPr>
        <w:t>է</w:t>
      </w:r>
      <w:r w:rsidR="00A93710" w:rsidRPr="002C6D94">
        <w:rPr>
          <w:rFonts w:ascii="GHEA Grapalat" w:hAnsi="GHEA Grapalat" w:cs="Sylfaen"/>
          <w:sz w:val="20"/>
          <w:lang w:val="af-ZA"/>
        </w:rPr>
        <w:t xml:space="preserve"> </w:t>
      </w:r>
      <w:r w:rsidR="00197D76" w:rsidRPr="002C6D94">
        <w:rPr>
          <w:rFonts w:ascii="GHEA Grapalat" w:hAnsi="GHEA Grapalat" w:cs="Sylfaen"/>
          <w:sz w:val="20"/>
          <w:lang w:val="af-ZA"/>
        </w:rPr>
        <w:t>գրավոր</w:t>
      </w:r>
      <w:r w:rsidR="00197D76" w:rsidRPr="002C6D94" w:rsidDel="00197D76">
        <w:rPr>
          <w:rFonts w:ascii="GHEA Grapalat" w:hAnsi="GHEA Grapalat" w:cs="Sylfaen"/>
          <w:sz w:val="20"/>
          <w:lang w:val="af-ZA"/>
        </w:rPr>
        <w:t xml:space="preserve"> </w:t>
      </w:r>
      <w:r w:rsidR="00926875" w:rsidRPr="002C6D94">
        <w:rPr>
          <w:rFonts w:ascii="GHEA Grapalat" w:hAnsi="GHEA Grapalat" w:cs="Sylfaen"/>
          <w:sz w:val="20"/>
          <w:lang w:val="af-ZA"/>
        </w:rPr>
        <w:t xml:space="preserve">` </w:t>
      </w:r>
      <w:r w:rsidRPr="002C6D94">
        <w:rPr>
          <w:rFonts w:ascii="GHEA Grapalat" w:hAnsi="GHEA Grapalat" w:cs="Sylfaen"/>
          <w:sz w:val="20"/>
        </w:rPr>
        <w:t>հարցում</w:t>
      </w:r>
      <w:r w:rsidR="000946A3" w:rsidRPr="002C6D94">
        <w:rPr>
          <w:rFonts w:ascii="GHEA Grapalat" w:hAnsi="GHEA Grapalat" w:cs="Sylfaen"/>
          <w:sz w:val="20"/>
        </w:rPr>
        <w:t>ը</w:t>
      </w:r>
      <w:r w:rsidRPr="002C6D94">
        <w:rPr>
          <w:rFonts w:ascii="GHEA Grapalat" w:hAnsi="GHEA Grapalat" w:cs="Arial"/>
          <w:sz w:val="20"/>
          <w:lang w:val="af-ZA"/>
        </w:rPr>
        <w:t xml:space="preserve"> </w:t>
      </w:r>
      <w:r w:rsidRPr="002C6D94">
        <w:rPr>
          <w:rFonts w:ascii="GHEA Grapalat" w:hAnsi="GHEA Grapalat" w:cs="Sylfaen"/>
          <w:sz w:val="20"/>
        </w:rPr>
        <w:t>ստանալու</w:t>
      </w:r>
      <w:r w:rsidRPr="002C6D94">
        <w:rPr>
          <w:rFonts w:ascii="GHEA Grapalat" w:hAnsi="GHEA Grapalat" w:cs="Arial"/>
          <w:sz w:val="20"/>
          <w:lang w:val="af-ZA"/>
        </w:rPr>
        <w:t xml:space="preserve"> </w:t>
      </w:r>
      <w:r w:rsidRPr="002C6D94">
        <w:rPr>
          <w:rFonts w:ascii="GHEA Grapalat" w:hAnsi="GHEA Grapalat" w:cs="Sylfaen"/>
          <w:sz w:val="20"/>
        </w:rPr>
        <w:t>օրվան</w:t>
      </w:r>
      <w:r w:rsidRPr="002C6D94">
        <w:rPr>
          <w:rFonts w:ascii="GHEA Grapalat" w:hAnsi="GHEA Grapalat" w:cs="Arial"/>
          <w:sz w:val="20"/>
          <w:lang w:val="af-ZA"/>
        </w:rPr>
        <w:t xml:space="preserve"> </w:t>
      </w:r>
      <w:r w:rsidRPr="002C6D94">
        <w:rPr>
          <w:rFonts w:ascii="GHEA Grapalat" w:hAnsi="GHEA Grapalat" w:cs="Sylfaen"/>
          <w:sz w:val="20"/>
        </w:rPr>
        <w:t>հաջորդող</w:t>
      </w:r>
      <w:r w:rsidRPr="002C6D94">
        <w:rPr>
          <w:rFonts w:ascii="GHEA Grapalat" w:hAnsi="GHEA Grapalat" w:cs="Arial"/>
          <w:sz w:val="20"/>
          <w:lang w:val="af-ZA"/>
        </w:rPr>
        <w:t xml:space="preserve"> </w:t>
      </w:r>
      <w:r w:rsidRPr="002C6D94">
        <w:rPr>
          <w:rFonts w:ascii="GHEA Grapalat" w:hAnsi="GHEA Grapalat" w:cs="Sylfaen"/>
          <w:sz w:val="20"/>
        </w:rPr>
        <w:t>եր</w:t>
      </w:r>
      <w:r w:rsidR="00A93710" w:rsidRPr="002C6D94">
        <w:rPr>
          <w:rFonts w:ascii="GHEA Grapalat" w:hAnsi="GHEA Grapalat" w:cs="Sylfaen"/>
          <w:sz w:val="20"/>
        </w:rPr>
        <w:t>կու</w:t>
      </w:r>
      <w:r w:rsidRPr="002C6D94">
        <w:rPr>
          <w:rFonts w:ascii="GHEA Grapalat" w:hAnsi="GHEA Grapalat" w:cs="Arial"/>
          <w:sz w:val="20"/>
          <w:lang w:val="af-ZA"/>
        </w:rPr>
        <w:t xml:space="preserve"> </w:t>
      </w:r>
      <w:r w:rsidRPr="002C6D94">
        <w:rPr>
          <w:rFonts w:ascii="GHEA Grapalat" w:hAnsi="GHEA Grapalat" w:cs="Sylfaen"/>
          <w:sz w:val="20"/>
        </w:rPr>
        <w:t>օրացուցային</w:t>
      </w:r>
      <w:r w:rsidRPr="002C6D94">
        <w:rPr>
          <w:rFonts w:ascii="GHEA Grapalat" w:hAnsi="GHEA Grapalat" w:cs="Arial"/>
          <w:sz w:val="20"/>
          <w:lang w:val="af-ZA"/>
        </w:rPr>
        <w:t xml:space="preserve"> </w:t>
      </w:r>
      <w:r w:rsidRPr="002C6D94">
        <w:rPr>
          <w:rFonts w:ascii="GHEA Grapalat" w:hAnsi="GHEA Grapalat" w:cs="Sylfaen"/>
          <w:sz w:val="20"/>
        </w:rPr>
        <w:t>օրվա</w:t>
      </w:r>
      <w:r w:rsidRPr="002C6D94">
        <w:rPr>
          <w:rFonts w:ascii="GHEA Grapalat" w:hAnsi="GHEA Grapalat" w:cs="Arial"/>
          <w:sz w:val="20"/>
          <w:lang w:val="af-ZA"/>
        </w:rPr>
        <w:t xml:space="preserve"> </w:t>
      </w:r>
      <w:r w:rsidRPr="002C6D94">
        <w:rPr>
          <w:rFonts w:ascii="GHEA Grapalat" w:hAnsi="GHEA Grapalat" w:cs="Sylfaen"/>
          <w:sz w:val="20"/>
        </w:rPr>
        <w:t>ընթացքում</w:t>
      </w:r>
      <w:r w:rsidR="004D5671" w:rsidRPr="002C6D94">
        <w:rPr>
          <w:rFonts w:ascii="GHEA Grapalat" w:hAnsi="GHEA Grapalat" w:cs="Tahoma"/>
          <w:sz w:val="20"/>
        </w:rPr>
        <w:t>։</w:t>
      </w:r>
      <w:r w:rsidRPr="002C6D94">
        <w:rPr>
          <w:rFonts w:ascii="GHEA Grapalat" w:hAnsi="GHEA Grapalat"/>
          <w:sz w:val="20"/>
          <w:lang w:val="af-ZA"/>
        </w:rPr>
        <w:t xml:space="preserve"> </w:t>
      </w:r>
    </w:p>
    <w:p w14:paraId="099F94F6" w14:textId="77777777" w:rsidR="00096865" w:rsidRPr="002C6D94" w:rsidRDefault="00096865" w:rsidP="002C6D94">
      <w:pPr>
        <w:ind w:firstLine="567"/>
        <w:jc w:val="both"/>
        <w:rPr>
          <w:rFonts w:ascii="GHEA Grapalat" w:hAnsi="GHEA Grapalat"/>
          <w:sz w:val="20"/>
          <w:szCs w:val="20"/>
          <w:lang w:val="af-ZA"/>
        </w:rPr>
      </w:pPr>
      <w:r w:rsidRPr="002C6D94">
        <w:rPr>
          <w:rFonts w:ascii="GHEA Grapalat" w:hAnsi="GHEA Grapalat"/>
          <w:sz w:val="20"/>
          <w:lang w:val="af-ZA"/>
        </w:rPr>
        <w:t xml:space="preserve">3.2 </w:t>
      </w:r>
      <w:r w:rsidRPr="002C6D94">
        <w:rPr>
          <w:rFonts w:ascii="GHEA Grapalat" w:hAnsi="GHEA Grapalat" w:cs="Sylfaen"/>
          <w:sz w:val="20"/>
        </w:rPr>
        <w:t>Հարցման</w:t>
      </w:r>
      <w:r w:rsidRPr="002C6D94">
        <w:rPr>
          <w:rFonts w:ascii="GHEA Grapalat" w:hAnsi="GHEA Grapalat" w:cs="Arial"/>
          <w:sz w:val="20"/>
          <w:lang w:val="af-ZA"/>
        </w:rPr>
        <w:t xml:space="preserve"> </w:t>
      </w:r>
      <w:r w:rsidRPr="002C6D94">
        <w:rPr>
          <w:rFonts w:ascii="GHEA Grapalat" w:hAnsi="GHEA Grapalat" w:cs="Sylfaen"/>
          <w:sz w:val="20"/>
        </w:rPr>
        <w:t>և</w:t>
      </w:r>
      <w:r w:rsidRPr="002C6D94">
        <w:rPr>
          <w:rFonts w:ascii="GHEA Grapalat" w:hAnsi="GHEA Grapalat" w:cs="Arial"/>
          <w:sz w:val="20"/>
          <w:lang w:val="af-ZA"/>
        </w:rPr>
        <w:t xml:space="preserve"> </w:t>
      </w:r>
      <w:r w:rsidRPr="002C6D94">
        <w:rPr>
          <w:rFonts w:ascii="GHEA Grapalat" w:hAnsi="GHEA Grapalat" w:cs="Sylfaen"/>
          <w:sz w:val="20"/>
        </w:rPr>
        <w:t>պարզաբանումների</w:t>
      </w:r>
      <w:r w:rsidRPr="002C6D94">
        <w:rPr>
          <w:rFonts w:ascii="GHEA Grapalat" w:hAnsi="GHEA Grapalat" w:cs="Arial"/>
          <w:sz w:val="20"/>
          <w:lang w:val="af-ZA"/>
        </w:rPr>
        <w:t xml:space="preserve"> </w:t>
      </w:r>
      <w:r w:rsidRPr="002C6D94">
        <w:rPr>
          <w:rFonts w:ascii="GHEA Grapalat" w:hAnsi="GHEA Grapalat" w:cs="Sylfaen"/>
          <w:sz w:val="20"/>
        </w:rPr>
        <w:t>բովանդակության</w:t>
      </w:r>
      <w:r w:rsidRPr="002C6D94">
        <w:rPr>
          <w:rFonts w:ascii="GHEA Grapalat" w:hAnsi="GHEA Grapalat" w:cs="Arial"/>
          <w:sz w:val="20"/>
          <w:lang w:val="af-ZA"/>
        </w:rPr>
        <w:t xml:space="preserve"> </w:t>
      </w:r>
      <w:r w:rsidRPr="002C6D94">
        <w:rPr>
          <w:rFonts w:ascii="GHEA Grapalat" w:hAnsi="GHEA Grapalat" w:cs="Sylfaen"/>
          <w:sz w:val="20"/>
        </w:rPr>
        <w:t>մասին</w:t>
      </w:r>
      <w:r w:rsidRPr="002C6D94">
        <w:rPr>
          <w:rFonts w:ascii="GHEA Grapalat" w:hAnsi="GHEA Grapalat" w:cs="Arial"/>
          <w:sz w:val="20"/>
          <w:lang w:val="af-ZA"/>
        </w:rPr>
        <w:t xml:space="preserve"> </w:t>
      </w:r>
      <w:r w:rsidRPr="002C6D94">
        <w:rPr>
          <w:rFonts w:ascii="GHEA Grapalat" w:hAnsi="GHEA Grapalat" w:cs="Sylfaen"/>
          <w:sz w:val="20"/>
        </w:rPr>
        <w:t>հայտարարությունը</w:t>
      </w:r>
      <w:r w:rsidRPr="002C6D94">
        <w:rPr>
          <w:rFonts w:ascii="GHEA Grapalat" w:hAnsi="GHEA Grapalat" w:cs="Arial"/>
          <w:sz w:val="20"/>
          <w:lang w:val="af-ZA"/>
        </w:rPr>
        <w:t xml:space="preserve"> </w:t>
      </w:r>
      <w:r w:rsidR="00781688" w:rsidRPr="002C6D94">
        <w:rPr>
          <w:rFonts w:ascii="GHEA Grapalat" w:hAnsi="GHEA Grapalat" w:cs="Arial"/>
          <w:sz w:val="20"/>
        </w:rPr>
        <w:t>պարզաբանումը</w:t>
      </w:r>
      <w:r w:rsidR="00781688" w:rsidRPr="002C6D94">
        <w:rPr>
          <w:rFonts w:ascii="GHEA Grapalat" w:hAnsi="GHEA Grapalat" w:cs="Arial"/>
          <w:sz w:val="20"/>
          <w:lang w:val="af-ZA"/>
        </w:rPr>
        <w:t xml:space="preserve"> </w:t>
      </w:r>
      <w:r w:rsidR="00781688" w:rsidRPr="002C6D94">
        <w:rPr>
          <w:rFonts w:ascii="GHEA Grapalat" w:hAnsi="GHEA Grapalat" w:cs="Arial"/>
          <w:sz w:val="20"/>
        </w:rPr>
        <w:t>տրամադրելու</w:t>
      </w:r>
      <w:r w:rsidR="00781688" w:rsidRPr="002C6D94">
        <w:rPr>
          <w:rFonts w:ascii="GHEA Grapalat" w:hAnsi="GHEA Grapalat" w:cs="Arial"/>
          <w:sz w:val="20"/>
          <w:lang w:val="af-ZA"/>
        </w:rPr>
        <w:t xml:space="preserve"> </w:t>
      </w:r>
      <w:r w:rsidR="00781688" w:rsidRPr="002C6D94">
        <w:rPr>
          <w:rFonts w:ascii="GHEA Grapalat" w:hAnsi="GHEA Grapalat" w:cs="Arial"/>
          <w:sz w:val="20"/>
        </w:rPr>
        <w:t>օրը</w:t>
      </w:r>
      <w:r w:rsidR="00781688" w:rsidRPr="002C6D94">
        <w:rPr>
          <w:rFonts w:ascii="GHEA Grapalat" w:hAnsi="GHEA Grapalat" w:cs="Arial"/>
          <w:sz w:val="20"/>
          <w:lang w:val="af-ZA"/>
        </w:rPr>
        <w:t xml:space="preserve"> </w:t>
      </w:r>
      <w:r w:rsidRPr="002C6D94">
        <w:rPr>
          <w:rFonts w:ascii="GHEA Grapalat" w:hAnsi="GHEA Grapalat" w:cs="Sylfaen"/>
          <w:sz w:val="20"/>
        </w:rPr>
        <w:t>հրապարակվում</w:t>
      </w:r>
      <w:r w:rsidRPr="002C6D94">
        <w:rPr>
          <w:rFonts w:ascii="GHEA Grapalat" w:hAnsi="GHEA Grapalat" w:cs="Arial"/>
          <w:sz w:val="20"/>
          <w:lang w:val="af-ZA"/>
        </w:rPr>
        <w:t xml:space="preserve"> </w:t>
      </w:r>
      <w:r w:rsidRPr="002C6D94">
        <w:rPr>
          <w:rFonts w:ascii="GHEA Grapalat" w:hAnsi="GHEA Grapalat" w:cs="Sylfaen"/>
          <w:sz w:val="20"/>
        </w:rPr>
        <w:t>է</w:t>
      </w:r>
      <w:r w:rsidRPr="002C6D94">
        <w:rPr>
          <w:rFonts w:ascii="GHEA Grapalat" w:hAnsi="GHEA Grapalat" w:cs="Arial"/>
          <w:sz w:val="20"/>
          <w:lang w:val="af-ZA"/>
        </w:rPr>
        <w:t xml:space="preserve"> </w:t>
      </w:r>
      <w:r w:rsidR="00757A3F" w:rsidRPr="002C6D94">
        <w:rPr>
          <w:rFonts w:ascii="GHEA Grapalat" w:hAnsi="GHEA Grapalat" w:cs="Sylfaen"/>
          <w:sz w:val="20"/>
          <w:lang w:val="af-ZA"/>
        </w:rPr>
        <w:t xml:space="preserve">www.procurement.am </w:t>
      </w:r>
      <w:r w:rsidR="00757A3F" w:rsidRPr="002C6D94">
        <w:rPr>
          <w:rFonts w:ascii="GHEA Grapalat" w:hAnsi="GHEA Grapalat" w:cs="Sylfaen"/>
          <w:sz w:val="20"/>
          <w:lang w:val="ru-RU"/>
        </w:rPr>
        <w:t>հասցեով</w:t>
      </w:r>
      <w:r w:rsidR="00757A3F" w:rsidRPr="002C6D94">
        <w:rPr>
          <w:rFonts w:ascii="GHEA Grapalat" w:hAnsi="GHEA Grapalat" w:cs="Sylfaen"/>
          <w:sz w:val="20"/>
          <w:lang w:val="af-ZA"/>
        </w:rPr>
        <w:t xml:space="preserve"> </w:t>
      </w:r>
      <w:r w:rsidR="00757A3F" w:rsidRPr="002C6D94">
        <w:rPr>
          <w:rFonts w:ascii="GHEA Grapalat" w:hAnsi="GHEA Grapalat" w:cs="Sylfaen"/>
          <w:sz w:val="20"/>
        </w:rPr>
        <w:t>գործող</w:t>
      </w:r>
      <w:r w:rsidR="00757A3F" w:rsidRPr="002C6D94">
        <w:rPr>
          <w:rFonts w:ascii="GHEA Grapalat" w:hAnsi="GHEA Grapalat" w:cs="Sylfaen"/>
          <w:sz w:val="20"/>
          <w:lang w:val="af-ZA"/>
        </w:rPr>
        <w:t xml:space="preserve"> </w:t>
      </w:r>
      <w:r w:rsidR="00757A3F" w:rsidRPr="002C6D94">
        <w:rPr>
          <w:rFonts w:ascii="GHEA Grapalat" w:hAnsi="GHEA Grapalat" w:cs="Sylfaen"/>
          <w:sz w:val="20"/>
          <w:lang w:val="ru-RU"/>
        </w:rPr>
        <w:t>տեղեկագր</w:t>
      </w:r>
      <w:r w:rsidR="009A73D5" w:rsidRPr="002C6D94">
        <w:rPr>
          <w:rFonts w:ascii="GHEA Grapalat" w:hAnsi="GHEA Grapalat" w:cs="Sylfaen"/>
          <w:sz w:val="20"/>
        </w:rPr>
        <w:t>ի</w:t>
      </w:r>
      <w:r w:rsidR="009A73D5" w:rsidRPr="002C6D94">
        <w:rPr>
          <w:rFonts w:ascii="GHEA Grapalat" w:hAnsi="GHEA Grapalat" w:cs="Sylfaen"/>
          <w:sz w:val="20"/>
          <w:lang w:val="af-ZA"/>
        </w:rPr>
        <w:t xml:space="preserve"> (</w:t>
      </w:r>
      <w:r w:rsidR="009A73D5" w:rsidRPr="002C6D94">
        <w:rPr>
          <w:rFonts w:ascii="GHEA Grapalat" w:hAnsi="GHEA Grapalat" w:cs="Sylfaen"/>
          <w:sz w:val="20"/>
          <w:lang w:val="ru-RU"/>
        </w:rPr>
        <w:t>այսուհետ</w:t>
      </w:r>
      <w:r w:rsidR="009A73D5" w:rsidRPr="002C6D94">
        <w:rPr>
          <w:rFonts w:ascii="GHEA Grapalat" w:hAnsi="GHEA Grapalat" w:cs="Sylfaen"/>
          <w:sz w:val="20"/>
          <w:lang w:val="af-ZA"/>
        </w:rPr>
        <w:t xml:space="preserve">` </w:t>
      </w:r>
      <w:r w:rsidR="009A73D5" w:rsidRPr="002C6D94">
        <w:rPr>
          <w:rFonts w:ascii="GHEA Grapalat" w:hAnsi="GHEA Grapalat" w:cs="Sylfaen"/>
          <w:sz w:val="20"/>
          <w:lang w:val="ru-RU"/>
        </w:rPr>
        <w:t>տեղեկագիր</w:t>
      </w:r>
      <w:r w:rsidR="009A73D5" w:rsidRPr="002C6D94">
        <w:rPr>
          <w:rFonts w:ascii="GHEA Grapalat" w:hAnsi="GHEA Grapalat" w:cs="Sylfaen"/>
          <w:sz w:val="20"/>
          <w:lang w:val="af-ZA"/>
        </w:rPr>
        <w:t xml:space="preserve">) </w:t>
      </w:r>
      <w:r w:rsidR="001C76F7" w:rsidRPr="002C6D94">
        <w:rPr>
          <w:rFonts w:ascii="GHEA Grapalat" w:hAnsi="GHEA Grapalat"/>
          <w:lang w:val="af-ZA"/>
        </w:rPr>
        <w:t>«</w:t>
      </w:r>
      <w:r w:rsidR="00051B7F" w:rsidRPr="002C6D94">
        <w:rPr>
          <w:rFonts w:ascii="GHEA Grapalat" w:hAnsi="GHEA Grapalat" w:cs="Sylfaen"/>
          <w:sz w:val="20"/>
        </w:rPr>
        <w:t>Գնումների</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հայտարարություններ</w:t>
      </w:r>
      <w:r w:rsidR="001C76F7" w:rsidRPr="002C6D94">
        <w:rPr>
          <w:rFonts w:ascii="GHEA Grapalat" w:hAnsi="GHEA Grapalat"/>
          <w:lang w:val="af-ZA"/>
        </w:rPr>
        <w:t>»</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բաժնի</w:t>
      </w:r>
      <w:r w:rsidR="00051B7F" w:rsidRPr="002C6D94">
        <w:rPr>
          <w:rFonts w:ascii="GHEA Grapalat" w:hAnsi="GHEA Grapalat" w:cs="Sylfaen"/>
          <w:sz w:val="20"/>
          <w:lang w:val="af-ZA"/>
        </w:rPr>
        <w:t xml:space="preserve"> </w:t>
      </w:r>
      <w:r w:rsidR="001C76F7" w:rsidRPr="002C6D94">
        <w:rPr>
          <w:rFonts w:ascii="GHEA Grapalat" w:hAnsi="GHEA Grapalat"/>
          <w:lang w:val="af-ZA"/>
        </w:rPr>
        <w:t>«</w:t>
      </w:r>
      <w:r w:rsidR="00051B7F" w:rsidRPr="002C6D94">
        <w:rPr>
          <w:rFonts w:ascii="GHEA Grapalat" w:hAnsi="GHEA Grapalat" w:cs="Sylfaen"/>
          <w:sz w:val="20"/>
        </w:rPr>
        <w:t>Հրավերների</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պարզաբանումների</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վերաբերյալ</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հայտարարություններ</w:t>
      </w:r>
      <w:r w:rsidR="001C76F7" w:rsidRPr="002C6D94">
        <w:rPr>
          <w:rFonts w:ascii="GHEA Grapalat" w:hAnsi="GHEA Grapalat"/>
          <w:lang w:val="af-ZA"/>
        </w:rPr>
        <w:t>»</w:t>
      </w:r>
      <w:r w:rsidR="00051B7F" w:rsidRPr="002C6D94">
        <w:rPr>
          <w:rFonts w:ascii="GHEA Grapalat" w:hAnsi="GHEA Grapalat" w:cs="Sylfaen"/>
          <w:sz w:val="20"/>
          <w:lang w:val="af-ZA"/>
        </w:rPr>
        <w:t xml:space="preserve"> </w:t>
      </w:r>
      <w:r w:rsidR="00051B7F" w:rsidRPr="002C6D94">
        <w:rPr>
          <w:rFonts w:ascii="GHEA Grapalat" w:hAnsi="GHEA Grapalat" w:cs="Sylfaen"/>
          <w:sz w:val="20"/>
        </w:rPr>
        <w:t>ենթաբա</w:t>
      </w:r>
      <w:r w:rsidR="009A73D5" w:rsidRPr="002C6D94">
        <w:rPr>
          <w:rFonts w:ascii="GHEA Grapalat" w:hAnsi="GHEA Grapalat" w:cs="Sylfaen"/>
          <w:sz w:val="20"/>
        </w:rPr>
        <w:t>բաժնում</w:t>
      </w:r>
      <w:r w:rsidR="00781688" w:rsidRPr="002C6D94">
        <w:rPr>
          <w:rFonts w:ascii="GHEA Grapalat" w:hAnsi="GHEA Grapalat" w:cs="Sylfaen"/>
          <w:sz w:val="20"/>
          <w:lang w:val="af-ZA"/>
        </w:rPr>
        <w:t>`</w:t>
      </w:r>
      <w:r w:rsidR="009A73D5" w:rsidRPr="002C6D94">
        <w:rPr>
          <w:rFonts w:ascii="GHEA Grapalat" w:hAnsi="GHEA Grapalat" w:cs="Sylfaen"/>
          <w:sz w:val="20"/>
          <w:lang w:val="af-ZA"/>
        </w:rPr>
        <w:t xml:space="preserve"> </w:t>
      </w:r>
      <w:r w:rsidRPr="002C6D94">
        <w:rPr>
          <w:rFonts w:ascii="GHEA Grapalat" w:hAnsi="GHEA Grapalat" w:cs="Sylfaen"/>
          <w:sz w:val="20"/>
        </w:rPr>
        <w:t>առանց</w:t>
      </w:r>
      <w:r w:rsidRPr="002C6D94">
        <w:rPr>
          <w:rFonts w:ascii="GHEA Grapalat" w:hAnsi="GHEA Grapalat" w:cs="Arial"/>
          <w:sz w:val="20"/>
          <w:lang w:val="af-ZA"/>
        </w:rPr>
        <w:t xml:space="preserve"> </w:t>
      </w:r>
      <w:r w:rsidRPr="002C6D94">
        <w:rPr>
          <w:rFonts w:ascii="GHEA Grapalat" w:hAnsi="GHEA Grapalat" w:cs="Sylfaen"/>
          <w:sz w:val="20"/>
        </w:rPr>
        <w:t>նշելու</w:t>
      </w:r>
      <w:r w:rsidRPr="002C6D94">
        <w:rPr>
          <w:rFonts w:ascii="GHEA Grapalat" w:hAnsi="GHEA Grapalat" w:cs="Arial"/>
          <w:sz w:val="20"/>
          <w:lang w:val="af-ZA"/>
        </w:rPr>
        <w:t xml:space="preserve"> </w:t>
      </w:r>
      <w:r w:rsidRPr="002C6D94">
        <w:rPr>
          <w:rFonts w:ascii="GHEA Grapalat" w:hAnsi="GHEA Grapalat" w:cs="Sylfaen"/>
          <w:sz w:val="20"/>
        </w:rPr>
        <w:t>հարցումը</w:t>
      </w:r>
      <w:r w:rsidRPr="002C6D94">
        <w:rPr>
          <w:rFonts w:ascii="GHEA Grapalat" w:hAnsi="GHEA Grapalat" w:cs="Arial"/>
          <w:sz w:val="20"/>
          <w:lang w:val="af-ZA"/>
        </w:rPr>
        <w:t xml:space="preserve"> </w:t>
      </w:r>
      <w:r w:rsidRPr="002C6D94">
        <w:rPr>
          <w:rFonts w:ascii="GHEA Grapalat" w:hAnsi="GHEA Grapalat" w:cs="Sylfaen"/>
          <w:sz w:val="20"/>
        </w:rPr>
        <w:t>կատարած</w:t>
      </w:r>
      <w:r w:rsidRPr="002C6D94">
        <w:rPr>
          <w:rFonts w:ascii="GHEA Grapalat" w:hAnsi="GHEA Grapalat" w:cs="Arial"/>
          <w:sz w:val="20"/>
          <w:lang w:val="af-ZA"/>
        </w:rPr>
        <w:t xml:space="preserve"> </w:t>
      </w:r>
      <w:r w:rsidR="00051B7F" w:rsidRPr="002C6D94">
        <w:rPr>
          <w:rFonts w:ascii="GHEA Grapalat" w:hAnsi="GHEA Grapalat" w:cs="Arial"/>
          <w:sz w:val="20"/>
        </w:rPr>
        <w:t>մ</w:t>
      </w:r>
      <w:r w:rsidRPr="002C6D94">
        <w:rPr>
          <w:rFonts w:ascii="GHEA Grapalat" w:hAnsi="GHEA Grapalat" w:cs="Sylfaen"/>
          <w:sz w:val="20"/>
        </w:rPr>
        <w:t>ասնակցի</w:t>
      </w:r>
      <w:r w:rsidRPr="002C6D94">
        <w:rPr>
          <w:rFonts w:ascii="GHEA Grapalat" w:hAnsi="GHEA Grapalat" w:cs="Arial"/>
          <w:sz w:val="20"/>
          <w:lang w:val="af-ZA"/>
        </w:rPr>
        <w:t xml:space="preserve"> </w:t>
      </w:r>
      <w:r w:rsidRPr="002C6D94">
        <w:rPr>
          <w:rFonts w:ascii="GHEA Grapalat" w:hAnsi="GHEA Grapalat" w:cs="Sylfaen"/>
          <w:sz w:val="20"/>
        </w:rPr>
        <w:t>տվյալները</w:t>
      </w:r>
      <w:r w:rsidR="004D5671" w:rsidRPr="002C6D94">
        <w:rPr>
          <w:rFonts w:ascii="GHEA Grapalat" w:hAnsi="GHEA Grapalat" w:cs="Tahoma"/>
          <w:sz w:val="20"/>
        </w:rPr>
        <w:t>։</w:t>
      </w:r>
      <w:r w:rsidR="00A93710" w:rsidRPr="002C6D94">
        <w:rPr>
          <w:rFonts w:ascii="GHEA Grapalat" w:hAnsi="GHEA Grapalat" w:cs="Tahoma"/>
          <w:sz w:val="20"/>
          <w:lang w:val="af-ZA"/>
        </w:rPr>
        <w:t xml:space="preserve"> </w:t>
      </w:r>
    </w:p>
    <w:p w14:paraId="4A226327" w14:textId="77777777" w:rsidR="00096865" w:rsidRPr="002C6D94" w:rsidRDefault="00096865" w:rsidP="002C6D94">
      <w:pPr>
        <w:autoSpaceDE w:val="0"/>
        <w:autoSpaceDN w:val="0"/>
        <w:adjustRightInd w:val="0"/>
        <w:ind w:firstLine="567"/>
        <w:jc w:val="both"/>
        <w:rPr>
          <w:rFonts w:ascii="GHEA Grapalat" w:hAnsi="GHEA Grapalat" w:cs="Arial Unicode"/>
          <w:sz w:val="20"/>
          <w:lang w:val="af-ZA"/>
        </w:rPr>
      </w:pPr>
      <w:r w:rsidRPr="002C6D94">
        <w:rPr>
          <w:rFonts w:ascii="GHEA Grapalat" w:hAnsi="GHEA Grapalat" w:cs="Arial Unicode"/>
          <w:sz w:val="20"/>
          <w:lang w:val="af-ZA"/>
        </w:rPr>
        <w:t xml:space="preserve">3.3 </w:t>
      </w:r>
      <w:r w:rsidRPr="002C6D94">
        <w:rPr>
          <w:rFonts w:ascii="GHEA Grapalat" w:hAnsi="GHEA Grapalat" w:cs="Sylfaen"/>
          <w:sz w:val="20"/>
          <w:lang w:val="ru-RU"/>
        </w:rPr>
        <w:t>Պարզաբանում</w:t>
      </w:r>
      <w:r w:rsidRPr="002C6D94">
        <w:rPr>
          <w:rFonts w:ascii="GHEA Grapalat" w:hAnsi="GHEA Grapalat" w:cs="Arial Unicode"/>
          <w:sz w:val="20"/>
          <w:lang w:val="af-ZA"/>
        </w:rPr>
        <w:t xml:space="preserve"> </w:t>
      </w:r>
      <w:r w:rsidRPr="002C6D94">
        <w:rPr>
          <w:rFonts w:ascii="GHEA Grapalat" w:hAnsi="GHEA Grapalat" w:cs="Sylfaen"/>
          <w:sz w:val="20"/>
          <w:lang w:val="ru-RU"/>
        </w:rPr>
        <w:t>չի</w:t>
      </w:r>
      <w:r w:rsidRPr="002C6D94">
        <w:rPr>
          <w:rFonts w:ascii="GHEA Grapalat" w:hAnsi="GHEA Grapalat" w:cs="Arial Unicode"/>
          <w:sz w:val="20"/>
          <w:lang w:val="af-ZA"/>
        </w:rPr>
        <w:t xml:space="preserve"> </w:t>
      </w:r>
      <w:r w:rsidRPr="002C6D94">
        <w:rPr>
          <w:rFonts w:ascii="GHEA Grapalat" w:hAnsi="GHEA Grapalat" w:cs="Sylfaen"/>
          <w:sz w:val="20"/>
          <w:lang w:val="ru-RU"/>
        </w:rPr>
        <w:t>տրամադրվում</w:t>
      </w:r>
      <w:r w:rsidRPr="002C6D94">
        <w:rPr>
          <w:rFonts w:ascii="GHEA Grapalat" w:hAnsi="GHEA Grapalat" w:cs="Arial Unicode"/>
          <w:sz w:val="20"/>
          <w:lang w:val="af-ZA"/>
        </w:rPr>
        <w:t xml:space="preserve">, </w:t>
      </w:r>
      <w:r w:rsidRPr="002C6D94">
        <w:rPr>
          <w:rFonts w:ascii="GHEA Grapalat" w:hAnsi="GHEA Grapalat" w:cs="Sylfaen"/>
          <w:sz w:val="20"/>
          <w:lang w:val="ru-RU"/>
        </w:rPr>
        <w:t>եթե</w:t>
      </w:r>
      <w:r w:rsidRPr="002C6D94">
        <w:rPr>
          <w:rFonts w:ascii="GHEA Grapalat" w:hAnsi="GHEA Grapalat" w:cs="Arial Unicode"/>
          <w:sz w:val="20"/>
          <w:lang w:val="af-ZA"/>
        </w:rPr>
        <w:t xml:space="preserve"> </w:t>
      </w:r>
      <w:r w:rsidRPr="002C6D94">
        <w:rPr>
          <w:rFonts w:ascii="GHEA Grapalat" w:hAnsi="GHEA Grapalat" w:cs="Sylfaen"/>
          <w:sz w:val="20"/>
          <w:lang w:val="ru-RU"/>
        </w:rPr>
        <w:t>հարցումը</w:t>
      </w:r>
      <w:r w:rsidRPr="002C6D94">
        <w:rPr>
          <w:rFonts w:ascii="GHEA Grapalat" w:hAnsi="GHEA Grapalat" w:cs="Arial Unicode"/>
          <w:sz w:val="20"/>
          <w:lang w:val="af-ZA"/>
        </w:rPr>
        <w:t xml:space="preserve"> </w:t>
      </w:r>
      <w:r w:rsidRPr="002C6D94">
        <w:rPr>
          <w:rFonts w:ascii="GHEA Grapalat" w:hAnsi="GHEA Grapalat" w:cs="Sylfaen"/>
          <w:sz w:val="20"/>
          <w:lang w:val="ru-RU"/>
        </w:rPr>
        <w:t>կատարվել</w:t>
      </w:r>
      <w:r w:rsidRPr="002C6D94">
        <w:rPr>
          <w:rFonts w:ascii="GHEA Grapalat" w:hAnsi="GHEA Grapalat" w:cs="Arial Unicode"/>
          <w:sz w:val="20"/>
          <w:lang w:val="af-ZA"/>
        </w:rPr>
        <w:t xml:space="preserve"> </w:t>
      </w:r>
      <w:r w:rsidRPr="002C6D94">
        <w:rPr>
          <w:rFonts w:ascii="GHEA Grapalat" w:hAnsi="GHEA Grapalat" w:cs="Sylfaen"/>
          <w:sz w:val="20"/>
          <w:lang w:val="ru-RU"/>
        </w:rPr>
        <w:t>է</w:t>
      </w:r>
      <w:r w:rsidRPr="002C6D94">
        <w:rPr>
          <w:rFonts w:ascii="GHEA Grapalat" w:hAnsi="GHEA Grapalat" w:cs="Arial Unicode"/>
          <w:sz w:val="20"/>
          <w:lang w:val="af-ZA"/>
        </w:rPr>
        <w:t xml:space="preserve"> </w:t>
      </w:r>
      <w:r w:rsidRPr="002C6D94">
        <w:rPr>
          <w:rFonts w:ascii="GHEA Grapalat" w:hAnsi="GHEA Grapalat" w:cs="Sylfaen"/>
          <w:sz w:val="20"/>
          <w:lang w:val="ru-RU"/>
        </w:rPr>
        <w:t>սույն</w:t>
      </w:r>
      <w:r w:rsidRPr="002C6D94">
        <w:rPr>
          <w:rFonts w:ascii="GHEA Grapalat" w:hAnsi="GHEA Grapalat" w:cs="Arial Unicode"/>
          <w:sz w:val="20"/>
          <w:lang w:val="af-ZA"/>
        </w:rPr>
        <w:t xml:space="preserve"> </w:t>
      </w:r>
      <w:r w:rsidRPr="002C6D94">
        <w:rPr>
          <w:rFonts w:ascii="GHEA Grapalat" w:hAnsi="GHEA Grapalat" w:cs="Sylfaen"/>
          <w:sz w:val="20"/>
        </w:rPr>
        <w:t>բաժն</w:t>
      </w:r>
      <w:r w:rsidRPr="002C6D94">
        <w:rPr>
          <w:rFonts w:ascii="GHEA Grapalat" w:hAnsi="GHEA Grapalat" w:cs="Sylfaen"/>
          <w:sz w:val="20"/>
          <w:lang w:val="ru-RU"/>
        </w:rPr>
        <w:t>ով</w:t>
      </w:r>
      <w:r w:rsidRPr="002C6D94">
        <w:rPr>
          <w:rFonts w:ascii="GHEA Grapalat" w:hAnsi="GHEA Grapalat" w:cs="Arial Unicode"/>
          <w:sz w:val="20"/>
          <w:lang w:val="af-ZA"/>
        </w:rPr>
        <w:t xml:space="preserve"> </w:t>
      </w:r>
      <w:r w:rsidRPr="002C6D94">
        <w:rPr>
          <w:rFonts w:ascii="GHEA Grapalat" w:hAnsi="GHEA Grapalat" w:cs="Sylfaen"/>
          <w:sz w:val="20"/>
          <w:lang w:val="ru-RU"/>
        </w:rPr>
        <w:t>սահմանված</w:t>
      </w:r>
      <w:r w:rsidRPr="002C6D94">
        <w:rPr>
          <w:rFonts w:ascii="GHEA Grapalat" w:hAnsi="GHEA Grapalat" w:cs="Arial Unicode"/>
          <w:sz w:val="20"/>
          <w:lang w:val="af-ZA"/>
        </w:rPr>
        <w:t xml:space="preserve"> </w:t>
      </w:r>
      <w:r w:rsidRPr="002C6D94">
        <w:rPr>
          <w:rFonts w:ascii="GHEA Grapalat" w:hAnsi="GHEA Grapalat" w:cs="Sylfaen"/>
          <w:sz w:val="20"/>
          <w:lang w:val="ru-RU"/>
        </w:rPr>
        <w:t>ժամկետի</w:t>
      </w:r>
      <w:r w:rsidRPr="002C6D94">
        <w:rPr>
          <w:rFonts w:ascii="GHEA Grapalat" w:hAnsi="GHEA Grapalat" w:cs="Arial Unicode"/>
          <w:sz w:val="20"/>
          <w:lang w:val="af-ZA"/>
        </w:rPr>
        <w:t xml:space="preserve"> </w:t>
      </w:r>
      <w:r w:rsidRPr="002C6D94">
        <w:rPr>
          <w:rFonts w:ascii="GHEA Grapalat" w:hAnsi="GHEA Grapalat" w:cs="Sylfaen"/>
          <w:sz w:val="20"/>
          <w:lang w:val="ru-RU"/>
        </w:rPr>
        <w:t>խախտմամբ</w:t>
      </w:r>
      <w:r w:rsidRPr="002C6D94">
        <w:rPr>
          <w:rFonts w:ascii="GHEA Grapalat" w:hAnsi="GHEA Grapalat" w:cs="Arial Unicode"/>
          <w:sz w:val="20"/>
          <w:lang w:val="af-ZA"/>
        </w:rPr>
        <w:t xml:space="preserve">, </w:t>
      </w:r>
      <w:r w:rsidRPr="002C6D94">
        <w:rPr>
          <w:rFonts w:ascii="GHEA Grapalat" w:hAnsi="GHEA Grapalat" w:cs="Sylfaen"/>
          <w:sz w:val="20"/>
          <w:lang w:val="ru-RU"/>
        </w:rPr>
        <w:t>ինչպես</w:t>
      </w:r>
      <w:r w:rsidRPr="002C6D94">
        <w:rPr>
          <w:rFonts w:ascii="GHEA Grapalat" w:hAnsi="GHEA Grapalat" w:cs="Arial Unicode"/>
          <w:sz w:val="20"/>
          <w:lang w:val="af-ZA"/>
        </w:rPr>
        <w:t xml:space="preserve"> </w:t>
      </w:r>
      <w:r w:rsidRPr="002C6D94">
        <w:rPr>
          <w:rFonts w:ascii="GHEA Grapalat" w:hAnsi="GHEA Grapalat" w:cs="Sylfaen"/>
          <w:sz w:val="20"/>
          <w:lang w:val="ru-RU"/>
        </w:rPr>
        <w:t>նաև</w:t>
      </w:r>
      <w:r w:rsidRPr="002C6D94">
        <w:rPr>
          <w:rFonts w:ascii="GHEA Grapalat" w:hAnsi="GHEA Grapalat" w:cs="Arial Unicode"/>
          <w:sz w:val="20"/>
          <w:lang w:val="af-ZA"/>
        </w:rPr>
        <w:t xml:space="preserve">, </w:t>
      </w:r>
      <w:r w:rsidRPr="002C6D94">
        <w:rPr>
          <w:rFonts w:ascii="GHEA Grapalat" w:hAnsi="GHEA Grapalat" w:cs="Sylfaen"/>
          <w:sz w:val="20"/>
          <w:lang w:val="ru-RU"/>
        </w:rPr>
        <w:t>եթե</w:t>
      </w:r>
      <w:r w:rsidRPr="002C6D94">
        <w:rPr>
          <w:rFonts w:ascii="GHEA Grapalat" w:hAnsi="GHEA Grapalat" w:cs="Arial Unicode"/>
          <w:sz w:val="20"/>
          <w:lang w:val="af-ZA"/>
        </w:rPr>
        <w:t xml:space="preserve"> </w:t>
      </w:r>
      <w:r w:rsidRPr="002C6D94">
        <w:rPr>
          <w:rFonts w:ascii="GHEA Grapalat" w:hAnsi="GHEA Grapalat" w:cs="Sylfaen"/>
          <w:sz w:val="20"/>
          <w:lang w:val="ru-RU"/>
        </w:rPr>
        <w:t>հարցումը</w:t>
      </w:r>
      <w:r w:rsidRPr="002C6D94">
        <w:rPr>
          <w:rFonts w:ascii="GHEA Grapalat" w:hAnsi="GHEA Grapalat" w:cs="Arial Unicode"/>
          <w:sz w:val="20"/>
          <w:lang w:val="af-ZA"/>
        </w:rPr>
        <w:t xml:space="preserve"> </w:t>
      </w:r>
      <w:r w:rsidRPr="002C6D94">
        <w:rPr>
          <w:rFonts w:ascii="GHEA Grapalat" w:hAnsi="GHEA Grapalat" w:cs="Sylfaen"/>
          <w:sz w:val="20"/>
          <w:lang w:val="ru-RU"/>
        </w:rPr>
        <w:t>դուրս</w:t>
      </w:r>
      <w:r w:rsidRPr="002C6D94">
        <w:rPr>
          <w:rFonts w:ascii="GHEA Grapalat" w:hAnsi="GHEA Grapalat" w:cs="Arial Unicode"/>
          <w:sz w:val="20"/>
          <w:lang w:val="af-ZA"/>
        </w:rPr>
        <w:t xml:space="preserve"> </w:t>
      </w:r>
      <w:r w:rsidRPr="002C6D94">
        <w:rPr>
          <w:rFonts w:ascii="GHEA Grapalat" w:hAnsi="GHEA Grapalat" w:cs="Sylfaen"/>
          <w:sz w:val="20"/>
          <w:lang w:val="ru-RU"/>
        </w:rPr>
        <w:t>է</w:t>
      </w:r>
      <w:r w:rsidRPr="002C6D94">
        <w:rPr>
          <w:rFonts w:ascii="GHEA Grapalat" w:hAnsi="GHEA Grapalat" w:cs="Arial Unicode"/>
          <w:sz w:val="20"/>
          <w:lang w:val="af-ZA"/>
        </w:rPr>
        <w:t xml:space="preserve"> </w:t>
      </w:r>
      <w:r w:rsidR="009A73D5" w:rsidRPr="002C6D94">
        <w:rPr>
          <w:rFonts w:ascii="GHEA Grapalat" w:hAnsi="GHEA Grapalat" w:cs="Arial Unicode"/>
          <w:sz w:val="20"/>
        </w:rPr>
        <w:t>սույն</w:t>
      </w:r>
      <w:r w:rsidR="009A73D5" w:rsidRPr="002C6D94">
        <w:rPr>
          <w:rFonts w:ascii="GHEA Grapalat" w:hAnsi="GHEA Grapalat" w:cs="Arial Unicode"/>
          <w:sz w:val="20"/>
          <w:lang w:val="af-ZA"/>
        </w:rPr>
        <w:t xml:space="preserve"> </w:t>
      </w:r>
      <w:r w:rsidRPr="002C6D94">
        <w:rPr>
          <w:rFonts w:ascii="GHEA Grapalat" w:hAnsi="GHEA Grapalat" w:cs="Sylfaen"/>
          <w:sz w:val="20"/>
          <w:lang w:val="ru-RU"/>
        </w:rPr>
        <w:t>հրավերի</w:t>
      </w:r>
      <w:r w:rsidRPr="002C6D94">
        <w:rPr>
          <w:rFonts w:ascii="GHEA Grapalat" w:hAnsi="GHEA Grapalat" w:cs="Arial Unicode"/>
          <w:sz w:val="20"/>
          <w:lang w:val="af-ZA"/>
        </w:rPr>
        <w:t xml:space="preserve"> </w:t>
      </w:r>
      <w:r w:rsidRPr="002C6D94">
        <w:rPr>
          <w:rFonts w:ascii="GHEA Grapalat" w:hAnsi="GHEA Grapalat" w:cs="Sylfaen"/>
          <w:sz w:val="20"/>
          <w:lang w:val="ru-RU"/>
        </w:rPr>
        <w:t>բովանդակության</w:t>
      </w:r>
      <w:r w:rsidRPr="002C6D94">
        <w:rPr>
          <w:rFonts w:ascii="GHEA Grapalat" w:hAnsi="GHEA Grapalat" w:cs="Arial Unicode"/>
          <w:sz w:val="20"/>
          <w:lang w:val="af-ZA"/>
        </w:rPr>
        <w:t xml:space="preserve"> </w:t>
      </w:r>
      <w:r w:rsidRPr="002C6D94">
        <w:rPr>
          <w:rFonts w:ascii="GHEA Grapalat" w:hAnsi="GHEA Grapalat" w:cs="Sylfaen"/>
          <w:sz w:val="20"/>
          <w:lang w:val="ru-RU"/>
        </w:rPr>
        <w:t>շրջանակից</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կամ</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եթե</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հարցումը</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վերաբերում</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է</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վերջինիս</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կողմից</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առաջարկվելիք</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ապրանքների</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տեխնիկական</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բնութագրերի</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սույն</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հրավերով</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նախատեսված</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տեխնիկական</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բնութագրերին</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համարժեքության</w:t>
      </w:r>
      <w:r w:rsidR="005A16C6" w:rsidRPr="002C6D94">
        <w:rPr>
          <w:rFonts w:ascii="GHEA Grapalat" w:hAnsi="GHEA Grapalat" w:cs="Sylfaen"/>
          <w:sz w:val="20"/>
          <w:lang w:val="af-ZA"/>
        </w:rPr>
        <w:t xml:space="preserve"> </w:t>
      </w:r>
      <w:r w:rsidR="005A16C6" w:rsidRPr="002C6D94">
        <w:rPr>
          <w:rFonts w:ascii="GHEA Grapalat" w:hAnsi="GHEA Grapalat" w:cs="Sylfaen"/>
          <w:sz w:val="20"/>
          <w:lang w:val="ru-RU"/>
        </w:rPr>
        <w:t>համա</w:t>
      </w:r>
      <w:r w:rsidR="005A16C6" w:rsidRPr="002C6D94">
        <w:rPr>
          <w:rFonts w:ascii="GHEA Grapalat" w:hAnsi="GHEA Grapalat" w:cs="Sylfaen"/>
          <w:sz w:val="20"/>
          <w:lang w:val="af-ZA"/>
        </w:rPr>
        <w:softHyphen/>
      </w:r>
      <w:r w:rsidR="005A16C6" w:rsidRPr="002C6D94">
        <w:rPr>
          <w:rFonts w:ascii="GHEA Grapalat" w:hAnsi="GHEA Grapalat" w:cs="Sylfaen"/>
          <w:sz w:val="20"/>
          <w:lang w:val="ru-RU"/>
        </w:rPr>
        <w:t>պատասխանությանը</w:t>
      </w:r>
      <w:r w:rsidR="004D5671" w:rsidRPr="002C6D94">
        <w:rPr>
          <w:rFonts w:ascii="GHEA Grapalat" w:hAnsi="GHEA Grapalat" w:cs="Tahoma"/>
          <w:sz w:val="20"/>
        </w:rPr>
        <w:t>։</w:t>
      </w:r>
      <w:r w:rsidRPr="002C6D94">
        <w:rPr>
          <w:rFonts w:ascii="GHEA Grapalat" w:hAnsi="GHEA Grapalat" w:cs="Arial Unicode"/>
          <w:sz w:val="20"/>
          <w:lang w:val="af-ZA"/>
        </w:rPr>
        <w:t xml:space="preserve"> </w:t>
      </w:r>
      <w:r w:rsidR="00A4729F" w:rsidRPr="002C6D94">
        <w:rPr>
          <w:rFonts w:ascii="GHEA Grapalat" w:hAnsi="GHEA Grapalat"/>
          <w:sz w:val="20"/>
          <w:szCs w:val="20"/>
        </w:rPr>
        <w:t>Ընդ</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որում</w:t>
      </w:r>
      <w:r w:rsidR="00A4729F" w:rsidRPr="002C6D94">
        <w:rPr>
          <w:rFonts w:ascii="GHEA Grapalat" w:hAnsi="GHEA Grapalat"/>
          <w:sz w:val="20"/>
          <w:szCs w:val="20"/>
          <w:lang w:val="af-ZA"/>
        </w:rPr>
        <w:t xml:space="preserve">, </w:t>
      </w:r>
      <w:r w:rsidR="00051B7F" w:rsidRPr="002C6D94">
        <w:rPr>
          <w:rFonts w:ascii="GHEA Grapalat" w:hAnsi="GHEA Grapalat"/>
          <w:sz w:val="20"/>
          <w:szCs w:val="20"/>
        </w:rPr>
        <w:t>մ</w:t>
      </w:r>
      <w:r w:rsidR="00A4729F" w:rsidRPr="002C6D94">
        <w:rPr>
          <w:rFonts w:ascii="GHEA Grapalat" w:hAnsi="GHEA Grapalat"/>
          <w:sz w:val="20"/>
          <w:szCs w:val="20"/>
        </w:rPr>
        <w:t>ասնակիցը</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գրավոր</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ծանուցվում</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է</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պարզաբանում</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չտրամադրելու</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հիմքերի</w:t>
      </w:r>
      <w:r w:rsidR="00A4729F" w:rsidRPr="002C6D94">
        <w:rPr>
          <w:rFonts w:ascii="GHEA Grapalat" w:hAnsi="GHEA Grapalat"/>
          <w:sz w:val="20"/>
          <w:szCs w:val="20"/>
          <w:lang w:val="af-ZA"/>
        </w:rPr>
        <w:t xml:space="preserve"> </w:t>
      </w:r>
      <w:r w:rsidR="00A4729F" w:rsidRPr="002C6D94">
        <w:rPr>
          <w:rFonts w:ascii="GHEA Grapalat" w:hAnsi="GHEA Grapalat"/>
          <w:sz w:val="20"/>
          <w:szCs w:val="20"/>
        </w:rPr>
        <w:t>մասին</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հարցումը</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ստանալու</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օրվան</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հաջորդող</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երկու</w:t>
      </w:r>
      <w:r w:rsidR="00A4729F" w:rsidRPr="002C6D94">
        <w:rPr>
          <w:rFonts w:ascii="GHEA Grapalat" w:hAnsi="GHEA Grapalat" w:cs="Sylfaen"/>
          <w:sz w:val="20"/>
          <w:szCs w:val="20"/>
          <w:lang w:val="af-ZA"/>
        </w:rPr>
        <w:t xml:space="preserve"> </w:t>
      </w:r>
      <w:r w:rsidR="00A4729F" w:rsidRPr="002C6D94">
        <w:rPr>
          <w:rFonts w:ascii="GHEA Grapalat" w:hAnsi="GHEA Grapalat" w:cs="Sylfaen"/>
          <w:sz w:val="20"/>
          <w:szCs w:val="20"/>
        </w:rPr>
        <w:t>օրացուցային</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օրվա</w:t>
      </w:r>
      <w:r w:rsidR="00A4729F" w:rsidRPr="002C6D94">
        <w:rPr>
          <w:rFonts w:ascii="GHEA Grapalat" w:hAnsi="GHEA Grapalat"/>
          <w:sz w:val="20"/>
          <w:szCs w:val="20"/>
          <w:lang w:val="af-ZA"/>
        </w:rPr>
        <w:t xml:space="preserve"> </w:t>
      </w:r>
      <w:r w:rsidR="00A4729F" w:rsidRPr="002C6D94">
        <w:rPr>
          <w:rFonts w:ascii="GHEA Grapalat" w:hAnsi="GHEA Grapalat" w:cs="Sylfaen"/>
          <w:sz w:val="20"/>
          <w:szCs w:val="20"/>
        </w:rPr>
        <w:t>ընթացքում</w:t>
      </w:r>
      <w:r w:rsidR="00A4729F" w:rsidRPr="002C6D94">
        <w:rPr>
          <w:rFonts w:ascii="GHEA Grapalat" w:hAnsi="GHEA Grapalat"/>
          <w:sz w:val="20"/>
          <w:szCs w:val="20"/>
          <w:lang w:val="af-ZA"/>
        </w:rPr>
        <w:t>:</w:t>
      </w:r>
    </w:p>
    <w:p w14:paraId="2442BB71" w14:textId="2CD51B40" w:rsidR="00096865" w:rsidRPr="002C6D94" w:rsidRDefault="00096865" w:rsidP="002C6D94">
      <w:pPr>
        <w:autoSpaceDE w:val="0"/>
        <w:autoSpaceDN w:val="0"/>
        <w:adjustRightInd w:val="0"/>
        <w:ind w:firstLine="567"/>
        <w:jc w:val="both"/>
        <w:rPr>
          <w:rFonts w:ascii="GHEA Grapalat" w:hAnsi="GHEA Grapalat" w:cs="Arial Unicode"/>
          <w:sz w:val="20"/>
          <w:lang w:val="hy-AM"/>
        </w:rPr>
      </w:pPr>
      <w:r w:rsidRPr="002C6D94">
        <w:rPr>
          <w:rFonts w:ascii="GHEA Grapalat" w:hAnsi="GHEA Grapalat" w:cs="Arial Unicode"/>
          <w:sz w:val="20"/>
          <w:lang w:val="af-ZA"/>
        </w:rPr>
        <w:lastRenderedPageBreak/>
        <w:t xml:space="preserve">3.4 </w:t>
      </w:r>
      <w:r w:rsidRPr="002C6D94">
        <w:rPr>
          <w:rFonts w:ascii="GHEA Grapalat" w:hAnsi="GHEA Grapalat" w:cs="Sylfaen"/>
          <w:sz w:val="20"/>
          <w:lang w:val="ru-RU"/>
        </w:rPr>
        <w:t>Հայտերի</w:t>
      </w:r>
      <w:r w:rsidRPr="002C6D94">
        <w:rPr>
          <w:rFonts w:ascii="GHEA Grapalat" w:hAnsi="GHEA Grapalat" w:cs="Arial Unicode"/>
          <w:sz w:val="20"/>
          <w:lang w:val="af-ZA"/>
        </w:rPr>
        <w:t xml:space="preserve"> </w:t>
      </w:r>
      <w:r w:rsidRPr="002C6D94">
        <w:rPr>
          <w:rFonts w:ascii="GHEA Grapalat" w:hAnsi="GHEA Grapalat" w:cs="Sylfaen"/>
          <w:sz w:val="20"/>
          <w:lang w:val="ru-RU"/>
        </w:rPr>
        <w:t>ներկայացման</w:t>
      </w:r>
      <w:r w:rsidRPr="002C6D94">
        <w:rPr>
          <w:rFonts w:ascii="GHEA Grapalat" w:hAnsi="GHEA Grapalat" w:cs="Arial Unicode"/>
          <w:sz w:val="20"/>
          <w:lang w:val="af-ZA"/>
        </w:rPr>
        <w:t xml:space="preserve"> </w:t>
      </w:r>
      <w:r w:rsidRPr="002C6D94">
        <w:rPr>
          <w:rFonts w:ascii="GHEA Grapalat" w:hAnsi="GHEA Grapalat" w:cs="Sylfaen"/>
          <w:sz w:val="20"/>
          <w:lang w:val="ru-RU"/>
        </w:rPr>
        <w:t>վերջնաժամկետը</w:t>
      </w:r>
      <w:r w:rsidRPr="002C6D94">
        <w:rPr>
          <w:rFonts w:ascii="GHEA Grapalat" w:hAnsi="GHEA Grapalat" w:cs="Arial Unicode"/>
          <w:sz w:val="20"/>
          <w:lang w:val="af-ZA"/>
        </w:rPr>
        <w:t xml:space="preserve"> </w:t>
      </w:r>
      <w:r w:rsidRPr="002C6D94">
        <w:rPr>
          <w:rFonts w:ascii="GHEA Grapalat" w:hAnsi="GHEA Grapalat" w:cs="Sylfaen"/>
          <w:sz w:val="20"/>
          <w:lang w:val="ru-RU"/>
        </w:rPr>
        <w:t>լրանալուց</w:t>
      </w:r>
      <w:r w:rsidRPr="002C6D94">
        <w:rPr>
          <w:rFonts w:ascii="GHEA Grapalat" w:hAnsi="GHEA Grapalat" w:cs="Arial Unicode"/>
          <w:sz w:val="20"/>
          <w:lang w:val="af-ZA"/>
        </w:rPr>
        <w:t xml:space="preserve"> </w:t>
      </w:r>
      <w:r w:rsidRPr="002C6D94">
        <w:rPr>
          <w:rFonts w:ascii="GHEA Grapalat" w:hAnsi="GHEA Grapalat" w:cs="Sylfaen"/>
          <w:sz w:val="20"/>
          <w:lang w:val="ru-RU"/>
        </w:rPr>
        <w:t>առնվազն</w:t>
      </w:r>
      <w:r w:rsidRPr="002C6D94">
        <w:rPr>
          <w:rFonts w:ascii="GHEA Grapalat" w:hAnsi="GHEA Grapalat" w:cs="Arial Unicode"/>
          <w:sz w:val="20"/>
          <w:lang w:val="af-ZA"/>
        </w:rPr>
        <w:t xml:space="preserve"> </w:t>
      </w:r>
      <w:r w:rsidRPr="002C6D94">
        <w:rPr>
          <w:rFonts w:ascii="GHEA Grapalat" w:hAnsi="GHEA Grapalat" w:cs="Sylfaen"/>
          <w:sz w:val="20"/>
          <w:lang w:val="ru-RU"/>
        </w:rPr>
        <w:t>հինգ</w:t>
      </w:r>
      <w:r w:rsidRPr="002C6D94">
        <w:rPr>
          <w:rFonts w:ascii="GHEA Grapalat" w:hAnsi="GHEA Grapalat" w:cs="Arial Unicode"/>
          <w:sz w:val="20"/>
          <w:lang w:val="af-ZA"/>
        </w:rPr>
        <w:t xml:space="preserve"> </w:t>
      </w:r>
      <w:r w:rsidRPr="002C6D94">
        <w:rPr>
          <w:rFonts w:ascii="GHEA Grapalat" w:hAnsi="GHEA Grapalat" w:cs="Sylfaen"/>
          <w:sz w:val="20"/>
          <w:lang w:val="ru-RU"/>
        </w:rPr>
        <w:t>օրացուցային</w:t>
      </w:r>
      <w:r w:rsidRPr="002C6D94">
        <w:rPr>
          <w:rFonts w:ascii="GHEA Grapalat" w:hAnsi="GHEA Grapalat" w:cs="Arial Unicode"/>
          <w:sz w:val="20"/>
          <w:lang w:val="af-ZA"/>
        </w:rPr>
        <w:t xml:space="preserve"> </w:t>
      </w:r>
      <w:r w:rsidRPr="002C6D94">
        <w:rPr>
          <w:rFonts w:ascii="GHEA Grapalat" w:hAnsi="GHEA Grapalat" w:cs="Sylfaen"/>
          <w:sz w:val="20"/>
          <w:lang w:val="ru-RU"/>
        </w:rPr>
        <w:t>օր</w:t>
      </w:r>
      <w:r w:rsidRPr="002C6D94">
        <w:rPr>
          <w:rFonts w:ascii="GHEA Grapalat" w:hAnsi="GHEA Grapalat" w:cs="Arial Unicode"/>
          <w:sz w:val="20"/>
          <w:lang w:val="af-ZA"/>
        </w:rPr>
        <w:t xml:space="preserve"> </w:t>
      </w:r>
      <w:r w:rsidRPr="002C6D94">
        <w:rPr>
          <w:rFonts w:ascii="GHEA Grapalat" w:hAnsi="GHEA Grapalat" w:cs="Sylfaen"/>
          <w:sz w:val="20"/>
          <w:lang w:val="ru-RU"/>
        </w:rPr>
        <w:t>առաջ</w:t>
      </w:r>
      <w:r w:rsidRPr="002C6D94">
        <w:rPr>
          <w:rFonts w:ascii="GHEA Grapalat" w:hAnsi="GHEA Grapalat" w:cs="Arial Unicode"/>
          <w:sz w:val="20"/>
          <w:lang w:val="af-ZA"/>
        </w:rPr>
        <w:t xml:space="preserve"> </w:t>
      </w:r>
      <w:r w:rsidRPr="002C6D94">
        <w:rPr>
          <w:rFonts w:ascii="GHEA Grapalat" w:hAnsi="GHEA Grapalat" w:cs="Sylfaen"/>
          <w:sz w:val="20"/>
          <w:lang w:val="ru-RU"/>
        </w:rPr>
        <w:t>հրավերում</w:t>
      </w:r>
      <w:r w:rsidRPr="002C6D94">
        <w:rPr>
          <w:rFonts w:ascii="GHEA Grapalat" w:hAnsi="GHEA Grapalat" w:cs="Arial Unicode"/>
          <w:sz w:val="20"/>
          <w:lang w:val="af-ZA"/>
        </w:rPr>
        <w:t xml:space="preserve"> </w:t>
      </w:r>
      <w:r w:rsidRPr="002C6D94">
        <w:rPr>
          <w:rFonts w:ascii="GHEA Grapalat" w:hAnsi="GHEA Grapalat" w:cs="Sylfaen"/>
          <w:sz w:val="20"/>
          <w:lang w:val="ru-RU"/>
        </w:rPr>
        <w:t>կարող</w:t>
      </w:r>
      <w:r w:rsidRPr="002C6D94">
        <w:rPr>
          <w:rFonts w:ascii="GHEA Grapalat" w:hAnsi="GHEA Grapalat" w:cs="Arial Unicode"/>
          <w:sz w:val="20"/>
          <w:lang w:val="af-ZA"/>
        </w:rPr>
        <w:t xml:space="preserve"> </w:t>
      </w:r>
      <w:r w:rsidRPr="002C6D94">
        <w:rPr>
          <w:rFonts w:ascii="GHEA Grapalat" w:hAnsi="GHEA Grapalat" w:cs="Sylfaen"/>
          <w:sz w:val="20"/>
          <w:lang w:val="ru-RU"/>
        </w:rPr>
        <w:t>են</w:t>
      </w:r>
      <w:r w:rsidRPr="002C6D94">
        <w:rPr>
          <w:rFonts w:ascii="GHEA Grapalat" w:hAnsi="GHEA Grapalat" w:cs="Arial Unicode"/>
          <w:sz w:val="20"/>
          <w:lang w:val="af-ZA"/>
        </w:rPr>
        <w:t xml:space="preserve"> </w:t>
      </w:r>
      <w:r w:rsidRPr="002C6D94">
        <w:rPr>
          <w:rFonts w:ascii="GHEA Grapalat" w:hAnsi="GHEA Grapalat" w:cs="Sylfaen"/>
          <w:sz w:val="20"/>
          <w:lang w:val="ru-RU"/>
        </w:rPr>
        <w:t>կատարվել</w:t>
      </w:r>
      <w:r w:rsidRPr="002C6D94">
        <w:rPr>
          <w:rFonts w:ascii="GHEA Grapalat" w:hAnsi="GHEA Grapalat" w:cs="Arial Unicode"/>
          <w:sz w:val="20"/>
          <w:lang w:val="af-ZA"/>
        </w:rPr>
        <w:t xml:space="preserve"> </w:t>
      </w:r>
      <w:r w:rsidRPr="002C6D94">
        <w:rPr>
          <w:rFonts w:ascii="GHEA Grapalat" w:hAnsi="GHEA Grapalat" w:cs="Sylfaen"/>
          <w:sz w:val="20"/>
          <w:lang w:val="ru-RU"/>
        </w:rPr>
        <w:t>փոփոխություններ</w:t>
      </w:r>
      <w:r w:rsidR="004D5671" w:rsidRPr="002C6D94">
        <w:rPr>
          <w:rFonts w:ascii="GHEA Grapalat" w:hAnsi="GHEA Grapalat" w:cs="Tahoma"/>
          <w:sz w:val="20"/>
        </w:rPr>
        <w:t>։</w:t>
      </w:r>
      <w:r w:rsidRPr="002C6D94">
        <w:rPr>
          <w:rFonts w:ascii="GHEA Grapalat" w:hAnsi="GHEA Grapalat" w:cs="Arial Unicode"/>
          <w:sz w:val="20"/>
          <w:lang w:val="af-ZA"/>
        </w:rPr>
        <w:t xml:space="preserve"> </w:t>
      </w:r>
      <w:r w:rsidRPr="002C6D94">
        <w:rPr>
          <w:rFonts w:ascii="GHEA Grapalat" w:hAnsi="GHEA Grapalat" w:cs="Sylfaen"/>
          <w:sz w:val="20"/>
        </w:rPr>
        <w:t>Փ</w:t>
      </w:r>
      <w:r w:rsidRPr="002C6D94">
        <w:rPr>
          <w:rFonts w:ascii="GHEA Grapalat" w:hAnsi="GHEA Grapalat" w:cs="Sylfaen"/>
          <w:sz w:val="20"/>
          <w:lang w:val="ru-RU"/>
        </w:rPr>
        <w:t>ոփոխություն</w:t>
      </w:r>
      <w:r w:rsidRPr="002C6D94">
        <w:rPr>
          <w:rFonts w:ascii="GHEA Grapalat" w:hAnsi="GHEA Grapalat" w:cs="Arial Unicode"/>
          <w:sz w:val="20"/>
          <w:lang w:val="af-ZA"/>
        </w:rPr>
        <w:t xml:space="preserve"> </w:t>
      </w:r>
      <w:r w:rsidRPr="002C6D94">
        <w:rPr>
          <w:rFonts w:ascii="GHEA Grapalat" w:hAnsi="GHEA Grapalat" w:cs="Sylfaen"/>
          <w:sz w:val="20"/>
          <w:lang w:val="ru-RU"/>
        </w:rPr>
        <w:t>կատարելու</w:t>
      </w:r>
      <w:r w:rsidRPr="002C6D94">
        <w:rPr>
          <w:rFonts w:ascii="GHEA Grapalat" w:hAnsi="GHEA Grapalat" w:cs="Arial Unicode"/>
          <w:sz w:val="20"/>
          <w:lang w:val="af-ZA"/>
        </w:rPr>
        <w:t xml:space="preserve"> </w:t>
      </w:r>
      <w:r w:rsidRPr="002C6D94">
        <w:rPr>
          <w:rFonts w:ascii="GHEA Grapalat" w:hAnsi="GHEA Grapalat" w:cs="Sylfaen"/>
          <w:sz w:val="20"/>
          <w:lang w:val="ru-RU"/>
        </w:rPr>
        <w:t>օրվան</w:t>
      </w:r>
      <w:r w:rsidRPr="002C6D94">
        <w:rPr>
          <w:rFonts w:ascii="GHEA Grapalat" w:hAnsi="GHEA Grapalat" w:cs="Arial Unicode"/>
          <w:sz w:val="20"/>
          <w:lang w:val="af-ZA"/>
        </w:rPr>
        <w:t xml:space="preserve"> </w:t>
      </w:r>
      <w:r w:rsidRPr="002C6D94">
        <w:rPr>
          <w:rFonts w:ascii="GHEA Grapalat" w:hAnsi="GHEA Grapalat" w:cs="Sylfaen"/>
          <w:sz w:val="20"/>
          <w:lang w:val="ru-RU"/>
        </w:rPr>
        <w:t>հաջորդող</w:t>
      </w:r>
      <w:r w:rsidRPr="002C6D94">
        <w:rPr>
          <w:rFonts w:ascii="GHEA Grapalat" w:hAnsi="GHEA Grapalat" w:cs="Arial Unicode"/>
          <w:sz w:val="20"/>
          <w:lang w:val="af-ZA"/>
        </w:rPr>
        <w:t xml:space="preserve"> </w:t>
      </w:r>
      <w:r w:rsidRPr="002C6D94">
        <w:rPr>
          <w:rFonts w:ascii="GHEA Grapalat" w:hAnsi="GHEA Grapalat" w:cs="Sylfaen"/>
          <w:sz w:val="20"/>
          <w:lang w:val="ru-RU"/>
        </w:rPr>
        <w:t>երեք</w:t>
      </w:r>
      <w:r w:rsidRPr="002C6D94">
        <w:rPr>
          <w:rFonts w:ascii="GHEA Grapalat" w:hAnsi="GHEA Grapalat" w:cs="Arial Unicode"/>
          <w:sz w:val="20"/>
          <w:lang w:val="af-ZA"/>
        </w:rPr>
        <w:t xml:space="preserve"> </w:t>
      </w:r>
      <w:r w:rsidRPr="002C6D94">
        <w:rPr>
          <w:rFonts w:ascii="GHEA Grapalat" w:hAnsi="GHEA Grapalat" w:cs="Sylfaen"/>
          <w:sz w:val="20"/>
          <w:lang w:val="ru-RU"/>
        </w:rPr>
        <w:t>օրացուցային</w:t>
      </w:r>
      <w:r w:rsidRPr="002C6D94">
        <w:rPr>
          <w:rFonts w:ascii="GHEA Grapalat" w:hAnsi="GHEA Grapalat" w:cs="Arial Unicode"/>
          <w:sz w:val="20"/>
          <w:lang w:val="af-ZA"/>
        </w:rPr>
        <w:t xml:space="preserve"> </w:t>
      </w:r>
      <w:r w:rsidRPr="002C6D94">
        <w:rPr>
          <w:rFonts w:ascii="GHEA Grapalat" w:hAnsi="GHEA Grapalat" w:cs="Sylfaen"/>
          <w:sz w:val="20"/>
          <w:lang w:val="ru-RU"/>
        </w:rPr>
        <w:t>օրվա</w:t>
      </w:r>
      <w:r w:rsidRPr="002C6D94">
        <w:rPr>
          <w:rFonts w:ascii="GHEA Grapalat" w:hAnsi="GHEA Grapalat" w:cs="Arial Unicode"/>
          <w:sz w:val="20"/>
          <w:lang w:val="af-ZA"/>
        </w:rPr>
        <w:t xml:space="preserve"> </w:t>
      </w:r>
      <w:r w:rsidRPr="002C6D94">
        <w:rPr>
          <w:rFonts w:ascii="GHEA Grapalat" w:hAnsi="GHEA Grapalat" w:cs="Sylfaen"/>
          <w:sz w:val="20"/>
          <w:lang w:val="ru-RU"/>
        </w:rPr>
        <w:t>ընթացքում</w:t>
      </w:r>
      <w:r w:rsidRPr="002C6D94">
        <w:rPr>
          <w:rFonts w:ascii="GHEA Grapalat" w:hAnsi="GHEA Grapalat" w:cs="Arial Unicode"/>
          <w:sz w:val="20"/>
          <w:lang w:val="af-ZA"/>
        </w:rPr>
        <w:t xml:space="preserve"> </w:t>
      </w:r>
      <w:r w:rsidRPr="002C6D94">
        <w:rPr>
          <w:rFonts w:ascii="GHEA Grapalat" w:hAnsi="GHEA Grapalat" w:cs="Sylfaen"/>
          <w:sz w:val="20"/>
          <w:lang w:val="ru-RU"/>
        </w:rPr>
        <w:t>փոփոխություն</w:t>
      </w:r>
      <w:r w:rsidRPr="002C6D94">
        <w:rPr>
          <w:rFonts w:ascii="GHEA Grapalat" w:hAnsi="GHEA Grapalat" w:cs="Arial Unicode"/>
          <w:sz w:val="20"/>
          <w:lang w:val="af-ZA"/>
        </w:rPr>
        <w:t xml:space="preserve"> </w:t>
      </w:r>
      <w:r w:rsidRPr="002C6D94">
        <w:rPr>
          <w:rFonts w:ascii="GHEA Grapalat" w:hAnsi="GHEA Grapalat" w:cs="Sylfaen"/>
          <w:sz w:val="20"/>
          <w:lang w:val="ru-RU"/>
        </w:rPr>
        <w:t>կատարելու</w:t>
      </w:r>
      <w:r w:rsidRPr="002C6D94">
        <w:rPr>
          <w:rFonts w:ascii="GHEA Grapalat" w:hAnsi="GHEA Grapalat" w:cs="Arial Unicode"/>
          <w:sz w:val="20"/>
          <w:lang w:val="af-ZA"/>
        </w:rPr>
        <w:t xml:space="preserve"> </w:t>
      </w:r>
      <w:r w:rsidRPr="002C6D94">
        <w:rPr>
          <w:rFonts w:ascii="GHEA Grapalat" w:hAnsi="GHEA Grapalat" w:cs="Sylfaen"/>
          <w:sz w:val="20"/>
          <w:lang w:val="ru-RU"/>
        </w:rPr>
        <w:t>և</w:t>
      </w:r>
      <w:r w:rsidRPr="002C6D94">
        <w:rPr>
          <w:rFonts w:ascii="GHEA Grapalat" w:hAnsi="GHEA Grapalat" w:cs="Arial Unicode"/>
          <w:sz w:val="20"/>
          <w:lang w:val="af-ZA"/>
        </w:rPr>
        <w:t xml:space="preserve"> </w:t>
      </w:r>
      <w:r w:rsidRPr="002C6D94">
        <w:rPr>
          <w:rFonts w:ascii="GHEA Grapalat" w:hAnsi="GHEA Grapalat" w:cs="Sylfaen"/>
          <w:sz w:val="20"/>
          <w:lang w:val="ru-RU"/>
        </w:rPr>
        <w:t>դրանք</w:t>
      </w:r>
      <w:r w:rsidRPr="002C6D94">
        <w:rPr>
          <w:rFonts w:ascii="GHEA Grapalat" w:hAnsi="GHEA Grapalat" w:cs="Arial Unicode"/>
          <w:sz w:val="20"/>
          <w:lang w:val="af-ZA"/>
        </w:rPr>
        <w:t xml:space="preserve"> </w:t>
      </w:r>
      <w:r w:rsidRPr="002C6D94">
        <w:rPr>
          <w:rFonts w:ascii="GHEA Grapalat" w:hAnsi="GHEA Grapalat" w:cs="Sylfaen"/>
          <w:sz w:val="20"/>
          <w:lang w:val="ru-RU"/>
        </w:rPr>
        <w:t>տրամադրելու</w:t>
      </w:r>
      <w:r w:rsidRPr="002C6D94">
        <w:rPr>
          <w:rFonts w:ascii="GHEA Grapalat" w:hAnsi="GHEA Grapalat" w:cs="Arial Unicode"/>
          <w:sz w:val="20"/>
          <w:lang w:val="af-ZA"/>
        </w:rPr>
        <w:t xml:space="preserve"> </w:t>
      </w:r>
      <w:r w:rsidRPr="002C6D94">
        <w:rPr>
          <w:rFonts w:ascii="GHEA Grapalat" w:hAnsi="GHEA Grapalat" w:cs="Sylfaen"/>
          <w:sz w:val="20"/>
          <w:lang w:val="ru-RU"/>
        </w:rPr>
        <w:t>պայմանների</w:t>
      </w:r>
      <w:r w:rsidRPr="002C6D94">
        <w:rPr>
          <w:rFonts w:ascii="GHEA Grapalat" w:hAnsi="GHEA Grapalat" w:cs="Arial Unicode"/>
          <w:sz w:val="20"/>
          <w:lang w:val="af-ZA"/>
        </w:rPr>
        <w:t xml:space="preserve"> </w:t>
      </w:r>
      <w:r w:rsidRPr="002C6D94">
        <w:rPr>
          <w:rFonts w:ascii="GHEA Grapalat" w:hAnsi="GHEA Grapalat" w:cs="Sylfaen"/>
          <w:sz w:val="20"/>
          <w:lang w:val="ru-RU"/>
        </w:rPr>
        <w:t>մասին</w:t>
      </w:r>
      <w:r w:rsidRPr="002C6D94">
        <w:rPr>
          <w:rFonts w:ascii="GHEA Grapalat" w:hAnsi="GHEA Grapalat" w:cs="Arial Unicode"/>
          <w:sz w:val="20"/>
          <w:lang w:val="af-ZA"/>
        </w:rPr>
        <w:t xml:space="preserve"> </w:t>
      </w:r>
      <w:r w:rsidRPr="002C6D94">
        <w:rPr>
          <w:rFonts w:ascii="GHEA Grapalat" w:hAnsi="GHEA Grapalat" w:cs="Sylfaen"/>
          <w:sz w:val="20"/>
          <w:lang w:val="ru-RU"/>
        </w:rPr>
        <w:t>հայտարարություն</w:t>
      </w:r>
      <w:r w:rsidRPr="002C6D94">
        <w:rPr>
          <w:rFonts w:ascii="GHEA Grapalat" w:hAnsi="GHEA Grapalat" w:cs="Arial Unicode"/>
          <w:sz w:val="20"/>
          <w:lang w:val="af-ZA"/>
        </w:rPr>
        <w:t xml:space="preserve"> </w:t>
      </w:r>
      <w:r w:rsidRPr="002C6D94">
        <w:rPr>
          <w:rFonts w:ascii="GHEA Grapalat" w:hAnsi="GHEA Grapalat" w:cs="Sylfaen"/>
          <w:sz w:val="20"/>
          <w:lang w:val="ru-RU"/>
        </w:rPr>
        <w:t>է</w:t>
      </w:r>
      <w:r w:rsidRPr="002C6D94">
        <w:rPr>
          <w:rFonts w:ascii="GHEA Grapalat" w:hAnsi="GHEA Grapalat" w:cs="Arial Unicode"/>
          <w:sz w:val="20"/>
          <w:lang w:val="af-ZA"/>
        </w:rPr>
        <w:t xml:space="preserve"> </w:t>
      </w:r>
      <w:r w:rsidRPr="002C6D94">
        <w:rPr>
          <w:rFonts w:ascii="GHEA Grapalat" w:hAnsi="GHEA Grapalat" w:cs="Sylfaen"/>
          <w:sz w:val="20"/>
          <w:lang w:val="ru-RU"/>
        </w:rPr>
        <w:t>հրապարակվում</w:t>
      </w:r>
      <w:r w:rsidRPr="002C6D94">
        <w:rPr>
          <w:rFonts w:ascii="GHEA Grapalat" w:hAnsi="GHEA Grapalat" w:cs="Arial Unicode"/>
          <w:sz w:val="20"/>
          <w:lang w:val="af-ZA"/>
        </w:rPr>
        <w:t xml:space="preserve"> </w:t>
      </w:r>
      <w:r w:rsidRPr="002C6D94">
        <w:rPr>
          <w:rFonts w:ascii="GHEA Grapalat" w:hAnsi="GHEA Grapalat" w:cs="Sylfaen"/>
          <w:sz w:val="20"/>
          <w:lang w:val="ru-RU"/>
        </w:rPr>
        <w:t>տեղեկագրում</w:t>
      </w:r>
      <w:r w:rsidR="004D5671" w:rsidRPr="002C6D94">
        <w:rPr>
          <w:rFonts w:ascii="GHEA Grapalat" w:hAnsi="GHEA Grapalat" w:cs="Tahoma"/>
          <w:sz w:val="20"/>
        </w:rPr>
        <w:t>։</w:t>
      </w:r>
    </w:p>
    <w:p w14:paraId="2F1DA396" w14:textId="77777777" w:rsidR="00581DC3" w:rsidRPr="002C6D94" w:rsidRDefault="005754F7" w:rsidP="002C6D94">
      <w:pPr>
        <w:autoSpaceDE w:val="0"/>
        <w:autoSpaceDN w:val="0"/>
        <w:adjustRightInd w:val="0"/>
        <w:ind w:firstLine="567"/>
        <w:jc w:val="both"/>
        <w:rPr>
          <w:rFonts w:ascii="GHEA Grapalat" w:hAnsi="GHEA Grapalat" w:cs="Arial Unicode"/>
          <w:sz w:val="20"/>
          <w:lang w:val="hy-AM"/>
        </w:rPr>
      </w:pPr>
      <w:r w:rsidRPr="002C6D9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6D94">
        <w:rPr>
          <w:rFonts w:ascii="GHEA Grapalat" w:hAnsi="GHEA Grapalat" w:cs="Sylfaen"/>
          <w:sz w:val="20"/>
          <w:lang w:val="hy-AM"/>
        </w:rPr>
        <w:t>ս</w:t>
      </w:r>
      <w:r w:rsidRPr="002C6D9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6D94">
        <w:rPr>
          <w:rFonts w:ascii="GHEA Grapalat" w:hAnsi="GHEA Grapalat" w:cs="Sylfaen"/>
          <w:sz w:val="20"/>
          <w:lang w:val="hy-AM"/>
        </w:rPr>
        <w:t xml:space="preserve"> </w:t>
      </w:r>
    </w:p>
    <w:p w14:paraId="1F197A8D" w14:textId="173F015E" w:rsidR="00096865" w:rsidRPr="002C6D94" w:rsidRDefault="00096865" w:rsidP="002C6D94">
      <w:pPr>
        <w:autoSpaceDE w:val="0"/>
        <w:autoSpaceDN w:val="0"/>
        <w:adjustRightInd w:val="0"/>
        <w:ind w:firstLine="567"/>
        <w:jc w:val="both"/>
        <w:rPr>
          <w:rFonts w:ascii="GHEA Grapalat" w:hAnsi="GHEA Grapalat" w:cs="Arial Unicode"/>
          <w:sz w:val="20"/>
          <w:lang w:val="hy-AM"/>
        </w:rPr>
      </w:pPr>
      <w:r w:rsidRPr="002C6D94">
        <w:rPr>
          <w:rFonts w:ascii="GHEA Grapalat" w:hAnsi="GHEA Grapalat" w:cs="Arial Unicode"/>
          <w:sz w:val="20"/>
          <w:lang w:val="hy-AM"/>
        </w:rPr>
        <w:t>3.</w:t>
      </w:r>
      <w:r w:rsidR="006265F4" w:rsidRPr="002C6D94">
        <w:rPr>
          <w:rFonts w:ascii="GHEA Grapalat" w:hAnsi="GHEA Grapalat" w:cs="Arial Unicode"/>
          <w:sz w:val="20"/>
          <w:lang w:val="hy-AM"/>
        </w:rPr>
        <w:t xml:space="preserve">6 </w:t>
      </w:r>
      <w:r w:rsidRPr="002C6D94">
        <w:rPr>
          <w:rFonts w:ascii="GHEA Grapalat" w:hAnsi="GHEA Grapalat" w:cs="Sylfaen"/>
          <w:sz w:val="20"/>
          <w:lang w:val="hy-AM"/>
        </w:rPr>
        <w:t>Հրավերում</w:t>
      </w:r>
      <w:r w:rsidRPr="002C6D94">
        <w:rPr>
          <w:rFonts w:ascii="GHEA Grapalat" w:hAnsi="GHEA Grapalat" w:cs="Arial Unicode"/>
          <w:sz w:val="20"/>
          <w:lang w:val="hy-AM"/>
        </w:rPr>
        <w:t xml:space="preserve"> </w:t>
      </w:r>
      <w:r w:rsidRPr="002C6D94">
        <w:rPr>
          <w:rFonts w:ascii="GHEA Grapalat" w:hAnsi="GHEA Grapalat" w:cs="Sylfaen"/>
          <w:sz w:val="20"/>
          <w:lang w:val="hy-AM"/>
        </w:rPr>
        <w:t>փոփոխություններ</w:t>
      </w:r>
      <w:r w:rsidRPr="002C6D94">
        <w:rPr>
          <w:rFonts w:ascii="GHEA Grapalat" w:hAnsi="GHEA Grapalat" w:cs="Arial Unicode"/>
          <w:sz w:val="20"/>
          <w:lang w:val="hy-AM"/>
        </w:rPr>
        <w:t xml:space="preserve"> </w:t>
      </w:r>
      <w:r w:rsidRPr="002C6D94">
        <w:rPr>
          <w:rFonts w:ascii="GHEA Grapalat" w:hAnsi="GHEA Grapalat" w:cs="Sylfaen"/>
          <w:sz w:val="20"/>
          <w:lang w:val="hy-AM"/>
        </w:rPr>
        <w:t>կատարվելու</w:t>
      </w:r>
      <w:r w:rsidRPr="002C6D94">
        <w:rPr>
          <w:rFonts w:ascii="GHEA Grapalat" w:hAnsi="GHEA Grapalat" w:cs="Arial Unicode"/>
          <w:sz w:val="20"/>
          <w:lang w:val="hy-AM"/>
        </w:rPr>
        <w:t xml:space="preserve"> </w:t>
      </w:r>
      <w:r w:rsidRPr="002C6D94">
        <w:rPr>
          <w:rFonts w:ascii="GHEA Grapalat" w:hAnsi="GHEA Grapalat" w:cs="Sylfaen"/>
          <w:sz w:val="20"/>
          <w:lang w:val="hy-AM"/>
        </w:rPr>
        <w:t>դեպքում</w:t>
      </w:r>
      <w:r w:rsidRPr="002C6D94">
        <w:rPr>
          <w:rFonts w:ascii="GHEA Grapalat" w:hAnsi="GHEA Grapalat" w:cs="Arial Unicode"/>
          <w:sz w:val="20"/>
          <w:lang w:val="hy-AM"/>
        </w:rPr>
        <w:t xml:space="preserve"> </w:t>
      </w:r>
      <w:r w:rsidRPr="002C6D94">
        <w:rPr>
          <w:rFonts w:ascii="GHEA Grapalat" w:hAnsi="GHEA Grapalat" w:cs="Sylfaen"/>
          <w:sz w:val="20"/>
          <w:lang w:val="hy-AM"/>
        </w:rPr>
        <w:t>հայտերը</w:t>
      </w:r>
      <w:r w:rsidRPr="002C6D94">
        <w:rPr>
          <w:rFonts w:ascii="GHEA Grapalat" w:hAnsi="GHEA Grapalat" w:cs="Arial Unicode"/>
          <w:sz w:val="20"/>
          <w:lang w:val="hy-AM"/>
        </w:rPr>
        <w:t xml:space="preserve"> </w:t>
      </w:r>
      <w:r w:rsidRPr="002C6D94">
        <w:rPr>
          <w:rFonts w:ascii="GHEA Grapalat" w:hAnsi="GHEA Grapalat" w:cs="Sylfaen"/>
          <w:sz w:val="20"/>
          <w:lang w:val="hy-AM"/>
        </w:rPr>
        <w:t>ներկայացնելու</w:t>
      </w:r>
      <w:r w:rsidRPr="002C6D94">
        <w:rPr>
          <w:rFonts w:ascii="GHEA Grapalat" w:hAnsi="GHEA Grapalat" w:cs="Arial Unicode"/>
          <w:sz w:val="20"/>
          <w:lang w:val="hy-AM"/>
        </w:rPr>
        <w:t xml:space="preserve"> </w:t>
      </w:r>
      <w:r w:rsidRPr="002C6D94">
        <w:rPr>
          <w:rFonts w:ascii="GHEA Grapalat" w:hAnsi="GHEA Grapalat" w:cs="Sylfaen"/>
          <w:sz w:val="20"/>
          <w:lang w:val="hy-AM"/>
        </w:rPr>
        <w:t>վերջնաժամկետը</w:t>
      </w:r>
      <w:r w:rsidRPr="002C6D94">
        <w:rPr>
          <w:rFonts w:ascii="GHEA Grapalat" w:hAnsi="GHEA Grapalat" w:cs="Arial Unicode"/>
          <w:sz w:val="20"/>
          <w:lang w:val="hy-AM"/>
        </w:rPr>
        <w:t xml:space="preserve"> </w:t>
      </w:r>
      <w:r w:rsidRPr="002C6D94">
        <w:rPr>
          <w:rFonts w:ascii="GHEA Grapalat" w:hAnsi="GHEA Grapalat" w:cs="Sylfaen"/>
          <w:sz w:val="20"/>
          <w:lang w:val="hy-AM"/>
        </w:rPr>
        <w:t>հաշվվում</w:t>
      </w:r>
      <w:r w:rsidRPr="002C6D94">
        <w:rPr>
          <w:rFonts w:ascii="GHEA Grapalat" w:hAnsi="GHEA Grapalat" w:cs="Arial Unicode"/>
          <w:sz w:val="20"/>
          <w:lang w:val="hy-AM"/>
        </w:rPr>
        <w:t xml:space="preserve"> </w:t>
      </w:r>
      <w:r w:rsidRPr="002C6D94">
        <w:rPr>
          <w:rFonts w:ascii="GHEA Grapalat" w:hAnsi="GHEA Grapalat" w:cs="Sylfaen"/>
          <w:sz w:val="20"/>
          <w:lang w:val="hy-AM"/>
        </w:rPr>
        <w:t>է</w:t>
      </w:r>
      <w:r w:rsidRPr="002C6D94">
        <w:rPr>
          <w:rFonts w:ascii="GHEA Grapalat" w:hAnsi="GHEA Grapalat" w:cs="Arial Unicode"/>
          <w:sz w:val="20"/>
          <w:lang w:val="hy-AM"/>
        </w:rPr>
        <w:t xml:space="preserve"> </w:t>
      </w:r>
      <w:r w:rsidRPr="002C6D94">
        <w:rPr>
          <w:rFonts w:ascii="GHEA Grapalat" w:hAnsi="GHEA Grapalat" w:cs="Sylfaen"/>
          <w:sz w:val="20"/>
          <w:lang w:val="hy-AM"/>
        </w:rPr>
        <w:t>այդ</w:t>
      </w:r>
      <w:r w:rsidRPr="002C6D94">
        <w:rPr>
          <w:rFonts w:ascii="GHEA Grapalat" w:hAnsi="GHEA Grapalat" w:cs="Arial Unicode"/>
          <w:sz w:val="20"/>
          <w:lang w:val="hy-AM"/>
        </w:rPr>
        <w:t xml:space="preserve"> </w:t>
      </w:r>
      <w:r w:rsidRPr="002C6D94">
        <w:rPr>
          <w:rFonts w:ascii="GHEA Grapalat" w:hAnsi="GHEA Grapalat" w:cs="Sylfaen"/>
          <w:sz w:val="20"/>
          <w:lang w:val="hy-AM"/>
        </w:rPr>
        <w:t>փոփոխությունների</w:t>
      </w:r>
      <w:r w:rsidRPr="002C6D94">
        <w:rPr>
          <w:rFonts w:ascii="GHEA Grapalat" w:hAnsi="GHEA Grapalat" w:cs="Arial Unicode"/>
          <w:sz w:val="20"/>
          <w:lang w:val="hy-AM"/>
        </w:rPr>
        <w:t xml:space="preserve"> </w:t>
      </w:r>
      <w:r w:rsidRPr="002C6D94">
        <w:rPr>
          <w:rFonts w:ascii="GHEA Grapalat" w:hAnsi="GHEA Grapalat" w:cs="Sylfaen"/>
          <w:sz w:val="20"/>
          <w:lang w:val="hy-AM"/>
        </w:rPr>
        <w:t>մասին</w:t>
      </w:r>
      <w:r w:rsidRPr="002C6D94">
        <w:rPr>
          <w:rFonts w:ascii="GHEA Grapalat" w:hAnsi="GHEA Grapalat" w:cs="Arial Unicode"/>
          <w:sz w:val="20"/>
          <w:lang w:val="hy-AM"/>
        </w:rPr>
        <w:t xml:space="preserve"> </w:t>
      </w:r>
      <w:r w:rsidRPr="002C6D94">
        <w:rPr>
          <w:rFonts w:ascii="GHEA Grapalat" w:hAnsi="GHEA Grapalat" w:cs="Sylfaen"/>
          <w:sz w:val="20"/>
          <w:lang w:val="hy-AM"/>
        </w:rPr>
        <w:t>տեղեկագրում</w:t>
      </w:r>
      <w:r w:rsidRPr="002C6D94">
        <w:rPr>
          <w:rFonts w:ascii="GHEA Grapalat" w:hAnsi="GHEA Grapalat" w:cs="Arial"/>
          <w:sz w:val="20"/>
          <w:lang w:val="hy-AM"/>
        </w:rPr>
        <w:t xml:space="preserve"> </w:t>
      </w:r>
      <w:r w:rsidRPr="002C6D94">
        <w:rPr>
          <w:rFonts w:ascii="GHEA Grapalat" w:hAnsi="GHEA Grapalat" w:cs="Sylfaen"/>
          <w:sz w:val="20"/>
          <w:lang w:val="hy-AM"/>
        </w:rPr>
        <w:t>հայտարարության</w:t>
      </w:r>
      <w:r w:rsidRPr="002C6D94">
        <w:rPr>
          <w:rFonts w:ascii="GHEA Grapalat" w:hAnsi="GHEA Grapalat" w:cs="Arial Unicode"/>
          <w:sz w:val="20"/>
          <w:lang w:val="hy-AM"/>
        </w:rPr>
        <w:t xml:space="preserve"> </w:t>
      </w:r>
      <w:r w:rsidRPr="002C6D94">
        <w:rPr>
          <w:rFonts w:ascii="GHEA Grapalat" w:hAnsi="GHEA Grapalat" w:cs="Sylfaen"/>
          <w:sz w:val="20"/>
          <w:lang w:val="hy-AM"/>
        </w:rPr>
        <w:t>հրապարակման</w:t>
      </w:r>
      <w:r w:rsidRPr="002C6D94">
        <w:rPr>
          <w:rFonts w:ascii="GHEA Grapalat" w:hAnsi="GHEA Grapalat" w:cs="Arial Unicode"/>
          <w:sz w:val="20"/>
          <w:lang w:val="hy-AM"/>
        </w:rPr>
        <w:t xml:space="preserve"> </w:t>
      </w:r>
      <w:r w:rsidRPr="002C6D94">
        <w:rPr>
          <w:rFonts w:ascii="GHEA Grapalat" w:hAnsi="GHEA Grapalat" w:cs="Sylfaen"/>
          <w:sz w:val="20"/>
          <w:lang w:val="hy-AM"/>
        </w:rPr>
        <w:t>օրվանից</w:t>
      </w:r>
      <w:r w:rsidR="004D5671" w:rsidRPr="002C6D94">
        <w:rPr>
          <w:rFonts w:ascii="GHEA Grapalat" w:hAnsi="GHEA Grapalat" w:cs="Tahoma"/>
          <w:sz w:val="20"/>
          <w:lang w:val="hy-AM"/>
        </w:rPr>
        <w:t>։</w:t>
      </w:r>
      <w:r w:rsidRPr="002C6D94">
        <w:rPr>
          <w:rFonts w:ascii="GHEA Grapalat" w:hAnsi="GHEA Grapalat" w:cs="Arial Unicode"/>
          <w:sz w:val="20"/>
          <w:lang w:val="hy-AM"/>
        </w:rPr>
        <w:t xml:space="preserve"> </w:t>
      </w:r>
      <w:r w:rsidRPr="002C6D94">
        <w:rPr>
          <w:rFonts w:ascii="GHEA Grapalat" w:hAnsi="GHEA Grapalat" w:cs="Sylfaen"/>
          <w:sz w:val="20"/>
          <w:lang w:val="hy-AM"/>
        </w:rPr>
        <w:t>Այդ</w:t>
      </w:r>
      <w:r w:rsidRPr="002C6D94">
        <w:rPr>
          <w:rFonts w:ascii="GHEA Grapalat" w:hAnsi="GHEA Grapalat" w:cs="Arial Unicode"/>
          <w:sz w:val="20"/>
          <w:lang w:val="hy-AM"/>
        </w:rPr>
        <w:t xml:space="preserve"> </w:t>
      </w:r>
      <w:r w:rsidRPr="002C6D94">
        <w:rPr>
          <w:rFonts w:ascii="GHEA Grapalat" w:hAnsi="GHEA Grapalat" w:cs="Sylfaen"/>
          <w:sz w:val="20"/>
          <w:lang w:val="hy-AM"/>
        </w:rPr>
        <w:t>դեպքում</w:t>
      </w:r>
      <w:r w:rsidRPr="002C6D94">
        <w:rPr>
          <w:rFonts w:ascii="GHEA Grapalat" w:hAnsi="GHEA Grapalat" w:cs="Arial Unicode"/>
          <w:sz w:val="20"/>
          <w:lang w:val="hy-AM"/>
        </w:rPr>
        <w:t xml:space="preserve"> </w:t>
      </w:r>
      <w:r w:rsidR="00051B7F" w:rsidRPr="002C6D94">
        <w:rPr>
          <w:rFonts w:ascii="GHEA Grapalat" w:hAnsi="GHEA Grapalat" w:cs="Sylfaen"/>
          <w:sz w:val="20"/>
          <w:lang w:val="hy-AM"/>
        </w:rPr>
        <w:t>մ</w:t>
      </w:r>
      <w:r w:rsidRPr="002C6D94">
        <w:rPr>
          <w:rFonts w:ascii="GHEA Grapalat" w:hAnsi="GHEA Grapalat" w:cs="Sylfaen"/>
          <w:sz w:val="20"/>
          <w:lang w:val="hy-AM"/>
        </w:rPr>
        <w:t>ասնակիցները</w:t>
      </w:r>
      <w:r w:rsidRPr="002C6D94">
        <w:rPr>
          <w:rFonts w:ascii="GHEA Grapalat" w:hAnsi="GHEA Grapalat" w:cs="Arial Unicode"/>
          <w:sz w:val="20"/>
          <w:lang w:val="hy-AM"/>
        </w:rPr>
        <w:t xml:space="preserve"> </w:t>
      </w:r>
      <w:r w:rsidRPr="002C6D94">
        <w:rPr>
          <w:rFonts w:ascii="GHEA Grapalat" w:hAnsi="GHEA Grapalat" w:cs="Sylfaen"/>
          <w:sz w:val="20"/>
          <w:lang w:val="hy-AM"/>
        </w:rPr>
        <w:t>պարտավոր</w:t>
      </w:r>
      <w:r w:rsidRPr="002C6D94">
        <w:rPr>
          <w:rFonts w:ascii="GHEA Grapalat" w:hAnsi="GHEA Grapalat" w:cs="Arial Unicode"/>
          <w:sz w:val="20"/>
          <w:lang w:val="hy-AM"/>
        </w:rPr>
        <w:t xml:space="preserve"> </w:t>
      </w:r>
      <w:r w:rsidRPr="002C6D94">
        <w:rPr>
          <w:rFonts w:ascii="GHEA Grapalat" w:hAnsi="GHEA Grapalat" w:cs="Sylfaen"/>
          <w:sz w:val="20"/>
          <w:lang w:val="hy-AM"/>
        </w:rPr>
        <w:t>են</w:t>
      </w:r>
      <w:r w:rsidRPr="002C6D94">
        <w:rPr>
          <w:rFonts w:ascii="GHEA Grapalat" w:hAnsi="GHEA Grapalat" w:cs="Arial Unicode"/>
          <w:sz w:val="20"/>
          <w:lang w:val="hy-AM"/>
        </w:rPr>
        <w:t xml:space="preserve"> </w:t>
      </w:r>
      <w:r w:rsidRPr="002C6D94">
        <w:rPr>
          <w:rFonts w:ascii="GHEA Grapalat" w:hAnsi="GHEA Grapalat" w:cs="Sylfaen"/>
          <w:sz w:val="20"/>
          <w:lang w:val="hy-AM"/>
        </w:rPr>
        <w:t>երկարաձգել</w:t>
      </w:r>
      <w:r w:rsidRPr="002C6D94">
        <w:rPr>
          <w:rFonts w:ascii="GHEA Grapalat" w:hAnsi="GHEA Grapalat" w:cs="Arial Unicode"/>
          <w:sz w:val="20"/>
          <w:lang w:val="hy-AM"/>
        </w:rPr>
        <w:t xml:space="preserve"> </w:t>
      </w:r>
      <w:r w:rsidRPr="002C6D94">
        <w:rPr>
          <w:rFonts w:ascii="GHEA Grapalat" w:hAnsi="GHEA Grapalat" w:cs="Sylfaen"/>
          <w:sz w:val="20"/>
          <w:lang w:val="hy-AM"/>
        </w:rPr>
        <w:t>իրենց</w:t>
      </w:r>
      <w:r w:rsidRPr="002C6D94">
        <w:rPr>
          <w:rFonts w:ascii="GHEA Grapalat" w:hAnsi="GHEA Grapalat" w:cs="Arial Unicode"/>
          <w:sz w:val="20"/>
          <w:lang w:val="hy-AM"/>
        </w:rPr>
        <w:t xml:space="preserve"> </w:t>
      </w:r>
      <w:r w:rsidRPr="002C6D94">
        <w:rPr>
          <w:rFonts w:ascii="GHEA Grapalat" w:hAnsi="GHEA Grapalat" w:cs="Sylfaen"/>
          <w:sz w:val="20"/>
          <w:lang w:val="hy-AM"/>
        </w:rPr>
        <w:t>ներկայացրած</w:t>
      </w:r>
      <w:r w:rsidRPr="002C6D94">
        <w:rPr>
          <w:rFonts w:ascii="GHEA Grapalat" w:hAnsi="GHEA Grapalat" w:cs="Arial Unicode"/>
          <w:sz w:val="20"/>
          <w:lang w:val="hy-AM"/>
        </w:rPr>
        <w:t xml:space="preserve"> </w:t>
      </w:r>
      <w:r w:rsidRPr="002C6D94">
        <w:rPr>
          <w:rFonts w:ascii="GHEA Grapalat" w:hAnsi="GHEA Grapalat" w:cs="Sylfaen"/>
          <w:sz w:val="20"/>
          <w:lang w:val="hy-AM"/>
        </w:rPr>
        <w:t>հայտի</w:t>
      </w:r>
      <w:r w:rsidRPr="002C6D94">
        <w:rPr>
          <w:rFonts w:ascii="GHEA Grapalat" w:hAnsi="GHEA Grapalat" w:cs="Arial Unicode"/>
          <w:sz w:val="20"/>
          <w:lang w:val="hy-AM"/>
        </w:rPr>
        <w:t xml:space="preserve"> </w:t>
      </w:r>
      <w:r w:rsidRPr="002C6D94">
        <w:rPr>
          <w:rFonts w:ascii="GHEA Grapalat" w:hAnsi="GHEA Grapalat" w:cs="Sylfaen"/>
          <w:sz w:val="20"/>
          <w:lang w:val="hy-AM"/>
        </w:rPr>
        <w:t>ապահովման</w:t>
      </w:r>
      <w:r w:rsidRPr="002C6D94">
        <w:rPr>
          <w:rFonts w:ascii="GHEA Grapalat" w:hAnsi="GHEA Grapalat" w:cs="Arial Unicode"/>
          <w:sz w:val="20"/>
          <w:lang w:val="hy-AM"/>
        </w:rPr>
        <w:t xml:space="preserve"> </w:t>
      </w:r>
      <w:r w:rsidR="00781688" w:rsidRPr="002C6D94">
        <w:rPr>
          <w:rFonts w:ascii="GHEA Grapalat" w:hAnsi="GHEA Grapalat" w:cs="Arial Unicode"/>
          <w:sz w:val="20"/>
          <w:lang w:val="hy-AM"/>
        </w:rPr>
        <w:t xml:space="preserve">վավերականության </w:t>
      </w:r>
      <w:r w:rsidRPr="002C6D94">
        <w:rPr>
          <w:rFonts w:ascii="GHEA Grapalat" w:hAnsi="GHEA Grapalat" w:cs="Sylfaen"/>
          <w:sz w:val="20"/>
          <w:lang w:val="hy-AM"/>
        </w:rPr>
        <w:t>ժամկետը</w:t>
      </w:r>
      <w:r w:rsidRPr="002C6D94">
        <w:rPr>
          <w:rFonts w:ascii="GHEA Grapalat" w:hAnsi="GHEA Grapalat" w:cs="Arial Unicode"/>
          <w:sz w:val="20"/>
          <w:lang w:val="hy-AM"/>
        </w:rPr>
        <w:t xml:space="preserve"> </w:t>
      </w:r>
      <w:r w:rsidRPr="002C6D94">
        <w:rPr>
          <w:rFonts w:ascii="GHEA Grapalat" w:hAnsi="GHEA Grapalat" w:cs="Sylfaen"/>
          <w:sz w:val="20"/>
          <w:lang w:val="hy-AM"/>
        </w:rPr>
        <w:t>կամ</w:t>
      </w:r>
      <w:r w:rsidRPr="002C6D94">
        <w:rPr>
          <w:rFonts w:ascii="GHEA Grapalat" w:hAnsi="GHEA Grapalat" w:cs="Arial Unicode"/>
          <w:sz w:val="20"/>
          <w:lang w:val="hy-AM"/>
        </w:rPr>
        <w:t xml:space="preserve"> </w:t>
      </w:r>
      <w:r w:rsidRPr="002C6D94">
        <w:rPr>
          <w:rFonts w:ascii="GHEA Grapalat" w:hAnsi="GHEA Grapalat" w:cs="Sylfaen"/>
          <w:sz w:val="20"/>
          <w:lang w:val="hy-AM"/>
        </w:rPr>
        <w:t>ներկայացնել</w:t>
      </w:r>
      <w:r w:rsidRPr="002C6D94">
        <w:rPr>
          <w:rFonts w:ascii="GHEA Grapalat" w:hAnsi="GHEA Grapalat" w:cs="Arial Unicode"/>
          <w:sz w:val="20"/>
          <w:lang w:val="hy-AM"/>
        </w:rPr>
        <w:t xml:space="preserve"> </w:t>
      </w:r>
      <w:r w:rsidRPr="002C6D94">
        <w:rPr>
          <w:rFonts w:ascii="GHEA Grapalat" w:hAnsi="GHEA Grapalat" w:cs="Sylfaen"/>
          <w:sz w:val="20"/>
          <w:lang w:val="hy-AM"/>
        </w:rPr>
        <w:t>հայտի</w:t>
      </w:r>
      <w:r w:rsidRPr="002C6D94">
        <w:rPr>
          <w:rFonts w:ascii="GHEA Grapalat" w:hAnsi="GHEA Grapalat" w:cs="Arial Unicode"/>
          <w:sz w:val="20"/>
          <w:lang w:val="hy-AM"/>
        </w:rPr>
        <w:t xml:space="preserve"> </w:t>
      </w:r>
      <w:r w:rsidRPr="002C6D94">
        <w:rPr>
          <w:rFonts w:ascii="GHEA Grapalat" w:hAnsi="GHEA Grapalat" w:cs="Sylfaen"/>
          <w:sz w:val="20"/>
          <w:lang w:val="hy-AM"/>
        </w:rPr>
        <w:t>նոր</w:t>
      </w:r>
      <w:r w:rsidRPr="002C6D94">
        <w:rPr>
          <w:rFonts w:ascii="GHEA Grapalat" w:hAnsi="GHEA Grapalat" w:cs="Arial Unicode"/>
          <w:sz w:val="20"/>
          <w:lang w:val="hy-AM"/>
        </w:rPr>
        <w:t xml:space="preserve"> </w:t>
      </w:r>
      <w:r w:rsidRPr="002C6D94">
        <w:rPr>
          <w:rFonts w:ascii="GHEA Grapalat" w:hAnsi="GHEA Grapalat" w:cs="Sylfaen"/>
          <w:sz w:val="20"/>
          <w:lang w:val="hy-AM"/>
        </w:rPr>
        <w:t>ապահովում</w:t>
      </w:r>
      <w:r w:rsidR="004D5671" w:rsidRPr="002C6D94">
        <w:rPr>
          <w:rFonts w:ascii="GHEA Grapalat" w:hAnsi="GHEA Grapalat" w:cs="Tahoma"/>
          <w:sz w:val="20"/>
          <w:lang w:val="hy-AM"/>
        </w:rPr>
        <w:t>։</w:t>
      </w:r>
      <w:r w:rsidRPr="002C6D94">
        <w:rPr>
          <w:rFonts w:ascii="GHEA Grapalat" w:hAnsi="GHEA Grapalat" w:cs="Arial Unicode"/>
          <w:sz w:val="20"/>
          <w:lang w:val="hy-AM"/>
        </w:rPr>
        <w:t xml:space="preserve"> </w:t>
      </w:r>
    </w:p>
    <w:p w14:paraId="2F7F2A85" w14:textId="77777777" w:rsidR="006C778B" w:rsidRPr="002C6D94" w:rsidRDefault="006C778B" w:rsidP="002C6D94">
      <w:pPr>
        <w:ind w:firstLine="567"/>
        <w:jc w:val="both"/>
        <w:rPr>
          <w:rFonts w:ascii="GHEA Grapalat" w:hAnsi="GHEA Grapalat" w:cs="Sylfaen"/>
          <w:sz w:val="20"/>
          <w:lang w:val="af-ZA"/>
        </w:rPr>
      </w:pPr>
    </w:p>
    <w:p w14:paraId="3C8F0C1B" w14:textId="77777777" w:rsidR="00B051BE" w:rsidRPr="002C6D94" w:rsidRDefault="00B051BE" w:rsidP="002C6D94">
      <w:pPr>
        <w:jc w:val="center"/>
        <w:rPr>
          <w:rFonts w:ascii="GHEA Grapalat" w:hAnsi="GHEA Grapalat"/>
          <w:b/>
          <w:sz w:val="20"/>
          <w:lang w:val="hy-AM"/>
        </w:rPr>
      </w:pPr>
    </w:p>
    <w:p w14:paraId="56D02ED7" w14:textId="4A3B08EB" w:rsidR="00096865" w:rsidRPr="002C6D94" w:rsidRDefault="00375512" w:rsidP="002C6D94">
      <w:pPr>
        <w:jc w:val="center"/>
        <w:rPr>
          <w:rFonts w:ascii="GHEA Grapalat" w:hAnsi="GHEA Grapalat" w:cs="Arial"/>
          <w:b/>
          <w:sz w:val="20"/>
          <w:lang w:val="hy-AM"/>
        </w:rPr>
      </w:pPr>
      <w:r w:rsidRPr="002C6D94">
        <w:rPr>
          <w:rFonts w:ascii="GHEA Grapalat" w:hAnsi="GHEA Grapalat"/>
          <w:b/>
          <w:sz w:val="20"/>
          <w:lang w:val="hy-AM"/>
        </w:rPr>
        <w:t xml:space="preserve">4. </w:t>
      </w:r>
      <w:r w:rsidR="00955A1E" w:rsidRPr="002C6D94">
        <w:rPr>
          <w:rFonts w:ascii="GHEA Grapalat" w:hAnsi="GHEA Grapalat" w:cs="Sylfaen"/>
          <w:b/>
          <w:sz w:val="20"/>
          <w:lang w:val="hy-AM"/>
        </w:rPr>
        <w:t>ՀԱՅՏԸ</w:t>
      </w:r>
      <w:r w:rsidR="00955A1E" w:rsidRPr="002C6D94">
        <w:rPr>
          <w:rFonts w:ascii="GHEA Grapalat" w:hAnsi="GHEA Grapalat" w:cs="Arial"/>
          <w:b/>
          <w:sz w:val="20"/>
          <w:lang w:val="hy-AM"/>
        </w:rPr>
        <w:t xml:space="preserve"> </w:t>
      </w:r>
      <w:r w:rsidR="00955A1E" w:rsidRPr="002C6D94">
        <w:rPr>
          <w:rFonts w:ascii="GHEA Grapalat" w:hAnsi="GHEA Grapalat" w:cs="Sylfaen"/>
          <w:b/>
          <w:sz w:val="20"/>
          <w:lang w:val="hy-AM"/>
        </w:rPr>
        <w:t>ՆԵՐԿԱՅԱՑՆԵԼՈՒ</w:t>
      </w:r>
      <w:r w:rsidR="00955A1E" w:rsidRPr="002C6D94">
        <w:rPr>
          <w:rFonts w:ascii="GHEA Grapalat" w:hAnsi="GHEA Grapalat" w:cs="Arial"/>
          <w:b/>
          <w:sz w:val="20"/>
          <w:lang w:val="hy-AM"/>
        </w:rPr>
        <w:t xml:space="preserve"> </w:t>
      </w:r>
      <w:r w:rsidR="00955A1E" w:rsidRPr="002C6D94">
        <w:rPr>
          <w:rFonts w:ascii="GHEA Grapalat" w:hAnsi="GHEA Grapalat" w:cs="Sylfaen"/>
          <w:b/>
          <w:sz w:val="20"/>
          <w:lang w:val="hy-AM"/>
        </w:rPr>
        <w:t>ԿԱՐԳԸ</w:t>
      </w:r>
    </w:p>
    <w:p w14:paraId="0BA1CF71" w14:textId="50DFC0C1" w:rsidR="00096865" w:rsidRPr="002C6D94" w:rsidRDefault="00096865" w:rsidP="002C6D94">
      <w:pPr>
        <w:jc w:val="center"/>
        <w:rPr>
          <w:rFonts w:ascii="GHEA Grapalat" w:hAnsi="GHEA Grapalat"/>
          <w:b/>
          <w:sz w:val="20"/>
          <w:lang w:val="hy-AM"/>
        </w:rPr>
      </w:pPr>
    </w:p>
    <w:p w14:paraId="599FD3A7" w14:textId="77777777" w:rsidR="00096865" w:rsidRPr="002C6D94" w:rsidRDefault="00096865" w:rsidP="002C6D94">
      <w:pPr>
        <w:ind w:firstLine="567"/>
        <w:jc w:val="both"/>
        <w:rPr>
          <w:rFonts w:ascii="GHEA Grapalat" w:hAnsi="GHEA Grapalat"/>
          <w:sz w:val="20"/>
          <w:lang w:val="hy-AM"/>
        </w:rPr>
      </w:pPr>
      <w:r w:rsidRPr="002C6D94">
        <w:rPr>
          <w:rFonts w:ascii="GHEA Grapalat" w:hAnsi="GHEA Grapalat"/>
          <w:sz w:val="20"/>
          <w:lang w:val="hy-AM"/>
        </w:rPr>
        <w:t>4</w:t>
      </w:r>
      <w:r w:rsidRPr="002C6D94">
        <w:rPr>
          <w:rFonts w:ascii="GHEA Grapalat" w:hAnsi="GHEA Grapalat" w:cs="Sylfaen"/>
          <w:sz w:val="20"/>
          <w:lang w:val="hy-AM"/>
        </w:rPr>
        <w:t xml:space="preserve">.1 Սույն ընթացակարգին մասնակցելու համար </w:t>
      </w:r>
      <w:r w:rsidR="000946A3" w:rsidRPr="002C6D94">
        <w:rPr>
          <w:rFonts w:ascii="GHEA Grapalat" w:hAnsi="GHEA Grapalat" w:cs="Sylfaen"/>
          <w:sz w:val="20"/>
          <w:lang w:val="hy-AM"/>
        </w:rPr>
        <w:t xml:space="preserve">մասնակիցը </w:t>
      </w:r>
      <w:r w:rsidR="00926875" w:rsidRPr="002C6D94">
        <w:rPr>
          <w:rFonts w:ascii="GHEA Grapalat" w:hAnsi="GHEA Grapalat" w:cs="Sylfaen"/>
          <w:sz w:val="20"/>
          <w:lang w:val="hy-AM"/>
        </w:rPr>
        <w:t xml:space="preserve">հանձնաժողովին ներկայացնում է </w:t>
      </w:r>
      <w:r w:rsidR="000946A3" w:rsidRPr="002C6D94">
        <w:rPr>
          <w:rFonts w:ascii="GHEA Grapalat" w:hAnsi="GHEA Grapalat" w:cs="Sylfaen"/>
          <w:sz w:val="20"/>
          <w:lang w:val="hy-AM"/>
        </w:rPr>
        <w:t>հայտ</w:t>
      </w:r>
      <w:r w:rsidR="004D5671" w:rsidRPr="002C6D94">
        <w:rPr>
          <w:rFonts w:ascii="GHEA Grapalat" w:hAnsi="GHEA Grapalat" w:cs="Tahoma"/>
          <w:sz w:val="20"/>
          <w:lang w:val="hy-AM"/>
        </w:rPr>
        <w:t>։</w:t>
      </w:r>
      <w:r w:rsidRPr="002C6D94">
        <w:rPr>
          <w:rFonts w:ascii="GHEA Grapalat" w:hAnsi="GHEA Grapalat"/>
          <w:sz w:val="20"/>
          <w:lang w:val="hy-AM"/>
        </w:rPr>
        <w:t xml:space="preserve"> </w:t>
      </w:r>
      <w:r w:rsidR="00220ACB" w:rsidRPr="002C6D94">
        <w:rPr>
          <w:rFonts w:ascii="GHEA Grapalat" w:hAnsi="GHEA Grapalat" w:cs="Sylfaen"/>
          <w:sz w:val="20"/>
          <w:lang w:val="hy-AM"/>
        </w:rPr>
        <w:t xml:space="preserve">Հայտը սույն հրավերի հիման վրա </w:t>
      </w:r>
      <w:r w:rsidR="00051B7F" w:rsidRPr="002C6D94">
        <w:rPr>
          <w:rFonts w:ascii="GHEA Grapalat" w:hAnsi="GHEA Grapalat" w:cs="Sylfaen"/>
          <w:sz w:val="20"/>
          <w:lang w:val="hy-AM"/>
        </w:rPr>
        <w:t>մ</w:t>
      </w:r>
      <w:r w:rsidR="00220ACB" w:rsidRPr="002C6D94">
        <w:rPr>
          <w:rFonts w:ascii="GHEA Grapalat" w:hAnsi="GHEA Grapalat" w:cs="Sylfaen"/>
          <w:sz w:val="20"/>
          <w:lang w:val="hy-AM"/>
        </w:rPr>
        <w:t>ասնակցի կողմից ներկայացվող առաջարկն</w:t>
      </w:r>
      <w:r w:rsidR="005F1F95" w:rsidRPr="002C6D94">
        <w:rPr>
          <w:rFonts w:ascii="GHEA Grapalat" w:hAnsi="GHEA Grapalat" w:cs="Sylfaen"/>
          <w:sz w:val="20"/>
          <w:lang w:val="hy-AM"/>
        </w:rPr>
        <w:t xml:space="preserve"> է:</w:t>
      </w:r>
    </w:p>
    <w:p w14:paraId="638790F2" w14:textId="77777777" w:rsidR="00486B55" w:rsidRPr="002C6D94" w:rsidRDefault="00096865" w:rsidP="002C6D94">
      <w:pPr>
        <w:pStyle w:val="23"/>
        <w:spacing w:line="240" w:lineRule="auto"/>
        <w:ind w:firstLine="567"/>
        <w:rPr>
          <w:rFonts w:ascii="GHEA Grapalat" w:hAnsi="GHEA Grapalat" w:cs="Sylfaen"/>
          <w:szCs w:val="24"/>
          <w:lang w:val="hy-AM"/>
        </w:rPr>
      </w:pPr>
      <w:r w:rsidRPr="002C6D94">
        <w:rPr>
          <w:rFonts w:ascii="GHEA Grapalat" w:hAnsi="GHEA Grapalat" w:cs="Sylfaen"/>
        </w:rPr>
        <w:t>Մասնակիցը</w:t>
      </w:r>
      <w:r w:rsidRPr="002C6D94">
        <w:rPr>
          <w:rFonts w:ascii="GHEA Grapalat" w:hAnsi="GHEA Grapalat"/>
          <w:lang w:val="hy-AM"/>
        </w:rPr>
        <w:t xml:space="preserve"> </w:t>
      </w:r>
      <w:r w:rsidRPr="002C6D94">
        <w:rPr>
          <w:rFonts w:ascii="GHEA Grapalat" w:hAnsi="GHEA Grapalat" w:cs="Sylfaen"/>
        </w:rPr>
        <w:t>կարող</w:t>
      </w:r>
      <w:r w:rsidRPr="002C6D94">
        <w:rPr>
          <w:rFonts w:ascii="GHEA Grapalat" w:hAnsi="GHEA Grapalat"/>
          <w:lang w:val="hy-AM"/>
        </w:rPr>
        <w:t xml:space="preserve"> </w:t>
      </w:r>
      <w:r w:rsidR="000946A3" w:rsidRPr="002C6D94">
        <w:rPr>
          <w:rFonts w:ascii="GHEA Grapalat" w:hAnsi="GHEA Grapalat" w:cs="Sylfaen"/>
        </w:rPr>
        <w:t>է</w:t>
      </w:r>
      <w:r w:rsidR="000946A3" w:rsidRPr="002C6D94">
        <w:rPr>
          <w:rFonts w:ascii="GHEA Grapalat" w:hAnsi="GHEA Grapalat"/>
          <w:lang w:val="hy-AM"/>
        </w:rPr>
        <w:t xml:space="preserve"> </w:t>
      </w:r>
      <w:r w:rsidRPr="002C6D94">
        <w:rPr>
          <w:rFonts w:ascii="GHEA Grapalat" w:hAnsi="GHEA Grapalat" w:cs="Sylfaen"/>
        </w:rPr>
        <w:t>հայտ</w:t>
      </w:r>
      <w:r w:rsidRPr="002C6D94">
        <w:rPr>
          <w:rFonts w:ascii="GHEA Grapalat" w:hAnsi="GHEA Grapalat"/>
          <w:lang w:val="hy-AM"/>
        </w:rPr>
        <w:t xml:space="preserve"> </w:t>
      </w:r>
      <w:r w:rsidRPr="002C6D94">
        <w:rPr>
          <w:rFonts w:ascii="GHEA Grapalat" w:hAnsi="GHEA Grapalat" w:cs="Sylfaen"/>
        </w:rPr>
        <w:t>ներկայացնել</w:t>
      </w:r>
      <w:r w:rsidRPr="002C6D94">
        <w:rPr>
          <w:rFonts w:ascii="GHEA Grapalat" w:hAnsi="GHEA Grapalat"/>
          <w:lang w:val="hy-AM"/>
        </w:rPr>
        <w:t xml:space="preserve"> </w:t>
      </w:r>
      <w:r w:rsidRPr="002C6D94">
        <w:rPr>
          <w:rFonts w:ascii="GHEA Grapalat" w:hAnsi="GHEA Grapalat" w:cs="Sylfaen"/>
        </w:rPr>
        <w:t>ինչպես</w:t>
      </w:r>
      <w:r w:rsidRPr="002C6D94">
        <w:rPr>
          <w:rFonts w:ascii="GHEA Grapalat" w:hAnsi="GHEA Grapalat"/>
          <w:lang w:val="hy-AM"/>
        </w:rPr>
        <w:t xml:space="preserve"> </w:t>
      </w:r>
      <w:r w:rsidRPr="002C6D94">
        <w:rPr>
          <w:rFonts w:ascii="GHEA Grapalat" w:hAnsi="GHEA Grapalat" w:cs="Sylfaen"/>
        </w:rPr>
        <w:t>յուրաքանչյուր</w:t>
      </w:r>
      <w:r w:rsidRPr="002C6D94">
        <w:rPr>
          <w:rFonts w:ascii="GHEA Grapalat" w:hAnsi="GHEA Grapalat"/>
          <w:lang w:val="hy-AM"/>
        </w:rPr>
        <w:t xml:space="preserve"> </w:t>
      </w:r>
      <w:r w:rsidRPr="002C6D94">
        <w:rPr>
          <w:rFonts w:ascii="GHEA Grapalat" w:hAnsi="GHEA Grapalat" w:cs="Sylfaen"/>
        </w:rPr>
        <w:t>չափաբաժնի</w:t>
      </w:r>
      <w:r w:rsidRPr="002C6D94">
        <w:rPr>
          <w:rFonts w:ascii="GHEA Grapalat" w:hAnsi="GHEA Grapalat"/>
          <w:lang w:val="hy-AM"/>
        </w:rPr>
        <w:t xml:space="preserve">, </w:t>
      </w:r>
      <w:r w:rsidRPr="002C6D94">
        <w:rPr>
          <w:rFonts w:ascii="GHEA Grapalat" w:hAnsi="GHEA Grapalat" w:cs="Sylfaen"/>
        </w:rPr>
        <w:t>այնպես</w:t>
      </w:r>
      <w:r w:rsidRPr="002C6D94">
        <w:rPr>
          <w:rFonts w:ascii="GHEA Grapalat" w:hAnsi="GHEA Grapalat"/>
          <w:lang w:val="hy-AM"/>
        </w:rPr>
        <w:t xml:space="preserve"> </w:t>
      </w:r>
      <w:r w:rsidRPr="002C6D94">
        <w:rPr>
          <w:rFonts w:ascii="GHEA Grapalat" w:hAnsi="GHEA Grapalat" w:cs="Sylfaen"/>
        </w:rPr>
        <w:t>էլ</w:t>
      </w:r>
      <w:r w:rsidRPr="002C6D94">
        <w:rPr>
          <w:rFonts w:ascii="GHEA Grapalat" w:hAnsi="GHEA Grapalat"/>
          <w:lang w:val="hy-AM"/>
        </w:rPr>
        <w:t xml:space="preserve"> </w:t>
      </w:r>
      <w:r w:rsidRPr="002C6D94">
        <w:rPr>
          <w:rFonts w:ascii="GHEA Grapalat" w:hAnsi="GHEA Grapalat" w:cs="Sylfaen"/>
        </w:rPr>
        <w:t>մի</w:t>
      </w:r>
      <w:r w:rsidRPr="002C6D94">
        <w:rPr>
          <w:rFonts w:ascii="GHEA Grapalat" w:hAnsi="GHEA Grapalat"/>
          <w:lang w:val="hy-AM"/>
        </w:rPr>
        <w:t xml:space="preserve"> </w:t>
      </w:r>
      <w:r w:rsidRPr="002C6D94">
        <w:rPr>
          <w:rFonts w:ascii="GHEA Grapalat" w:hAnsi="GHEA Grapalat" w:cs="Sylfaen"/>
        </w:rPr>
        <w:t>քանի</w:t>
      </w:r>
      <w:r w:rsidRPr="002C6D94">
        <w:rPr>
          <w:rFonts w:ascii="GHEA Grapalat" w:hAnsi="GHEA Grapalat"/>
          <w:lang w:val="hy-AM"/>
        </w:rPr>
        <w:t xml:space="preserve"> </w:t>
      </w:r>
      <w:r w:rsidRPr="002C6D94">
        <w:rPr>
          <w:rFonts w:ascii="GHEA Grapalat" w:hAnsi="GHEA Grapalat" w:cs="Sylfaen"/>
        </w:rPr>
        <w:t>կամ</w:t>
      </w:r>
      <w:r w:rsidRPr="002C6D94">
        <w:rPr>
          <w:rFonts w:ascii="GHEA Grapalat" w:hAnsi="GHEA Grapalat"/>
          <w:lang w:val="hy-AM"/>
        </w:rPr>
        <w:t xml:space="preserve"> </w:t>
      </w:r>
      <w:r w:rsidRPr="002C6D94">
        <w:rPr>
          <w:rFonts w:ascii="GHEA Grapalat" w:hAnsi="GHEA Grapalat" w:cs="Sylfaen"/>
        </w:rPr>
        <w:t>բոլոր</w:t>
      </w:r>
      <w:r w:rsidRPr="002C6D94">
        <w:rPr>
          <w:rFonts w:ascii="GHEA Grapalat" w:hAnsi="GHEA Grapalat"/>
          <w:lang w:val="hy-AM"/>
        </w:rPr>
        <w:t xml:space="preserve"> </w:t>
      </w:r>
      <w:r w:rsidRPr="002C6D94">
        <w:rPr>
          <w:rFonts w:ascii="GHEA Grapalat" w:hAnsi="GHEA Grapalat" w:cs="Sylfaen"/>
        </w:rPr>
        <w:t>չափաբաժինների</w:t>
      </w:r>
      <w:r w:rsidRPr="002C6D94">
        <w:rPr>
          <w:rFonts w:ascii="GHEA Grapalat" w:hAnsi="GHEA Grapalat"/>
          <w:lang w:val="hy-AM"/>
        </w:rPr>
        <w:t xml:space="preserve"> </w:t>
      </w:r>
      <w:r w:rsidRPr="002C6D94">
        <w:rPr>
          <w:rFonts w:ascii="GHEA Grapalat" w:hAnsi="GHEA Grapalat" w:cs="Sylfaen"/>
        </w:rPr>
        <w:t>համար</w:t>
      </w:r>
      <w:r w:rsidR="004D5671" w:rsidRPr="002C6D94">
        <w:rPr>
          <w:rFonts w:ascii="GHEA Grapalat" w:hAnsi="GHEA Grapalat" w:cs="Sylfaen"/>
          <w:szCs w:val="24"/>
          <w:lang w:val="hy-AM"/>
        </w:rPr>
        <w:t>։</w:t>
      </w:r>
      <w:r w:rsidRPr="002C6D94">
        <w:rPr>
          <w:rFonts w:ascii="GHEA Grapalat" w:hAnsi="GHEA Grapalat" w:cs="Sylfaen"/>
          <w:szCs w:val="24"/>
          <w:lang w:val="hy-AM"/>
        </w:rPr>
        <w:t xml:space="preserve">  </w:t>
      </w:r>
    </w:p>
    <w:p w14:paraId="62D0879A" w14:textId="77777777" w:rsidR="00096865" w:rsidRPr="002C6D94" w:rsidRDefault="000946A3"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Հ</w:t>
      </w:r>
      <w:r w:rsidR="00096865" w:rsidRPr="002C6D94">
        <w:rPr>
          <w:rFonts w:ascii="GHEA Grapalat" w:hAnsi="GHEA Grapalat" w:cs="Sylfaen"/>
          <w:szCs w:val="24"/>
          <w:lang w:val="hy-AM"/>
        </w:rPr>
        <w:t xml:space="preserve">այտը ներկայացվում </w:t>
      </w:r>
      <w:r w:rsidRPr="002C6D94">
        <w:rPr>
          <w:rFonts w:ascii="GHEA Grapalat" w:hAnsi="GHEA Grapalat" w:cs="Sylfaen"/>
          <w:szCs w:val="24"/>
          <w:lang w:val="hy-AM"/>
        </w:rPr>
        <w:t xml:space="preserve">է </w:t>
      </w:r>
      <w:r w:rsidR="00096865" w:rsidRPr="002C6D94">
        <w:rPr>
          <w:rFonts w:ascii="GHEA Grapalat" w:hAnsi="GHEA Grapalat" w:cs="Sylfaen"/>
          <w:szCs w:val="24"/>
          <w:lang w:val="hy-AM"/>
        </w:rPr>
        <w:t>մինչև դրա համար սույն հրավերով սահմանված ժամկետի ավարտը</w:t>
      </w:r>
      <w:r w:rsidR="004D5671" w:rsidRPr="002C6D94">
        <w:rPr>
          <w:rFonts w:ascii="GHEA Grapalat" w:hAnsi="GHEA Grapalat" w:cs="Sylfaen"/>
          <w:szCs w:val="24"/>
          <w:lang w:val="hy-AM"/>
        </w:rPr>
        <w:t>։</w:t>
      </w:r>
    </w:p>
    <w:p w14:paraId="74EF0A2A" w14:textId="4AF96B68" w:rsidR="00096865" w:rsidRPr="002C6D94" w:rsidRDefault="000946A3"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Հ</w:t>
      </w:r>
      <w:r w:rsidR="00096865" w:rsidRPr="002C6D94">
        <w:rPr>
          <w:rFonts w:ascii="GHEA Grapalat" w:hAnsi="GHEA Grapalat" w:cs="Sylfaen"/>
          <w:szCs w:val="24"/>
          <w:lang w:val="hy-AM"/>
        </w:rPr>
        <w:t xml:space="preserve">այտի պատրաստման կարգը նկարագրված է սույն հրավերի </w:t>
      </w:r>
      <w:r w:rsidR="00DD4F48" w:rsidRPr="002C6D94">
        <w:rPr>
          <w:rFonts w:ascii="GHEA Grapalat" w:hAnsi="GHEA Grapalat" w:cs="Sylfaen"/>
          <w:szCs w:val="24"/>
          <w:lang w:val="hy-AM"/>
        </w:rPr>
        <w:t>2-րդ</w:t>
      </w:r>
      <w:r w:rsidR="00096865" w:rsidRPr="002C6D94">
        <w:rPr>
          <w:rFonts w:ascii="GHEA Grapalat" w:hAnsi="GHEA Grapalat" w:cs="Sylfaen"/>
          <w:szCs w:val="24"/>
          <w:lang w:val="hy-AM"/>
        </w:rPr>
        <w:t xml:space="preserve"> մասում` </w:t>
      </w:r>
      <w:r w:rsidR="00040653" w:rsidRPr="002C6D94">
        <w:rPr>
          <w:rFonts w:ascii="GHEA Grapalat" w:hAnsi="GHEA Grapalat" w:cs="Sylfaen"/>
          <w:szCs w:val="24"/>
          <w:lang w:val="hy-AM"/>
        </w:rPr>
        <w:t>գնանշման հարցման</w:t>
      </w:r>
      <w:r w:rsidR="00AE26C8" w:rsidRPr="002C6D94">
        <w:rPr>
          <w:rFonts w:ascii="GHEA Grapalat" w:hAnsi="GHEA Grapalat" w:cs="Sylfaen"/>
          <w:szCs w:val="24"/>
          <w:lang w:val="hy-AM"/>
        </w:rPr>
        <w:t xml:space="preserve"> </w:t>
      </w:r>
      <w:r w:rsidR="00096865" w:rsidRPr="002C6D94">
        <w:rPr>
          <w:rFonts w:ascii="GHEA Grapalat" w:hAnsi="GHEA Grapalat" w:cs="Sylfaen"/>
          <w:szCs w:val="24"/>
          <w:lang w:val="hy-AM"/>
        </w:rPr>
        <w:t>հայտերը պատրաստելու հրահանգում</w:t>
      </w:r>
      <w:r w:rsidR="004D5671" w:rsidRPr="002C6D94">
        <w:rPr>
          <w:rFonts w:ascii="GHEA Grapalat" w:hAnsi="GHEA Grapalat" w:cs="Sylfaen"/>
          <w:szCs w:val="24"/>
          <w:lang w:val="hy-AM"/>
        </w:rPr>
        <w:t>։</w:t>
      </w:r>
    </w:p>
    <w:p w14:paraId="004E5F2C" w14:textId="27C9C29A" w:rsidR="003117CC" w:rsidRPr="002C6D94" w:rsidRDefault="00096865"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 xml:space="preserve">4.2  </w:t>
      </w:r>
      <w:r w:rsidR="002C6D94" w:rsidRPr="002C6D94">
        <w:rPr>
          <w:rFonts w:ascii="GHEA Grapalat" w:hAnsi="GHEA Grapalat" w:cs="Sylfaen"/>
          <w:szCs w:val="24"/>
          <w:lang w:val="hy-AM"/>
        </w:rPr>
        <w:t xml:space="preserve">ընթացակարգի հայտերն անհրաժեշտ է ներկայացնել հանձնաժողովին ոչ ուշ, քան </w:t>
      </w:r>
      <w:r w:rsidR="002C6D94" w:rsidRPr="002C6D94">
        <w:rPr>
          <w:rFonts w:ascii="GHEA Grapalat" w:hAnsi="GHEA Grapalat"/>
        </w:rPr>
        <w:t>2022 թվականի դեկտեմբերի  7-ի ժամը 11:10</w:t>
      </w:r>
      <w:r w:rsidR="002C6D94" w:rsidRPr="002C6D94">
        <w:rPr>
          <w:rFonts w:ascii="GHEA Grapalat" w:hAnsi="GHEA Grapalat"/>
          <w:lang w:val="hy-AM"/>
        </w:rPr>
        <w:t>-ը</w:t>
      </w:r>
      <w:r w:rsidR="002C6D94" w:rsidRPr="002C6D94">
        <w:rPr>
          <w:rFonts w:ascii="GHEA Grapalat" w:hAnsi="GHEA Grapalat" w:cs="Sylfaen"/>
          <w:szCs w:val="24"/>
          <w:lang w:val="hy-AM"/>
        </w:rPr>
        <w:t>:</w:t>
      </w:r>
    </w:p>
    <w:p w14:paraId="0DE93E7A" w14:textId="32029474" w:rsidR="00A232D9" w:rsidRPr="002C6D94" w:rsidRDefault="00E46DBA"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 xml:space="preserve"> </w:t>
      </w:r>
      <w:r w:rsidR="003117CC" w:rsidRPr="002C6D9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40653" w:rsidRPr="002C6D94">
        <w:rPr>
          <w:rFonts w:ascii="GHEA Grapalat" w:hAnsi="GHEA Grapalat"/>
          <w:iCs/>
        </w:rPr>
        <w:t>Մարիա Ղազարյան</w:t>
      </w:r>
      <w:r w:rsidR="00227661" w:rsidRPr="002C6D94">
        <w:rPr>
          <w:rFonts w:ascii="GHEA Grapalat" w:hAnsi="GHEA Grapalat"/>
          <w:iCs/>
          <w:lang w:val="hy-AM"/>
        </w:rPr>
        <w:t>-ը</w:t>
      </w:r>
      <w:r w:rsidR="003117CC" w:rsidRPr="002C6D94">
        <w:rPr>
          <w:rFonts w:ascii="GHEA Grapalat" w:hAnsi="GHEA Grapalat" w:cs="Sylfaen"/>
          <w:szCs w:val="24"/>
          <w:lang w:val="hy-AM"/>
        </w:rPr>
        <w:t xml:space="preserve">։ </w:t>
      </w:r>
      <w:r w:rsidR="00A232D9" w:rsidRPr="002C6D94">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C6D94" w:rsidRDefault="00B67CCD"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4.</w:t>
      </w:r>
      <w:r w:rsidR="0028726A" w:rsidRPr="002C6D94">
        <w:rPr>
          <w:rFonts w:ascii="GHEA Grapalat" w:hAnsi="GHEA Grapalat" w:cs="Sylfaen"/>
          <w:szCs w:val="24"/>
          <w:lang w:val="hy-AM"/>
        </w:rPr>
        <w:t xml:space="preserve">3 </w:t>
      </w:r>
      <w:r w:rsidRPr="002C6D94">
        <w:rPr>
          <w:rFonts w:ascii="GHEA Grapalat" w:hAnsi="GHEA Grapalat" w:cs="Sylfaen"/>
          <w:szCs w:val="24"/>
          <w:lang w:val="hy-AM"/>
        </w:rPr>
        <w:t>Մասնակիցը հայտով ներկայացնում է`</w:t>
      </w:r>
    </w:p>
    <w:p w14:paraId="71764B2E" w14:textId="77777777" w:rsidR="003850A0" w:rsidRPr="002C6D94" w:rsidRDefault="003850A0" w:rsidP="002C6D94">
      <w:pPr>
        <w:pStyle w:val="23"/>
        <w:spacing w:line="240" w:lineRule="auto"/>
        <w:ind w:firstLine="567"/>
        <w:rPr>
          <w:rFonts w:ascii="GHEA Grapalat" w:hAnsi="GHEA Grapalat" w:cs="Sylfaen"/>
          <w:szCs w:val="24"/>
          <w:lang w:val="hy-AM"/>
        </w:rPr>
      </w:pPr>
      <w:bookmarkStart w:id="3" w:name="_Hlk9261647"/>
      <w:r w:rsidRPr="002C6D9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C6D94">
        <w:rPr>
          <w:rFonts w:ascii="GHEA Grapalat" w:hAnsi="GHEA Grapalat" w:cs="Sylfaen"/>
          <w:szCs w:val="24"/>
          <w:lang w:val="hy-AM"/>
        </w:rPr>
        <w:t>`</w:t>
      </w:r>
      <w:r w:rsidR="006818C6" w:rsidRPr="002C6D9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C6D94">
        <w:rPr>
          <w:rFonts w:ascii="GHEA Grapalat" w:hAnsi="GHEA Grapalat" w:cs="Sylfaen"/>
          <w:szCs w:val="24"/>
          <w:lang w:val="hy-AM"/>
        </w:rPr>
        <w:t>, որը ներառում է`</w:t>
      </w:r>
    </w:p>
    <w:p w14:paraId="622F25C9" w14:textId="2D9E141A" w:rsidR="003850A0" w:rsidRPr="002C6D94" w:rsidRDefault="003850A0"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 xml:space="preserve">ա) </w:t>
      </w:r>
      <w:r w:rsidR="000356CC" w:rsidRPr="002C6D94">
        <w:rPr>
          <w:rFonts w:ascii="GHEA Grapalat" w:hAnsi="GHEA Grapalat" w:cs="Sylfaen"/>
          <w:szCs w:val="24"/>
          <w:lang w:val="hy-AM"/>
        </w:rPr>
        <w:t xml:space="preserve">հավաստում </w:t>
      </w:r>
      <w:r w:rsidRPr="002C6D94">
        <w:rPr>
          <w:rFonts w:ascii="GHEA Grapalat" w:hAnsi="GHEA Grapalat" w:cs="Sylfaen"/>
          <w:szCs w:val="24"/>
          <w:lang w:val="hy-AM"/>
        </w:rPr>
        <w:t>սույն հրավերով սահմանված մասնակ</w:t>
      </w:r>
      <w:r w:rsidRPr="002C6D94">
        <w:rPr>
          <w:rFonts w:ascii="GHEA Grapalat" w:hAnsi="GHEA Grapalat" w:cs="Sylfaen"/>
          <w:szCs w:val="24"/>
          <w:lang w:val="hy-AM"/>
        </w:rPr>
        <w:softHyphen/>
        <w:t xml:space="preserve">ցության իրավունքի պահանջներին իր </w:t>
      </w:r>
      <w:r w:rsidR="00E56508" w:rsidRPr="002C6D94">
        <w:rPr>
          <w:rFonts w:ascii="GHEA Grapalat" w:hAnsi="GHEA Grapalat" w:cs="Sylfaen"/>
          <w:szCs w:val="24"/>
          <w:lang w:val="hy-AM"/>
        </w:rPr>
        <w:t xml:space="preserve"> և իրեն փոխկապակցված անձանց </w:t>
      </w:r>
      <w:r w:rsidRPr="002C6D94">
        <w:rPr>
          <w:rFonts w:ascii="GHEA Grapalat" w:hAnsi="GHEA Grapalat" w:cs="Sylfaen"/>
          <w:szCs w:val="24"/>
          <w:lang w:val="hy-AM"/>
        </w:rPr>
        <w:t>տվյալների համապատասխանության մասին.</w:t>
      </w:r>
    </w:p>
    <w:p w14:paraId="45C97672" w14:textId="752C890C" w:rsidR="00C63E1C" w:rsidRPr="002C6D94" w:rsidRDefault="003850A0" w:rsidP="002C6D94">
      <w:pPr>
        <w:ind w:firstLine="567"/>
        <w:jc w:val="both"/>
        <w:rPr>
          <w:rFonts w:ascii="GHEA Grapalat" w:hAnsi="GHEA Grapalat" w:cs="Sylfaen"/>
          <w:sz w:val="20"/>
          <w:lang w:val="hy-AM"/>
        </w:rPr>
      </w:pPr>
      <w:r w:rsidRPr="002C6D94">
        <w:rPr>
          <w:rFonts w:ascii="GHEA Grapalat" w:hAnsi="GHEA Grapalat" w:cs="Sylfaen"/>
          <w:sz w:val="20"/>
          <w:lang w:val="hy-AM"/>
        </w:rPr>
        <w:t>բ)</w:t>
      </w:r>
      <w:r w:rsidRPr="002C6D94">
        <w:rPr>
          <w:rFonts w:ascii="GHEA Grapalat" w:hAnsi="GHEA Grapalat" w:cs="Sylfaen"/>
          <w:lang w:val="hy-AM"/>
        </w:rPr>
        <w:t xml:space="preserve"> </w:t>
      </w:r>
      <w:r w:rsidR="00C63E1C" w:rsidRPr="002C6D94">
        <w:rPr>
          <w:rFonts w:ascii="GHEA Grapalat" w:hAnsi="GHEA Grapalat" w:cs="Sylfaen"/>
          <w:sz w:val="20"/>
          <w:lang w:val="hy-AM"/>
        </w:rPr>
        <w:t xml:space="preserve">հավաստում՝ ընտրված մասնակից ճանաչվելու դեպքում, սույն </w:t>
      </w:r>
      <w:r w:rsidR="00E56508" w:rsidRPr="002C6D94">
        <w:rPr>
          <w:rFonts w:ascii="GHEA Grapalat" w:hAnsi="GHEA Grapalat" w:cs="Sylfaen"/>
          <w:sz w:val="20"/>
          <w:lang w:val="hy-AM"/>
        </w:rPr>
        <w:t>հրավերով</w:t>
      </w:r>
      <w:r w:rsidR="00EA68B2" w:rsidRPr="002C6D94">
        <w:rPr>
          <w:rFonts w:ascii="GHEA Grapalat" w:hAnsi="GHEA Grapalat" w:cs="Sylfaen"/>
          <w:sz w:val="20"/>
          <w:lang w:val="hy-AM"/>
        </w:rPr>
        <w:t xml:space="preserve"> </w:t>
      </w:r>
      <w:r w:rsidR="00C63E1C" w:rsidRPr="002C6D94">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2C6D94">
        <w:rPr>
          <w:rFonts w:ascii="GHEA Grapalat" w:hAnsi="GHEA Grapalat" w:cs="Sylfaen"/>
          <w:sz w:val="20"/>
          <w:lang w:val="hy-AM"/>
        </w:rPr>
        <w:t>.</w:t>
      </w:r>
      <w:r w:rsidR="00C63E1C" w:rsidRPr="002C6D94">
        <w:rPr>
          <w:rFonts w:ascii="GHEA Grapalat" w:hAnsi="GHEA Grapalat" w:cs="Sylfaen"/>
          <w:sz w:val="20"/>
          <w:lang w:val="hy-AM"/>
        </w:rPr>
        <w:t xml:space="preserve"> </w:t>
      </w:r>
    </w:p>
    <w:p w14:paraId="5CD1D8DE" w14:textId="77777777" w:rsidR="003850A0" w:rsidRPr="002C6D94" w:rsidRDefault="003850A0"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 xml:space="preserve">գ) հայտարարություն սույն ընթացակարգի շրջանակում </w:t>
      </w:r>
      <w:r w:rsidR="00D30C7A" w:rsidRPr="002C6D94">
        <w:rPr>
          <w:rFonts w:ascii="GHEA Grapalat" w:hAnsi="GHEA Grapalat" w:cs="Sylfaen"/>
          <w:szCs w:val="24"/>
          <w:lang w:val="hy-AM"/>
        </w:rPr>
        <w:t xml:space="preserve">անբարեխիղճ մրցակցության, </w:t>
      </w:r>
      <w:r w:rsidRPr="002C6D94">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2C6D94" w:rsidRDefault="003850A0" w:rsidP="002C6D94">
      <w:pPr>
        <w:pStyle w:val="23"/>
        <w:spacing w:line="240" w:lineRule="auto"/>
        <w:ind w:firstLine="567"/>
        <w:rPr>
          <w:rFonts w:ascii="GHEA Grapalat" w:hAnsi="GHEA Grapalat" w:cs="Sylfaen"/>
          <w:szCs w:val="24"/>
          <w:lang w:val="hy-AM"/>
        </w:rPr>
      </w:pPr>
      <w:bookmarkStart w:id="4" w:name="_Hlk9261892"/>
      <w:bookmarkEnd w:id="3"/>
      <w:r w:rsidRPr="002C6D9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2C6D94" w:rsidRDefault="0059404D" w:rsidP="002C6D94">
      <w:pPr>
        <w:pStyle w:val="norm"/>
        <w:spacing w:line="240" w:lineRule="auto"/>
        <w:ind w:firstLine="630"/>
        <w:rPr>
          <w:rFonts w:ascii="Cambria Math" w:hAnsi="Cambria Math" w:cs="Sylfaen"/>
          <w:szCs w:val="24"/>
          <w:lang w:val="hy-AM"/>
        </w:rPr>
      </w:pPr>
      <w:r w:rsidRPr="002C6D94">
        <w:rPr>
          <w:rFonts w:ascii="GHEA Grapalat" w:hAnsi="GHEA Grapalat"/>
          <w:sz w:val="20"/>
          <w:lang w:val="hy-AM"/>
        </w:rPr>
        <w:t xml:space="preserve">ե) </w:t>
      </w:r>
      <w:r w:rsidR="005F1C06" w:rsidRPr="002C6D9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C6D94">
        <w:rPr>
          <w:rFonts w:ascii="GHEA Grapalat" w:hAnsi="GHEA Grapalat"/>
          <w:sz w:val="20"/>
          <w:lang w:val="hy-AM"/>
        </w:rPr>
        <w:t xml:space="preserve">Ընդ որում </w:t>
      </w:r>
      <w:r w:rsidR="005F1C06" w:rsidRPr="002C6D9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C6D94">
        <w:rPr>
          <w:rFonts w:ascii="Cambria Math" w:hAnsi="Cambria Math" w:cs="Sylfaen"/>
          <w:sz w:val="20"/>
          <w:lang w:val="hy-AM"/>
        </w:rPr>
        <w:t>․</w:t>
      </w:r>
    </w:p>
    <w:p w14:paraId="4668954C" w14:textId="0D3CB5F9" w:rsidR="003850A0" w:rsidRPr="002C6D94" w:rsidRDefault="005A51C8" w:rsidP="002C6D94">
      <w:pPr>
        <w:pStyle w:val="norm"/>
        <w:spacing w:line="240" w:lineRule="auto"/>
        <w:ind w:firstLine="630"/>
        <w:rPr>
          <w:rFonts w:ascii="GHEA Grapalat" w:hAnsi="GHEA Grapalat"/>
          <w:sz w:val="20"/>
          <w:lang w:val="hy-AM"/>
        </w:rPr>
      </w:pPr>
      <w:r w:rsidRPr="002C6D94">
        <w:rPr>
          <w:rFonts w:ascii="GHEA Grapalat" w:hAnsi="GHEA Grapalat" w:cs="Sylfaen"/>
          <w:sz w:val="20"/>
          <w:szCs w:val="24"/>
          <w:lang w:val="hy-AM" w:eastAsia="en-US"/>
        </w:rPr>
        <w:t xml:space="preserve">2) </w:t>
      </w:r>
      <w:r w:rsidR="00737D93" w:rsidRPr="002C6D94">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C6D94">
        <w:rPr>
          <w:rFonts w:ascii="GHEA Grapalat" w:hAnsi="GHEA Grapalat" w:cs="Sylfaen"/>
          <w:sz w:val="20"/>
          <w:szCs w:val="24"/>
          <w:lang w:val="hy-AM" w:eastAsia="en-US"/>
        </w:rPr>
        <w:t xml:space="preserve">մոդելը </w:t>
      </w:r>
      <w:r w:rsidR="00737D93" w:rsidRPr="002C6D94">
        <w:rPr>
          <w:rFonts w:ascii="GHEA Grapalat" w:hAnsi="GHEA Grapalat" w:cs="Sylfaen"/>
          <w:sz w:val="20"/>
          <w:szCs w:val="24"/>
          <w:lang w:val="hy-AM" w:eastAsia="en-US"/>
        </w:rPr>
        <w:t>և արտադրողի անվանումը (այսուհետ՝ ապրանքի ամբողջական նկարագիր)</w:t>
      </w:r>
      <w:r w:rsidR="00C01EE8" w:rsidRPr="002C6D94">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C6D94">
        <w:rPr>
          <w:rFonts w:ascii="GHEA Grapalat" w:hAnsi="GHEA Grapalat" w:cs="Sylfaen"/>
          <w:sz w:val="20"/>
          <w:lang w:val="hy-AM"/>
        </w:rPr>
        <w:t>մոդել</w:t>
      </w:r>
      <w:r w:rsidR="00E56508" w:rsidRPr="002C6D94">
        <w:rPr>
          <w:rFonts w:ascii="GHEA Grapalat" w:hAnsi="GHEA Grapalat" w:cs="Sylfaen"/>
          <w:sz w:val="20"/>
          <w:lang w:val="hy-AM"/>
        </w:rPr>
        <w:t xml:space="preserve"> </w:t>
      </w:r>
      <w:r w:rsidR="00C01EE8" w:rsidRPr="002C6D94">
        <w:rPr>
          <w:rFonts w:ascii="GHEA Grapalat" w:hAnsi="GHEA Grapalat" w:cs="Sylfaen"/>
          <w:sz w:val="20"/>
          <w:lang w:val="hy-AM"/>
        </w:rPr>
        <w:t>ունեցող ապրանքներ</w:t>
      </w:r>
      <w:r w:rsidR="00CC049D" w:rsidRPr="002C6D94">
        <w:rPr>
          <w:rFonts w:ascii="GHEA Grapalat" w:hAnsi="GHEA Grapalat" w:cs="Sylfaen"/>
          <w:sz w:val="20"/>
          <w:lang w:val="hy-AM"/>
        </w:rPr>
        <w:t xml:space="preserve">, </w:t>
      </w:r>
      <w:r w:rsidR="00E04550" w:rsidRPr="002C6D94">
        <w:rPr>
          <w:rFonts w:ascii="GHEA Grapalat" w:hAnsi="GHEA Grapalat" w:cs="Sylfaen"/>
          <w:sz w:val="20"/>
          <w:lang w:val="hy-AM"/>
        </w:rPr>
        <w:t xml:space="preserve">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w:t>
      </w:r>
      <w:r w:rsidR="00E04550" w:rsidRPr="002C6D94">
        <w:rPr>
          <w:rFonts w:ascii="GHEA Grapalat" w:hAnsi="GHEA Grapalat" w:cs="Sylfaen"/>
          <w:sz w:val="20"/>
          <w:lang w:val="hy-AM"/>
        </w:rPr>
        <w:lastRenderedPageBreak/>
        <w:t>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2C6D94" w:rsidRDefault="006265F4"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2</w:t>
      </w:r>
      <w:r w:rsidR="003E3FD0" w:rsidRPr="002C6D94">
        <w:rPr>
          <w:rFonts w:ascii="GHEA Grapalat" w:hAnsi="GHEA Grapalat" w:cs="Sylfaen"/>
          <w:sz w:val="20"/>
          <w:szCs w:val="24"/>
          <w:lang w:val="hy-AM" w:eastAsia="en-US"/>
        </w:rPr>
        <w:t>)</w:t>
      </w:r>
      <w:r w:rsidR="00B67CCD" w:rsidRPr="002C6D94">
        <w:rPr>
          <w:rFonts w:ascii="GHEA Grapalat" w:hAnsi="GHEA Grapalat" w:cs="Sylfaen"/>
          <w:sz w:val="20"/>
          <w:szCs w:val="24"/>
          <w:lang w:val="hy-AM" w:eastAsia="en-US"/>
        </w:rPr>
        <w:t xml:space="preserve"> </w:t>
      </w:r>
      <w:r w:rsidR="0047117B" w:rsidRPr="002C6D94">
        <w:rPr>
          <w:rFonts w:ascii="GHEA Grapalat" w:hAnsi="GHEA Grapalat" w:cs="Sylfaen"/>
          <w:sz w:val="20"/>
          <w:szCs w:val="24"/>
          <w:lang w:val="hy-AM" w:eastAsia="en-US"/>
        </w:rPr>
        <w:t xml:space="preserve">իր կողմից հաստատված </w:t>
      </w:r>
      <w:r w:rsidR="00B67CCD" w:rsidRPr="002C6D94">
        <w:rPr>
          <w:rFonts w:ascii="GHEA Grapalat" w:hAnsi="GHEA Grapalat" w:cs="Sylfaen"/>
          <w:sz w:val="20"/>
          <w:szCs w:val="24"/>
          <w:lang w:val="hy-AM" w:eastAsia="en-US"/>
        </w:rPr>
        <w:t>գնային առաջարկ</w:t>
      </w:r>
      <w:r w:rsidRPr="002C6D94">
        <w:rPr>
          <w:rFonts w:ascii="GHEA Grapalat" w:hAnsi="GHEA Grapalat" w:cs="Sylfaen"/>
          <w:sz w:val="20"/>
          <w:szCs w:val="24"/>
          <w:lang w:val="hy-AM" w:eastAsia="en-US"/>
        </w:rPr>
        <w:t>.</w:t>
      </w:r>
    </w:p>
    <w:p w14:paraId="276A3B89" w14:textId="77777777" w:rsidR="000845F6" w:rsidRPr="002C6D94" w:rsidRDefault="006265F4"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4</w:t>
      </w:r>
      <w:r w:rsidR="003E3FD0" w:rsidRPr="002C6D94">
        <w:rPr>
          <w:rFonts w:ascii="GHEA Grapalat" w:hAnsi="GHEA Grapalat" w:cs="Sylfaen"/>
          <w:sz w:val="20"/>
          <w:szCs w:val="24"/>
          <w:lang w:val="hy-AM" w:eastAsia="en-US"/>
        </w:rPr>
        <w:t>)</w:t>
      </w:r>
      <w:r w:rsidR="000845F6" w:rsidRPr="002C6D9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C6D94">
        <w:rPr>
          <w:rFonts w:ascii="GHEA Grapalat" w:hAnsi="GHEA Grapalat" w:cs="Sylfaen"/>
          <w:sz w:val="20"/>
          <w:szCs w:val="24"/>
          <w:lang w:val="hy-AM" w:eastAsia="en-US"/>
        </w:rPr>
        <w:t xml:space="preserve">կնքվելիք </w:t>
      </w:r>
      <w:r w:rsidR="000845F6" w:rsidRPr="002C6D94">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2C6D94" w:rsidRDefault="006265F4"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5</w:t>
      </w:r>
      <w:r w:rsidR="003E3FD0" w:rsidRPr="002C6D94">
        <w:rPr>
          <w:rFonts w:ascii="GHEA Grapalat" w:hAnsi="GHEA Grapalat" w:cs="Sylfaen"/>
          <w:sz w:val="20"/>
          <w:szCs w:val="24"/>
          <w:lang w:val="hy-AM" w:eastAsia="en-US"/>
        </w:rPr>
        <w:t>)</w:t>
      </w:r>
      <w:r w:rsidR="002B0AEA" w:rsidRPr="002C6D94">
        <w:rPr>
          <w:rFonts w:ascii="GHEA Grapalat" w:hAnsi="GHEA Grapalat" w:cs="Sylfaen"/>
          <w:sz w:val="20"/>
          <w:szCs w:val="24"/>
          <w:lang w:val="hy-AM" w:eastAsia="en-US"/>
        </w:rPr>
        <w:t xml:space="preserve"> համատեղ գործունեության պայմանագ</w:t>
      </w:r>
      <w:r w:rsidR="00B32124" w:rsidRPr="002C6D94">
        <w:rPr>
          <w:rFonts w:ascii="GHEA Grapalat" w:hAnsi="GHEA Grapalat" w:cs="Sylfaen"/>
          <w:sz w:val="20"/>
          <w:szCs w:val="24"/>
          <w:lang w:val="hy-AM" w:eastAsia="en-US"/>
        </w:rPr>
        <w:t>րի պատճենը</w:t>
      </w:r>
      <w:r w:rsidR="002B0AEA" w:rsidRPr="002C6D94">
        <w:rPr>
          <w:rFonts w:ascii="GHEA Grapalat" w:hAnsi="GHEA Grapalat" w:cs="Sylfaen"/>
          <w:sz w:val="20"/>
          <w:szCs w:val="24"/>
          <w:lang w:val="hy-AM" w:eastAsia="en-US"/>
        </w:rPr>
        <w:t xml:space="preserve">, եթե </w:t>
      </w:r>
      <w:r w:rsidR="00F97D3E" w:rsidRPr="002C6D94">
        <w:rPr>
          <w:rFonts w:ascii="GHEA Grapalat" w:hAnsi="GHEA Grapalat" w:cs="Sylfaen"/>
          <w:sz w:val="20"/>
          <w:szCs w:val="24"/>
          <w:lang w:val="hy-AM" w:eastAsia="en-US"/>
        </w:rPr>
        <w:t xml:space="preserve">մասնակիցները սույն </w:t>
      </w:r>
      <w:r w:rsidR="002B0AEA" w:rsidRPr="002C6D94">
        <w:rPr>
          <w:rFonts w:ascii="GHEA Grapalat" w:hAnsi="GHEA Grapalat" w:cs="Sylfaen"/>
          <w:sz w:val="20"/>
          <w:szCs w:val="24"/>
          <w:lang w:val="hy-AM" w:eastAsia="en-US"/>
        </w:rPr>
        <w:t xml:space="preserve">ընթացակարգին մասնակցում </w:t>
      </w:r>
      <w:r w:rsidR="00F97D3E" w:rsidRPr="002C6D94">
        <w:rPr>
          <w:rFonts w:ascii="GHEA Grapalat" w:hAnsi="GHEA Grapalat" w:cs="Sylfaen"/>
          <w:sz w:val="20"/>
          <w:szCs w:val="24"/>
          <w:lang w:val="hy-AM" w:eastAsia="en-US"/>
        </w:rPr>
        <w:t xml:space="preserve">են </w:t>
      </w:r>
      <w:r w:rsidR="002B0AEA" w:rsidRPr="002C6D94">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2C6D94" w:rsidRDefault="00E410D5" w:rsidP="002C6D94">
      <w:pPr>
        <w:pStyle w:val="norm"/>
        <w:spacing w:line="240" w:lineRule="auto"/>
        <w:rPr>
          <w:rFonts w:ascii="GHEA Grapalat" w:hAnsi="GHEA Grapalat" w:cs="Sylfaen"/>
          <w:sz w:val="20"/>
          <w:szCs w:val="24"/>
          <w:lang w:val="hy-AM" w:eastAsia="en-US"/>
        </w:rPr>
      </w:pPr>
      <w:bookmarkStart w:id="5" w:name="_Hlk9262052"/>
      <w:r w:rsidRPr="002C6D9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C6D94" w:rsidRDefault="00E410D5" w:rsidP="002C6D94">
      <w:pPr>
        <w:pStyle w:val="norm"/>
        <w:numPr>
          <w:ilvl w:val="0"/>
          <w:numId w:val="18"/>
        </w:numPr>
        <w:spacing w:line="240" w:lineRule="auto"/>
        <w:ind w:left="0" w:firstLine="810"/>
        <w:rPr>
          <w:rFonts w:ascii="GHEA Grapalat" w:hAnsi="GHEA Grapalat" w:cs="Sylfaen"/>
          <w:sz w:val="20"/>
          <w:szCs w:val="24"/>
          <w:lang w:val="hy-AM" w:eastAsia="en-US"/>
        </w:rPr>
      </w:pPr>
      <w:r w:rsidRPr="002C6D9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C6D94">
        <w:rPr>
          <w:rFonts w:ascii="GHEA Grapalat" w:hAnsi="GHEA Grapalat" w:cs="Sylfaen"/>
          <w:sz w:val="20"/>
          <w:szCs w:val="24"/>
          <w:lang w:val="hy-AM" w:eastAsia="en-US"/>
        </w:rPr>
        <w:t xml:space="preserve">(միևնույն չափաբաժնին) </w:t>
      </w:r>
      <w:r w:rsidRPr="002C6D9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C6D94" w:rsidRDefault="00E410D5" w:rsidP="002C6D94">
      <w:pPr>
        <w:pStyle w:val="norm"/>
        <w:numPr>
          <w:ilvl w:val="0"/>
          <w:numId w:val="18"/>
        </w:numPr>
        <w:spacing w:line="240" w:lineRule="auto"/>
        <w:ind w:left="0" w:firstLine="810"/>
        <w:rPr>
          <w:rFonts w:ascii="GHEA Grapalat" w:hAnsi="GHEA Grapalat" w:cs="Sylfaen"/>
          <w:sz w:val="20"/>
          <w:szCs w:val="24"/>
          <w:lang w:val="hy-AM" w:eastAsia="en-US"/>
        </w:rPr>
      </w:pPr>
      <w:r w:rsidRPr="002C6D9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2C6D94" w:rsidRDefault="00037DDE" w:rsidP="002C6D94">
      <w:pPr>
        <w:pStyle w:val="norm"/>
        <w:spacing w:line="240" w:lineRule="auto"/>
        <w:rPr>
          <w:rFonts w:ascii="GHEA Grapalat" w:hAnsi="GHEA Grapalat" w:cs="Sylfaen"/>
          <w:sz w:val="20"/>
          <w:szCs w:val="24"/>
          <w:lang w:val="hy-AM" w:eastAsia="en-US"/>
        </w:rPr>
      </w:pPr>
    </w:p>
    <w:p w14:paraId="09C402E7" w14:textId="59AB212C" w:rsidR="00A45946" w:rsidRPr="002C6D94" w:rsidRDefault="00C8055A" w:rsidP="002C6D94">
      <w:pPr>
        <w:jc w:val="center"/>
        <w:rPr>
          <w:rFonts w:ascii="GHEA Grapalat" w:hAnsi="GHEA Grapalat" w:cs="Arial"/>
          <w:b/>
          <w:sz w:val="20"/>
          <w:lang w:val="es-ES"/>
        </w:rPr>
      </w:pPr>
      <w:r w:rsidRPr="002C6D94">
        <w:rPr>
          <w:rFonts w:ascii="GHEA Grapalat" w:hAnsi="GHEA Grapalat"/>
          <w:b/>
          <w:sz w:val="20"/>
          <w:lang w:val="es-ES"/>
        </w:rPr>
        <w:t>5</w:t>
      </w:r>
      <w:r w:rsidR="00A45946" w:rsidRPr="002C6D94">
        <w:rPr>
          <w:rFonts w:ascii="GHEA Grapalat" w:hAnsi="GHEA Grapalat"/>
          <w:b/>
          <w:sz w:val="20"/>
          <w:lang w:val="es-ES"/>
        </w:rPr>
        <w:t xml:space="preserve">. </w:t>
      </w:r>
      <w:r w:rsidR="00A45946" w:rsidRPr="002C6D94">
        <w:rPr>
          <w:rFonts w:ascii="GHEA Grapalat" w:hAnsi="GHEA Grapalat" w:cs="Sylfaen"/>
          <w:b/>
          <w:sz w:val="20"/>
          <w:lang w:val="es-ES"/>
        </w:rPr>
        <w:t>ՀԱՅՏԻ</w:t>
      </w:r>
      <w:r w:rsidR="00A45946" w:rsidRPr="002C6D94">
        <w:rPr>
          <w:rFonts w:ascii="GHEA Grapalat" w:hAnsi="GHEA Grapalat" w:cs="Arial"/>
          <w:b/>
          <w:sz w:val="20"/>
          <w:lang w:val="es-ES"/>
        </w:rPr>
        <w:t xml:space="preserve"> </w:t>
      </w:r>
      <w:r w:rsidR="00A45946" w:rsidRPr="002C6D94">
        <w:rPr>
          <w:rFonts w:ascii="GHEA Grapalat" w:hAnsi="GHEA Grapalat" w:cs="Sylfaen"/>
          <w:b/>
          <w:sz w:val="20"/>
          <w:lang w:val="es-ES"/>
        </w:rPr>
        <w:t>ԳՆԱՅԻՆ</w:t>
      </w:r>
      <w:r w:rsidR="00A45946" w:rsidRPr="002C6D94">
        <w:rPr>
          <w:rFonts w:ascii="GHEA Grapalat" w:hAnsi="GHEA Grapalat" w:cs="Arial"/>
          <w:b/>
          <w:sz w:val="20"/>
          <w:lang w:val="es-ES"/>
        </w:rPr>
        <w:t xml:space="preserve"> </w:t>
      </w:r>
      <w:r w:rsidR="00A45946" w:rsidRPr="002C6D94">
        <w:rPr>
          <w:rFonts w:ascii="GHEA Grapalat" w:hAnsi="GHEA Grapalat" w:cs="Sylfaen"/>
          <w:b/>
          <w:sz w:val="20"/>
          <w:lang w:val="es-ES"/>
        </w:rPr>
        <w:t>ԱՌԱՋԱՐԿԸ</w:t>
      </w:r>
      <w:r w:rsidR="00A45946" w:rsidRPr="002C6D94">
        <w:rPr>
          <w:rFonts w:ascii="GHEA Grapalat" w:hAnsi="GHEA Grapalat" w:cs="Arial"/>
          <w:b/>
          <w:sz w:val="20"/>
          <w:lang w:val="es-ES"/>
        </w:rPr>
        <w:t xml:space="preserve"> </w:t>
      </w:r>
    </w:p>
    <w:p w14:paraId="3FB0113D" w14:textId="77777777" w:rsidR="00A45946" w:rsidRPr="002C6D94" w:rsidRDefault="00A45946" w:rsidP="002C6D94">
      <w:pPr>
        <w:jc w:val="center"/>
        <w:rPr>
          <w:rFonts w:ascii="GHEA Grapalat" w:hAnsi="GHEA Grapalat" w:cs="Arial"/>
          <w:b/>
          <w:sz w:val="20"/>
          <w:lang w:val="es-ES"/>
        </w:rPr>
      </w:pPr>
    </w:p>
    <w:p w14:paraId="60922946" w14:textId="77777777" w:rsidR="00A45946" w:rsidRPr="002C6D94" w:rsidRDefault="00C8055A" w:rsidP="002C6D94">
      <w:pPr>
        <w:ind w:firstLine="567"/>
        <w:jc w:val="both"/>
        <w:rPr>
          <w:rFonts w:ascii="GHEA Grapalat" w:hAnsi="GHEA Grapalat"/>
          <w:sz w:val="20"/>
          <w:lang w:val="es-ES"/>
        </w:rPr>
      </w:pPr>
      <w:r w:rsidRPr="002C6D94">
        <w:rPr>
          <w:rFonts w:ascii="GHEA Grapalat" w:hAnsi="GHEA Grapalat" w:cs="Sylfaen"/>
          <w:sz w:val="20"/>
          <w:lang w:val="es-ES"/>
        </w:rPr>
        <w:t>5</w:t>
      </w:r>
      <w:r w:rsidR="00A45946" w:rsidRPr="002C6D94">
        <w:rPr>
          <w:rFonts w:ascii="GHEA Grapalat" w:hAnsi="GHEA Grapalat" w:cs="Sylfaen"/>
          <w:sz w:val="20"/>
          <w:lang w:val="es-ES"/>
        </w:rPr>
        <w:t xml:space="preserve">.1 </w:t>
      </w:r>
      <w:r w:rsidR="00A45946" w:rsidRPr="002C6D94">
        <w:rPr>
          <w:rFonts w:ascii="GHEA Grapalat" w:hAnsi="GHEA Grapalat" w:cs="Sylfaen"/>
          <w:sz w:val="20"/>
          <w:lang w:val="hy-AM"/>
        </w:rPr>
        <w:t>Առաջարկվող</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գինը</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ապրանքի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արժեքից</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բացի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ներառում</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է</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փոխադրման</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ապահովագրման</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տուրքերի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հարկերի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այլ</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վճարումների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գծով</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ծախսերը</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և</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չի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կարող</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պակաս</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լինել</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դրանց</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ինքնարժեքից</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Առաջարկվող</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գնի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հաշվարկը</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պետք</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է</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ներկայացվի</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hy-AM"/>
        </w:rPr>
        <w:t>հայտով</w:t>
      </w:r>
      <w:r w:rsidR="00A45946" w:rsidRPr="002C6D94">
        <w:rPr>
          <w:rFonts w:ascii="GHEA Grapalat" w:hAnsi="GHEA Grapalat"/>
          <w:sz w:val="20"/>
          <w:lang w:val="es-ES"/>
        </w:rPr>
        <w:t>:</w:t>
      </w:r>
    </w:p>
    <w:p w14:paraId="624653A5" w14:textId="77777777" w:rsidR="00B95FE0" w:rsidRPr="002C6D94" w:rsidRDefault="00C8055A" w:rsidP="002C6D94">
      <w:pPr>
        <w:pStyle w:val="norm"/>
        <w:spacing w:line="240" w:lineRule="auto"/>
        <w:ind w:firstLine="567"/>
        <w:rPr>
          <w:rFonts w:ascii="GHEA Grapalat" w:hAnsi="GHEA Grapalat" w:cs="Sylfaen"/>
          <w:sz w:val="20"/>
          <w:szCs w:val="24"/>
          <w:lang w:val="es-ES" w:eastAsia="en-US"/>
        </w:rPr>
      </w:pPr>
      <w:r w:rsidRPr="002C6D94">
        <w:rPr>
          <w:rFonts w:ascii="GHEA Grapalat" w:hAnsi="GHEA Grapalat"/>
          <w:sz w:val="20"/>
          <w:lang w:val="es-ES"/>
        </w:rPr>
        <w:t>5</w:t>
      </w:r>
      <w:r w:rsidR="00A45946" w:rsidRPr="002C6D94">
        <w:rPr>
          <w:rFonts w:ascii="GHEA Grapalat" w:hAnsi="GHEA Grapalat"/>
          <w:sz w:val="20"/>
          <w:lang w:val="es-ES"/>
        </w:rPr>
        <w:t>.</w:t>
      </w:r>
      <w:r w:rsidR="00A45946" w:rsidRPr="002C6D94">
        <w:rPr>
          <w:rFonts w:ascii="GHEA Grapalat" w:hAnsi="GHEA Grapalat"/>
          <w:sz w:val="20"/>
          <w:lang w:val="hy-AM"/>
        </w:rPr>
        <w:t>2</w:t>
      </w:r>
      <w:r w:rsidR="00A45946" w:rsidRPr="002C6D94">
        <w:rPr>
          <w:rFonts w:ascii="GHEA Grapalat" w:hAnsi="GHEA Grapalat" w:cs="Sylfaen"/>
          <w:sz w:val="20"/>
          <w:lang w:val="es-ES"/>
        </w:rPr>
        <w:t xml:space="preserve"> Մ</w:t>
      </w:r>
      <w:r w:rsidR="00A45946" w:rsidRPr="002C6D94">
        <w:rPr>
          <w:rFonts w:ascii="GHEA Grapalat" w:hAnsi="GHEA Grapalat" w:cs="Sylfaen"/>
          <w:sz w:val="20"/>
          <w:szCs w:val="24"/>
          <w:lang w:val="hy-AM" w:eastAsia="en-US"/>
        </w:rPr>
        <w:t xml:space="preserve">ասնակիցը գնային առաջարկը ներկայացնում է </w:t>
      </w:r>
      <w:r w:rsidR="00B67736" w:rsidRPr="002C6D94">
        <w:rPr>
          <w:rFonts w:ascii="GHEA Grapalat" w:hAnsi="GHEA Grapalat" w:cs="Sylfaen"/>
          <w:sz w:val="20"/>
          <w:szCs w:val="24"/>
          <w:lang w:val="hy-AM" w:eastAsia="en-US"/>
        </w:rPr>
        <w:t xml:space="preserve">արժեք (ինքնարժեքի և կանխատեսվող շահույթի հանրագումարը) </w:t>
      </w:r>
      <w:r w:rsidR="00A45946" w:rsidRPr="002C6D9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2C6D94">
        <w:rPr>
          <w:rFonts w:ascii="GHEA Grapalat" w:hAnsi="GHEA Grapalat" w:cs="Sylfaen"/>
          <w:sz w:val="20"/>
          <w:szCs w:val="24"/>
          <w:lang w:val="hy-AM" w:eastAsia="en-US"/>
        </w:rPr>
        <w:t>Ա</w:t>
      </w:r>
      <w:r w:rsidR="00417553" w:rsidRPr="002C6D94">
        <w:rPr>
          <w:rFonts w:ascii="GHEA Grapalat" w:hAnsi="GHEA Grapalat" w:cs="Sylfaen"/>
          <w:sz w:val="20"/>
          <w:szCs w:val="24"/>
          <w:lang w:val="hy-AM" w:eastAsia="en-US"/>
        </w:rPr>
        <w:t xml:space="preserve">րժեքի </w:t>
      </w:r>
      <w:r w:rsidR="00A45946" w:rsidRPr="002C6D9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C6D94">
        <w:rPr>
          <w:rFonts w:ascii="GHEA Grapalat" w:hAnsi="GHEA Grapalat" w:cs="Sylfaen"/>
          <w:sz w:val="20"/>
          <w:szCs w:val="24"/>
          <w:lang w:eastAsia="en-US"/>
        </w:rPr>
        <w:t>մ</w:t>
      </w:r>
      <w:r w:rsidR="00A45946" w:rsidRPr="002C6D9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C6D94">
        <w:rPr>
          <w:rFonts w:ascii="GHEA Grapalat" w:hAnsi="GHEA Grapalat" w:cs="Sylfaen"/>
          <w:sz w:val="20"/>
          <w:szCs w:val="24"/>
          <w:lang w:val="es-ES" w:eastAsia="en-US"/>
        </w:rPr>
        <w:t xml:space="preserve"> </w:t>
      </w:r>
      <w:r w:rsidR="00A45946" w:rsidRPr="002C6D94">
        <w:rPr>
          <w:rFonts w:ascii="GHEA Grapalat" w:hAnsi="GHEA Grapalat" w:cs="Sylfaen"/>
          <w:sz w:val="20"/>
          <w:lang w:val="ru-RU"/>
        </w:rPr>
        <w:t>ներկայաց</w:t>
      </w:r>
      <w:r w:rsidR="00A45946" w:rsidRPr="002C6D94">
        <w:rPr>
          <w:rFonts w:ascii="GHEA Grapalat" w:hAnsi="GHEA Grapalat" w:cs="Sylfaen"/>
          <w:sz w:val="20"/>
        </w:rPr>
        <w:t>վող</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ru-RU"/>
        </w:rPr>
        <w:t>գնային</w:t>
      </w:r>
      <w:r w:rsidR="00A45946" w:rsidRPr="002C6D94">
        <w:rPr>
          <w:rFonts w:ascii="GHEA Grapalat" w:hAnsi="GHEA Grapalat" w:cs="Sylfaen"/>
          <w:sz w:val="20"/>
          <w:lang w:val="es-ES"/>
        </w:rPr>
        <w:t xml:space="preserve"> </w:t>
      </w:r>
      <w:r w:rsidR="00A45946" w:rsidRPr="002C6D94">
        <w:rPr>
          <w:rFonts w:ascii="GHEA Grapalat" w:hAnsi="GHEA Grapalat" w:cs="Sylfaen"/>
          <w:sz w:val="20"/>
          <w:lang w:val="ru-RU"/>
        </w:rPr>
        <w:t>առաջարկում</w:t>
      </w:r>
      <w:r w:rsidR="00A45946" w:rsidRPr="002C6D9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C6D94">
        <w:rPr>
          <w:rFonts w:ascii="GHEA Grapalat" w:hAnsi="GHEA Grapalat" w:cs="Sylfaen"/>
          <w:sz w:val="20"/>
          <w:szCs w:val="24"/>
          <w:lang w:val="es-ES" w:eastAsia="en-US"/>
        </w:rPr>
        <w:t xml:space="preserve"> </w:t>
      </w:r>
    </w:p>
    <w:p w14:paraId="3F03CC64" w14:textId="77777777" w:rsidR="00B95FE0" w:rsidRPr="002C6D94" w:rsidRDefault="00B95FE0"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eastAsia="en-US"/>
        </w:rPr>
        <w:t>Մ</w:t>
      </w:r>
      <w:r w:rsidR="00A45946" w:rsidRPr="002C6D94">
        <w:rPr>
          <w:rFonts w:ascii="GHEA Grapalat" w:hAnsi="GHEA Grapalat" w:cs="Sylfaen"/>
          <w:sz w:val="20"/>
          <w:szCs w:val="24"/>
          <w:lang w:val="hy-AM" w:eastAsia="en-US"/>
        </w:rPr>
        <w:t xml:space="preserve">ասնակիցների գնային առաջարկների </w:t>
      </w:r>
      <w:r w:rsidR="00934B33" w:rsidRPr="002C6D94">
        <w:rPr>
          <w:rFonts w:ascii="GHEA Grapalat" w:hAnsi="GHEA Grapalat" w:cs="Sylfaen"/>
          <w:sz w:val="20"/>
          <w:szCs w:val="24"/>
          <w:lang w:val="hy-AM" w:eastAsia="en-US"/>
        </w:rPr>
        <w:t>գնահատում</w:t>
      </w:r>
      <w:r w:rsidR="00934B33" w:rsidRPr="002C6D94">
        <w:rPr>
          <w:rFonts w:ascii="GHEA Grapalat" w:hAnsi="GHEA Grapalat" w:cs="Sylfaen"/>
          <w:sz w:val="20"/>
          <w:szCs w:val="24"/>
          <w:lang w:eastAsia="en-US"/>
        </w:rPr>
        <w:t>ն</w:t>
      </w:r>
      <w:r w:rsidR="00934B33" w:rsidRPr="002C6D94">
        <w:rPr>
          <w:rFonts w:ascii="GHEA Grapalat" w:hAnsi="GHEA Grapalat" w:cs="Sylfaen"/>
          <w:sz w:val="20"/>
          <w:szCs w:val="24"/>
          <w:lang w:val="hy-AM" w:eastAsia="en-US"/>
        </w:rPr>
        <w:t xml:space="preserve"> </w:t>
      </w:r>
      <w:r w:rsidR="00934B33" w:rsidRPr="002C6D94">
        <w:rPr>
          <w:rFonts w:ascii="GHEA Grapalat" w:hAnsi="GHEA Grapalat" w:cs="Sylfaen"/>
          <w:sz w:val="20"/>
          <w:szCs w:val="24"/>
          <w:lang w:eastAsia="en-US"/>
        </w:rPr>
        <w:t>ու</w:t>
      </w:r>
      <w:r w:rsidR="00A45946" w:rsidRPr="002C6D94">
        <w:rPr>
          <w:rFonts w:ascii="GHEA Grapalat" w:hAnsi="GHEA Grapalat" w:cs="Sylfaen"/>
          <w:sz w:val="20"/>
          <w:szCs w:val="24"/>
          <w:lang w:val="hy-AM" w:eastAsia="en-US"/>
        </w:rPr>
        <w:t xml:space="preserve"> համեմատումն իրականացվում </w:t>
      </w:r>
      <w:r w:rsidR="00934B33" w:rsidRPr="002C6D94">
        <w:rPr>
          <w:rFonts w:ascii="GHEA Grapalat" w:hAnsi="GHEA Grapalat" w:cs="Sylfaen"/>
          <w:sz w:val="20"/>
          <w:szCs w:val="24"/>
          <w:lang w:eastAsia="en-US"/>
        </w:rPr>
        <w:t>են</w:t>
      </w:r>
      <w:r w:rsidR="00A45946" w:rsidRPr="002C6D94">
        <w:rPr>
          <w:rFonts w:ascii="GHEA Grapalat" w:hAnsi="GHEA Grapalat" w:cs="Sylfaen"/>
          <w:sz w:val="20"/>
          <w:szCs w:val="24"/>
          <w:lang w:val="hy-AM" w:eastAsia="en-US"/>
        </w:rPr>
        <w:t xml:space="preserve"> առանց սույն կետում նշված հարկի գումարի հաշվարկման:</w:t>
      </w:r>
      <w:r w:rsidRPr="002C6D94">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2C6D94" w:rsidRDefault="00B95FE0"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 xml:space="preserve">ա. գնային առաջարկի </w:t>
      </w:r>
      <w:r w:rsidR="00052F61" w:rsidRPr="002C6D94">
        <w:rPr>
          <w:rFonts w:ascii="GHEA Grapalat" w:hAnsi="GHEA Grapalat" w:cs="Sylfaen"/>
          <w:sz w:val="20"/>
          <w:szCs w:val="24"/>
          <w:lang w:val="hy-AM" w:eastAsia="en-US"/>
        </w:rPr>
        <w:t>արժեք</w:t>
      </w:r>
      <w:r w:rsidRPr="002C6D9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C6D94" w:rsidRDefault="00B95FE0"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 xml:space="preserve">բ. գնային առաջարկի </w:t>
      </w:r>
      <w:r w:rsidR="0042084B" w:rsidRPr="002C6D94">
        <w:rPr>
          <w:rFonts w:ascii="GHEA Grapalat" w:hAnsi="GHEA Grapalat" w:cs="Sylfaen"/>
          <w:sz w:val="20"/>
          <w:szCs w:val="24"/>
          <w:lang w:val="hy-AM" w:eastAsia="en-US"/>
        </w:rPr>
        <w:t>արժեք</w:t>
      </w:r>
      <w:r w:rsidRPr="002C6D9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2C6D94" w:rsidRDefault="00B95FE0"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C6D94">
        <w:rPr>
          <w:rFonts w:ascii="GHEA Grapalat" w:hAnsi="GHEA Grapalat" w:cs="Sylfaen"/>
          <w:sz w:val="20"/>
          <w:szCs w:val="24"/>
          <w:lang w:val="hy-AM" w:eastAsia="en-US"/>
        </w:rPr>
        <w:t>.</w:t>
      </w:r>
    </w:p>
    <w:p w14:paraId="39E39F60" w14:textId="77777777" w:rsidR="00915C3E" w:rsidRPr="002C6D94" w:rsidRDefault="00A63118" w:rsidP="002C6D94">
      <w:pPr>
        <w:pStyle w:val="norm"/>
        <w:spacing w:line="240" w:lineRule="auto"/>
        <w:rPr>
          <w:rFonts w:ascii="GHEA Grapalat" w:hAnsi="GHEA Grapalat" w:cs="Sylfaen"/>
          <w:sz w:val="20"/>
          <w:lang w:val="hy-AM"/>
        </w:rPr>
      </w:pPr>
      <w:r w:rsidRPr="002C6D94">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2C6D94" w:rsidRDefault="00A63118" w:rsidP="002C6D94">
      <w:pPr>
        <w:pStyle w:val="norm"/>
        <w:spacing w:line="240" w:lineRule="auto"/>
        <w:rPr>
          <w:rFonts w:ascii="GHEA Grapalat" w:hAnsi="GHEA Grapalat" w:cs="Sylfaen"/>
          <w:sz w:val="20"/>
          <w:lang w:val="hy-AM"/>
        </w:rPr>
      </w:pPr>
      <w:r w:rsidRPr="002C6D9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2C6D94" w:rsidRDefault="00A63118"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2C6D94">
        <w:rPr>
          <w:rFonts w:ascii="GHEA Grapalat" w:hAnsi="GHEA Grapalat" w:cs="Sylfaen"/>
          <w:sz w:val="20"/>
          <w:szCs w:val="24"/>
          <w:lang w:val="hy-AM" w:eastAsia="en-US"/>
        </w:rPr>
        <w:t>:</w:t>
      </w:r>
    </w:p>
    <w:p w14:paraId="7F45F4BD" w14:textId="77777777" w:rsidR="00A45946" w:rsidRPr="002C6D94" w:rsidRDefault="00C8055A" w:rsidP="002C6D94">
      <w:pPr>
        <w:pStyle w:val="norm"/>
        <w:spacing w:line="240" w:lineRule="auto"/>
        <w:ind w:firstLine="567"/>
        <w:rPr>
          <w:rFonts w:ascii="GHEA Grapalat" w:hAnsi="GHEA Grapalat"/>
          <w:sz w:val="20"/>
          <w:lang w:val="es-ES"/>
        </w:rPr>
      </w:pPr>
      <w:r w:rsidRPr="002C6D94">
        <w:rPr>
          <w:rFonts w:ascii="GHEA Grapalat" w:hAnsi="GHEA Grapalat"/>
          <w:sz w:val="20"/>
          <w:lang w:val="es-ES"/>
        </w:rPr>
        <w:t>5</w:t>
      </w:r>
      <w:r w:rsidR="00A45946" w:rsidRPr="002C6D94">
        <w:rPr>
          <w:rFonts w:ascii="GHEA Grapalat" w:hAnsi="GHEA Grapalat"/>
          <w:sz w:val="20"/>
          <w:lang w:val="es-ES"/>
        </w:rPr>
        <w:t>.</w:t>
      </w:r>
      <w:r w:rsidR="00A45946" w:rsidRPr="002C6D94">
        <w:rPr>
          <w:rFonts w:ascii="GHEA Grapalat" w:hAnsi="GHEA Grapalat"/>
          <w:sz w:val="20"/>
          <w:lang w:val="hy-AM"/>
        </w:rPr>
        <w:t>3</w:t>
      </w:r>
      <w:r w:rsidR="00A45946" w:rsidRPr="002C6D94">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C6D94">
        <w:rPr>
          <w:rFonts w:ascii="GHEA Grapalat" w:hAnsi="GHEA Grapalat"/>
          <w:sz w:val="20"/>
          <w:lang w:val="es-ES"/>
        </w:rPr>
        <w:t xml:space="preserve">: </w:t>
      </w:r>
      <w:r w:rsidR="00A45946" w:rsidRPr="002C6D94">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C6D94">
        <w:rPr>
          <w:rFonts w:ascii="GHEA Grapalat" w:hAnsi="GHEA Grapalat"/>
          <w:sz w:val="20"/>
          <w:lang w:val="es-ES"/>
        </w:rPr>
        <w:t>մ</w:t>
      </w:r>
      <w:r w:rsidR="00A45946" w:rsidRPr="002C6D94">
        <w:rPr>
          <w:rFonts w:ascii="GHEA Grapalat" w:hAnsi="GHEA Grapalat"/>
          <w:sz w:val="20"/>
          <w:lang w:val="es-ES"/>
        </w:rPr>
        <w:t>ասնակցի շահույթի չափը չի կարող հրավերով սահմանափակվել:</w:t>
      </w:r>
    </w:p>
    <w:p w14:paraId="39CAEEB2" w14:textId="77777777" w:rsidR="00096865" w:rsidRPr="002C6D94" w:rsidRDefault="00096865" w:rsidP="002C6D94">
      <w:pPr>
        <w:pStyle w:val="23"/>
        <w:spacing w:line="240" w:lineRule="auto"/>
        <w:ind w:firstLine="567"/>
        <w:rPr>
          <w:rFonts w:ascii="GHEA Grapalat" w:hAnsi="GHEA Grapalat"/>
          <w:lang w:val="es-ES"/>
        </w:rPr>
      </w:pPr>
    </w:p>
    <w:p w14:paraId="3933FC34" w14:textId="77777777" w:rsidR="00096865" w:rsidRPr="002C6D94" w:rsidRDefault="00220C7C" w:rsidP="002C6D94">
      <w:pPr>
        <w:jc w:val="center"/>
        <w:rPr>
          <w:rFonts w:ascii="GHEA Grapalat" w:hAnsi="GHEA Grapalat"/>
          <w:b/>
          <w:sz w:val="20"/>
          <w:lang w:val="es-ES"/>
        </w:rPr>
      </w:pPr>
      <w:r w:rsidRPr="002C6D94">
        <w:rPr>
          <w:rFonts w:ascii="GHEA Grapalat" w:hAnsi="GHEA Grapalat"/>
          <w:b/>
          <w:sz w:val="20"/>
          <w:lang w:val="es-ES"/>
        </w:rPr>
        <w:t>6</w:t>
      </w:r>
      <w:r w:rsidR="00955A1E" w:rsidRPr="002C6D94">
        <w:rPr>
          <w:rFonts w:ascii="GHEA Grapalat" w:hAnsi="GHEA Grapalat"/>
          <w:b/>
          <w:sz w:val="20"/>
          <w:lang w:val="es-ES"/>
        </w:rPr>
        <w:t xml:space="preserve">. </w:t>
      </w:r>
      <w:r w:rsidR="00955A1E" w:rsidRPr="002C6D94">
        <w:rPr>
          <w:rFonts w:ascii="GHEA Grapalat" w:hAnsi="GHEA Grapalat"/>
          <w:b/>
          <w:sz w:val="20"/>
        </w:rPr>
        <w:t>ՀԱՅՏԻ</w:t>
      </w:r>
      <w:r w:rsidR="00955A1E" w:rsidRPr="002C6D94">
        <w:rPr>
          <w:rFonts w:ascii="GHEA Grapalat" w:hAnsi="GHEA Grapalat"/>
          <w:b/>
          <w:sz w:val="20"/>
          <w:lang w:val="es-ES"/>
        </w:rPr>
        <w:t xml:space="preserve"> </w:t>
      </w:r>
      <w:r w:rsidR="00955A1E" w:rsidRPr="002C6D94">
        <w:rPr>
          <w:rFonts w:ascii="GHEA Grapalat" w:hAnsi="GHEA Grapalat"/>
          <w:b/>
          <w:sz w:val="20"/>
        </w:rPr>
        <w:t>ԳՈՐԾՈՂՈՒԹՅԱՆ</w:t>
      </w:r>
      <w:r w:rsidR="00955A1E" w:rsidRPr="002C6D94">
        <w:rPr>
          <w:rFonts w:ascii="GHEA Grapalat" w:hAnsi="GHEA Grapalat"/>
          <w:b/>
          <w:sz w:val="20"/>
          <w:lang w:val="es-ES"/>
        </w:rPr>
        <w:t xml:space="preserve"> </w:t>
      </w:r>
      <w:r w:rsidR="00955A1E" w:rsidRPr="002C6D94">
        <w:rPr>
          <w:rFonts w:ascii="GHEA Grapalat" w:hAnsi="GHEA Grapalat"/>
          <w:b/>
          <w:sz w:val="20"/>
        </w:rPr>
        <w:t>ԺԱՄԿԵՏԸ</w:t>
      </w:r>
      <w:r w:rsidR="00955A1E" w:rsidRPr="002C6D94">
        <w:rPr>
          <w:rFonts w:ascii="GHEA Grapalat" w:hAnsi="GHEA Grapalat"/>
          <w:b/>
          <w:sz w:val="20"/>
          <w:lang w:val="es-ES"/>
        </w:rPr>
        <w:t xml:space="preserve">, </w:t>
      </w:r>
      <w:r w:rsidR="00955A1E" w:rsidRPr="002C6D94">
        <w:rPr>
          <w:rFonts w:ascii="GHEA Grapalat" w:hAnsi="GHEA Grapalat"/>
          <w:b/>
          <w:sz w:val="20"/>
        </w:rPr>
        <w:t>ՀԱՅՏԵՐՈՒՄ</w:t>
      </w:r>
      <w:r w:rsidR="00955A1E" w:rsidRPr="002C6D94">
        <w:rPr>
          <w:rFonts w:ascii="GHEA Grapalat" w:hAnsi="GHEA Grapalat"/>
          <w:b/>
          <w:sz w:val="20"/>
          <w:lang w:val="es-ES"/>
        </w:rPr>
        <w:t xml:space="preserve"> </w:t>
      </w:r>
      <w:r w:rsidR="00955A1E" w:rsidRPr="002C6D94">
        <w:rPr>
          <w:rFonts w:ascii="GHEA Grapalat" w:hAnsi="GHEA Grapalat"/>
          <w:b/>
          <w:sz w:val="20"/>
        </w:rPr>
        <w:t>ՓՈՓՈԽՈՒԹՅՈՒՆ</w:t>
      </w:r>
      <w:r w:rsidR="00955A1E" w:rsidRPr="002C6D94">
        <w:rPr>
          <w:rFonts w:ascii="GHEA Grapalat" w:hAnsi="GHEA Grapalat"/>
          <w:b/>
          <w:sz w:val="20"/>
          <w:lang w:val="es-ES"/>
        </w:rPr>
        <w:t xml:space="preserve"> </w:t>
      </w:r>
      <w:r w:rsidR="00955A1E" w:rsidRPr="002C6D94">
        <w:rPr>
          <w:rFonts w:ascii="GHEA Grapalat" w:hAnsi="GHEA Grapalat"/>
          <w:b/>
          <w:sz w:val="20"/>
        </w:rPr>
        <w:t>ԿԱՏԱՐԵԼՈՒ</w:t>
      </w:r>
    </w:p>
    <w:p w14:paraId="1A5F330E" w14:textId="77777777" w:rsidR="00096865" w:rsidRPr="002C6D94" w:rsidRDefault="00955A1E" w:rsidP="002C6D94">
      <w:pPr>
        <w:jc w:val="center"/>
        <w:rPr>
          <w:rFonts w:ascii="GHEA Grapalat" w:hAnsi="GHEA Grapalat"/>
          <w:b/>
          <w:sz w:val="20"/>
          <w:lang w:val="es-ES"/>
        </w:rPr>
      </w:pPr>
      <w:r w:rsidRPr="002C6D94">
        <w:rPr>
          <w:rFonts w:ascii="GHEA Grapalat" w:hAnsi="GHEA Grapalat"/>
          <w:b/>
          <w:sz w:val="20"/>
        </w:rPr>
        <w:t>ԵՎ</w:t>
      </w:r>
      <w:r w:rsidRPr="002C6D94">
        <w:rPr>
          <w:rFonts w:ascii="GHEA Grapalat" w:hAnsi="GHEA Grapalat"/>
          <w:b/>
          <w:sz w:val="20"/>
          <w:lang w:val="es-ES"/>
        </w:rPr>
        <w:t xml:space="preserve"> </w:t>
      </w:r>
      <w:r w:rsidRPr="002C6D94">
        <w:rPr>
          <w:rFonts w:ascii="GHEA Grapalat" w:hAnsi="GHEA Grapalat"/>
          <w:b/>
          <w:sz w:val="20"/>
        </w:rPr>
        <w:t>ԴՐԱՆՔ</w:t>
      </w:r>
      <w:r w:rsidRPr="002C6D94">
        <w:rPr>
          <w:rFonts w:ascii="GHEA Grapalat" w:hAnsi="GHEA Grapalat"/>
          <w:b/>
          <w:sz w:val="20"/>
          <w:lang w:val="es-ES"/>
        </w:rPr>
        <w:t xml:space="preserve"> </w:t>
      </w:r>
      <w:r w:rsidRPr="002C6D94">
        <w:rPr>
          <w:rFonts w:ascii="GHEA Grapalat" w:hAnsi="GHEA Grapalat"/>
          <w:b/>
          <w:sz w:val="20"/>
        </w:rPr>
        <w:t>ՀԵՏ</w:t>
      </w:r>
      <w:r w:rsidRPr="002C6D94">
        <w:rPr>
          <w:rFonts w:ascii="GHEA Grapalat" w:hAnsi="GHEA Grapalat"/>
          <w:b/>
          <w:sz w:val="20"/>
          <w:lang w:val="es-ES"/>
        </w:rPr>
        <w:t xml:space="preserve"> </w:t>
      </w:r>
      <w:r w:rsidRPr="002C6D94">
        <w:rPr>
          <w:rFonts w:ascii="GHEA Grapalat" w:hAnsi="GHEA Grapalat"/>
          <w:b/>
          <w:sz w:val="20"/>
        </w:rPr>
        <w:t>ՎԵՐՑՆԵԼՈՒ</w:t>
      </w:r>
      <w:r w:rsidRPr="002C6D94">
        <w:rPr>
          <w:rFonts w:ascii="GHEA Grapalat" w:hAnsi="GHEA Grapalat"/>
          <w:b/>
          <w:sz w:val="20"/>
          <w:lang w:val="es-ES"/>
        </w:rPr>
        <w:t xml:space="preserve"> </w:t>
      </w:r>
      <w:r w:rsidRPr="002C6D94">
        <w:rPr>
          <w:rFonts w:ascii="GHEA Grapalat" w:hAnsi="GHEA Grapalat"/>
          <w:b/>
          <w:sz w:val="20"/>
        </w:rPr>
        <w:t>ԿԱՐԳԸ</w:t>
      </w:r>
    </w:p>
    <w:p w14:paraId="51366398" w14:textId="77777777" w:rsidR="00096865" w:rsidRPr="002C6D94" w:rsidRDefault="00096865" w:rsidP="002C6D94">
      <w:pPr>
        <w:pStyle w:val="a3"/>
        <w:spacing w:line="240" w:lineRule="auto"/>
        <w:ind w:firstLine="567"/>
        <w:rPr>
          <w:rFonts w:ascii="GHEA Grapalat" w:hAnsi="GHEA Grapalat"/>
          <w:b/>
          <w:lang w:val="af-ZA"/>
        </w:rPr>
      </w:pPr>
    </w:p>
    <w:p w14:paraId="2E97B14F" w14:textId="77777777" w:rsidR="00096865" w:rsidRPr="002C6D94" w:rsidRDefault="00220C7C" w:rsidP="002C6D94">
      <w:pPr>
        <w:pStyle w:val="a3"/>
        <w:spacing w:line="240" w:lineRule="auto"/>
        <w:ind w:firstLine="567"/>
        <w:rPr>
          <w:rFonts w:ascii="GHEA Grapalat" w:hAnsi="GHEA Grapalat" w:cs="Sylfaen"/>
          <w:i w:val="0"/>
          <w:szCs w:val="24"/>
          <w:lang w:val="af-ZA"/>
        </w:rPr>
      </w:pPr>
      <w:r w:rsidRPr="002C6D94">
        <w:rPr>
          <w:rFonts w:ascii="GHEA Grapalat" w:hAnsi="GHEA Grapalat"/>
          <w:i w:val="0"/>
          <w:lang w:val="af-ZA"/>
        </w:rPr>
        <w:lastRenderedPageBreak/>
        <w:t>6</w:t>
      </w:r>
      <w:r w:rsidR="00096865" w:rsidRPr="002C6D94">
        <w:rPr>
          <w:rFonts w:ascii="GHEA Grapalat" w:hAnsi="GHEA Grapalat"/>
          <w:i w:val="0"/>
          <w:lang w:val="af-ZA"/>
        </w:rPr>
        <w:t>.1</w:t>
      </w:r>
      <w:r w:rsidR="00096865" w:rsidRPr="002C6D94">
        <w:rPr>
          <w:rFonts w:ascii="GHEA Grapalat" w:hAnsi="GHEA Grapalat"/>
          <w:lang w:val="af-ZA"/>
        </w:rPr>
        <w:t xml:space="preserve"> </w:t>
      </w:r>
      <w:r w:rsidR="00096865" w:rsidRPr="002C6D94">
        <w:rPr>
          <w:rFonts w:ascii="GHEA Grapalat" w:hAnsi="GHEA Grapalat" w:cs="Sylfaen"/>
          <w:i w:val="0"/>
          <w:szCs w:val="24"/>
          <w:lang w:val="ru-RU"/>
        </w:rPr>
        <w:t>Օրենքի</w:t>
      </w:r>
      <w:r w:rsidR="00096865" w:rsidRPr="002C6D94">
        <w:rPr>
          <w:rFonts w:ascii="GHEA Grapalat" w:hAnsi="GHEA Grapalat" w:cs="Sylfaen"/>
          <w:i w:val="0"/>
          <w:szCs w:val="24"/>
          <w:lang w:val="af-ZA"/>
        </w:rPr>
        <w:t xml:space="preserve"> </w:t>
      </w:r>
      <w:r w:rsidR="00A64339" w:rsidRPr="002C6D94">
        <w:rPr>
          <w:rFonts w:ascii="GHEA Grapalat" w:hAnsi="GHEA Grapalat" w:cs="Sylfaen"/>
          <w:i w:val="0"/>
          <w:szCs w:val="24"/>
          <w:lang w:val="af-ZA"/>
        </w:rPr>
        <w:t>31</w:t>
      </w:r>
      <w:r w:rsidR="00096865" w:rsidRPr="002C6D94">
        <w:rPr>
          <w:rFonts w:ascii="GHEA Grapalat" w:hAnsi="GHEA Grapalat" w:cs="Sylfaen"/>
          <w:i w:val="0"/>
          <w:szCs w:val="24"/>
          <w:lang w:val="af-ZA"/>
        </w:rPr>
        <w:t>-</w:t>
      </w:r>
      <w:r w:rsidR="00096865" w:rsidRPr="002C6D94">
        <w:rPr>
          <w:rFonts w:ascii="GHEA Grapalat" w:hAnsi="GHEA Grapalat" w:cs="Sylfaen"/>
          <w:i w:val="0"/>
          <w:szCs w:val="24"/>
          <w:lang w:val="ru-RU"/>
        </w:rPr>
        <w:t>րդ</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հոդվածի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համաձայն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վավեր</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է</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մինչև</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Օրենքին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համապատասխան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պայմանագրի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կնքումը</w:t>
      </w:r>
      <w:r w:rsidR="00096865" w:rsidRPr="002C6D94">
        <w:rPr>
          <w:rFonts w:ascii="GHEA Grapalat" w:hAnsi="GHEA Grapalat" w:cs="Sylfaen"/>
          <w:i w:val="0"/>
          <w:szCs w:val="24"/>
          <w:lang w:val="af-ZA"/>
        </w:rPr>
        <w:t xml:space="preserve">, </w:t>
      </w:r>
      <w:r w:rsidR="00705706" w:rsidRPr="002C6D94">
        <w:rPr>
          <w:rFonts w:ascii="GHEA Grapalat" w:hAnsi="GHEA Grapalat" w:cs="Sylfaen"/>
          <w:i w:val="0"/>
          <w:szCs w:val="24"/>
          <w:lang w:val="en-US"/>
        </w:rPr>
        <w:t>մ</w:t>
      </w:r>
      <w:r w:rsidR="00096865" w:rsidRPr="002C6D94">
        <w:rPr>
          <w:rFonts w:ascii="GHEA Grapalat" w:hAnsi="GHEA Grapalat" w:cs="Sylfaen"/>
          <w:i w:val="0"/>
          <w:szCs w:val="24"/>
          <w:lang w:val="ru-RU"/>
        </w:rPr>
        <w:t>ասնակցի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կողմից</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հետ</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վերցնելը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մերժումը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կամ</w:t>
      </w:r>
      <w:r w:rsidR="00096865" w:rsidRPr="002C6D94">
        <w:rPr>
          <w:rFonts w:ascii="GHEA Grapalat" w:hAnsi="GHEA Grapalat" w:cs="Sylfaen"/>
          <w:i w:val="0"/>
          <w:szCs w:val="24"/>
          <w:lang w:val="af-ZA"/>
        </w:rPr>
        <w:t xml:space="preserve"> </w:t>
      </w:r>
      <w:r w:rsidR="00402941" w:rsidRPr="002C6D94">
        <w:rPr>
          <w:rFonts w:ascii="GHEA Grapalat" w:hAnsi="GHEA Grapalat" w:cs="Sylfaen"/>
          <w:i w:val="0"/>
          <w:szCs w:val="24"/>
          <w:lang w:val="af-ZA"/>
        </w:rPr>
        <w:t xml:space="preserve">սույն </w:t>
      </w:r>
      <w:r w:rsidR="00096865" w:rsidRPr="002C6D94">
        <w:rPr>
          <w:rFonts w:ascii="GHEA Grapalat" w:hAnsi="GHEA Grapalat" w:cs="Sylfaen"/>
          <w:i w:val="0"/>
          <w:szCs w:val="24"/>
          <w:lang w:val="ru-RU"/>
        </w:rPr>
        <w:t>ընթացակարգը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չկայացած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հայտարարվելը</w:t>
      </w:r>
      <w:r w:rsidR="004D5671" w:rsidRPr="002C6D94">
        <w:rPr>
          <w:rFonts w:ascii="GHEA Grapalat" w:hAnsi="GHEA Grapalat" w:cs="Sylfaen"/>
          <w:i w:val="0"/>
          <w:szCs w:val="24"/>
          <w:lang w:val="ru-RU"/>
        </w:rPr>
        <w:t>։</w:t>
      </w:r>
    </w:p>
    <w:p w14:paraId="0C79FD8B" w14:textId="77777777" w:rsidR="00096865" w:rsidRPr="002C6D94" w:rsidRDefault="00220C7C" w:rsidP="002C6D94">
      <w:pPr>
        <w:pStyle w:val="a3"/>
        <w:spacing w:line="240" w:lineRule="auto"/>
        <w:ind w:firstLine="567"/>
        <w:rPr>
          <w:rFonts w:ascii="GHEA Grapalat" w:hAnsi="GHEA Grapalat" w:cs="Sylfaen"/>
          <w:i w:val="0"/>
          <w:szCs w:val="24"/>
          <w:lang w:val="af-ZA"/>
        </w:rPr>
      </w:pPr>
      <w:r w:rsidRPr="002C6D94">
        <w:rPr>
          <w:rFonts w:ascii="GHEA Grapalat" w:hAnsi="GHEA Grapalat" w:cs="Sylfaen"/>
          <w:i w:val="0"/>
          <w:szCs w:val="24"/>
          <w:lang w:val="af-ZA"/>
        </w:rPr>
        <w:t>6</w:t>
      </w:r>
      <w:r w:rsidR="00096865" w:rsidRPr="002C6D94">
        <w:rPr>
          <w:rFonts w:ascii="GHEA Grapalat" w:hAnsi="GHEA Grapalat" w:cs="Sylfaen"/>
          <w:i w:val="0"/>
          <w:szCs w:val="24"/>
          <w:lang w:val="af-ZA"/>
        </w:rPr>
        <w:t xml:space="preserve">.2 </w:t>
      </w:r>
      <w:r w:rsidR="00F20DA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Օրենքի</w:t>
      </w:r>
      <w:r w:rsidR="00096865" w:rsidRPr="002C6D94">
        <w:rPr>
          <w:rFonts w:ascii="GHEA Grapalat" w:hAnsi="GHEA Grapalat" w:cs="Sylfaen"/>
          <w:i w:val="0"/>
          <w:szCs w:val="24"/>
          <w:lang w:val="af-ZA"/>
        </w:rPr>
        <w:t xml:space="preserve"> </w:t>
      </w:r>
      <w:r w:rsidR="00A64339" w:rsidRPr="002C6D94">
        <w:rPr>
          <w:rFonts w:ascii="GHEA Grapalat" w:hAnsi="GHEA Grapalat" w:cs="Sylfaen"/>
          <w:i w:val="0"/>
          <w:szCs w:val="24"/>
          <w:lang w:val="af-ZA"/>
        </w:rPr>
        <w:t>31</w:t>
      </w:r>
      <w:r w:rsidR="00096865" w:rsidRPr="002C6D94">
        <w:rPr>
          <w:rFonts w:ascii="GHEA Grapalat" w:hAnsi="GHEA Grapalat" w:cs="Sylfaen"/>
          <w:i w:val="0"/>
          <w:szCs w:val="24"/>
          <w:lang w:val="af-ZA"/>
        </w:rPr>
        <w:t>-</w:t>
      </w:r>
      <w:r w:rsidR="00096865" w:rsidRPr="002C6D94">
        <w:rPr>
          <w:rFonts w:ascii="GHEA Grapalat" w:hAnsi="GHEA Grapalat" w:cs="Sylfaen"/>
          <w:i w:val="0"/>
          <w:szCs w:val="24"/>
          <w:lang w:val="ru-RU"/>
        </w:rPr>
        <w:t>րդ</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հոդվածի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համաձայն</w:t>
      </w:r>
      <w:r w:rsidR="00096865" w:rsidRPr="002C6D94">
        <w:rPr>
          <w:rFonts w:ascii="GHEA Grapalat" w:hAnsi="GHEA Grapalat" w:cs="Sylfaen"/>
          <w:i w:val="0"/>
          <w:szCs w:val="24"/>
          <w:lang w:val="af-ZA"/>
        </w:rPr>
        <w:t xml:space="preserve">` </w:t>
      </w:r>
      <w:r w:rsidR="00F70E55" w:rsidRPr="002C6D94">
        <w:rPr>
          <w:rFonts w:ascii="GHEA Grapalat" w:hAnsi="GHEA Grapalat" w:cs="Sylfaen"/>
          <w:i w:val="0"/>
          <w:szCs w:val="24"/>
          <w:lang w:val="en-US"/>
        </w:rPr>
        <w:t>մ</w:t>
      </w:r>
      <w:r w:rsidR="00096865" w:rsidRPr="002C6D94">
        <w:rPr>
          <w:rFonts w:ascii="GHEA Grapalat" w:hAnsi="GHEA Grapalat" w:cs="Sylfaen"/>
          <w:i w:val="0"/>
          <w:szCs w:val="24"/>
          <w:lang w:val="ru-RU"/>
        </w:rPr>
        <w:t>ասնակիցը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մինչև</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սույն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հրավերի</w:t>
      </w:r>
      <w:r w:rsidR="00096865" w:rsidRPr="002C6D94">
        <w:rPr>
          <w:rFonts w:ascii="GHEA Grapalat" w:hAnsi="GHEA Grapalat" w:cs="Sylfaen"/>
          <w:i w:val="0"/>
          <w:szCs w:val="24"/>
          <w:lang w:val="af-ZA"/>
        </w:rPr>
        <w:t xml:space="preserve"> </w:t>
      </w:r>
      <w:r w:rsidRPr="002C6D94">
        <w:rPr>
          <w:rFonts w:ascii="GHEA Grapalat" w:hAnsi="GHEA Grapalat" w:cs="Sylfaen"/>
          <w:i w:val="0"/>
          <w:szCs w:val="24"/>
          <w:lang w:val="af-ZA"/>
        </w:rPr>
        <w:t xml:space="preserve">1-ին մասի </w:t>
      </w:r>
      <w:r w:rsidR="00096865" w:rsidRPr="002C6D94">
        <w:rPr>
          <w:rFonts w:ascii="GHEA Grapalat" w:hAnsi="GHEA Grapalat" w:cs="Sylfaen"/>
          <w:i w:val="0"/>
          <w:szCs w:val="24"/>
          <w:lang w:val="af-ZA"/>
        </w:rPr>
        <w:t xml:space="preserve">4.2 </w:t>
      </w:r>
      <w:r w:rsidR="00096865" w:rsidRPr="002C6D94">
        <w:rPr>
          <w:rFonts w:ascii="GHEA Grapalat" w:hAnsi="GHEA Grapalat" w:cs="Sylfaen"/>
          <w:i w:val="0"/>
          <w:szCs w:val="24"/>
          <w:lang w:val="ru-RU"/>
        </w:rPr>
        <w:t>կետում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նշված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հայտերի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ներկայացման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վերջնաժամկետը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կարող</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է</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փոփոխել</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հետ</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վերցնել</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իր</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հայտը</w:t>
      </w:r>
      <w:r w:rsidR="004D5671" w:rsidRPr="002C6D94">
        <w:rPr>
          <w:rFonts w:ascii="GHEA Grapalat" w:hAnsi="GHEA Grapalat" w:cs="Sylfaen"/>
          <w:i w:val="0"/>
          <w:szCs w:val="24"/>
          <w:lang w:val="ru-RU"/>
        </w:rPr>
        <w:t>։</w:t>
      </w:r>
    </w:p>
    <w:p w14:paraId="3F0068CE" w14:textId="77777777" w:rsidR="00FA0E41" w:rsidRPr="002C6D94" w:rsidRDefault="00FA0E41" w:rsidP="002C6D94">
      <w:pPr>
        <w:ind w:firstLine="567"/>
        <w:jc w:val="center"/>
        <w:rPr>
          <w:rFonts w:ascii="GHEA Grapalat" w:hAnsi="GHEA Grapalat"/>
          <w:b/>
          <w:sz w:val="20"/>
          <w:lang w:val="af-ZA"/>
        </w:rPr>
      </w:pPr>
    </w:p>
    <w:p w14:paraId="11B59A0E" w14:textId="77777777" w:rsidR="00807178" w:rsidRPr="002C6D94" w:rsidRDefault="00FD2748" w:rsidP="002C6D94">
      <w:pPr>
        <w:ind w:firstLine="567"/>
        <w:jc w:val="center"/>
        <w:rPr>
          <w:rFonts w:ascii="GHEA Grapalat" w:hAnsi="GHEA Grapalat"/>
          <w:b/>
          <w:sz w:val="20"/>
          <w:lang w:val="hy-AM"/>
        </w:rPr>
      </w:pPr>
      <w:r w:rsidRPr="002C6D94">
        <w:rPr>
          <w:rFonts w:ascii="GHEA Grapalat" w:hAnsi="GHEA Grapalat"/>
          <w:b/>
          <w:sz w:val="20"/>
          <w:lang w:val="af-ZA"/>
        </w:rPr>
        <w:t>8</w:t>
      </w:r>
      <w:r w:rsidR="008D5016" w:rsidRPr="002C6D94">
        <w:rPr>
          <w:rFonts w:ascii="GHEA Grapalat" w:hAnsi="GHEA Grapalat"/>
          <w:b/>
          <w:sz w:val="20"/>
          <w:lang w:val="af-ZA"/>
        </w:rPr>
        <w:t>.  ՀԱՅՏԵՐԻ ԲԱՑՈՒՄԸ</w:t>
      </w:r>
      <w:r w:rsidR="00807178" w:rsidRPr="002C6D94">
        <w:rPr>
          <w:rFonts w:ascii="GHEA Grapalat" w:hAnsi="GHEA Grapalat"/>
          <w:b/>
          <w:sz w:val="20"/>
          <w:lang w:val="hy-AM"/>
        </w:rPr>
        <w:t xml:space="preserve">, </w:t>
      </w:r>
      <w:r w:rsidR="00807178" w:rsidRPr="002C6D94">
        <w:rPr>
          <w:rFonts w:ascii="GHEA Grapalat" w:hAnsi="GHEA Grapalat"/>
          <w:b/>
          <w:sz w:val="20"/>
          <w:lang w:val="af-ZA"/>
        </w:rPr>
        <w:t xml:space="preserve">ԳՆԱՀԱՏՈՒՄԸ  ԵՎ  </w:t>
      </w:r>
    </w:p>
    <w:p w14:paraId="7EE3CD05" w14:textId="77777777" w:rsidR="00096865" w:rsidRPr="002C6D94" w:rsidRDefault="00807178" w:rsidP="002C6D94">
      <w:pPr>
        <w:ind w:firstLine="567"/>
        <w:jc w:val="center"/>
        <w:rPr>
          <w:rFonts w:ascii="GHEA Grapalat" w:hAnsi="GHEA Grapalat"/>
          <w:b/>
          <w:sz w:val="20"/>
          <w:lang w:val="af-ZA"/>
        </w:rPr>
      </w:pPr>
      <w:r w:rsidRPr="002C6D94">
        <w:rPr>
          <w:rFonts w:ascii="GHEA Grapalat" w:hAnsi="GHEA Grapalat"/>
          <w:b/>
          <w:sz w:val="20"/>
          <w:lang w:val="af-ZA"/>
        </w:rPr>
        <w:t>ԱՐԴՅՈՒՆՔՆԵՐԻ ԱՄՓՈՓՈՒՄԸ</w:t>
      </w:r>
      <w:r w:rsidR="008D5016" w:rsidRPr="002C6D94">
        <w:rPr>
          <w:rFonts w:ascii="GHEA Grapalat" w:hAnsi="GHEA Grapalat"/>
          <w:b/>
          <w:sz w:val="20"/>
          <w:lang w:val="af-ZA"/>
        </w:rPr>
        <w:t xml:space="preserve"> </w:t>
      </w:r>
    </w:p>
    <w:p w14:paraId="043D3307" w14:textId="77777777" w:rsidR="00096865" w:rsidRPr="002C6D94" w:rsidRDefault="00096865" w:rsidP="002C6D94">
      <w:pPr>
        <w:ind w:firstLine="567"/>
        <w:jc w:val="both"/>
        <w:rPr>
          <w:rFonts w:ascii="GHEA Grapalat" w:hAnsi="GHEA Grapalat"/>
          <w:b/>
          <w:sz w:val="20"/>
          <w:lang w:val="af-ZA"/>
        </w:rPr>
      </w:pPr>
    </w:p>
    <w:p w14:paraId="3ADB50E9" w14:textId="1EEE457C" w:rsidR="004348F9" w:rsidRPr="002C6D94" w:rsidRDefault="00FD2748" w:rsidP="002C6D94">
      <w:pPr>
        <w:pStyle w:val="23"/>
        <w:spacing w:line="240" w:lineRule="auto"/>
        <w:ind w:firstLine="567"/>
        <w:rPr>
          <w:rFonts w:ascii="GHEA Grapalat" w:hAnsi="GHEA Grapalat" w:cs="Tahoma"/>
        </w:rPr>
      </w:pPr>
      <w:r w:rsidRPr="002C6D94">
        <w:rPr>
          <w:rFonts w:ascii="GHEA Grapalat" w:hAnsi="GHEA Grapalat"/>
        </w:rPr>
        <w:t>8</w:t>
      </w:r>
      <w:r w:rsidR="00096865" w:rsidRPr="002C6D94">
        <w:rPr>
          <w:rFonts w:ascii="GHEA Grapalat" w:hAnsi="GHEA Grapalat"/>
        </w:rPr>
        <w:t xml:space="preserve">.1 </w:t>
      </w:r>
      <w:r w:rsidR="002C3CAA" w:rsidRPr="002C6D94">
        <w:rPr>
          <w:rFonts w:ascii="GHEA Grapalat" w:hAnsi="GHEA Grapalat" w:cs="Sylfaen"/>
          <w:lang w:val="ru-RU"/>
        </w:rPr>
        <w:t>Հայտերի</w:t>
      </w:r>
      <w:r w:rsidR="002C3CAA" w:rsidRPr="002C6D94">
        <w:rPr>
          <w:rFonts w:ascii="GHEA Grapalat" w:hAnsi="GHEA Grapalat" w:cs="Sylfaen"/>
        </w:rPr>
        <w:t xml:space="preserve"> </w:t>
      </w:r>
      <w:r w:rsidR="002C3CAA" w:rsidRPr="002C6D94">
        <w:rPr>
          <w:rFonts w:ascii="GHEA Grapalat" w:hAnsi="GHEA Grapalat" w:cs="Sylfaen"/>
          <w:lang w:val="ru-RU"/>
        </w:rPr>
        <w:t>բացումը</w:t>
      </w:r>
      <w:r w:rsidR="002C3CAA" w:rsidRPr="002C6D94">
        <w:rPr>
          <w:rFonts w:ascii="GHEA Grapalat" w:hAnsi="GHEA Grapalat" w:cs="Sylfaen"/>
        </w:rPr>
        <w:t xml:space="preserve"> </w:t>
      </w:r>
      <w:r w:rsidR="002C3CAA" w:rsidRPr="002C6D94">
        <w:rPr>
          <w:rFonts w:ascii="GHEA Grapalat" w:hAnsi="GHEA Grapalat" w:cs="Sylfaen"/>
          <w:lang w:val="ru-RU"/>
        </w:rPr>
        <w:t>կկատարվի</w:t>
      </w:r>
      <w:r w:rsidR="002C3CAA" w:rsidRPr="002C6D94">
        <w:rPr>
          <w:rFonts w:ascii="GHEA Grapalat" w:hAnsi="GHEA Grapalat" w:cs="Sylfaen"/>
        </w:rPr>
        <w:t xml:space="preserve"> </w:t>
      </w:r>
      <w:r w:rsidR="004348F9" w:rsidRPr="002C6D94">
        <w:rPr>
          <w:rFonts w:ascii="GHEA Grapalat" w:hAnsi="GHEA Grapalat" w:cs="Sylfaen"/>
        </w:rPr>
        <w:t xml:space="preserve">հանձնաժողովի՝ հայտերի բացման և գնահատման </w:t>
      </w:r>
      <w:r w:rsidR="002C6D94" w:rsidRPr="002C6D94">
        <w:rPr>
          <w:rFonts w:ascii="GHEA Grapalat" w:hAnsi="GHEA Grapalat" w:cs="Sylfaen"/>
        </w:rPr>
        <w:t xml:space="preserve">նիստում՝ </w:t>
      </w:r>
      <w:r w:rsidR="002C6D94" w:rsidRPr="002C6D94">
        <w:rPr>
          <w:rFonts w:ascii="GHEA Grapalat" w:hAnsi="GHEA Grapalat" w:cs="Sylfaen"/>
          <w:szCs w:val="24"/>
        </w:rPr>
        <w:t>2022 թվականի դեկտեմբերի  7-ի ժամը 11:10-</w:t>
      </w:r>
      <w:r w:rsidR="002C6D94" w:rsidRPr="002C6D94">
        <w:rPr>
          <w:rFonts w:ascii="GHEA Grapalat" w:hAnsi="GHEA Grapalat" w:cs="Sylfaen"/>
          <w:szCs w:val="24"/>
          <w:lang w:val="en-US"/>
        </w:rPr>
        <w:t>ի</w:t>
      </w:r>
      <w:r w:rsidR="002C6D94" w:rsidRPr="002C6D94">
        <w:rPr>
          <w:rFonts w:ascii="GHEA Grapalat" w:hAnsi="GHEA Grapalat" w:cs="Sylfaen"/>
          <w:szCs w:val="24"/>
          <w:lang w:val="ru-RU"/>
        </w:rPr>
        <w:t>ն։</w:t>
      </w:r>
      <w:r w:rsidR="002C6D94" w:rsidRPr="002C6D94">
        <w:rPr>
          <w:rFonts w:ascii="GHEA Grapalat" w:hAnsi="GHEA Grapalat" w:cs="Sylfaen"/>
          <w:szCs w:val="24"/>
        </w:rPr>
        <w:t xml:space="preserve"> </w:t>
      </w:r>
    </w:p>
    <w:p w14:paraId="0ABBCB6C" w14:textId="77777777" w:rsidR="004348F9" w:rsidRPr="002C6D94" w:rsidRDefault="004348F9" w:rsidP="002C6D94">
      <w:pPr>
        <w:ind w:firstLine="567"/>
        <w:jc w:val="both"/>
        <w:rPr>
          <w:rFonts w:ascii="GHEA Grapalat" w:hAnsi="GHEA Grapalat" w:cs="Sylfaen"/>
          <w:sz w:val="20"/>
          <w:lang w:val="af-ZA"/>
        </w:rPr>
      </w:pPr>
      <w:r w:rsidRPr="002C6D94">
        <w:rPr>
          <w:rFonts w:ascii="GHEA Grapalat" w:hAnsi="GHEA Grapalat" w:cs="Sylfaen"/>
          <w:sz w:val="20"/>
          <w:lang w:val="ru-RU"/>
        </w:rPr>
        <w:t>Հայտերի</w:t>
      </w:r>
      <w:r w:rsidRPr="002C6D94">
        <w:rPr>
          <w:rFonts w:ascii="GHEA Grapalat" w:hAnsi="GHEA Grapalat" w:cs="Sylfaen"/>
          <w:sz w:val="20"/>
          <w:lang w:val="af-ZA"/>
        </w:rPr>
        <w:t xml:space="preserve"> </w:t>
      </w:r>
      <w:r w:rsidRPr="002C6D94">
        <w:rPr>
          <w:rFonts w:ascii="GHEA Grapalat" w:hAnsi="GHEA Grapalat" w:cs="Sylfaen"/>
          <w:sz w:val="20"/>
          <w:lang w:val="ru-RU"/>
        </w:rPr>
        <w:t>բացման</w:t>
      </w:r>
      <w:r w:rsidRPr="002C6D94">
        <w:rPr>
          <w:rFonts w:ascii="GHEA Grapalat" w:hAnsi="GHEA Grapalat" w:cs="Sylfaen"/>
          <w:sz w:val="20"/>
          <w:lang w:val="af-ZA"/>
        </w:rPr>
        <w:t xml:space="preserve"> </w:t>
      </w:r>
      <w:r w:rsidRPr="002C6D94">
        <w:rPr>
          <w:rFonts w:ascii="GHEA Grapalat" w:hAnsi="GHEA Grapalat" w:cs="Sylfaen"/>
          <w:sz w:val="20"/>
        </w:rPr>
        <w:t>և</w:t>
      </w:r>
      <w:r w:rsidRPr="002C6D94">
        <w:rPr>
          <w:rFonts w:ascii="GHEA Grapalat" w:hAnsi="GHEA Grapalat" w:cs="Sylfaen"/>
          <w:sz w:val="20"/>
          <w:lang w:val="af-ZA"/>
        </w:rPr>
        <w:t xml:space="preserve"> </w:t>
      </w:r>
      <w:r w:rsidRPr="002C6D94">
        <w:rPr>
          <w:rFonts w:ascii="GHEA Grapalat" w:hAnsi="GHEA Grapalat" w:cs="Sylfaen"/>
          <w:sz w:val="20"/>
        </w:rPr>
        <w:t>գնահատման</w:t>
      </w:r>
      <w:r w:rsidRPr="002C6D94">
        <w:rPr>
          <w:rFonts w:ascii="GHEA Grapalat" w:hAnsi="GHEA Grapalat" w:cs="Sylfaen"/>
          <w:sz w:val="20"/>
          <w:lang w:val="af-ZA"/>
        </w:rPr>
        <w:t xml:space="preserve"> </w:t>
      </w:r>
      <w:r w:rsidRPr="002C6D94">
        <w:rPr>
          <w:rFonts w:ascii="GHEA Grapalat" w:hAnsi="GHEA Grapalat" w:cs="Sylfaen"/>
          <w:sz w:val="20"/>
          <w:lang w:val="ru-RU"/>
        </w:rPr>
        <w:t>նիստում</w:t>
      </w:r>
      <w:r w:rsidRPr="002C6D94">
        <w:rPr>
          <w:rFonts w:ascii="GHEA Grapalat" w:hAnsi="GHEA Grapalat" w:cs="Sylfaen"/>
          <w:sz w:val="20"/>
        </w:rPr>
        <w:t>՝</w:t>
      </w:r>
    </w:p>
    <w:p w14:paraId="61779A5E" w14:textId="77777777" w:rsidR="004348F9" w:rsidRPr="002C6D94" w:rsidRDefault="004348F9"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1) </w:t>
      </w:r>
      <w:r w:rsidRPr="002C6D94">
        <w:rPr>
          <w:rFonts w:ascii="GHEA Grapalat" w:hAnsi="GHEA Grapalat" w:cs="Sylfaen"/>
          <w:sz w:val="20"/>
        </w:rPr>
        <w:t>հանձնաժողովի</w:t>
      </w:r>
      <w:r w:rsidRPr="002C6D94">
        <w:rPr>
          <w:rFonts w:ascii="GHEA Grapalat" w:hAnsi="GHEA Grapalat" w:cs="Sylfaen"/>
          <w:sz w:val="20"/>
          <w:lang w:val="af-ZA"/>
        </w:rPr>
        <w:t xml:space="preserve"> </w:t>
      </w:r>
      <w:r w:rsidRPr="002C6D94">
        <w:rPr>
          <w:rFonts w:ascii="GHEA Grapalat" w:hAnsi="GHEA Grapalat" w:cs="Sylfaen"/>
          <w:sz w:val="20"/>
        </w:rPr>
        <w:t>նախագահը</w:t>
      </w:r>
      <w:r w:rsidRPr="002C6D94">
        <w:rPr>
          <w:rFonts w:ascii="GHEA Grapalat" w:hAnsi="GHEA Grapalat" w:cs="Sylfaen"/>
          <w:sz w:val="20"/>
          <w:lang w:val="af-ZA"/>
        </w:rPr>
        <w:t xml:space="preserve"> (</w:t>
      </w:r>
      <w:r w:rsidRPr="002C6D94">
        <w:rPr>
          <w:rFonts w:ascii="GHEA Grapalat" w:hAnsi="GHEA Grapalat" w:cs="Sylfaen"/>
          <w:sz w:val="20"/>
          <w:lang w:val="hy-AM"/>
        </w:rPr>
        <w:t>նիստը</w:t>
      </w:r>
      <w:r w:rsidRPr="002C6D94">
        <w:rPr>
          <w:rFonts w:ascii="GHEA Grapalat" w:hAnsi="GHEA Grapalat" w:cs="Sylfaen"/>
          <w:sz w:val="20"/>
          <w:lang w:val="af-ZA"/>
        </w:rPr>
        <w:t xml:space="preserve"> </w:t>
      </w:r>
      <w:r w:rsidRPr="002C6D94">
        <w:rPr>
          <w:rFonts w:ascii="GHEA Grapalat" w:hAnsi="GHEA Grapalat" w:cs="Sylfaen"/>
          <w:sz w:val="20"/>
          <w:lang w:val="hy-AM"/>
        </w:rPr>
        <w:t>նախագահողը</w:t>
      </w:r>
      <w:r w:rsidRPr="002C6D94">
        <w:rPr>
          <w:rFonts w:ascii="GHEA Grapalat" w:hAnsi="GHEA Grapalat" w:cs="Sylfaen"/>
          <w:sz w:val="20"/>
          <w:lang w:val="af-ZA"/>
        </w:rPr>
        <w:t xml:space="preserve">) </w:t>
      </w:r>
      <w:r w:rsidRPr="002C6D94">
        <w:rPr>
          <w:rFonts w:ascii="GHEA Grapalat" w:hAnsi="GHEA Grapalat" w:cs="Sylfaen"/>
          <w:sz w:val="20"/>
          <w:lang w:val="hy-AM"/>
        </w:rPr>
        <w:t>նիստը</w:t>
      </w:r>
      <w:r w:rsidRPr="002C6D94">
        <w:rPr>
          <w:rFonts w:ascii="GHEA Grapalat" w:hAnsi="GHEA Grapalat" w:cs="Sylfaen"/>
          <w:sz w:val="20"/>
          <w:lang w:val="af-ZA"/>
        </w:rPr>
        <w:t xml:space="preserve"> </w:t>
      </w:r>
      <w:r w:rsidRPr="002C6D94">
        <w:rPr>
          <w:rFonts w:ascii="GHEA Grapalat" w:hAnsi="GHEA Grapalat" w:cs="Sylfaen"/>
          <w:sz w:val="20"/>
          <w:lang w:val="hy-AM"/>
        </w:rPr>
        <w:t>հայտարարում</w:t>
      </w:r>
      <w:r w:rsidRPr="002C6D94">
        <w:rPr>
          <w:rFonts w:ascii="GHEA Grapalat" w:hAnsi="GHEA Grapalat" w:cs="Sylfaen"/>
          <w:sz w:val="20"/>
          <w:lang w:val="af-ZA"/>
        </w:rPr>
        <w:t xml:space="preserve"> </w:t>
      </w:r>
      <w:r w:rsidRPr="002C6D94">
        <w:rPr>
          <w:rFonts w:ascii="GHEA Grapalat" w:hAnsi="GHEA Grapalat" w:cs="Sylfaen"/>
          <w:sz w:val="20"/>
          <w:lang w:val="hy-AM"/>
        </w:rPr>
        <w:t>է</w:t>
      </w:r>
      <w:r w:rsidRPr="002C6D94">
        <w:rPr>
          <w:rFonts w:ascii="GHEA Grapalat" w:hAnsi="GHEA Grapalat" w:cs="Sylfaen"/>
          <w:sz w:val="20"/>
          <w:lang w:val="af-ZA"/>
        </w:rPr>
        <w:t xml:space="preserve"> </w:t>
      </w:r>
      <w:r w:rsidRPr="002C6D94">
        <w:rPr>
          <w:rFonts w:ascii="GHEA Grapalat" w:hAnsi="GHEA Grapalat" w:cs="Sylfaen"/>
          <w:sz w:val="20"/>
          <w:lang w:val="hy-AM"/>
        </w:rPr>
        <w:t>բացված</w:t>
      </w:r>
      <w:r w:rsidRPr="002C6D94">
        <w:rPr>
          <w:rFonts w:ascii="GHEA Grapalat" w:hAnsi="GHEA Grapalat" w:cs="Sylfaen"/>
          <w:sz w:val="20"/>
          <w:lang w:val="af-ZA"/>
        </w:rPr>
        <w:t xml:space="preserve"> </w:t>
      </w:r>
      <w:r w:rsidRPr="002C6D94">
        <w:rPr>
          <w:rFonts w:ascii="GHEA Grapalat" w:hAnsi="GHEA Grapalat" w:cs="Sylfaen"/>
          <w:sz w:val="20"/>
          <w:lang w:val="hy-AM"/>
        </w:rPr>
        <w:t>և</w:t>
      </w:r>
      <w:r w:rsidRPr="002C6D94">
        <w:rPr>
          <w:rFonts w:ascii="GHEA Grapalat" w:hAnsi="GHEA Grapalat" w:cs="Sylfaen"/>
          <w:sz w:val="20"/>
          <w:lang w:val="af-ZA"/>
        </w:rPr>
        <w:t xml:space="preserve"> </w:t>
      </w:r>
      <w:r w:rsidRPr="002C6D94">
        <w:rPr>
          <w:rFonts w:ascii="GHEA Grapalat" w:hAnsi="GHEA Grapalat" w:cs="Sylfaen"/>
          <w:sz w:val="20"/>
          <w:lang w:val="hy-AM"/>
        </w:rPr>
        <w:t>հրապա</w:t>
      </w:r>
      <w:r w:rsidRPr="002C6D94">
        <w:rPr>
          <w:rFonts w:ascii="GHEA Grapalat" w:hAnsi="GHEA Grapalat" w:cs="Sylfaen"/>
          <w:sz w:val="20"/>
          <w:lang w:val="hy-AM"/>
        </w:rPr>
        <w:softHyphen/>
        <w:t>րակում է գնման հայտով սահմանված</w:t>
      </w:r>
      <w:r w:rsidRPr="002C6D94">
        <w:rPr>
          <w:rFonts w:ascii="GHEA Grapalat" w:hAnsi="GHEA Grapalat" w:cs="Sylfaen"/>
          <w:sz w:val="20"/>
          <w:lang w:val="af-ZA"/>
        </w:rPr>
        <w:t>`</w:t>
      </w:r>
      <w:r w:rsidRPr="002C6D94">
        <w:rPr>
          <w:rFonts w:ascii="GHEA Grapalat" w:hAnsi="GHEA Grapalat" w:cs="Sylfaen"/>
          <w:sz w:val="20"/>
          <w:lang w:val="hy-AM"/>
        </w:rPr>
        <w:t xml:space="preserve"> </w:t>
      </w:r>
      <w:r w:rsidRPr="002C6D94">
        <w:rPr>
          <w:rFonts w:ascii="GHEA Grapalat" w:hAnsi="GHEA Grapalat" w:cs="Sylfaen"/>
          <w:sz w:val="20"/>
        </w:rPr>
        <w:t>սույն</w:t>
      </w:r>
      <w:r w:rsidRPr="002C6D94">
        <w:rPr>
          <w:rFonts w:ascii="GHEA Grapalat" w:hAnsi="GHEA Grapalat" w:cs="Sylfaen"/>
          <w:sz w:val="20"/>
          <w:lang w:val="af-ZA"/>
        </w:rPr>
        <w:t xml:space="preserve"> </w:t>
      </w:r>
      <w:r w:rsidRPr="002C6D94">
        <w:rPr>
          <w:rFonts w:ascii="GHEA Grapalat" w:hAnsi="GHEA Grapalat" w:cs="Sylfaen"/>
          <w:sz w:val="20"/>
        </w:rPr>
        <w:t>ընթացակարգի</w:t>
      </w:r>
      <w:r w:rsidRPr="002C6D94">
        <w:rPr>
          <w:rFonts w:ascii="GHEA Grapalat" w:hAnsi="GHEA Grapalat" w:cs="Sylfaen"/>
          <w:sz w:val="20"/>
          <w:lang w:val="af-ZA"/>
        </w:rPr>
        <w:t xml:space="preserve"> </w:t>
      </w:r>
      <w:r w:rsidRPr="002C6D94">
        <w:rPr>
          <w:rFonts w:ascii="GHEA Grapalat" w:hAnsi="GHEA Grapalat" w:cs="Sylfaen"/>
          <w:sz w:val="20"/>
        </w:rPr>
        <w:t>շրջանակում</w:t>
      </w:r>
      <w:r w:rsidRPr="002C6D94">
        <w:rPr>
          <w:rFonts w:ascii="GHEA Grapalat" w:hAnsi="GHEA Grapalat" w:cs="Sylfaen"/>
          <w:sz w:val="20"/>
          <w:lang w:val="af-ZA"/>
        </w:rPr>
        <w:t xml:space="preserve"> </w:t>
      </w:r>
      <w:r w:rsidRPr="002C6D94">
        <w:rPr>
          <w:rFonts w:ascii="GHEA Grapalat" w:hAnsi="GHEA Grapalat" w:cs="Sylfaen"/>
          <w:sz w:val="20"/>
        </w:rPr>
        <w:t>գնվելիք</w:t>
      </w:r>
      <w:r w:rsidRPr="002C6D94">
        <w:rPr>
          <w:rFonts w:ascii="GHEA Grapalat" w:hAnsi="GHEA Grapalat" w:cs="Sylfaen"/>
          <w:sz w:val="20"/>
          <w:lang w:val="af-ZA"/>
        </w:rPr>
        <w:t xml:space="preserve"> </w:t>
      </w:r>
      <w:r w:rsidRPr="002C6D94">
        <w:rPr>
          <w:rFonts w:ascii="GHEA Grapalat" w:hAnsi="GHEA Grapalat" w:cs="Sylfaen"/>
          <w:sz w:val="20"/>
        </w:rPr>
        <w:t>ապրանքների</w:t>
      </w:r>
      <w:r w:rsidR="00880C5E" w:rsidRPr="002C6D94">
        <w:rPr>
          <w:rFonts w:ascii="GHEA Grapalat" w:hAnsi="GHEA Grapalat" w:cs="Sylfaen"/>
          <w:sz w:val="20"/>
          <w:lang w:val="hy-AM"/>
        </w:rPr>
        <w:t xml:space="preserve"> գնման</w:t>
      </w:r>
      <w:r w:rsidRPr="002C6D94">
        <w:rPr>
          <w:rFonts w:ascii="GHEA Grapalat" w:hAnsi="GHEA Grapalat" w:cs="Sylfaen"/>
          <w:sz w:val="20"/>
          <w:lang w:val="af-ZA"/>
        </w:rPr>
        <w:t xml:space="preserve"> </w:t>
      </w:r>
      <w:r w:rsidRPr="002C6D94">
        <w:rPr>
          <w:rFonts w:ascii="GHEA Grapalat" w:hAnsi="GHEA Grapalat" w:cs="Sylfaen"/>
          <w:sz w:val="20"/>
          <w:lang w:val="hy-AM"/>
        </w:rPr>
        <w:t>գինը՝</w:t>
      </w:r>
      <w:r w:rsidRPr="002C6D94">
        <w:rPr>
          <w:rFonts w:ascii="GHEA Grapalat" w:hAnsi="GHEA Grapalat" w:cs="Sylfaen"/>
          <w:sz w:val="20"/>
          <w:lang w:val="af-ZA"/>
        </w:rPr>
        <w:t xml:space="preserve"> </w:t>
      </w:r>
      <w:r w:rsidRPr="002C6D94">
        <w:rPr>
          <w:rFonts w:ascii="GHEA Grapalat" w:hAnsi="GHEA Grapalat" w:cs="Sylfaen"/>
          <w:sz w:val="20"/>
          <w:lang w:val="hy-AM"/>
        </w:rPr>
        <w:t>մեկ</w:t>
      </w:r>
      <w:r w:rsidRPr="002C6D94">
        <w:rPr>
          <w:rFonts w:ascii="GHEA Grapalat" w:hAnsi="GHEA Grapalat" w:cs="Sylfaen"/>
          <w:sz w:val="20"/>
          <w:lang w:val="af-ZA"/>
        </w:rPr>
        <w:t xml:space="preserve"> </w:t>
      </w:r>
      <w:r w:rsidRPr="002C6D94">
        <w:rPr>
          <w:rFonts w:ascii="GHEA Grapalat" w:hAnsi="GHEA Grapalat" w:cs="Sylfaen"/>
          <w:sz w:val="20"/>
          <w:lang w:val="hy-AM"/>
        </w:rPr>
        <w:t>թվով</w:t>
      </w:r>
      <w:r w:rsidRPr="002C6D94">
        <w:rPr>
          <w:rFonts w:ascii="GHEA Grapalat" w:hAnsi="GHEA Grapalat" w:cs="Sylfaen"/>
          <w:sz w:val="20"/>
          <w:lang w:val="af-ZA"/>
        </w:rPr>
        <w:t xml:space="preserve"> </w:t>
      </w:r>
      <w:r w:rsidRPr="002C6D94">
        <w:rPr>
          <w:rFonts w:ascii="GHEA Grapalat" w:hAnsi="GHEA Grapalat" w:cs="Sylfaen"/>
          <w:sz w:val="20"/>
          <w:lang w:val="hy-AM"/>
        </w:rPr>
        <w:t>արտահայտված</w:t>
      </w:r>
      <w:r w:rsidRPr="002C6D94">
        <w:rPr>
          <w:rFonts w:ascii="GHEA Grapalat" w:hAnsi="GHEA Grapalat" w:cs="Sylfaen"/>
          <w:sz w:val="20"/>
          <w:lang w:val="af-ZA"/>
        </w:rPr>
        <w:t xml:space="preserve">, </w:t>
      </w:r>
      <w:r w:rsidRPr="002C6D94">
        <w:rPr>
          <w:rFonts w:ascii="GHEA Grapalat" w:hAnsi="GHEA Grapalat" w:cs="Sylfaen"/>
          <w:sz w:val="20"/>
        </w:rPr>
        <w:t>ինչպես</w:t>
      </w:r>
      <w:r w:rsidRPr="002C6D94">
        <w:rPr>
          <w:rFonts w:ascii="GHEA Grapalat" w:hAnsi="GHEA Grapalat" w:cs="Sylfaen"/>
          <w:sz w:val="20"/>
          <w:lang w:val="af-ZA"/>
        </w:rPr>
        <w:t xml:space="preserve"> </w:t>
      </w:r>
      <w:r w:rsidRPr="002C6D94">
        <w:rPr>
          <w:rFonts w:ascii="GHEA Grapalat" w:hAnsi="GHEA Grapalat" w:cs="Sylfaen"/>
          <w:sz w:val="20"/>
        </w:rPr>
        <w:t>նաև</w:t>
      </w:r>
      <w:r w:rsidRPr="002C6D94">
        <w:rPr>
          <w:rFonts w:ascii="GHEA Grapalat" w:hAnsi="GHEA Grapalat" w:cs="Sylfaen"/>
          <w:sz w:val="20"/>
          <w:lang w:val="af-ZA"/>
        </w:rPr>
        <w:t xml:space="preserve"> </w:t>
      </w:r>
      <w:r w:rsidRPr="002C6D9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C6D94">
        <w:rPr>
          <w:rFonts w:ascii="GHEA Grapalat" w:hAnsi="GHEA Grapalat" w:cs="Sylfaen"/>
          <w:sz w:val="20"/>
          <w:lang w:val="af-ZA"/>
        </w:rPr>
        <w:t>.</w:t>
      </w:r>
    </w:p>
    <w:p w14:paraId="4469E177" w14:textId="77777777" w:rsidR="004348F9" w:rsidRPr="002C6D94" w:rsidRDefault="004348F9" w:rsidP="002C6D94">
      <w:pPr>
        <w:ind w:firstLine="567"/>
        <w:jc w:val="both"/>
        <w:rPr>
          <w:rFonts w:ascii="GHEA Grapalat" w:hAnsi="GHEA Grapalat"/>
          <w:sz w:val="20"/>
          <w:szCs w:val="20"/>
          <w:lang w:val="hy-AM"/>
        </w:rPr>
      </w:pPr>
      <w:r w:rsidRPr="002C6D94">
        <w:rPr>
          <w:rFonts w:ascii="GHEA Grapalat" w:hAnsi="GHEA Grapalat"/>
          <w:sz w:val="20"/>
          <w:szCs w:val="20"/>
          <w:lang w:val="hy-AM"/>
        </w:rPr>
        <w:t xml:space="preserve">2) </w:t>
      </w:r>
      <w:r w:rsidRPr="002C6D94">
        <w:rPr>
          <w:rFonts w:ascii="GHEA Grapalat" w:hAnsi="GHEA Grapalat" w:cs="Sylfaen"/>
          <w:sz w:val="20"/>
          <w:szCs w:val="20"/>
          <w:lang w:val="hy-AM"/>
        </w:rPr>
        <w:t>սույն</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կետի</w:t>
      </w:r>
      <w:r w:rsidRPr="002C6D94">
        <w:rPr>
          <w:rFonts w:ascii="GHEA Grapalat" w:hAnsi="GHEA Grapalat"/>
          <w:sz w:val="20"/>
          <w:szCs w:val="20"/>
          <w:lang w:val="hy-AM"/>
        </w:rPr>
        <w:t xml:space="preserve"> 1-</w:t>
      </w:r>
      <w:r w:rsidRPr="002C6D94">
        <w:rPr>
          <w:rFonts w:ascii="GHEA Grapalat" w:hAnsi="GHEA Grapalat" w:cs="Sylfaen"/>
          <w:sz w:val="20"/>
          <w:szCs w:val="20"/>
          <w:lang w:val="hy-AM"/>
        </w:rPr>
        <w:t>ին</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ենթակետում</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նշված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փաստաթղթերը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նախագահին</w:t>
      </w:r>
      <w:r w:rsidRPr="002C6D94">
        <w:rPr>
          <w:rFonts w:ascii="GHEA Grapalat" w:hAnsi="GHEA Grapalat"/>
          <w:sz w:val="20"/>
          <w:szCs w:val="20"/>
          <w:lang w:val="hy-AM"/>
        </w:rPr>
        <w:t xml:space="preserve"> (նիստը նախագահողին) </w:t>
      </w:r>
      <w:r w:rsidRPr="002C6D94">
        <w:rPr>
          <w:rFonts w:ascii="GHEA Grapalat" w:hAnsi="GHEA Grapalat" w:cs="Sylfaen"/>
          <w:sz w:val="20"/>
          <w:szCs w:val="20"/>
          <w:lang w:val="hy-AM"/>
        </w:rPr>
        <w:t>փոխանցվելուց</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հետո</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հանձնաժողովը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գնահատում</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է</w:t>
      </w:r>
      <w:r w:rsidRPr="002C6D94">
        <w:rPr>
          <w:rFonts w:ascii="GHEA Grapalat" w:hAnsi="GHEA Grapalat"/>
          <w:sz w:val="20"/>
          <w:szCs w:val="20"/>
          <w:lang w:val="hy-AM"/>
        </w:rPr>
        <w:t>`</w:t>
      </w:r>
    </w:p>
    <w:p w14:paraId="2CFB597D" w14:textId="77777777" w:rsidR="004348F9" w:rsidRPr="002C6D94" w:rsidRDefault="004348F9" w:rsidP="002C6D94">
      <w:pPr>
        <w:ind w:firstLine="567"/>
        <w:jc w:val="both"/>
        <w:rPr>
          <w:rFonts w:ascii="GHEA Grapalat" w:hAnsi="GHEA Grapalat"/>
          <w:sz w:val="20"/>
          <w:szCs w:val="20"/>
          <w:lang w:val="hy-AM"/>
        </w:rPr>
      </w:pPr>
      <w:r w:rsidRPr="002C6D94">
        <w:rPr>
          <w:rFonts w:ascii="GHEA Grapalat" w:hAnsi="GHEA Grapalat" w:cs="Sylfaen"/>
          <w:sz w:val="20"/>
          <w:szCs w:val="20"/>
          <w:lang w:val="hy-AM"/>
        </w:rPr>
        <w:t>ա</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հայտեր</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պարունակող</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ծրարները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կազմելու</w:t>
      </w:r>
      <w:r w:rsidRPr="002C6D94">
        <w:rPr>
          <w:rFonts w:ascii="GHEA Grapalat" w:hAnsi="GHEA Grapalat"/>
          <w:sz w:val="20"/>
          <w:szCs w:val="20"/>
          <w:lang w:val="hy-AM"/>
        </w:rPr>
        <w:t xml:space="preserve"> </w:t>
      </w:r>
      <w:r w:rsidRPr="002C6D94">
        <w:rPr>
          <w:rFonts w:ascii="GHEA Grapalat" w:hAnsi="GHEA Grapalat" w:cs="Sylfaen"/>
          <w:sz w:val="20"/>
          <w:szCs w:val="20"/>
          <w:lang w:val="hy-AM"/>
        </w:rPr>
        <w:t>և</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ներկայացնելու</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համապատասխանությունը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սահմանված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կարգին</w:t>
      </w:r>
      <w:r w:rsidRPr="002C6D94">
        <w:rPr>
          <w:rFonts w:ascii="GHEA Grapalat" w:hAnsi="GHEA Grapalat"/>
          <w:sz w:val="20"/>
          <w:szCs w:val="20"/>
          <w:lang w:val="hy-AM"/>
        </w:rPr>
        <w:t xml:space="preserve"> </w:t>
      </w:r>
      <w:r w:rsidRPr="002C6D94">
        <w:rPr>
          <w:rFonts w:ascii="GHEA Grapalat" w:hAnsi="GHEA Grapalat" w:cs="Sylfaen"/>
          <w:sz w:val="20"/>
          <w:szCs w:val="20"/>
          <w:lang w:val="hy-AM"/>
        </w:rPr>
        <w:t>և</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բացում</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համապատասխանող</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գնահատված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հայտերը</w:t>
      </w:r>
      <w:r w:rsidRPr="002C6D94">
        <w:rPr>
          <w:rFonts w:ascii="GHEA Grapalat" w:hAnsi="GHEA Grapalat"/>
          <w:sz w:val="20"/>
          <w:szCs w:val="20"/>
          <w:lang w:val="hy-AM"/>
        </w:rPr>
        <w:t>,</w:t>
      </w:r>
    </w:p>
    <w:p w14:paraId="41A4E049" w14:textId="77777777" w:rsidR="004348F9" w:rsidRPr="002C6D94" w:rsidRDefault="004348F9" w:rsidP="002C6D94">
      <w:pPr>
        <w:ind w:firstLine="567"/>
        <w:jc w:val="both"/>
        <w:rPr>
          <w:rFonts w:ascii="GHEA Grapalat" w:hAnsi="GHEA Grapalat"/>
          <w:sz w:val="20"/>
          <w:szCs w:val="20"/>
          <w:lang w:val="hy-AM"/>
        </w:rPr>
      </w:pPr>
      <w:r w:rsidRPr="002C6D94">
        <w:rPr>
          <w:rFonts w:ascii="GHEA Grapalat" w:hAnsi="GHEA Grapalat" w:cs="Sylfaen"/>
          <w:sz w:val="20"/>
          <w:szCs w:val="20"/>
          <w:lang w:val="hy-AM"/>
        </w:rPr>
        <w:t>բ</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բացված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յուրաքանչյուր</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ծրարում</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պահանջվող</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նախատեսված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փաստաթղթերի</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առկայությունը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և</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դրանց</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կազմման</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համապատասխանությունը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հրավերով</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սահմանված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վավերապայմաններին</w:t>
      </w:r>
      <w:r w:rsidRPr="002C6D94">
        <w:rPr>
          <w:rFonts w:ascii="GHEA Grapalat" w:hAnsi="GHEA Grapalat"/>
          <w:sz w:val="20"/>
          <w:szCs w:val="20"/>
          <w:lang w:val="hy-AM"/>
        </w:rPr>
        <w:t>.</w:t>
      </w:r>
    </w:p>
    <w:p w14:paraId="6D3D1C1F" w14:textId="77777777" w:rsidR="004348F9" w:rsidRPr="002C6D94" w:rsidRDefault="004348F9" w:rsidP="002C6D94">
      <w:pPr>
        <w:ind w:firstLine="567"/>
        <w:jc w:val="both"/>
        <w:rPr>
          <w:rFonts w:ascii="GHEA Grapalat" w:hAnsi="GHEA Grapalat" w:cs="Sylfaen"/>
          <w:sz w:val="20"/>
          <w:lang w:val="hy-AM"/>
        </w:rPr>
      </w:pPr>
      <w:r w:rsidRPr="002C6D94">
        <w:rPr>
          <w:rFonts w:ascii="GHEA Grapalat" w:hAnsi="GHEA Grapalat"/>
          <w:sz w:val="20"/>
          <w:szCs w:val="20"/>
          <w:lang w:val="hy-AM"/>
        </w:rPr>
        <w:t xml:space="preserve">3) </w:t>
      </w:r>
      <w:r w:rsidRPr="002C6D94">
        <w:rPr>
          <w:rFonts w:ascii="GHEA Grapalat" w:hAnsi="GHEA Grapalat" w:cs="Sylfaen"/>
          <w:sz w:val="20"/>
          <w:szCs w:val="20"/>
          <w:lang w:val="hy-AM"/>
        </w:rPr>
        <w:t>հանձնաժողովի</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նախագահը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հայտարարում</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է</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հայտեր</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ներկայացրած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մասնակիցների</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գնային</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առաջարկները՝</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մեկ</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թվով</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արտահայտված,</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հիմք</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ընդունելով</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տառերով</w:t>
      </w:r>
      <w:r w:rsidRPr="002C6D94">
        <w:rPr>
          <w:rFonts w:ascii="GHEA Grapalat" w:hAnsi="GHEA Grapalat"/>
          <w:sz w:val="20"/>
          <w:szCs w:val="20"/>
          <w:lang w:val="hy-AM"/>
        </w:rPr>
        <w:t xml:space="preserve"> </w:t>
      </w:r>
      <w:r w:rsidRPr="002C6D94">
        <w:rPr>
          <w:rFonts w:ascii="GHEA Grapalat" w:hAnsi="GHEA Grapalat" w:cs="Sylfaen"/>
          <w:sz w:val="20"/>
          <w:szCs w:val="20"/>
          <w:lang w:val="hy-AM"/>
        </w:rPr>
        <w:t>գրվածը:</w:t>
      </w:r>
    </w:p>
    <w:p w14:paraId="5C6CB5AA" w14:textId="77777777" w:rsidR="009A796C" w:rsidRPr="002C6D94" w:rsidRDefault="00FD2748" w:rsidP="002C6D94">
      <w:pPr>
        <w:ind w:firstLine="567"/>
        <w:jc w:val="both"/>
        <w:rPr>
          <w:rFonts w:ascii="GHEA Grapalat" w:hAnsi="GHEA Grapalat" w:cs="Sylfaen"/>
          <w:sz w:val="20"/>
          <w:lang w:val="af-ZA"/>
        </w:rPr>
      </w:pPr>
      <w:r w:rsidRPr="002C6D94">
        <w:rPr>
          <w:rFonts w:ascii="GHEA Grapalat" w:hAnsi="GHEA Grapalat" w:cs="Sylfaen"/>
          <w:sz w:val="20"/>
          <w:lang w:val="af-ZA"/>
        </w:rPr>
        <w:t>8</w:t>
      </w:r>
      <w:r w:rsidR="00152564" w:rsidRPr="002C6D94">
        <w:rPr>
          <w:rFonts w:ascii="GHEA Grapalat" w:hAnsi="GHEA Grapalat" w:cs="Sylfaen"/>
          <w:sz w:val="20"/>
          <w:lang w:val="af-ZA"/>
        </w:rPr>
        <w:t>.</w:t>
      </w:r>
      <w:r w:rsidR="00C029B6" w:rsidRPr="002C6D94">
        <w:rPr>
          <w:rFonts w:ascii="GHEA Grapalat" w:hAnsi="GHEA Grapalat" w:cs="Sylfaen"/>
          <w:sz w:val="20"/>
          <w:lang w:val="af-ZA"/>
        </w:rPr>
        <w:t>2</w:t>
      </w:r>
      <w:r w:rsidR="00152564" w:rsidRPr="002C6D94">
        <w:rPr>
          <w:rFonts w:ascii="GHEA Grapalat" w:hAnsi="GHEA Grapalat" w:cs="Sylfaen"/>
          <w:sz w:val="20"/>
          <w:lang w:val="af-ZA"/>
        </w:rPr>
        <w:t xml:space="preserve"> </w:t>
      </w:r>
      <w:r w:rsidR="00F61898" w:rsidRPr="002C6D94">
        <w:rPr>
          <w:rFonts w:ascii="GHEA Grapalat" w:hAnsi="GHEA Grapalat" w:cs="Sylfaen"/>
          <w:sz w:val="20"/>
          <w:lang w:val="hy-AM"/>
        </w:rPr>
        <w:t>Հայտերը</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գնահատվում</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են</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սույն</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հրավերով</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սահմանված</w:t>
      </w:r>
      <w:r w:rsidR="00F61898" w:rsidRPr="002C6D94">
        <w:rPr>
          <w:rFonts w:ascii="GHEA Grapalat" w:hAnsi="GHEA Grapalat" w:cs="Sylfaen"/>
          <w:sz w:val="20"/>
          <w:lang w:val="af-ZA"/>
        </w:rPr>
        <w:t xml:space="preserve"> </w:t>
      </w:r>
      <w:r w:rsidR="00F61898" w:rsidRPr="002C6D94">
        <w:rPr>
          <w:rFonts w:ascii="GHEA Grapalat" w:hAnsi="GHEA Grapalat" w:cs="Sylfaen"/>
          <w:sz w:val="20"/>
          <w:lang w:val="hy-AM"/>
        </w:rPr>
        <w:t>կարգով</w:t>
      </w:r>
      <w:r w:rsidR="00152564" w:rsidRPr="002C6D94">
        <w:rPr>
          <w:rFonts w:ascii="GHEA Grapalat" w:hAnsi="GHEA Grapalat" w:cs="Sylfaen"/>
          <w:sz w:val="20"/>
          <w:lang w:val="af-ZA"/>
        </w:rPr>
        <w:t>:</w:t>
      </w:r>
      <w:r w:rsidR="00B46279" w:rsidRPr="002C6D94">
        <w:rPr>
          <w:rFonts w:ascii="GHEA Grapalat" w:hAnsi="GHEA Grapalat" w:cs="Sylfaen"/>
          <w:sz w:val="20"/>
          <w:lang w:val="af-ZA"/>
        </w:rPr>
        <w:t xml:space="preserve"> </w:t>
      </w:r>
    </w:p>
    <w:p w14:paraId="518223E2" w14:textId="77777777" w:rsidR="009A796C" w:rsidRPr="002C6D94" w:rsidRDefault="00F7009A" w:rsidP="002C6D94">
      <w:pPr>
        <w:ind w:firstLine="567"/>
        <w:jc w:val="both"/>
        <w:rPr>
          <w:rFonts w:ascii="GHEA Grapalat" w:hAnsi="GHEA Grapalat" w:cs="Sylfaen"/>
          <w:sz w:val="20"/>
          <w:lang w:val="af-ZA"/>
        </w:rPr>
      </w:pPr>
      <w:r w:rsidRPr="002C6D94">
        <w:rPr>
          <w:rFonts w:ascii="GHEA Grapalat" w:hAnsi="GHEA Grapalat" w:cs="Sylfaen"/>
          <w:sz w:val="20"/>
        </w:rPr>
        <w:t>Գնման</w:t>
      </w:r>
      <w:r w:rsidRPr="002C6D94">
        <w:rPr>
          <w:rFonts w:ascii="GHEA Grapalat" w:hAnsi="GHEA Grapalat" w:cs="Sylfaen"/>
          <w:sz w:val="20"/>
          <w:lang w:val="af-ZA"/>
        </w:rPr>
        <w:t xml:space="preserve"> </w:t>
      </w:r>
      <w:r w:rsidRPr="002C6D94">
        <w:rPr>
          <w:rFonts w:ascii="GHEA Grapalat" w:hAnsi="GHEA Grapalat" w:cs="Sylfaen"/>
          <w:sz w:val="20"/>
        </w:rPr>
        <w:t>ընթացակարգի</w:t>
      </w:r>
      <w:r w:rsidRPr="002C6D94">
        <w:rPr>
          <w:rFonts w:ascii="GHEA Grapalat" w:hAnsi="GHEA Grapalat" w:cs="Sylfaen"/>
          <w:sz w:val="20"/>
          <w:lang w:val="af-ZA"/>
        </w:rPr>
        <w:t xml:space="preserve"> </w:t>
      </w:r>
      <w:r w:rsidRPr="002C6D94">
        <w:rPr>
          <w:rFonts w:ascii="GHEA Grapalat" w:hAnsi="GHEA Grapalat" w:cs="Sylfaen"/>
          <w:sz w:val="20"/>
        </w:rPr>
        <w:t>չափաբաժինների</w:t>
      </w:r>
      <w:r w:rsidRPr="002C6D94">
        <w:rPr>
          <w:rFonts w:ascii="GHEA Grapalat" w:hAnsi="GHEA Grapalat" w:cs="Sylfaen"/>
          <w:sz w:val="20"/>
          <w:lang w:val="af-ZA"/>
        </w:rPr>
        <w:t xml:space="preserve"> </w:t>
      </w:r>
      <w:r w:rsidRPr="002C6D94">
        <w:rPr>
          <w:rFonts w:ascii="GHEA Grapalat" w:hAnsi="GHEA Grapalat" w:cs="Sylfaen"/>
          <w:sz w:val="20"/>
        </w:rPr>
        <w:t>քանակը</w:t>
      </w:r>
      <w:r w:rsidRPr="002C6D94">
        <w:rPr>
          <w:rFonts w:ascii="GHEA Grapalat" w:hAnsi="GHEA Grapalat" w:cs="Sylfaen"/>
          <w:sz w:val="20"/>
          <w:lang w:val="af-ZA"/>
        </w:rPr>
        <w:t xml:space="preserve"> </w:t>
      </w:r>
      <w:r w:rsidRPr="002C6D94">
        <w:rPr>
          <w:rFonts w:ascii="GHEA Grapalat" w:hAnsi="GHEA Grapalat" w:cs="Sylfaen"/>
          <w:sz w:val="20"/>
        </w:rPr>
        <w:t>յոթանասունհինգը</w:t>
      </w:r>
      <w:r w:rsidRPr="002C6D94">
        <w:rPr>
          <w:rFonts w:ascii="GHEA Grapalat" w:hAnsi="GHEA Grapalat" w:cs="Sylfaen"/>
          <w:sz w:val="20"/>
          <w:lang w:val="af-ZA"/>
        </w:rPr>
        <w:t xml:space="preserve"> </w:t>
      </w:r>
      <w:r w:rsidRPr="002C6D94">
        <w:rPr>
          <w:rFonts w:ascii="GHEA Grapalat" w:hAnsi="GHEA Grapalat" w:cs="Sylfaen"/>
          <w:sz w:val="20"/>
        </w:rPr>
        <w:t>չգերազանցելու</w:t>
      </w:r>
      <w:r w:rsidRPr="002C6D94">
        <w:rPr>
          <w:rFonts w:ascii="GHEA Grapalat" w:hAnsi="GHEA Grapalat" w:cs="Sylfaen"/>
          <w:sz w:val="20"/>
          <w:lang w:val="af-ZA"/>
        </w:rPr>
        <w:t xml:space="preserve"> </w:t>
      </w:r>
      <w:r w:rsidRPr="002C6D94">
        <w:rPr>
          <w:rFonts w:ascii="GHEA Grapalat" w:hAnsi="GHEA Grapalat" w:cs="Sylfaen"/>
          <w:sz w:val="20"/>
        </w:rPr>
        <w:t>դեպքում</w:t>
      </w:r>
      <w:r w:rsidRPr="002C6D94">
        <w:rPr>
          <w:rFonts w:ascii="GHEA Grapalat" w:hAnsi="GHEA Grapalat" w:cs="Sylfaen"/>
          <w:sz w:val="20"/>
          <w:lang w:val="af-ZA"/>
        </w:rPr>
        <w:t xml:space="preserve"> </w:t>
      </w:r>
      <w:r w:rsidRPr="002C6D94">
        <w:rPr>
          <w:rFonts w:ascii="GHEA Grapalat" w:hAnsi="GHEA Grapalat" w:cs="Sylfaen"/>
          <w:sz w:val="20"/>
        </w:rPr>
        <w:t>հ</w:t>
      </w:r>
      <w:r w:rsidR="009A796C" w:rsidRPr="002C6D94">
        <w:rPr>
          <w:rFonts w:ascii="GHEA Grapalat" w:hAnsi="GHEA Grapalat" w:cs="Sylfaen"/>
          <w:sz w:val="20"/>
        </w:rPr>
        <w:t>այտերի</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գնահատումն</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իրականացվում</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է</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դրանց</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ներկայացման</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վերջնաժամկետը</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լրանալու</w:t>
      </w:r>
      <w:r w:rsidR="009A796C" w:rsidRPr="002C6D94">
        <w:rPr>
          <w:rFonts w:ascii="GHEA Grapalat" w:hAnsi="GHEA Grapalat" w:cs="Sylfaen"/>
          <w:sz w:val="20"/>
          <w:lang w:val="af-ZA"/>
        </w:rPr>
        <w:t xml:space="preserve"> </w:t>
      </w:r>
      <w:r w:rsidR="009A796C" w:rsidRPr="002C6D94">
        <w:rPr>
          <w:rFonts w:ascii="GHEA Grapalat" w:hAnsi="GHEA Grapalat" w:cs="Sylfaen"/>
          <w:sz w:val="20"/>
        </w:rPr>
        <w:t>օրվանից</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հաշված</w:t>
      </w:r>
      <w:r w:rsidR="009A796C" w:rsidRPr="002C6D94">
        <w:rPr>
          <w:rFonts w:ascii="GHEA Grapalat" w:hAnsi="GHEA Grapalat" w:cs="Sylfaen"/>
          <w:sz w:val="20"/>
          <w:lang w:val="af-ZA"/>
        </w:rPr>
        <w:t xml:space="preserve"> </w:t>
      </w:r>
      <w:r w:rsidR="00DA10C9" w:rsidRPr="002C6D94">
        <w:rPr>
          <w:rFonts w:ascii="GHEA Grapalat" w:hAnsi="GHEA Grapalat" w:cs="Sylfaen"/>
          <w:sz w:val="20"/>
          <w:lang w:val="af-ZA"/>
        </w:rPr>
        <w:t xml:space="preserve"> </w:t>
      </w:r>
      <w:r w:rsidR="009A796C" w:rsidRPr="002C6D94">
        <w:rPr>
          <w:rFonts w:ascii="GHEA Grapalat" w:hAnsi="GHEA Grapalat" w:cs="Sylfaen"/>
          <w:sz w:val="20"/>
        </w:rPr>
        <w:t>տաս</w:t>
      </w:r>
      <w:r w:rsidR="00880C5E" w:rsidRPr="002C6D94">
        <w:rPr>
          <w:rFonts w:ascii="GHEA Grapalat" w:hAnsi="GHEA Grapalat" w:cs="Sylfaen"/>
          <w:sz w:val="20"/>
          <w:lang w:val="hy-AM"/>
        </w:rPr>
        <w:t>նհինգ</w:t>
      </w:r>
      <w:r w:rsidRPr="002C6D94">
        <w:rPr>
          <w:rFonts w:ascii="GHEA Grapalat" w:hAnsi="GHEA Grapalat" w:cs="Sylfaen"/>
          <w:sz w:val="20"/>
          <w:lang w:val="af-ZA"/>
        </w:rPr>
        <w:t xml:space="preserve">, </w:t>
      </w:r>
      <w:r w:rsidRPr="002C6D94">
        <w:rPr>
          <w:rFonts w:ascii="GHEA Grapalat" w:hAnsi="GHEA Grapalat" w:cs="Sylfaen"/>
          <w:sz w:val="20"/>
        </w:rPr>
        <w:t>իսկ</w:t>
      </w:r>
      <w:r w:rsidRPr="002C6D94">
        <w:rPr>
          <w:rFonts w:ascii="GHEA Grapalat" w:hAnsi="GHEA Grapalat" w:cs="Sylfaen"/>
          <w:sz w:val="20"/>
          <w:lang w:val="af-ZA"/>
        </w:rPr>
        <w:t xml:space="preserve"> </w:t>
      </w:r>
      <w:r w:rsidRPr="002C6D94">
        <w:rPr>
          <w:rFonts w:ascii="GHEA Grapalat" w:hAnsi="GHEA Grapalat" w:cs="Sylfaen"/>
          <w:sz w:val="20"/>
        </w:rPr>
        <w:t>գերազանցելու</w:t>
      </w:r>
      <w:r w:rsidRPr="002C6D94">
        <w:rPr>
          <w:rFonts w:ascii="GHEA Grapalat" w:hAnsi="GHEA Grapalat" w:cs="Sylfaen"/>
          <w:sz w:val="20"/>
          <w:lang w:val="af-ZA"/>
        </w:rPr>
        <w:t xml:space="preserve"> </w:t>
      </w:r>
      <w:r w:rsidRPr="002C6D94">
        <w:rPr>
          <w:rFonts w:ascii="GHEA Grapalat" w:hAnsi="GHEA Grapalat" w:cs="Sylfaen"/>
          <w:sz w:val="20"/>
        </w:rPr>
        <w:t>դեպքում՝</w:t>
      </w:r>
      <w:r w:rsidR="009A796C" w:rsidRPr="002C6D94">
        <w:rPr>
          <w:rFonts w:ascii="GHEA Grapalat" w:hAnsi="GHEA Grapalat" w:cs="Sylfaen"/>
          <w:sz w:val="20"/>
          <w:lang w:val="af-ZA"/>
        </w:rPr>
        <w:t xml:space="preserve"> </w:t>
      </w:r>
      <w:r w:rsidR="00880C5E" w:rsidRPr="002C6D94">
        <w:rPr>
          <w:rFonts w:ascii="GHEA Grapalat" w:hAnsi="GHEA Grapalat" w:cs="Sylfaen"/>
          <w:sz w:val="20"/>
          <w:lang w:val="hy-AM"/>
        </w:rPr>
        <w:t>քսան</w:t>
      </w:r>
      <w:r w:rsidRPr="002C6D94">
        <w:rPr>
          <w:rFonts w:ascii="GHEA Grapalat" w:hAnsi="GHEA Grapalat" w:cs="Sylfaen"/>
          <w:sz w:val="20"/>
          <w:lang w:val="af-ZA"/>
        </w:rPr>
        <w:t xml:space="preserve"> </w:t>
      </w:r>
      <w:r w:rsidR="009A796C" w:rsidRPr="002C6D94">
        <w:rPr>
          <w:rFonts w:ascii="GHEA Grapalat" w:hAnsi="GHEA Grapalat" w:cs="Sylfaen"/>
          <w:sz w:val="20"/>
        </w:rPr>
        <w:t>աշխատանքային</w:t>
      </w:r>
      <w:r w:rsidR="009A796C" w:rsidRPr="002C6D94">
        <w:rPr>
          <w:rFonts w:ascii="GHEA Grapalat" w:hAnsi="GHEA Grapalat" w:cs="Sylfaen"/>
          <w:sz w:val="20"/>
          <w:lang w:val="af-ZA"/>
        </w:rPr>
        <w:t xml:space="preserve"> </w:t>
      </w:r>
      <w:r w:rsidR="009A796C" w:rsidRPr="002C6D94">
        <w:rPr>
          <w:rFonts w:ascii="GHEA Grapalat" w:hAnsi="GHEA Grapalat" w:cs="Sylfaen"/>
          <w:sz w:val="20"/>
        </w:rPr>
        <w:t>օրվա</w:t>
      </w:r>
      <w:r w:rsidR="009A796C" w:rsidRPr="002C6D94">
        <w:rPr>
          <w:rFonts w:ascii="GHEA Grapalat" w:hAnsi="GHEA Grapalat" w:cs="Sylfaen"/>
          <w:sz w:val="20"/>
          <w:lang w:val="af-ZA"/>
        </w:rPr>
        <w:t xml:space="preserve"> </w:t>
      </w:r>
      <w:r w:rsidR="009A796C" w:rsidRPr="002C6D94">
        <w:rPr>
          <w:rFonts w:ascii="GHEA Grapalat" w:hAnsi="GHEA Grapalat" w:cs="Sylfaen"/>
          <w:sz w:val="20"/>
        </w:rPr>
        <w:t>ընթացքում</w:t>
      </w:r>
      <w:r w:rsidR="009A796C" w:rsidRPr="002C6D94">
        <w:rPr>
          <w:rFonts w:ascii="GHEA Grapalat" w:hAnsi="GHEA Grapalat" w:cs="Sylfaen"/>
          <w:sz w:val="20"/>
          <w:lang w:val="af-ZA"/>
        </w:rPr>
        <w:t>:</w:t>
      </w:r>
      <w:r w:rsidR="001E17BA" w:rsidRPr="002C6D94">
        <w:rPr>
          <w:rFonts w:ascii="GHEA Grapalat" w:hAnsi="GHEA Grapalat" w:cs="Sylfaen"/>
          <w:sz w:val="20"/>
          <w:lang w:val="af-ZA"/>
        </w:rPr>
        <w:t xml:space="preserve"> </w:t>
      </w:r>
    </w:p>
    <w:p w14:paraId="08A768E0" w14:textId="35D2F0BB" w:rsidR="00ED6836" w:rsidRPr="002C6D94" w:rsidRDefault="00745561" w:rsidP="002C6D94">
      <w:pPr>
        <w:ind w:firstLine="567"/>
        <w:jc w:val="both"/>
        <w:rPr>
          <w:rFonts w:ascii="GHEA Grapalat" w:hAnsi="GHEA Grapalat" w:cs="Sylfaen"/>
          <w:sz w:val="20"/>
          <w:lang w:val="af-ZA"/>
        </w:rPr>
      </w:pPr>
      <w:r w:rsidRPr="002C6D94">
        <w:rPr>
          <w:rFonts w:ascii="GHEA Grapalat" w:hAnsi="GHEA Grapalat" w:cs="Sylfaen"/>
          <w:sz w:val="20"/>
        </w:rPr>
        <w:t>Բավարար</w:t>
      </w:r>
      <w:r w:rsidRPr="002C6D94">
        <w:rPr>
          <w:rFonts w:ascii="GHEA Grapalat" w:hAnsi="GHEA Grapalat" w:cs="Sylfaen"/>
          <w:sz w:val="20"/>
          <w:lang w:val="af-ZA"/>
        </w:rPr>
        <w:t xml:space="preserve"> </w:t>
      </w:r>
      <w:r w:rsidRPr="002C6D94">
        <w:rPr>
          <w:rFonts w:ascii="GHEA Grapalat" w:hAnsi="GHEA Grapalat" w:cs="Sylfaen"/>
          <w:sz w:val="20"/>
        </w:rPr>
        <w:t>են</w:t>
      </w:r>
      <w:r w:rsidRPr="002C6D94">
        <w:rPr>
          <w:rFonts w:ascii="GHEA Grapalat" w:hAnsi="GHEA Grapalat" w:cs="Sylfaen"/>
          <w:sz w:val="20"/>
          <w:lang w:val="af-ZA"/>
        </w:rPr>
        <w:t xml:space="preserve"> </w:t>
      </w:r>
      <w:r w:rsidRPr="002C6D94">
        <w:rPr>
          <w:rFonts w:ascii="GHEA Grapalat" w:hAnsi="GHEA Grapalat" w:cs="Sylfaen"/>
          <w:sz w:val="20"/>
        </w:rPr>
        <w:t>գնահատվում</w:t>
      </w:r>
      <w:r w:rsidRPr="002C6D94">
        <w:rPr>
          <w:rFonts w:ascii="GHEA Grapalat" w:hAnsi="GHEA Grapalat" w:cs="Sylfaen"/>
          <w:sz w:val="20"/>
          <w:lang w:val="af-ZA"/>
        </w:rPr>
        <w:t xml:space="preserve"> </w:t>
      </w:r>
      <w:r w:rsidRPr="002C6D94">
        <w:rPr>
          <w:rFonts w:ascii="GHEA Grapalat" w:hAnsi="GHEA Grapalat" w:cs="Sylfaen"/>
          <w:sz w:val="20"/>
        </w:rPr>
        <w:t>սույն</w:t>
      </w:r>
      <w:r w:rsidRPr="002C6D94">
        <w:rPr>
          <w:rFonts w:ascii="GHEA Grapalat" w:hAnsi="GHEA Grapalat" w:cs="Sylfaen"/>
          <w:sz w:val="20"/>
          <w:lang w:val="af-ZA"/>
        </w:rPr>
        <w:t xml:space="preserve"> </w:t>
      </w:r>
      <w:r w:rsidRPr="002C6D94">
        <w:rPr>
          <w:rFonts w:ascii="GHEA Grapalat" w:hAnsi="GHEA Grapalat" w:cs="Sylfaen"/>
          <w:sz w:val="20"/>
        </w:rPr>
        <w:t>հրավերով</w:t>
      </w:r>
      <w:r w:rsidRPr="002C6D94">
        <w:rPr>
          <w:rFonts w:ascii="GHEA Grapalat" w:hAnsi="GHEA Grapalat" w:cs="Sylfaen"/>
          <w:sz w:val="20"/>
          <w:lang w:val="af-ZA"/>
        </w:rPr>
        <w:t xml:space="preserve"> </w:t>
      </w:r>
      <w:r w:rsidRPr="002C6D94">
        <w:rPr>
          <w:rFonts w:ascii="GHEA Grapalat" w:hAnsi="GHEA Grapalat" w:cs="Sylfaen"/>
          <w:sz w:val="20"/>
        </w:rPr>
        <w:t>նախատեսված</w:t>
      </w:r>
      <w:r w:rsidRPr="002C6D94">
        <w:rPr>
          <w:rFonts w:ascii="GHEA Grapalat" w:hAnsi="GHEA Grapalat" w:cs="Sylfaen"/>
          <w:sz w:val="20"/>
          <w:lang w:val="af-ZA"/>
        </w:rPr>
        <w:t xml:space="preserve"> </w:t>
      </w:r>
      <w:r w:rsidRPr="002C6D94">
        <w:rPr>
          <w:rFonts w:ascii="GHEA Grapalat" w:hAnsi="GHEA Grapalat" w:cs="Sylfaen"/>
          <w:sz w:val="20"/>
        </w:rPr>
        <w:t>պայմաններին</w:t>
      </w:r>
      <w:r w:rsidRPr="002C6D94">
        <w:rPr>
          <w:rFonts w:ascii="GHEA Grapalat" w:hAnsi="GHEA Grapalat" w:cs="Sylfaen"/>
          <w:sz w:val="20"/>
          <w:lang w:val="af-ZA"/>
        </w:rPr>
        <w:t xml:space="preserve"> </w:t>
      </w:r>
      <w:r w:rsidRPr="002C6D94">
        <w:rPr>
          <w:rFonts w:ascii="GHEA Grapalat" w:hAnsi="GHEA Grapalat" w:cs="Sylfaen"/>
          <w:sz w:val="20"/>
        </w:rPr>
        <w:t>համապատասխանող</w:t>
      </w:r>
      <w:r w:rsidRPr="002C6D94">
        <w:rPr>
          <w:rFonts w:ascii="GHEA Grapalat" w:hAnsi="GHEA Grapalat" w:cs="Sylfaen"/>
          <w:sz w:val="20"/>
          <w:lang w:val="af-ZA"/>
        </w:rPr>
        <w:t xml:space="preserve"> </w:t>
      </w:r>
      <w:r w:rsidRPr="002C6D94">
        <w:rPr>
          <w:rFonts w:ascii="GHEA Grapalat" w:hAnsi="GHEA Grapalat" w:cs="Sylfaen"/>
          <w:sz w:val="20"/>
        </w:rPr>
        <w:t>հայտերը</w:t>
      </w:r>
      <w:r w:rsidRPr="002C6D94">
        <w:rPr>
          <w:rFonts w:ascii="GHEA Grapalat" w:hAnsi="GHEA Grapalat" w:cs="Sylfaen"/>
          <w:sz w:val="20"/>
          <w:lang w:val="af-ZA"/>
        </w:rPr>
        <w:t xml:space="preserve">, </w:t>
      </w:r>
      <w:r w:rsidRPr="002C6D94">
        <w:rPr>
          <w:rFonts w:ascii="GHEA Grapalat" w:hAnsi="GHEA Grapalat" w:cs="Sylfaen"/>
          <w:sz w:val="20"/>
        </w:rPr>
        <w:t>հակառակ</w:t>
      </w:r>
      <w:r w:rsidRPr="002C6D94">
        <w:rPr>
          <w:rFonts w:ascii="GHEA Grapalat" w:hAnsi="GHEA Grapalat" w:cs="Sylfaen"/>
          <w:sz w:val="20"/>
          <w:lang w:val="af-ZA"/>
        </w:rPr>
        <w:t xml:space="preserve"> </w:t>
      </w:r>
      <w:r w:rsidRPr="002C6D94">
        <w:rPr>
          <w:rFonts w:ascii="GHEA Grapalat" w:hAnsi="GHEA Grapalat" w:cs="Sylfaen"/>
          <w:sz w:val="20"/>
        </w:rPr>
        <w:t>դեպքում</w:t>
      </w:r>
      <w:r w:rsidRPr="002C6D94">
        <w:rPr>
          <w:rFonts w:ascii="GHEA Grapalat" w:hAnsi="GHEA Grapalat" w:cs="Sylfaen"/>
          <w:sz w:val="20"/>
          <w:lang w:val="af-ZA"/>
        </w:rPr>
        <w:t xml:space="preserve"> </w:t>
      </w:r>
      <w:r w:rsidRPr="002C6D94">
        <w:rPr>
          <w:rFonts w:ascii="GHEA Grapalat" w:hAnsi="GHEA Grapalat" w:cs="Sylfaen"/>
          <w:sz w:val="20"/>
        </w:rPr>
        <w:t>հայտերը</w:t>
      </w:r>
      <w:r w:rsidRPr="002C6D94">
        <w:rPr>
          <w:rFonts w:ascii="GHEA Grapalat" w:hAnsi="GHEA Grapalat" w:cs="Sylfaen"/>
          <w:sz w:val="20"/>
          <w:lang w:val="af-ZA"/>
        </w:rPr>
        <w:t xml:space="preserve"> </w:t>
      </w:r>
      <w:r w:rsidRPr="002C6D94">
        <w:rPr>
          <w:rFonts w:ascii="GHEA Grapalat" w:hAnsi="GHEA Grapalat" w:cs="Sylfaen"/>
          <w:sz w:val="20"/>
        </w:rPr>
        <w:t>գնահատվում</w:t>
      </w:r>
      <w:r w:rsidRPr="002C6D94">
        <w:rPr>
          <w:rFonts w:ascii="GHEA Grapalat" w:hAnsi="GHEA Grapalat" w:cs="Sylfaen"/>
          <w:sz w:val="20"/>
          <w:lang w:val="af-ZA"/>
        </w:rPr>
        <w:t xml:space="preserve"> </w:t>
      </w:r>
      <w:r w:rsidRPr="002C6D94">
        <w:rPr>
          <w:rFonts w:ascii="GHEA Grapalat" w:hAnsi="GHEA Grapalat" w:cs="Sylfaen"/>
          <w:sz w:val="20"/>
        </w:rPr>
        <w:t>են</w:t>
      </w:r>
      <w:r w:rsidRPr="002C6D94">
        <w:rPr>
          <w:rFonts w:ascii="GHEA Grapalat" w:hAnsi="GHEA Grapalat" w:cs="Sylfaen"/>
          <w:sz w:val="20"/>
          <w:lang w:val="af-ZA"/>
        </w:rPr>
        <w:t xml:space="preserve"> </w:t>
      </w:r>
      <w:r w:rsidRPr="002C6D94">
        <w:rPr>
          <w:rFonts w:ascii="GHEA Grapalat" w:hAnsi="GHEA Grapalat" w:cs="Sylfaen"/>
          <w:sz w:val="20"/>
        </w:rPr>
        <w:t>անբավարար</w:t>
      </w:r>
      <w:r w:rsidRPr="002C6D94">
        <w:rPr>
          <w:rFonts w:ascii="GHEA Grapalat" w:hAnsi="GHEA Grapalat" w:cs="Sylfaen"/>
          <w:sz w:val="20"/>
          <w:lang w:val="af-ZA"/>
        </w:rPr>
        <w:t xml:space="preserve"> </w:t>
      </w:r>
      <w:r w:rsidRPr="002C6D94">
        <w:rPr>
          <w:rFonts w:ascii="GHEA Grapalat" w:hAnsi="GHEA Grapalat" w:cs="Sylfaen"/>
          <w:sz w:val="20"/>
        </w:rPr>
        <w:t>և</w:t>
      </w:r>
      <w:r w:rsidRPr="002C6D94">
        <w:rPr>
          <w:rFonts w:ascii="GHEA Grapalat" w:hAnsi="GHEA Grapalat" w:cs="Sylfaen"/>
          <w:sz w:val="20"/>
          <w:lang w:val="af-ZA"/>
        </w:rPr>
        <w:t xml:space="preserve"> </w:t>
      </w:r>
      <w:r w:rsidRPr="002C6D94">
        <w:rPr>
          <w:rFonts w:ascii="GHEA Grapalat" w:hAnsi="GHEA Grapalat" w:cs="Sylfaen"/>
          <w:sz w:val="20"/>
        </w:rPr>
        <w:t>մերժվում</w:t>
      </w:r>
      <w:r w:rsidRPr="002C6D94">
        <w:rPr>
          <w:rFonts w:ascii="GHEA Grapalat" w:hAnsi="GHEA Grapalat" w:cs="Sylfaen"/>
          <w:sz w:val="20"/>
          <w:lang w:val="af-ZA"/>
        </w:rPr>
        <w:t xml:space="preserve"> </w:t>
      </w:r>
      <w:r w:rsidRPr="002C6D94">
        <w:rPr>
          <w:rFonts w:ascii="GHEA Grapalat" w:hAnsi="GHEA Grapalat" w:cs="Sylfaen"/>
          <w:sz w:val="20"/>
        </w:rPr>
        <w:t>են</w:t>
      </w:r>
      <w:r w:rsidR="00F20DA5" w:rsidRPr="002C6D94">
        <w:rPr>
          <w:rFonts w:ascii="GHEA Grapalat" w:hAnsi="GHEA Grapalat" w:cs="Sylfaen"/>
          <w:sz w:val="20"/>
          <w:lang w:val="af-ZA"/>
        </w:rPr>
        <w:t>:</w:t>
      </w:r>
      <w:r w:rsidRPr="002C6D94">
        <w:rPr>
          <w:rFonts w:ascii="GHEA Grapalat" w:hAnsi="GHEA Grapalat" w:cs="Sylfaen"/>
          <w:sz w:val="20"/>
          <w:lang w:val="af-ZA"/>
        </w:rPr>
        <w:t xml:space="preserve"> </w:t>
      </w:r>
      <w:r w:rsidR="00B46279" w:rsidRPr="002C6D94">
        <w:rPr>
          <w:rFonts w:ascii="GHEA Grapalat" w:hAnsi="GHEA Grapalat" w:cs="Sylfaen"/>
          <w:sz w:val="20"/>
        </w:rPr>
        <w:t>Ընդ</w:t>
      </w:r>
      <w:r w:rsidR="00B46279" w:rsidRPr="002C6D94">
        <w:rPr>
          <w:rFonts w:ascii="GHEA Grapalat" w:hAnsi="GHEA Grapalat" w:cs="Sylfaen"/>
          <w:sz w:val="20"/>
          <w:lang w:val="af-ZA"/>
        </w:rPr>
        <w:t xml:space="preserve"> որում հայտերի բացման </w:t>
      </w:r>
      <w:r w:rsidR="00F7009A" w:rsidRPr="002C6D94">
        <w:rPr>
          <w:rFonts w:ascii="GHEA Grapalat" w:hAnsi="GHEA Grapalat" w:cs="Sylfaen"/>
          <w:sz w:val="20"/>
          <w:lang w:val="af-ZA"/>
        </w:rPr>
        <w:t xml:space="preserve">և գնահատման </w:t>
      </w:r>
      <w:r w:rsidR="00B46279" w:rsidRPr="002C6D94">
        <w:rPr>
          <w:rFonts w:ascii="GHEA Grapalat" w:hAnsi="GHEA Grapalat" w:cs="Sylfaen"/>
          <w:sz w:val="20"/>
          <w:lang w:val="af-ZA"/>
        </w:rPr>
        <w:t xml:space="preserve">նիստում հանձնաժողովը մերժում է այն հայտերը, </w:t>
      </w:r>
      <w:r w:rsidR="00B46279" w:rsidRPr="002C6D94">
        <w:rPr>
          <w:rFonts w:ascii="GHEA Grapalat" w:hAnsi="GHEA Grapalat" w:cs="Sylfaen"/>
          <w:sz w:val="20"/>
        </w:rPr>
        <w:t>որոնցում</w:t>
      </w:r>
      <w:r w:rsidR="00B46279" w:rsidRPr="002C6D94">
        <w:rPr>
          <w:rFonts w:ascii="GHEA Grapalat" w:hAnsi="GHEA Grapalat" w:cs="Sylfaen"/>
          <w:sz w:val="20"/>
          <w:lang w:val="af-ZA"/>
        </w:rPr>
        <w:t xml:space="preserve"> </w:t>
      </w:r>
      <w:r w:rsidR="00ED6836" w:rsidRPr="002C6D94">
        <w:rPr>
          <w:rFonts w:ascii="GHEA Grapalat" w:hAnsi="GHEA Grapalat" w:cs="Sylfaen"/>
          <w:sz w:val="20"/>
        </w:rPr>
        <w:t>բացակայում</w:t>
      </w:r>
      <w:r w:rsidR="00ED6836" w:rsidRPr="002C6D94">
        <w:rPr>
          <w:rFonts w:ascii="GHEA Grapalat" w:hAnsi="GHEA Grapalat" w:cs="Sylfaen"/>
          <w:sz w:val="20"/>
          <w:lang w:val="af-ZA"/>
        </w:rPr>
        <w:t xml:space="preserve"> </w:t>
      </w:r>
      <w:r w:rsidR="00880C5E" w:rsidRPr="002C6D94">
        <w:rPr>
          <w:rFonts w:ascii="GHEA Grapalat" w:hAnsi="GHEA Grapalat" w:cs="Sylfaen"/>
          <w:sz w:val="20"/>
          <w:lang w:val="hy-AM"/>
        </w:rPr>
        <w:t>են</w:t>
      </w:r>
      <w:r w:rsidR="00763EF7" w:rsidRPr="002C6D94">
        <w:rPr>
          <w:rFonts w:ascii="GHEA Grapalat" w:hAnsi="GHEA Grapalat" w:cs="Sylfaen"/>
          <w:sz w:val="20"/>
          <w:lang w:val="af-ZA"/>
        </w:rPr>
        <w:t xml:space="preserve"> </w:t>
      </w:r>
      <w:r w:rsidR="00ED6836" w:rsidRPr="002C6D94">
        <w:rPr>
          <w:rFonts w:ascii="GHEA Grapalat" w:hAnsi="GHEA Grapalat" w:cs="Sylfaen"/>
          <w:sz w:val="20"/>
        </w:rPr>
        <w:t>գնային</w:t>
      </w:r>
      <w:r w:rsidR="00ED6836" w:rsidRPr="002C6D94">
        <w:rPr>
          <w:rFonts w:ascii="GHEA Grapalat" w:hAnsi="GHEA Grapalat" w:cs="Sylfaen"/>
          <w:sz w:val="20"/>
          <w:lang w:val="af-ZA"/>
        </w:rPr>
        <w:t xml:space="preserve"> </w:t>
      </w:r>
      <w:r w:rsidR="00ED6836" w:rsidRPr="002C6D94">
        <w:rPr>
          <w:rFonts w:ascii="GHEA Grapalat" w:hAnsi="GHEA Grapalat" w:cs="Sylfaen"/>
          <w:sz w:val="20"/>
        </w:rPr>
        <w:t>առաջարկ</w:t>
      </w:r>
      <w:r w:rsidR="00771A92" w:rsidRPr="002C6D94">
        <w:rPr>
          <w:rFonts w:ascii="GHEA Grapalat" w:hAnsi="GHEA Grapalat" w:cs="Sylfaen"/>
          <w:sz w:val="20"/>
        </w:rPr>
        <w:t>ներ</w:t>
      </w:r>
      <w:r w:rsidR="00ED6836" w:rsidRPr="002C6D94">
        <w:rPr>
          <w:rFonts w:ascii="GHEA Grapalat" w:hAnsi="GHEA Grapalat" w:cs="Sylfaen"/>
          <w:sz w:val="20"/>
        </w:rPr>
        <w:t>ը</w:t>
      </w:r>
      <w:r w:rsidR="00880C5E" w:rsidRPr="002C6D94">
        <w:rPr>
          <w:rFonts w:ascii="GHEA Grapalat" w:hAnsi="GHEA Grapalat" w:cs="Sylfaen"/>
          <w:sz w:val="20"/>
          <w:lang w:val="hy-AM"/>
        </w:rPr>
        <w:t xml:space="preserve"> </w:t>
      </w:r>
      <w:r w:rsidR="00ED6836" w:rsidRPr="002C6D94">
        <w:rPr>
          <w:rFonts w:ascii="GHEA Grapalat" w:hAnsi="GHEA Grapalat" w:cs="Sylfaen"/>
          <w:sz w:val="20"/>
        </w:rPr>
        <w:t>կամ</w:t>
      </w:r>
      <w:r w:rsidR="00ED6836" w:rsidRPr="002C6D94">
        <w:rPr>
          <w:rFonts w:ascii="GHEA Grapalat" w:hAnsi="GHEA Grapalat" w:cs="Sylfaen"/>
          <w:sz w:val="20"/>
          <w:lang w:val="af-ZA"/>
        </w:rPr>
        <w:t xml:space="preserve"> </w:t>
      </w:r>
      <w:r w:rsidR="00771A92" w:rsidRPr="002C6D94">
        <w:rPr>
          <w:rFonts w:ascii="GHEA Grapalat" w:hAnsi="GHEA Grapalat" w:cs="Sylfaen"/>
          <w:sz w:val="20"/>
          <w:lang w:val="af-ZA"/>
        </w:rPr>
        <w:t xml:space="preserve">դրանք </w:t>
      </w:r>
      <w:r w:rsidR="00ED6836" w:rsidRPr="002C6D94">
        <w:rPr>
          <w:rFonts w:ascii="GHEA Grapalat" w:hAnsi="GHEA Grapalat" w:cs="Sylfaen"/>
          <w:sz w:val="20"/>
        </w:rPr>
        <w:t>ներկայացված</w:t>
      </w:r>
      <w:r w:rsidR="00ED6836" w:rsidRPr="002C6D94">
        <w:rPr>
          <w:rFonts w:ascii="GHEA Grapalat" w:hAnsi="GHEA Grapalat" w:cs="Sylfaen"/>
          <w:sz w:val="20"/>
          <w:lang w:val="af-ZA"/>
        </w:rPr>
        <w:t xml:space="preserve"> </w:t>
      </w:r>
      <w:r w:rsidR="00ED6836" w:rsidRPr="002C6D94">
        <w:rPr>
          <w:rFonts w:ascii="GHEA Grapalat" w:hAnsi="GHEA Grapalat" w:cs="Sylfaen"/>
          <w:sz w:val="20"/>
        </w:rPr>
        <w:t>են</w:t>
      </w:r>
      <w:r w:rsidR="00B1695D" w:rsidRPr="002C6D94">
        <w:rPr>
          <w:rFonts w:ascii="GHEA Grapalat" w:hAnsi="GHEA Grapalat" w:cs="Sylfaen"/>
          <w:sz w:val="20"/>
          <w:lang w:val="af-ZA"/>
        </w:rPr>
        <w:t xml:space="preserve"> </w:t>
      </w:r>
      <w:r w:rsidR="00ED6836" w:rsidRPr="002C6D94">
        <w:rPr>
          <w:rFonts w:ascii="GHEA Grapalat" w:hAnsi="GHEA Grapalat" w:cs="Sylfaen"/>
          <w:sz w:val="20"/>
        </w:rPr>
        <w:t>հրավերի</w:t>
      </w:r>
      <w:r w:rsidR="00ED6836" w:rsidRPr="002C6D94">
        <w:rPr>
          <w:rFonts w:ascii="GHEA Grapalat" w:hAnsi="GHEA Grapalat" w:cs="Sylfaen"/>
          <w:sz w:val="20"/>
          <w:lang w:val="af-ZA"/>
        </w:rPr>
        <w:t xml:space="preserve"> </w:t>
      </w:r>
      <w:r w:rsidR="00ED6836" w:rsidRPr="002C6D94">
        <w:rPr>
          <w:rFonts w:ascii="GHEA Grapalat" w:hAnsi="GHEA Grapalat" w:cs="Sylfaen"/>
          <w:sz w:val="20"/>
        </w:rPr>
        <w:t>պահանջներին</w:t>
      </w:r>
      <w:r w:rsidR="00ED6836" w:rsidRPr="002C6D94">
        <w:rPr>
          <w:rFonts w:ascii="GHEA Grapalat" w:hAnsi="GHEA Grapalat" w:cs="Sylfaen"/>
          <w:sz w:val="20"/>
          <w:lang w:val="af-ZA"/>
        </w:rPr>
        <w:t xml:space="preserve"> </w:t>
      </w:r>
      <w:r w:rsidR="00ED6836" w:rsidRPr="002C6D94">
        <w:rPr>
          <w:rFonts w:ascii="GHEA Grapalat" w:hAnsi="GHEA Grapalat" w:cs="Sylfaen"/>
          <w:sz w:val="20"/>
        </w:rPr>
        <w:t>անհամապատասխան</w:t>
      </w:r>
      <w:r w:rsidR="004348F9" w:rsidRPr="002C6D94">
        <w:rPr>
          <w:rFonts w:ascii="GHEA Grapalat" w:hAnsi="GHEA Grapalat" w:cs="Sylfaen"/>
          <w:sz w:val="20"/>
          <w:lang w:val="af-ZA"/>
        </w:rPr>
        <w:t>:</w:t>
      </w:r>
    </w:p>
    <w:p w14:paraId="196F0FB3" w14:textId="77777777" w:rsidR="00B514E8" w:rsidRPr="002C6D94" w:rsidRDefault="00FD2748"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rPr>
        <w:t>8</w:t>
      </w:r>
      <w:r w:rsidR="00096865" w:rsidRPr="002C6D94">
        <w:rPr>
          <w:rFonts w:ascii="GHEA Grapalat" w:hAnsi="GHEA Grapalat" w:cs="Sylfaen"/>
          <w:szCs w:val="24"/>
        </w:rPr>
        <w:t>.</w:t>
      </w:r>
      <w:r w:rsidR="004348F9" w:rsidRPr="002C6D94">
        <w:rPr>
          <w:rFonts w:ascii="GHEA Grapalat" w:hAnsi="GHEA Grapalat" w:cs="Sylfaen"/>
          <w:szCs w:val="24"/>
        </w:rPr>
        <w:t>3</w:t>
      </w:r>
      <w:r w:rsidR="00D7435F" w:rsidRPr="002C6D94">
        <w:rPr>
          <w:rFonts w:ascii="GHEA Grapalat" w:hAnsi="GHEA Grapalat" w:cs="Sylfaen"/>
          <w:szCs w:val="24"/>
        </w:rPr>
        <w:t xml:space="preserve"> </w:t>
      </w:r>
      <w:r w:rsidR="00A85E5D" w:rsidRPr="002C6D94">
        <w:rPr>
          <w:rFonts w:ascii="GHEA Grapalat" w:hAnsi="GHEA Grapalat" w:cs="Sylfaen"/>
          <w:szCs w:val="24"/>
          <w:lang w:val="hy-AM"/>
        </w:rPr>
        <w:t>Ընտրված</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մասնակիցը</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որոշվում</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է</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բավարար</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գնահատված</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հայտեր</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ներկայացրած</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մասնակիցների</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թվից</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նվազագույն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գնային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առաջարկ</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ներկայացրած</w:t>
      </w:r>
      <w:r w:rsidR="00B514E8" w:rsidRPr="002C6D94">
        <w:rPr>
          <w:rFonts w:ascii="GHEA Grapalat" w:hAnsi="GHEA Grapalat" w:cs="Sylfaen"/>
          <w:szCs w:val="24"/>
        </w:rPr>
        <w:t xml:space="preserve"> </w:t>
      </w:r>
      <w:r w:rsidR="00153C87" w:rsidRPr="002C6D94">
        <w:rPr>
          <w:rFonts w:ascii="GHEA Grapalat" w:hAnsi="GHEA Grapalat" w:cs="Sylfaen"/>
          <w:szCs w:val="24"/>
          <w:lang w:val="en-US"/>
        </w:rPr>
        <w:t>մ</w:t>
      </w:r>
      <w:r w:rsidR="00153C87" w:rsidRPr="002C6D94">
        <w:rPr>
          <w:rFonts w:ascii="GHEA Grapalat" w:hAnsi="GHEA Grapalat" w:cs="Sylfaen"/>
          <w:szCs w:val="24"/>
          <w:lang w:val="ru-RU"/>
        </w:rPr>
        <w:t>ասնակցին</w:t>
      </w:r>
      <w:r w:rsidR="00153C87" w:rsidRPr="002C6D94">
        <w:rPr>
          <w:rFonts w:ascii="GHEA Grapalat" w:hAnsi="GHEA Grapalat" w:cs="Sylfaen"/>
          <w:szCs w:val="24"/>
        </w:rPr>
        <w:t xml:space="preserve"> </w:t>
      </w:r>
      <w:r w:rsidR="00B514E8" w:rsidRPr="002C6D94">
        <w:rPr>
          <w:rFonts w:ascii="GHEA Grapalat" w:hAnsi="GHEA Grapalat" w:cs="Sylfaen"/>
          <w:szCs w:val="24"/>
          <w:lang w:val="ru-RU"/>
        </w:rPr>
        <w:t>նախապատվություն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տալու</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սկզբունքով։</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Ընդ</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որում</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հանձնաժողովի</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կողմից</w:t>
      </w:r>
      <w:r w:rsidR="00B514E8" w:rsidRPr="002C6D94">
        <w:rPr>
          <w:rFonts w:ascii="GHEA Grapalat" w:hAnsi="GHEA Grapalat" w:cs="Sylfaen"/>
          <w:szCs w:val="24"/>
        </w:rPr>
        <w:t xml:space="preserve"> </w:t>
      </w:r>
      <w:r w:rsidR="00A85E5D" w:rsidRPr="002C6D94">
        <w:rPr>
          <w:rFonts w:ascii="GHEA Grapalat" w:hAnsi="GHEA Grapalat" w:cs="Sylfaen"/>
          <w:szCs w:val="24"/>
          <w:lang w:val="hy-AM"/>
        </w:rPr>
        <w:t>ընտրված</w:t>
      </w:r>
      <w:r w:rsidR="00A85E5D" w:rsidRPr="002C6D94">
        <w:rPr>
          <w:rFonts w:ascii="GHEA Grapalat" w:hAnsi="GHEA Grapalat" w:cs="Sylfaen"/>
          <w:szCs w:val="24"/>
        </w:rPr>
        <w:t xml:space="preserve"> </w:t>
      </w:r>
      <w:r w:rsidR="00B514E8" w:rsidRPr="002C6D94">
        <w:rPr>
          <w:rFonts w:ascii="GHEA Grapalat" w:hAnsi="GHEA Grapalat" w:cs="Sylfaen"/>
          <w:szCs w:val="24"/>
          <w:lang w:val="en-US"/>
        </w:rPr>
        <w:t>և</w:t>
      </w:r>
      <w:r w:rsidR="00B514E8" w:rsidRPr="002C6D94">
        <w:rPr>
          <w:rFonts w:ascii="GHEA Grapalat" w:hAnsi="GHEA Grapalat" w:cs="Sylfaen"/>
          <w:szCs w:val="24"/>
        </w:rPr>
        <w:t xml:space="preserve"> </w:t>
      </w:r>
      <w:r w:rsidR="00880C5E" w:rsidRPr="002C6D94">
        <w:rPr>
          <w:rFonts w:ascii="GHEA Grapalat" w:hAnsi="GHEA Grapalat" w:cs="Sylfaen"/>
          <w:szCs w:val="24"/>
          <w:lang w:val="hy-AM"/>
        </w:rPr>
        <w:t>այդպիսին չճանաչված</w:t>
      </w:r>
      <w:r w:rsidR="00B514E8" w:rsidRPr="002C6D94">
        <w:rPr>
          <w:rFonts w:ascii="GHEA Grapalat" w:hAnsi="GHEA Grapalat" w:cs="Sylfaen"/>
          <w:szCs w:val="24"/>
          <w:lang w:val="ru-RU"/>
        </w:rPr>
        <w:t>մասնակիցներին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որոշելիս</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գնային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առաջարկների</w:t>
      </w:r>
      <w:r w:rsidR="00B514E8" w:rsidRPr="002C6D94">
        <w:rPr>
          <w:rFonts w:ascii="GHEA Grapalat" w:hAnsi="GHEA Grapalat" w:cs="Sylfaen"/>
          <w:szCs w:val="24"/>
        </w:rPr>
        <w:t xml:space="preserve"> գնահատումը և </w:t>
      </w:r>
      <w:r w:rsidR="00B514E8" w:rsidRPr="002C6D94">
        <w:rPr>
          <w:rFonts w:ascii="GHEA Grapalat" w:hAnsi="GHEA Grapalat" w:cs="Sylfaen"/>
          <w:szCs w:val="24"/>
          <w:lang w:val="ru-RU"/>
        </w:rPr>
        <w:t>համեմատումն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իրականացվում</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է</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առանց</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սույն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հրավերի</w:t>
      </w:r>
      <w:r w:rsidR="00B514E8" w:rsidRPr="002C6D94">
        <w:rPr>
          <w:rFonts w:ascii="GHEA Grapalat" w:hAnsi="GHEA Grapalat" w:cs="Sylfaen"/>
          <w:szCs w:val="24"/>
        </w:rPr>
        <w:t xml:space="preserve"> </w:t>
      </w:r>
      <w:r w:rsidR="00AE4008" w:rsidRPr="002C6D94">
        <w:rPr>
          <w:rFonts w:ascii="GHEA Grapalat" w:hAnsi="GHEA Grapalat" w:cs="Sylfaen"/>
          <w:szCs w:val="24"/>
        </w:rPr>
        <w:t>1-ին</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մասի</w:t>
      </w:r>
      <w:r w:rsidR="00B514E8" w:rsidRPr="002C6D94">
        <w:rPr>
          <w:rFonts w:ascii="GHEA Grapalat" w:hAnsi="GHEA Grapalat" w:cs="Sylfaen"/>
          <w:szCs w:val="24"/>
        </w:rPr>
        <w:t xml:space="preserve"> </w:t>
      </w:r>
      <w:r w:rsidR="00AE4008" w:rsidRPr="002C6D94">
        <w:rPr>
          <w:rFonts w:ascii="GHEA Grapalat" w:hAnsi="GHEA Grapalat" w:cs="Sylfaen"/>
          <w:szCs w:val="24"/>
        </w:rPr>
        <w:t>5</w:t>
      </w:r>
      <w:r w:rsidR="00B514E8" w:rsidRPr="002C6D94">
        <w:rPr>
          <w:rFonts w:ascii="GHEA Grapalat" w:hAnsi="GHEA Grapalat" w:cs="Sylfaen"/>
          <w:szCs w:val="24"/>
        </w:rPr>
        <w:t>.2</w:t>
      </w:r>
      <w:r w:rsidR="00F20DA5" w:rsidRPr="002C6D94">
        <w:rPr>
          <w:rFonts w:ascii="GHEA Grapalat" w:hAnsi="GHEA Grapalat" w:cs="Sylfaen"/>
          <w:szCs w:val="24"/>
        </w:rPr>
        <w:t>-րդ</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կետում</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նշված</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հարկի</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գումարի</w:t>
      </w:r>
      <w:r w:rsidR="00B514E8" w:rsidRPr="002C6D94">
        <w:rPr>
          <w:rFonts w:ascii="GHEA Grapalat" w:hAnsi="GHEA Grapalat" w:cs="Sylfaen"/>
          <w:szCs w:val="24"/>
        </w:rPr>
        <w:t xml:space="preserve"> </w:t>
      </w:r>
      <w:r w:rsidR="00B514E8" w:rsidRPr="002C6D94">
        <w:rPr>
          <w:rFonts w:ascii="GHEA Grapalat" w:hAnsi="GHEA Grapalat" w:cs="Sylfaen"/>
          <w:szCs w:val="24"/>
          <w:lang w:val="ru-RU"/>
        </w:rPr>
        <w:t>հաշվարկման</w:t>
      </w:r>
      <w:r w:rsidR="00F61898" w:rsidRPr="002C6D94">
        <w:rPr>
          <w:rFonts w:ascii="GHEA Grapalat" w:hAnsi="GHEA Grapalat" w:cs="Sylfaen"/>
          <w:lang w:val="hy-AM"/>
        </w:rPr>
        <w:t>:</w:t>
      </w:r>
    </w:p>
    <w:p w14:paraId="54BA13F4" w14:textId="5C00C4AE" w:rsidR="00096865" w:rsidRPr="002C6D94" w:rsidRDefault="00FD2748" w:rsidP="002C6D94">
      <w:pPr>
        <w:pStyle w:val="a3"/>
        <w:spacing w:line="240" w:lineRule="auto"/>
        <w:ind w:firstLine="567"/>
        <w:rPr>
          <w:rFonts w:ascii="GHEA Grapalat" w:hAnsi="GHEA Grapalat" w:cs="Sylfaen"/>
          <w:i w:val="0"/>
          <w:szCs w:val="24"/>
          <w:lang w:val="af-ZA"/>
        </w:rPr>
      </w:pPr>
      <w:r w:rsidRPr="002C6D94">
        <w:rPr>
          <w:rFonts w:ascii="GHEA Grapalat" w:hAnsi="GHEA Grapalat" w:cs="Sylfaen"/>
          <w:i w:val="0"/>
          <w:szCs w:val="24"/>
          <w:lang w:val="af-ZA"/>
        </w:rPr>
        <w:t>8</w:t>
      </w:r>
      <w:r w:rsidR="00096865" w:rsidRPr="002C6D94">
        <w:rPr>
          <w:rFonts w:ascii="GHEA Grapalat" w:hAnsi="GHEA Grapalat" w:cs="Sylfaen"/>
          <w:i w:val="0"/>
          <w:szCs w:val="24"/>
          <w:lang w:val="af-ZA"/>
        </w:rPr>
        <w:t>.</w:t>
      </w:r>
      <w:r w:rsidR="004348F9" w:rsidRPr="002C6D94">
        <w:rPr>
          <w:rFonts w:ascii="GHEA Grapalat" w:hAnsi="GHEA Grapalat" w:cs="Sylfaen"/>
          <w:i w:val="0"/>
          <w:szCs w:val="24"/>
          <w:lang w:val="af-ZA"/>
        </w:rPr>
        <w:t>4</w:t>
      </w:r>
      <w:r w:rsidR="00D7435F"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Եթե</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հայտում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անհամապատասխանություն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է</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տեղ</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գտել</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տառերով</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և</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թվերով</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գրված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գումարների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միջև</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ապա</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հիմք</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է</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ընդունվում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տառերով</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գրված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hy-AM"/>
        </w:rPr>
        <w:t>գումարը</w:t>
      </w:r>
      <w:r w:rsidR="004D5671" w:rsidRPr="002C6D94">
        <w:rPr>
          <w:rFonts w:ascii="GHEA Grapalat" w:hAnsi="GHEA Grapalat" w:cs="Sylfaen"/>
          <w:i w:val="0"/>
          <w:szCs w:val="24"/>
          <w:lang w:val="hy-AM"/>
        </w:rPr>
        <w:t>։</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Եթե</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առաջարկվող</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գները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ներկայացված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են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երկու</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ավելի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արժույթներով</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ապա</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դրանք</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համեմատվում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են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Հայաստանի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Հանրապետության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դրամով</w:t>
      </w:r>
      <w:r w:rsidR="00096865" w:rsidRPr="002C6D94">
        <w:rPr>
          <w:rFonts w:ascii="GHEA Grapalat" w:hAnsi="GHEA Grapalat" w:cs="Sylfaen"/>
          <w:i w:val="0"/>
          <w:szCs w:val="24"/>
          <w:lang w:val="af-ZA"/>
        </w:rPr>
        <w:t xml:space="preserve">` </w:t>
      </w:r>
      <w:r w:rsidR="000F7967" w:rsidRPr="002C6D94">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2C6D94">
        <w:rPr>
          <w:rFonts w:ascii="GHEA Grapalat" w:hAnsi="GHEA Grapalat" w:cs="Sylfaen"/>
          <w:i w:val="0"/>
          <w:szCs w:val="24"/>
          <w:lang w:val="ru-RU"/>
        </w:rPr>
        <w:t>փոխարժեքով։</w:t>
      </w:r>
      <w:r w:rsidR="00507FEA" w:rsidRPr="002C6D94">
        <w:rPr>
          <w:rFonts w:ascii="GHEA Grapalat" w:hAnsi="GHEA Grapalat" w:cs="Sylfaen"/>
          <w:i w:val="0"/>
          <w:szCs w:val="24"/>
          <w:lang w:val="af-ZA"/>
        </w:rPr>
        <w:t xml:space="preserve"> </w:t>
      </w:r>
    </w:p>
    <w:p w14:paraId="4BF4ECBC" w14:textId="7D685281" w:rsidR="009B6D58" w:rsidRPr="002C6D94" w:rsidRDefault="00FD2748" w:rsidP="002C6D94">
      <w:pPr>
        <w:pStyle w:val="norm"/>
        <w:spacing w:line="240" w:lineRule="auto"/>
        <w:rPr>
          <w:rFonts w:ascii="GHEA Grapalat" w:hAnsi="GHEA Grapalat" w:cs="Sylfaen"/>
          <w:sz w:val="20"/>
          <w:szCs w:val="24"/>
          <w:lang w:val="af-ZA" w:eastAsia="en-US"/>
        </w:rPr>
      </w:pPr>
      <w:r w:rsidRPr="002C6D94">
        <w:rPr>
          <w:rFonts w:ascii="GHEA Grapalat" w:hAnsi="GHEA Grapalat"/>
          <w:sz w:val="20"/>
          <w:lang w:val="af-ZA" w:eastAsia="x-none"/>
        </w:rPr>
        <w:t>8</w:t>
      </w:r>
      <w:r w:rsidR="00633389" w:rsidRPr="002C6D94">
        <w:rPr>
          <w:rFonts w:ascii="GHEA Grapalat" w:hAnsi="GHEA Grapalat"/>
          <w:sz w:val="20"/>
          <w:lang w:val="af-ZA" w:eastAsia="x-none"/>
        </w:rPr>
        <w:t>.</w:t>
      </w:r>
      <w:r w:rsidR="00E56508" w:rsidRPr="002C6D94">
        <w:rPr>
          <w:rFonts w:ascii="GHEA Grapalat" w:hAnsi="GHEA Grapalat"/>
          <w:sz w:val="20"/>
          <w:lang w:val="hy-AM" w:eastAsia="x-none"/>
        </w:rPr>
        <w:t>5</w:t>
      </w:r>
      <w:r w:rsidR="00E56508" w:rsidRPr="002C6D94">
        <w:rPr>
          <w:rFonts w:ascii="GHEA Grapalat" w:hAnsi="GHEA Grapalat"/>
          <w:sz w:val="20"/>
          <w:lang w:val="af-ZA" w:eastAsia="x-none"/>
        </w:rPr>
        <w:t xml:space="preserve"> </w:t>
      </w:r>
      <w:r w:rsidR="00973FB1" w:rsidRPr="002C6D94">
        <w:rPr>
          <w:rFonts w:ascii="GHEA Grapalat" w:hAnsi="GHEA Grapalat"/>
          <w:sz w:val="20"/>
          <w:lang w:val="af-ZA" w:eastAsia="x-none"/>
        </w:rPr>
        <w:t>Հ</w:t>
      </w:r>
      <w:r w:rsidR="00973FB1" w:rsidRPr="002C6D94">
        <w:rPr>
          <w:rFonts w:ascii="GHEA Grapalat" w:hAnsi="GHEA Grapalat" w:cs="Sylfaen"/>
          <w:sz w:val="20"/>
          <w:szCs w:val="24"/>
          <w:lang w:val="ru-RU" w:eastAsia="en-US"/>
        </w:rPr>
        <w:t>անձնաժողովը</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հրավերի</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պահանջների</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նկատմամբ</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բավարար</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գնահատված</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հայտեր</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ներկայացրած</w:t>
      </w:r>
      <w:r w:rsidR="00973FB1"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մ</w:t>
      </w:r>
      <w:r w:rsidR="00973FB1" w:rsidRPr="002C6D94">
        <w:rPr>
          <w:rFonts w:ascii="GHEA Grapalat" w:hAnsi="GHEA Grapalat" w:cs="Sylfaen"/>
          <w:sz w:val="20"/>
          <w:szCs w:val="24"/>
          <w:lang w:val="ru-RU" w:eastAsia="en-US"/>
        </w:rPr>
        <w:t>ասնակիցներից</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որոշում</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և</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հայտարարում</w:t>
      </w:r>
      <w:r w:rsidR="00973FB1"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է</w:t>
      </w:r>
      <w:r w:rsidR="00973FB1"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hy-AM" w:eastAsia="en-US"/>
        </w:rPr>
        <w:t>ընտրված</w:t>
      </w:r>
      <w:r w:rsidR="00D32414"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ru-RU" w:eastAsia="en-US"/>
        </w:rPr>
        <w:t>և</w:t>
      </w:r>
      <w:r w:rsidR="00973FB1" w:rsidRPr="002C6D94">
        <w:rPr>
          <w:rFonts w:ascii="GHEA Grapalat" w:hAnsi="GHEA Grapalat" w:cs="Sylfaen"/>
          <w:sz w:val="20"/>
          <w:szCs w:val="24"/>
          <w:lang w:val="af-ZA" w:eastAsia="en-US"/>
        </w:rPr>
        <w:t xml:space="preserve"> </w:t>
      </w:r>
      <w:r w:rsidR="00880C5E" w:rsidRPr="002C6D94">
        <w:rPr>
          <w:rFonts w:ascii="GHEA Grapalat" w:hAnsi="GHEA Grapalat" w:cs="Sylfaen"/>
          <w:sz w:val="20"/>
          <w:szCs w:val="24"/>
          <w:lang w:val="hy-AM" w:eastAsia="en-US"/>
        </w:rPr>
        <w:t>այդպիսին չճանաչված</w:t>
      </w:r>
      <w:r w:rsidR="00973FB1" w:rsidRPr="002C6D94">
        <w:rPr>
          <w:rFonts w:ascii="GHEA Grapalat" w:hAnsi="GHEA Grapalat" w:cs="Sylfaen"/>
          <w:sz w:val="20"/>
          <w:szCs w:val="24"/>
          <w:lang w:val="ru-RU" w:eastAsia="en-US"/>
        </w:rPr>
        <w:t>մասնակիցներին</w:t>
      </w:r>
      <w:r w:rsidR="00973FB1" w:rsidRPr="002C6D94">
        <w:rPr>
          <w:rFonts w:ascii="GHEA Grapalat" w:hAnsi="GHEA Grapalat" w:cs="Sylfaen"/>
          <w:sz w:val="20"/>
          <w:szCs w:val="24"/>
          <w:lang w:val="af-ZA" w:eastAsia="en-US"/>
        </w:rPr>
        <w:t>:</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Ապրանքների</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գնման</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դեպքում</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հանձնաժողովը</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գնահատում</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է</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նաև</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ներկայացված</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ապրանքի</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ամբողջական</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նկարագրերի</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համապատասխանությունը</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հրավերի</w:t>
      </w:r>
      <w:r w:rsidR="00D32414" w:rsidRPr="002C6D94">
        <w:rPr>
          <w:rFonts w:ascii="GHEA Grapalat" w:hAnsi="GHEA Grapalat" w:cs="Sylfaen"/>
          <w:sz w:val="20"/>
          <w:szCs w:val="24"/>
          <w:lang w:val="af-ZA" w:eastAsia="en-US"/>
        </w:rPr>
        <w:t xml:space="preserve"> </w:t>
      </w:r>
      <w:r w:rsidR="00D32414" w:rsidRPr="002C6D94">
        <w:rPr>
          <w:rFonts w:ascii="GHEA Grapalat" w:hAnsi="GHEA Grapalat" w:cs="Sylfaen"/>
          <w:sz w:val="20"/>
          <w:szCs w:val="24"/>
          <w:lang w:val="ru-RU" w:eastAsia="en-US"/>
        </w:rPr>
        <w:t>պահանջներին</w:t>
      </w:r>
      <w:r w:rsidR="00D32414" w:rsidRPr="002C6D94">
        <w:rPr>
          <w:rFonts w:ascii="GHEA Grapalat" w:hAnsi="GHEA Grapalat" w:cs="Sylfaen"/>
          <w:sz w:val="20"/>
          <w:szCs w:val="24"/>
          <w:lang w:val="af-ZA" w:eastAsia="en-US"/>
        </w:rPr>
        <w:t>:</w:t>
      </w:r>
      <w:r w:rsidR="00973FB1" w:rsidRPr="002C6D94">
        <w:rPr>
          <w:rFonts w:ascii="GHEA Grapalat" w:hAnsi="GHEA Grapalat" w:cs="Sylfaen"/>
          <w:sz w:val="20"/>
          <w:szCs w:val="24"/>
          <w:lang w:val="af-ZA" w:eastAsia="en-US"/>
        </w:rPr>
        <w:t xml:space="preserve"> </w:t>
      </w:r>
      <w:r w:rsidR="009B6D58" w:rsidRPr="002C6D94">
        <w:rPr>
          <w:rFonts w:ascii="GHEA Grapalat" w:hAnsi="GHEA Grapalat" w:cs="Sylfaen"/>
          <w:sz w:val="20"/>
          <w:szCs w:val="24"/>
          <w:lang w:val="ru-RU" w:eastAsia="en-US"/>
        </w:rPr>
        <w:t>Առաջարկված</w:t>
      </w:r>
      <w:r w:rsidR="009B6D58" w:rsidRPr="002C6D94">
        <w:rPr>
          <w:rFonts w:ascii="GHEA Grapalat" w:hAnsi="GHEA Grapalat" w:cs="Sylfaen"/>
          <w:sz w:val="20"/>
          <w:szCs w:val="24"/>
          <w:lang w:val="af-ZA" w:eastAsia="en-US"/>
        </w:rPr>
        <w:t xml:space="preserve"> </w:t>
      </w:r>
      <w:r w:rsidR="009B6D58" w:rsidRPr="002C6D94">
        <w:rPr>
          <w:rFonts w:ascii="GHEA Grapalat" w:hAnsi="GHEA Grapalat" w:cs="Sylfaen"/>
          <w:sz w:val="20"/>
          <w:szCs w:val="24"/>
          <w:lang w:val="ru-RU" w:eastAsia="en-US"/>
        </w:rPr>
        <w:t>նվազագույն</w:t>
      </w:r>
      <w:r w:rsidR="009B6D58" w:rsidRPr="002C6D94">
        <w:rPr>
          <w:rFonts w:ascii="GHEA Grapalat" w:hAnsi="GHEA Grapalat" w:cs="Sylfaen"/>
          <w:sz w:val="20"/>
          <w:szCs w:val="24"/>
          <w:lang w:val="af-ZA" w:eastAsia="en-US"/>
        </w:rPr>
        <w:t xml:space="preserve"> </w:t>
      </w:r>
      <w:r w:rsidR="009B6D58" w:rsidRPr="002C6D94">
        <w:rPr>
          <w:rFonts w:ascii="GHEA Grapalat" w:hAnsi="GHEA Grapalat" w:cs="Sylfaen"/>
          <w:sz w:val="20"/>
          <w:szCs w:val="24"/>
          <w:lang w:val="ru-RU" w:eastAsia="en-US"/>
        </w:rPr>
        <w:t>գների</w:t>
      </w:r>
      <w:r w:rsidR="009B6D58" w:rsidRPr="002C6D94">
        <w:rPr>
          <w:rFonts w:ascii="GHEA Grapalat" w:hAnsi="GHEA Grapalat" w:cs="Sylfaen"/>
          <w:sz w:val="20"/>
          <w:szCs w:val="24"/>
          <w:lang w:val="af-ZA" w:eastAsia="en-US"/>
        </w:rPr>
        <w:t xml:space="preserve"> </w:t>
      </w:r>
      <w:r w:rsidR="009B6D58" w:rsidRPr="002C6D94">
        <w:rPr>
          <w:rFonts w:ascii="GHEA Grapalat" w:hAnsi="GHEA Grapalat" w:cs="Sylfaen"/>
          <w:sz w:val="20"/>
          <w:szCs w:val="24"/>
          <w:lang w:val="ru-RU" w:eastAsia="en-US"/>
        </w:rPr>
        <w:t>հավասարության</w:t>
      </w:r>
      <w:r w:rsidR="009B6D58" w:rsidRPr="002C6D94">
        <w:rPr>
          <w:rFonts w:ascii="GHEA Grapalat" w:hAnsi="GHEA Grapalat" w:cs="Sylfaen"/>
          <w:sz w:val="20"/>
          <w:szCs w:val="24"/>
          <w:lang w:val="af-ZA" w:eastAsia="en-US"/>
        </w:rPr>
        <w:t xml:space="preserve"> </w:t>
      </w:r>
      <w:r w:rsidR="009B6D58" w:rsidRPr="002C6D94">
        <w:rPr>
          <w:rFonts w:ascii="GHEA Grapalat" w:hAnsi="GHEA Grapalat" w:cs="Sylfaen"/>
          <w:sz w:val="20"/>
          <w:szCs w:val="24"/>
          <w:lang w:val="ru-RU" w:eastAsia="en-US"/>
        </w:rPr>
        <w:t>դեպքում</w:t>
      </w:r>
      <w:r w:rsidR="00AE74A0" w:rsidRPr="002C6D94">
        <w:rPr>
          <w:rFonts w:ascii="GHEA Grapalat" w:hAnsi="GHEA Grapalat" w:cs="Sylfaen"/>
          <w:sz w:val="20"/>
          <w:szCs w:val="24"/>
          <w:lang w:val="hy-AM" w:eastAsia="en-US"/>
        </w:rPr>
        <w:t>՝</w:t>
      </w:r>
      <w:r w:rsidR="009B6D58" w:rsidRPr="002C6D94">
        <w:rPr>
          <w:rFonts w:ascii="GHEA Grapalat" w:hAnsi="GHEA Grapalat" w:cs="Sylfaen"/>
          <w:sz w:val="20"/>
          <w:szCs w:val="24"/>
          <w:lang w:val="af-ZA" w:eastAsia="en-US"/>
        </w:rPr>
        <w:t xml:space="preserve"> </w:t>
      </w:r>
    </w:p>
    <w:p w14:paraId="0E2ABB9F" w14:textId="7031C2D4" w:rsidR="009B6D58" w:rsidRPr="002C6D94" w:rsidRDefault="009B6D58" w:rsidP="002C6D94">
      <w:pPr>
        <w:pStyle w:val="norm"/>
        <w:spacing w:line="240" w:lineRule="auto"/>
        <w:rPr>
          <w:rFonts w:ascii="GHEA Grapalat" w:hAnsi="GHEA Grapalat" w:cs="Sylfaen"/>
          <w:sz w:val="20"/>
          <w:szCs w:val="24"/>
          <w:lang w:val="af-ZA" w:eastAsia="en-US"/>
        </w:rPr>
      </w:pPr>
      <w:r w:rsidRPr="002C6D94">
        <w:rPr>
          <w:rFonts w:ascii="GHEA Grapalat" w:hAnsi="GHEA Grapalat" w:cs="Sylfaen"/>
          <w:sz w:val="20"/>
          <w:szCs w:val="24"/>
          <w:lang w:val="ru-RU" w:eastAsia="en-US"/>
        </w:rPr>
        <w:t>ա</w:t>
      </w:r>
      <w:r w:rsidRPr="002C6D94">
        <w:rPr>
          <w:rFonts w:ascii="GHEA Grapalat" w:hAnsi="GHEA Grapalat" w:cs="Sylfaen"/>
          <w:sz w:val="20"/>
          <w:szCs w:val="24"/>
          <w:lang w:val="af-ZA" w:eastAsia="en-US"/>
        </w:rPr>
        <w:t xml:space="preserve">. </w:t>
      </w:r>
      <w:r w:rsidR="00E34189" w:rsidRPr="002C6D94">
        <w:rPr>
          <w:rFonts w:ascii="GHEA Grapalat" w:hAnsi="GHEA Grapalat" w:cs="Sylfaen"/>
          <w:sz w:val="20"/>
          <w:szCs w:val="24"/>
          <w:lang w:val="hy-AM" w:eastAsia="en-US"/>
        </w:rPr>
        <w:t>ընտրված</w:t>
      </w:r>
      <w:r w:rsidR="00E34189"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և</w:t>
      </w:r>
      <w:r w:rsidRPr="002C6D94">
        <w:rPr>
          <w:rFonts w:ascii="GHEA Grapalat" w:hAnsi="GHEA Grapalat" w:cs="Sylfaen"/>
          <w:sz w:val="20"/>
          <w:szCs w:val="24"/>
          <w:lang w:val="af-ZA" w:eastAsia="en-US"/>
        </w:rPr>
        <w:t xml:space="preserve"> </w:t>
      </w:r>
      <w:r w:rsidR="00880C5E" w:rsidRPr="002C6D94">
        <w:rPr>
          <w:rFonts w:ascii="GHEA Grapalat" w:hAnsi="GHEA Grapalat" w:cs="Sylfaen"/>
          <w:sz w:val="20"/>
          <w:szCs w:val="24"/>
          <w:lang w:val="hy-AM" w:eastAsia="en-US"/>
        </w:rPr>
        <w:t>այդպիսին չճանաչված</w:t>
      </w:r>
      <w:r w:rsidR="00FD2748" w:rsidRPr="002C6D94">
        <w:rPr>
          <w:rFonts w:ascii="GHEA Grapalat" w:hAnsi="GHEA Grapalat" w:cs="Sylfaen"/>
          <w:sz w:val="20"/>
          <w:szCs w:val="24"/>
          <w:lang w:val="af-ZA" w:eastAsia="en-US"/>
        </w:rPr>
        <w:t>մ</w:t>
      </w:r>
      <w:r w:rsidRPr="002C6D94">
        <w:rPr>
          <w:rFonts w:ascii="GHEA Grapalat" w:hAnsi="GHEA Grapalat" w:cs="Sylfaen"/>
          <w:sz w:val="20"/>
          <w:szCs w:val="24"/>
          <w:lang w:val="ru-RU" w:eastAsia="en-US"/>
        </w:rPr>
        <w:t>ասնակիցներին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որոշելու</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նպատակով</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հանձնաժողովի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նիստում</w:t>
      </w:r>
      <w:r w:rsidRPr="002C6D94">
        <w:rPr>
          <w:rFonts w:ascii="GHEA Grapalat" w:hAnsi="GHEA Grapalat" w:cs="Sylfaen"/>
          <w:sz w:val="20"/>
          <w:szCs w:val="24"/>
          <w:lang w:val="af-ZA" w:eastAsia="en-US"/>
        </w:rPr>
        <w:t xml:space="preserve"> </w:t>
      </w:r>
      <w:r w:rsidR="00E56508" w:rsidRPr="002C6D94">
        <w:rPr>
          <w:rFonts w:ascii="GHEA Grapalat" w:hAnsi="GHEA Grapalat" w:cs="Sylfaen"/>
          <w:sz w:val="20"/>
          <w:szCs w:val="24"/>
          <w:lang w:val="hy-AM" w:eastAsia="en-US"/>
        </w:rPr>
        <w:t xml:space="preserve">հավասար գներ ներկայացրած </w:t>
      </w:r>
      <w:r w:rsidR="00FD2748" w:rsidRPr="002C6D94">
        <w:rPr>
          <w:rFonts w:ascii="GHEA Grapalat" w:hAnsi="GHEA Grapalat" w:cs="Sylfaen"/>
          <w:sz w:val="20"/>
          <w:szCs w:val="24"/>
          <w:lang w:val="af-ZA" w:eastAsia="en-US"/>
        </w:rPr>
        <w:t>մ</w:t>
      </w:r>
      <w:r w:rsidRPr="002C6D94">
        <w:rPr>
          <w:rFonts w:ascii="GHEA Grapalat" w:hAnsi="GHEA Grapalat" w:cs="Sylfaen"/>
          <w:sz w:val="20"/>
          <w:szCs w:val="24"/>
          <w:lang w:val="ru-RU" w:eastAsia="en-US"/>
        </w:rPr>
        <w:t>ասնակիցների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հետ</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վարվում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են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միաժամանակյա</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բանակցություններ</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եթե</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նիստին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ներկա</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են</w:t>
      </w:r>
      <w:r w:rsidR="00E56508" w:rsidRPr="002C6D94">
        <w:rPr>
          <w:rFonts w:ascii="GHEA Grapalat" w:hAnsi="GHEA Grapalat" w:cs="Sylfaen"/>
          <w:sz w:val="20"/>
          <w:szCs w:val="24"/>
          <w:lang w:val="hy-AM" w:eastAsia="en-US"/>
        </w:rPr>
        <w:t>այդ</w:t>
      </w:r>
      <w:r w:rsidRPr="002C6D94">
        <w:rPr>
          <w:rFonts w:ascii="GHEA Grapalat" w:hAnsi="GHEA Grapalat" w:cs="Sylfaen"/>
          <w:sz w:val="20"/>
          <w:szCs w:val="24"/>
          <w:lang w:val="af-ZA" w:eastAsia="en-US"/>
        </w:rPr>
        <w:t xml:space="preserve"> </w:t>
      </w:r>
      <w:r w:rsidR="00FD2748" w:rsidRPr="002C6D94">
        <w:rPr>
          <w:rFonts w:ascii="GHEA Grapalat" w:hAnsi="GHEA Grapalat" w:cs="Sylfaen"/>
          <w:sz w:val="20"/>
          <w:szCs w:val="24"/>
          <w:lang w:val="af-ZA" w:eastAsia="en-US"/>
        </w:rPr>
        <w:t>մ</w:t>
      </w:r>
      <w:r w:rsidRPr="002C6D94">
        <w:rPr>
          <w:rFonts w:ascii="GHEA Grapalat" w:hAnsi="GHEA Grapalat" w:cs="Sylfaen"/>
          <w:sz w:val="20"/>
          <w:szCs w:val="24"/>
          <w:lang w:val="ru-RU" w:eastAsia="en-US"/>
        </w:rPr>
        <w:t>ասնակիցները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համապատասխան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լիազորություն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ունեցող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ներկայացուցիչները</w:t>
      </w:r>
      <w:r w:rsidRPr="002C6D94">
        <w:rPr>
          <w:rFonts w:ascii="GHEA Grapalat" w:hAnsi="GHEA Grapalat" w:cs="Sylfaen"/>
          <w:sz w:val="20"/>
          <w:szCs w:val="24"/>
          <w:lang w:val="af-ZA" w:eastAsia="en-US"/>
        </w:rPr>
        <w:t>),</w:t>
      </w:r>
    </w:p>
    <w:p w14:paraId="186C75A4" w14:textId="6DF8D09F" w:rsidR="009B6D58" w:rsidRPr="002C6D94" w:rsidRDefault="009B6D58" w:rsidP="002C6D94">
      <w:pPr>
        <w:pStyle w:val="norm"/>
        <w:spacing w:line="240" w:lineRule="auto"/>
        <w:rPr>
          <w:rFonts w:ascii="GHEA Grapalat" w:hAnsi="GHEA Grapalat" w:cs="Sylfaen"/>
          <w:sz w:val="20"/>
          <w:szCs w:val="24"/>
          <w:lang w:val="af-ZA" w:eastAsia="en-US"/>
        </w:rPr>
      </w:pPr>
      <w:r w:rsidRPr="002C6D94">
        <w:rPr>
          <w:rFonts w:ascii="GHEA Grapalat" w:hAnsi="GHEA Grapalat" w:cs="Sylfaen"/>
          <w:sz w:val="20"/>
          <w:szCs w:val="24"/>
          <w:lang w:val="ru-RU" w:eastAsia="en-US"/>
        </w:rPr>
        <w:t>բ</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հակառակ</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դեպքում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հանձնաժողովի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նիստը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կասեցվում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է</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և</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մեկ</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աշխատանքային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օրվա</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ընթացքում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հանձնաժողովի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քարտուղարը</w:t>
      </w:r>
      <w:r w:rsidRPr="002C6D94">
        <w:rPr>
          <w:rFonts w:ascii="GHEA Grapalat" w:hAnsi="GHEA Grapalat" w:cs="Sylfaen"/>
          <w:sz w:val="20"/>
          <w:szCs w:val="24"/>
          <w:lang w:val="af-ZA" w:eastAsia="en-US"/>
        </w:rPr>
        <w:t xml:space="preserve"> </w:t>
      </w:r>
      <w:r w:rsidR="00E56508" w:rsidRPr="002C6D94">
        <w:rPr>
          <w:rFonts w:ascii="GHEA Grapalat" w:hAnsi="GHEA Grapalat" w:cs="Sylfaen"/>
          <w:sz w:val="20"/>
          <w:szCs w:val="24"/>
          <w:lang w:val="hy-AM" w:eastAsia="en-US"/>
        </w:rPr>
        <w:t xml:space="preserve">հավասար գներ </w:t>
      </w:r>
      <w:r w:rsidR="00143E8C" w:rsidRPr="002C6D94">
        <w:rPr>
          <w:rFonts w:ascii="GHEA Grapalat" w:hAnsi="GHEA Grapalat" w:cs="Sylfaen"/>
          <w:sz w:val="20"/>
          <w:szCs w:val="24"/>
          <w:lang w:val="ru-RU" w:eastAsia="en-US"/>
        </w:rPr>
        <w:t>ներկայացրած</w:t>
      </w:r>
      <w:r w:rsidR="00143E8C" w:rsidRPr="002C6D94">
        <w:rPr>
          <w:rFonts w:ascii="GHEA Grapalat" w:hAnsi="GHEA Grapalat" w:cs="Sylfaen"/>
          <w:sz w:val="20"/>
          <w:szCs w:val="24"/>
          <w:lang w:val="af-ZA" w:eastAsia="en-US"/>
        </w:rPr>
        <w:t xml:space="preserve"> </w:t>
      </w:r>
      <w:r w:rsidR="00143E8C" w:rsidRPr="002C6D94">
        <w:rPr>
          <w:rFonts w:ascii="GHEA Grapalat" w:hAnsi="GHEA Grapalat" w:cs="Sylfaen"/>
          <w:sz w:val="20"/>
          <w:szCs w:val="24"/>
          <w:lang w:val="ru-RU" w:eastAsia="en-US"/>
        </w:rPr>
        <w:t>մասնակիցներին</w:t>
      </w:r>
      <w:r w:rsidR="00143E8C" w:rsidRPr="002C6D94">
        <w:rPr>
          <w:rFonts w:ascii="GHEA Grapalat" w:hAnsi="GHEA Grapalat" w:cs="Sylfaen"/>
          <w:sz w:val="20"/>
          <w:szCs w:val="24"/>
          <w:lang w:val="af-ZA" w:eastAsia="en-US"/>
        </w:rPr>
        <w:t xml:space="preserve"> </w:t>
      </w:r>
      <w:r w:rsidR="00A232D9" w:rsidRPr="002C6D94">
        <w:rPr>
          <w:rFonts w:ascii="GHEA Grapalat" w:hAnsi="GHEA Grapalat" w:cs="Sylfaen"/>
          <w:sz w:val="20"/>
          <w:szCs w:val="24"/>
          <w:lang w:val="af-ZA" w:eastAsia="en-US"/>
        </w:rPr>
        <w:t xml:space="preserve">էլեկտրոնային եղանակով </w:t>
      </w:r>
      <w:r w:rsidRPr="002C6D94">
        <w:rPr>
          <w:rFonts w:ascii="GHEA Grapalat" w:hAnsi="GHEA Grapalat" w:cs="Sylfaen"/>
          <w:sz w:val="20"/>
          <w:szCs w:val="24"/>
          <w:lang w:val="ru-RU" w:eastAsia="en-US"/>
        </w:rPr>
        <w:t>միաժամանակ</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ծանուցում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է</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գների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նվազեցման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շուրջ</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միաժամանակյա</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բանակցությունների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վարման</w:t>
      </w:r>
      <w:r w:rsidR="00880C5E" w:rsidRPr="002C6D94">
        <w:rPr>
          <w:rFonts w:ascii="GHEA Grapalat" w:hAnsi="GHEA Grapalat" w:cs="Sylfaen"/>
          <w:sz w:val="20"/>
          <w:szCs w:val="24"/>
          <w:lang w:val="hy-AM" w:eastAsia="en-US"/>
        </w:rPr>
        <w:t xml:space="preserve"> պայմանների, տևողության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օրվա</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ժամի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և</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վայրի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մասին</w:t>
      </w:r>
      <w:r w:rsidRPr="002C6D94">
        <w:rPr>
          <w:rFonts w:ascii="GHEA Grapalat" w:hAnsi="GHEA Grapalat" w:cs="Sylfaen"/>
          <w:sz w:val="20"/>
          <w:szCs w:val="24"/>
          <w:lang w:val="af-ZA" w:eastAsia="en-US"/>
        </w:rPr>
        <w:t>,</w:t>
      </w:r>
    </w:p>
    <w:p w14:paraId="13E9D4DF" w14:textId="77777777" w:rsidR="009B6D58" w:rsidRPr="002C6D94" w:rsidRDefault="009B6D58" w:rsidP="002C6D94">
      <w:pPr>
        <w:pStyle w:val="norm"/>
        <w:spacing w:line="240" w:lineRule="auto"/>
        <w:rPr>
          <w:rFonts w:ascii="GHEA Grapalat" w:hAnsi="GHEA Grapalat" w:cs="Sylfaen"/>
          <w:sz w:val="20"/>
          <w:szCs w:val="24"/>
          <w:lang w:val="af-ZA" w:eastAsia="en-US"/>
        </w:rPr>
      </w:pPr>
      <w:r w:rsidRPr="002C6D94">
        <w:rPr>
          <w:rFonts w:ascii="GHEA Grapalat" w:hAnsi="GHEA Grapalat" w:cs="Sylfaen"/>
          <w:sz w:val="20"/>
          <w:szCs w:val="24"/>
          <w:lang w:val="ru-RU" w:eastAsia="en-US"/>
        </w:rPr>
        <w:t>գ</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բանակցությունները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վարվում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են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ոչ</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շուտ</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քան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ծանուցումն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ուղարկվելու</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օրվան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հաջորդող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օրվանից</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երկրորդ</w:t>
      </w:r>
      <w:r w:rsidRPr="002C6D94">
        <w:rPr>
          <w:rFonts w:ascii="GHEA Grapalat" w:hAnsi="GHEA Grapalat" w:cs="Sylfaen"/>
          <w:sz w:val="20"/>
          <w:szCs w:val="24"/>
          <w:lang w:val="af-ZA" w:eastAsia="en-US"/>
        </w:rPr>
        <w:t xml:space="preserve"> </w:t>
      </w:r>
      <w:r w:rsidR="00973FB1" w:rsidRPr="002C6D94">
        <w:rPr>
          <w:rFonts w:ascii="GHEA Grapalat" w:hAnsi="GHEA Grapalat" w:cs="Sylfaen"/>
          <w:sz w:val="20"/>
          <w:szCs w:val="24"/>
          <w:lang w:val="af-ZA" w:eastAsia="en-US"/>
        </w:rPr>
        <w:t xml:space="preserve">և ոչ ուշ, քան </w:t>
      </w:r>
      <w:r w:rsidR="008A2FF1" w:rsidRPr="002C6D94">
        <w:rPr>
          <w:rFonts w:ascii="GHEA Grapalat" w:hAnsi="GHEA Grapalat" w:cs="Sylfaen"/>
          <w:sz w:val="20"/>
          <w:szCs w:val="24"/>
          <w:lang w:val="hy-AM" w:eastAsia="en-US"/>
        </w:rPr>
        <w:t>հինգերորդ</w:t>
      </w:r>
      <w:r w:rsidR="008A2FF1"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աշխատանքային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օրը</w:t>
      </w:r>
      <w:r w:rsidRPr="002C6D94">
        <w:rPr>
          <w:rFonts w:ascii="GHEA Grapalat" w:hAnsi="GHEA Grapalat" w:cs="Sylfaen"/>
          <w:sz w:val="20"/>
          <w:szCs w:val="24"/>
          <w:lang w:val="af-ZA" w:eastAsia="en-US"/>
        </w:rPr>
        <w:t xml:space="preserve">, </w:t>
      </w:r>
    </w:p>
    <w:p w14:paraId="0C981CA6" w14:textId="26320AB0" w:rsidR="009B6D58" w:rsidRPr="002C6D94" w:rsidRDefault="009B6D58" w:rsidP="002C6D94">
      <w:pPr>
        <w:pStyle w:val="norm"/>
        <w:spacing w:line="240" w:lineRule="auto"/>
        <w:rPr>
          <w:rFonts w:ascii="GHEA Grapalat" w:hAnsi="GHEA Grapalat" w:cs="Sylfaen"/>
          <w:sz w:val="20"/>
          <w:szCs w:val="24"/>
          <w:lang w:val="af-ZA" w:eastAsia="en-US"/>
        </w:rPr>
      </w:pPr>
      <w:r w:rsidRPr="002C6D94">
        <w:rPr>
          <w:rFonts w:ascii="GHEA Grapalat" w:hAnsi="GHEA Grapalat" w:cs="Sylfaen"/>
          <w:sz w:val="20"/>
          <w:szCs w:val="24"/>
          <w:lang w:val="ru-RU" w:eastAsia="en-US"/>
        </w:rPr>
        <w:t>դ</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յուրաքանչյուր</w:t>
      </w:r>
      <w:r w:rsidRPr="002C6D94">
        <w:rPr>
          <w:rFonts w:ascii="GHEA Grapalat" w:hAnsi="GHEA Grapalat" w:cs="Sylfaen"/>
          <w:sz w:val="20"/>
          <w:szCs w:val="24"/>
          <w:lang w:val="af-ZA" w:eastAsia="en-US"/>
        </w:rPr>
        <w:t xml:space="preserve"> </w:t>
      </w:r>
      <w:r w:rsidR="007210AC" w:rsidRPr="002C6D94">
        <w:rPr>
          <w:rFonts w:ascii="GHEA Grapalat" w:hAnsi="GHEA Grapalat" w:cs="Sylfaen"/>
          <w:sz w:val="20"/>
          <w:szCs w:val="24"/>
          <w:lang w:eastAsia="en-US"/>
        </w:rPr>
        <w:t>մ</w:t>
      </w:r>
      <w:r w:rsidR="003B1FC0" w:rsidRPr="002C6D94">
        <w:rPr>
          <w:rFonts w:ascii="GHEA Grapalat" w:hAnsi="GHEA Grapalat" w:cs="Sylfaen"/>
          <w:sz w:val="20"/>
          <w:szCs w:val="24"/>
          <w:lang w:eastAsia="en-US"/>
        </w:rPr>
        <w:t>ա</w:t>
      </w:r>
      <w:r w:rsidRPr="002C6D94">
        <w:rPr>
          <w:rFonts w:ascii="GHEA Grapalat" w:hAnsi="GHEA Grapalat" w:cs="Sylfaen"/>
          <w:sz w:val="20"/>
          <w:szCs w:val="24"/>
          <w:lang w:val="ru-RU" w:eastAsia="en-US"/>
        </w:rPr>
        <w:t>սնակցի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տվյալ</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պահին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ներկայացրած</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գնային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առաջարկը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հրապարակվում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է</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մյուս</w:t>
      </w:r>
      <w:r w:rsidRPr="002C6D94">
        <w:rPr>
          <w:rFonts w:ascii="GHEA Grapalat" w:hAnsi="GHEA Grapalat" w:cs="Sylfaen"/>
          <w:sz w:val="20"/>
          <w:szCs w:val="24"/>
          <w:lang w:val="af-ZA" w:eastAsia="en-US"/>
        </w:rPr>
        <w:t xml:space="preserve"> </w:t>
      </w:r>
      <w:r w:rsidR="007210AC" w:rsidRPr="002C6D94">
        <w:rPr>
          <w:rFonts w:ascii="GHEA Grapalat" w:hAnsi="GHEA Grapalat" w:cs="Sylfaen"/>
          <w:sz w:val="20"/>
          <w:szCs w:val="24"/>
          <w:lang w:val="af-ZA" w:eastAsia="en-US"/>
        </w:rPr>
        <w:t>մ</w:t>
      </w:r>
      <w:r w:rsidRPr="002C6D94">
        <w:rPr>
          <w:rFonts w:ascii="GHEA Grapalat" w:hAnsi="GHEA Grapalat" w:cs="Sylfaen"/>
          <w:sz w:val="20"/>
          <w:szCs w:val="24"/>
          <w:lang w:val="ru-RU" w:eastAsia="en-US"/>
        </w:rPr>
        <w:t>ասնակ</w:t>
      </w:r>
      <w:r w:rsidR="00E56508" w:rsidRPr="002C6D94">
        <w:rPr>
          <w:rFonts w:ascii="GHEA Grapalat" w:hAnsi="GHEA Grapalat" w:cs="Sylfaen"/>
          <w:sz w:val="20"/>
          <w:szCs w:val="24"/>
          <w:lang w:val="hy-AM" w:eastAsia="en-US"/>
        </w:rPr>
        <w:t>ցի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համար</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և</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մինչև</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բանակցությունների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համար</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նախատեսված</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վերջնաժամկետի</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ավարտը</w:t>
      </w:r>
      <w:r w:rsidRPr="002C6D94">
        <w:rPr>
          <w:rFonts w:ascii="GHEA Grapalat" w:hAnsi="GHEA Grapalat" w:cs="Sylfaen"/>
          <w:sz w:val="20"/>
          <w:szCs w:val="24"/>
          <w:lang w:val="af-ZA" w:eastAsia="en-US"/>
        </w:rPr>
        <w:t xml:space="preserve"> </w:t>
      </w:r>
      <w:r w:rsidR="007210AC" w:rsidRPr="002C6D94">
        <w:rPr>
          <w:rFonts w:ascii="GHEA Grapalat" w:hAnsi="GHEA Grapalat" w:cs="Sylfaen"/>
          <w:sz w:val="20"/>
          <w:szCs w:val="24"/>
          <w:lang w:val="af-ZA" w:eastAsia="en-US"/>
        </w:rPr>
        <w:t>մ</w:t>
      </w:r>
      <w:r w:rsidRPr="002C6D94">
        <w:rPr>
          <w:rFonts w:ascii="GHEA Grapalat" w:hAnsi="GHEA Grapalat" w:cs="Sylfaen"/>
          <w:sz w:val="20"/>
          <w:szCs w:val="24"/>
          <w:lang w:val="ru-RU" w:eastAsia="en-US"/>
        </w:rPr>
        <w:t>ասնակիցը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կարող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է</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վերանայել</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իր</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գնային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առաջարկը</w:t>
      </w:r>
      <w:r w:rsidRPr="002C6D94">
        <w:rPr>
          <w:rFonts w:ascii="GHEA Grapalat" w:hAnsi="GHEA Grapalat" w:cs="Sylfaen"/>
          <w:sz w:val="20"/>
          <w:szCs w:val="24"/>
          <w:lang w:val="af-ZA" w:eastAsia="en-US"/>
        </w:rPr>
        <w:t>,</w:t>
      </w:r>
    </w:p>
    <w:p w14:paraId="3F2B75F6" w14:textId="000F31F8" w:rsidR="00E56508" w:rsidRPr="002C6D94" w:rsidRDefault="009B6D58" w:rsidP="002C6D94">
      <w:pPr>
        <w:pStyle w:val="af4"/>
        <w:spacing w:before="0" w:beforeAutospacing="0" w:after="0" w:afterAutospacing="0"/>
        <w:ind w:firstLine="375"/>
        <w:jc w:val="both"/>
        <w:rPr>
          <w:rFonts w:ascii="GHEA Grapalat" w:hAnsi="GHEA Grapalat" w:cs="Sylfaen"/>
          <w:sz w:val="20"/>
          <w:lang w:val="af-ZA"/>
        </w:rPr>
      </w:pPr>
      <w:r w:rsidRPr="002C6D94">
        <w:rPr>
          <w:rFonts w:ascii="GHEA Grapalat" w:hAnsi="GHEA Grapalat" w:cs="Sylfaen"/>
          <w:sz w:val="20"/>
          <w:lang w:val="ru-RU"/>
        </w:rPr>
        <w:lastRenderedPageBreak/>
        <w:t>ե</w:t>
      </w:r>
      <w:r w:rsidRPr="002C6D94">
        <w:rPr>
          <w:rFonts w:ascii="GHEA Grapalat" w:hAnsi="GHEA Grapalat" w:cs="Sylfaen"/>
          <w:sz w:val="20"/>
          <w:lang w:val="af-ZA"/>
        </w:rPr>
        <w:t xml:space="preserve">. </w:t>
      </w:r>
      <w:r w:rsidRPr="002C6D94">
        <w:rPr>
          <w:rFonts w:ascii="GHEA Grapalat" w:hAnsi="GHEA Grapalat" w:cs="Sylfaen"/>
          <w:sz w:val="20"/>
          <w:lang w:val="ru-RU"/>
        </w:rPr>
        <w:t>բանակցությունների</w:t>
      </w:r>
      <w:r w:rsidRPr="002C6D94">
        <w:rPr>
          <w:rFonts w:ascii="GHEA Grapalat" w:hAnsi="GHEA Grapalat" w:cs="Sylfaen"/>
          <w:sz w:val="20"/>
          <w:lang w:val="af-ZA"/>
        </w:rPr>
        <w:t xml:space="preserve"> </w:t>
      </w:r>
      <w:r w:rsidRPr="002C6D94">
        <w:rPr>
          <w:rFonts w:ascii="GHEA Grapalat" w:hAnsi="GHEA Grapalat" w:cs="Sylfaen"/>
          <w:sz w:val="20"/>
          <w:lang w:val="ru-RU"/>
        </w:rPr>
        <w:t>համար</w:t>
      </w:r>
      <w:r w:rsidRPr="002C6D94">
        <w:rPr>
          <w:rFonts w:ascii="GHEA Grapalat" w:hAnsi="GHEA Grapalat" w:cs="Sylfaen"/>
          <w:sz w:val="20"/>
          <w:lang w:val="af-ZA"/>
        </w:rPr>
        <w:t xml:space="preserve"> </w:t>
      </w:r>
      <w:r w:rsidRPr="002C6D94">
        <w:rPr>
          <w:rFonts w:ascii="GHEA Grapalat" w:hAnsi="GHEA Grapalat" w:cs="Sylfaen"/>
          <w:sz w:val="20"/>
          <w:lang w:val="ru-RU"/>
        </w:rPr>
        <w:t>սահմանված</w:t>
      </w:r>
      <w:r w:rsidRPr="002C6D94">
        <w:rPr>
          <w:rFonts w:ascii="GHEA Grapalat" w:hAnsi="GHEA Grapalat" w:cs="Sylfaen"/>
          <w:sz w:val="20"/>
          <w:lang w:val="af-ZA"/>
        </w:rPr>
        <w:t xml:space="preserve"> </w:t>
      </w:r>
      <w:r w:rsidRPr="002C6D94">
        <w:rPr>
          <w:rFonts w:ascii="GHEA Grapalat" w:hAnsi="GHEA Grapalat" w:cs="Sylfaen"/>
          <w:sz w:val="20"/>
          <w:lang w:val="ru-RU"/>
        </w:rPr>
        <w:t>վերջնաժամկետը</w:t>
      </w:r>
      <w:r w:rsidRPr="002C6D94">
        <w:rPr>
          <w:rFonts w:ascii="GHEA Grapalat" w:hAnsi="GHEA Grapalat" w:cs="Sylfaen"/>
          <w:sz w:val="20"/>
          <w:lang w:val="af-ZA"/>
        </w:rPr>
        <w:t xml:space="preserve"> </w:t>
      </w:r>
      <w:r w:rsidRPr="002C6D94">
        <w:rPr>
          <w:rFonts w:ascii="GHEA Grapalat" w:hAnsi="GHEA Grapalat" w:cs="Sylfaen"/>
          <w:sz w:val="20"/>
          <w:lang w:val="ru-RU"/>
        </w:rPr>
        <w:t>լրանալու</w:t>
      </w:r>
      <w:r w:rsidRPr="002C6D94">
        <w:rPr>
          <w:rFonts w:ascii="GHEA Grapalat" w:hAnsi="GHEA Grapalat" w:cs="Sylfaen"/>
          <w:sz w:val="20"/>
          <w:lang w:val="af-ZA"/>
        </w:rPr>
        <w:t xml:space="preserve"> </w:t>
      </w:r>
      <w:r w:rsidRPr="002C6D94">
        <w:rPr>
          <w:rFonts w:ascii="GHEA Grapalat" w:hAnsi="GHEA Grapalat" w:cs="Sylfaen"/>
          <w:sz w:val="20"/>
          <w:lang w:val="ru-RU"/>
        </w:rPr>
        <w:t>պահին</w:t>
      </w:r>
      <w:r w:rsidRPr="002C6D94">
        <w:rPr>
          <w:rFonts w:ascii="GHEA Grapalat" w:hAnsi="GHEA Grapalat" w:cs="Sylfaen"/>
          <w:sz w:val="20"/>
          <w:lang w:val="af-ZA"/>
        </w:rPr>
        <w:t xml:space="preserve">, </w:t>
      </w:r>
      <w:r w:rsidRPr="002C6D94">
        <w:rPr>
          <w:rFonts w:ascii="GHEA Grapalat" w:hAnsi="GHEA Grapalat" w:cs="Sylfaen"/>
          <w:sz w:val="20"/>
          <w:lang w:val="ru-RU"/>
        </w:rPr>
        <w:t>ըստ</w:t>
      </w:r>
      <w:r w:rsidR="00F4506C" w:rsidRPr="002C6D94">
        <w:rPr>
          <w:rFonts w:ascii="GHEA Grapalat" w:hAnsi="GHEA Grapalat" w:cs="Sylfaen"/>
          <w:sz w:val="20"/>
          <w:lang w:val="hy-AM"/>
        </w:rPr>
        <w:t xml:space="preserve"> դրան ներկա</w:t>
      </w:r>
      <w:r w:rsidRPr="002C6D94">
        <w:rPr>
          <w:rFonts w:ascii="GHEA Grapalat" w:hAnsi="GHEA Grapalat" w:cs="Sylfaen"/>
          <w:sz w:val="20"/>
          <w:lang w:val="af-ZA"/>
        </w:rPr>
        <w:t xml:space="preserve"> </w:t>
      </w:r>
      <w:r w:rsidR="007210AC" w:rsidRPr="002C6D94">
        <w:rPr>
          <w:rFonts w:ascii="GHEA Grapalat" w:hAnsi="GHEA Grapalat" w:cs="Sylfaen"/>
          <w:sz w:val="20"/>
          <w:lang w:val="af-ZA"/>
        </w:rPr>
        <w:t>մ</w:t>
      </w:r>
      <w:r w:rsidRPr="002C6D94">
        <w:rPr>
          <w:rFonts w:ascii="GHEA Grapalat" w:hAnsi="GHEA Grapalat" w:cs="Sylfaen"/>
          <w:sz w:val="20"/>
          <w:lang w:val="ru-RU"/>
        </w:rPr>
        <w:t>ասնակիցների</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ներկայացրած</w:t>
      </w:r>
      <w:r w:rsidRPr="002C6D94">
        <w:rPr>
          <w:rFonts w:ascii="GHEA Grapalat" w:hAnsi="GHEA Grapalat" w:cs="Sylfaen"/>
          <w:sz w:val="20"/>
          <w:lang w:val="af-ZA"/>
        </w:rPr>
        <w:t xml:space="preserve"> </w:t>
      </w:r>
      <w:r w:rsidRPr="002C6D94">
        <w:rPr>
          <w:rFonts w:ascii="GHEA Grapalat" w:hAnsi="GHEA Grapalat" w:cs="Sylfaen"/>
          <w:sz w:val="20"/>
          <w:lang w:val="ru-RU"/>
        </w:rPr>
        <w:t>գների</w:t>
      </w:r>
      <w:r w:rsidRPr="002C6D94">
        <w:rPr>
          <w:rFonts w:ascii="GHEA Grapalat" w:hAnsi="GHEA Grapalat" w:cs="Sylfaen"/>
          <w:sz w:val="20"/>
          <w:lang w:val="af-ZA"/>
        </w:rPr>
        <w:t xml:space="preserve">, </w:t>
      </w:r>
      <w:r w:rsidRPr="002C6D94">
        <w:rPr>
          <w:rFonts w:ascii="GHEA Grapalat" w:hAnsi="GHEA Grapalat" w:cs="Sylfaen"/>
          <w:sz w:val="20"/>
          <w:lang w:val="ru-RU"/>
        </w:rPr>
        <w:t>որոշվում</w:t>
      </w:r>
      <w:r w:rsidRPr="002C6D94">
        <w:rPr>
          <w:rFonts w:ascii="GHEA Grapalat" w:hAnsi="GHEA Grapalat" w:cs="Sylfaen"/>
          <w:sz w:val="20"/>
          <w:lang w:val="af-ZA"/>
        </w:rPr>
        <w:t xml:space="preserve"> </w:t>
      </w:r>
      <w:r w:rsidRPr="002C6D94">
        <w:rPr>
          <w:rFonts w:ascii="GHEA Grapalat" w:hAnsi="GHEA Grapalat" w:cs="Sylfaen"/>
          <w:sz w:val="20"/>
          <w:lang w:val="ru-RU"/>
        </w:rPr>
        <w:t>և</w:t>
      </w:r>
      <w:r w:rsidRPr="002C6D94">
        <w:rPr>
          <w:rFonts w:ascii="GHEA Grapalat" w:hAnsi="GHEA Grapalat" w:cs="Sylfaen"/>
          <w:sz w:val="20"/>
          <w:lang w:val="af-ZA"/>
        </w:rPr>
        <w:t xml:space="preserve"> </w:t>
      </w:r>
      <w:r w:rsidRPr="002C6D94">
        <w:rPr>
          <w:rFonts w:ascii="GHEA Grapalat" w:hAnsi="GHEA Grapalat" w:cs="Sylfaen"/>
          <w:sz w:val="20"/>
          <w:lang w:val="ru-RU"/>
        </w:rPr>
        <w:t>հայտարարվում</w:t>
      </w:r>
      <w:r w:rsidRPr="002C6D94">
        <w:rPr>
          <w:rFonts w:ascii="GHEA Grapalat" w:hAnsi="GHEA Grapalat" w:cs="Sylfaen"/>
          <w:sz w:val="20"/>
          <w:lang w:val="af-ZA"/>
        </w:rPr>
        <w:t xml:space="preserve"> </w:t>
      </w:r>
      <w:r w:rsidRPr="002C6D94">
        <w:rPr>
          <w:rFonts w:ascii="GHEA Grapalat" w:hAnsi="GHEA Grapalat" w:cs="Sylfaen"/>
          <w:sz w:val="20"/>
          <w:lang w:val="ru-RU"/>
        </w:rPr>
        <w:t>են</w:t>
      </w:r>
      <w:r w:rsidRPr="002C6D94">
        <w:rPr>
          <w:rFonts w:ascii="GHEA Grapalat" w:hAnsi="GHEA Grapalat" w:cs="Sylfaen"/>
          <w:sz w:val="20"/>
          <w:lang w:val="af-ZA"/>
        </w:rPr>
        <w:t xml:space="preserve"> </w:t>
      </w:r>
      <w:r w:rsidR="00AB1DD6" w:rsidRPr="002C6D94">
        <w:rPr>
          <w:rFonts w:ascii="GHEA Grapalat" w:hAnsi="GHEA Grapalat" w:cs="Sylfaen"/>
          <w:sz w:val="20"/>
          <w:lang w:val="hy-AM"/>
        </w:rPr>
        <w:t>ընտրված</w:t>
      </w:r>
      <w:r w:rsidR="00AB1DD6" w:rsidRPr="002C6D94">
        <w:rPr>
          <w:rFonts w:ascii="GHEA Grapalat" w:hAnsi="GHEA Grapalat" w:cs="Sylfaen"/>
          <w:sz w:val="20"/>
          <w:lang w:val="af-ZA"/>
        </w:rPr>
        <w:t xml:space="preserve"> </w:t>
      </w:r>
      <w:r w:rsidRPr="002C6D94">
        <w:rPr>
          <w:rFonts w:ascii="GHEA Grapalat" w:hAnsi="GHEA Grapalat" w:cs="Sylfaen"/>
          <w:sz w:val="20"/>
          <w:lang w:val="ru-RU"/>
        </w:rPr>
        <w:t>և</w:t>
      </w:r>
      <w:r w:rsidRPr="002C6D94">
        <w:rPr>
          <w:rFonts w:ascii="GHEA Grapalat" w:hAnsi="GHEA Grapalat" w:cs="Sylfaen"/>
          <w:sz w:val="20"/>
          <w:lang w:val="af-ZA"/>
        </w:rPr>
        <w:t xml:space="preserve"> </w:t>
      </w:r>
      <w:r w:rsidR="00880C5E" w:rsidRPr="002C6D94">
        <w:rPr>
          <w:rFonts w:ascii="GHEA Grapalat" w:hAnsi="GHEA Grapalat" w:cs="Sylfaen"/>
          <w:sz w:val="20"/>
          <w:lang w:val="hy-AM"/>
        </w:rPr>
        <w:t>այդպիսին</w:t>
      </w:r>
      <w:r w:rsidR="00154FCB" w:rsidRPr="002C6D94">
        <w:rPr>
          <w:rFonts w:ascii="GHEA Grapalat" w:hAnsi="GHEA Grapalat" w:cs="Sylfaen"/>
          <w:sz w:val="20"/>
          <w:lang w:val="hy-AM"/>
        </w:rPr>
        <w:t xml:space="preserve"> </w:t>
      </w:r>
      <w:r w:rsidR="00880C5E" w:rsidRPr="002C6D94">
        <w:rPr>
          <w:rFonts w:ascii="GHEA Grapalat" w:hAnsi="GHEA Grapalat" w:cs="Sylfaen"/>
          <w:sz w:val="20"/>
          <w:lang w:val="hy-AM"/>
        </w:rPr>
        <w:t>չճանաչված</w:t>
      </w:r>
      <w:r w:rsidR="007210AC" w:rsidRPr="002C6D94">
        <w:rPr>
          <w:rFonts w:ascii="GHEA Grapalat" w:hAnsi="GHEA Grapalat" w:cs="Sylfaen"/>
          <w:sz w:val="20"/>
          <w:lang w:val="ru-RU"/>
        </w:rPr>
        <w:t>մ</w:t>
      </w:r>
      <w:r w:rsidRPr="002C6D94">
        <w:rPr>
          <w:rFonts w:ascii="GHEA Grapalat" w:hAnsi="GHEA Grapalat" w:cs="Sylfaen"/>
          <w:sz w:val="20"/>
          <w:lang w:val="ru-RU"/>
        </w:rPr>
        <w:t>ասնակիցները</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Եթե</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բանակցությունների</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արդյունքում</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մասնակիցների</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ներկայացրած</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գները</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մնում</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են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հավասար</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գնման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ընթացակարգն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Օրենքի</w:t>
      </w:r>
      <w:r w:rsidR="00E56508" w:rsidRPr="002C6D94">
        <w:rPr>
          <w:rFonts w:ascii="GHEA Grapalat" w:hAnsi="GHEA Grapalat" w:cs="Sylfaen"/>
          <w:sz w:val="20"/>
          <w:lang w:val="af-ZA"/>
        </w:rPr>
        <w:t xml:space="preserve"> 37-</w:t>
      </w:r>
      <w:r w:rsidR="00E56508" w:rsidRPr="002C6D94">
        <w:rPr>
          <w:rFonts w:ascii="GHEA Grapalat" w:hAnsi="GHEA Grapalat" w:cs="Sylfaen"/>
          <w:sz w:val="20"/>
          <w:lang w:val="ru-RU"/>
        </w:rPr>
        <w:t>րդ</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հոդվածի</w:t>
      </w:r>
      <w:r w:rsidR="00E56508" w:rsidRPr="002C6D94">
        <w:rPr>
          <w:rFonts w:ascii="GHEA Grapalat" w:hAnsi="GHEA Grapalat" w:cs="Sylfaen"/>
          <w:sz w:val="20"/>
          <w:lang w:val="af-ZA"/>
        </w:rPr>
        <w:t xml:space="preserve"> 1-</w:t>
      </w:r>
      <w:r w:rsidR="00E56508" w:rsidRPr="002C6D94">
        <w:rPr>
          <w:rFonts w:ascii="GHEA Grapalat" w:hAnsi="GHEA Grapalat" w:cs="Sylfaen"/>
          <w:sz w:val="20"/>
          <w:lang w:val="ru-RU"/>
        </w:rPr>
        <w:t>ին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մասի</w:t>
      </w:r>
      <w:r w:rsidR="00E56508" w:rsidRPr="002C6D94">
        <w:rPr>
          <w:rFonts w:ascii="GHEA Grapalat" w:hAnsi="GHEA Grapalat" w:cs="Sylfaen"/>
          <w:sz w:val="20"/>
          <w:lang w:val="af-ZA"/>
        </w:rPr>
        <w:t xml:space="preserve"> 1-</w:t>
      </w:r>
      <w:r w:rsidR="00E56508" w:rsidRPr="002C6D94">
        <w:rPr>
          <w:rFonts w:ascii="GHEA Grapalat" w:hAnsi="GHEA Grapalat" w:cs="Sylfaen"/>
          <w:sz w:val="20"/>
          <w:lang w:val="ru-RU"/>
        </w:rPr>
        <w:t>ին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կետի</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հիման</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վրա</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հայտարարվում</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է</w:t>
      </w:r>
      <w:r w:rsidR="00E56508" w:rsidRPr="002C6D94">
        <w:rPr>
          <w:rFonts w:ascii="GHEA Grapalat" w:hAnsi="GHEA Grapalat" w:cs="Sylfaen"/>
          <w:sz w:val="20"/>
          <w:lang w:val="af-ZA"/>
        </w:rPr>
        <w:t xml:space="preserve"> </w:t>
      </w:r>
      <w:r w:rsidR="00E56508" w:rsidRPr="002C6D94">
        <w:rPr>
          <w:rFonts w:ascii="GHEA Grapalat" w:hAnsi="GHEA Grapalat" w:cs="Sylfaen"/>
          <w:sz w:val="20"/>
          <w:lang w:val="ru-RU"/>
        </w:rPr>
        <w:t>չկայացած</w:t>
      </w:r>
      <w:r w:rsidR="00E56508" w:rsidRPr="002C6D94">
        <w:rPr>
          <w:rFonts w:ascii="GHEA Grapalat" w:hAnsi="GHEA Grapalat" w:cs="Sylfaen"/>
          <w:sz w:val="20"/>
          <w:lang w:val="af-ZA"/>
        </w:rPr>
        <w:t>:</w:t>
      </w:r>
    </w:p>
    <w:p w14:paraId="22B82514" w14:textId="1A144950" w:rsidR="00E56508" w:rsidRPr="002C6D94" w:rsidRDefault="00E56508" w:rsidP="002C6D94">
      <w:pPr>
        <w:pStyle w:val="af4"/>
        <w:spacing w:before="0" w:beforeAutospacing="0" w:after="0" w:afterAutospacing="0"/>
        <w:ind w:firstLine="375"/>
        <w:jc w:val="both"/>
        <w:rPr>
          <w:rFonts w:ascii="GHEA Grapalat" w:hAnsi="GHEA Grapalat" w:cs="Sylfaen"/>
          <w:sz w:val="20"/>
          <w:lang w:val="af-ZA"/>
        </w:rPr>
      </w:pPr>
      <w:r w:rsidRPr="002C6D94">
        <w:rPr>
          <w:rFonts w:ascii="GHEA Grapalat" w:hAnsi="GHEA Grapalat" w:cs="Sylfaen"/>
          <w:sz w:val="20"/>
          <w:lang w:val="af-ZA"/>
        </w:rPr>
        <w:t xml:space="preserve">8.6. </w:t>
      </w:r>
      <w:r w:rsidRPr="002C6D94">
        <w:rPr>
          <w:rFonts w:ascii="GHEA Grapalat" w:hAnsi="GHEA Grapalat" w:cs="Sylfaen"/>
          <w:sz w:val="20"/>
          <w:lang w:val="ru-RU"/>
        </w:rPr>
        <w:t>Եթե</w:t>
      </w:r>
      <w:r w:rsidRPr="002C6D94">
        <w:rPr>
          <w:rFonts w:ascii="GHEA Grapalat" w:hAnsi="GHEA Grapalat" w:cs="Sylfaen"/>
          <w:sz w:val="20"/>
          <w:lang w:val="af-ZA"/>
        </w:rPr>
        <w:t xml:space="preserve"> </w:t>
      </w:r>
      <w:r w:rsidRPr="002C6D94">
        <w:rPr>
          <w:rFonts w:ascii="GHEA Grapalat" w:hAnsi="GHEA Grapalat" w:cs="Sylfaen"/>
          <w:sz w:val="20"/>
          <w:lang w:val="ru-RU"/>
        </w:rPr>
        <w:t>հրավերի</w:t>
      </w:r>
      <w:r w:rsidRPr="002C6D94">
        <w:rPr>
          <w:rFonts w:ascii="GHEA Grapalat" w:hAnsi="GHEA Grapalat" w:cs="Sylfaen"/>
          <w:sz w:val="20"/>
          <w:lang w:val="af-ZA"/>
        </w:rPr>
        <w:t xml:space="preserve"> </w:t>
      </w:r>
      <w:r w:rsidRPr="002C6D94">
        <w:rPr>
          <w:rFonts w:ascii="GHEA Grapalat" w:hAnsi="GHEA Grapalat" w:cs="Sylfaen"/>
          <w:sz w:val="20"/>
          <w:lang w:val="ru-RU"/>
        </w:rPr>
        <w:t>պահանջների</w:t>
      </w:r>
      <w:r w:rsidRPr="002C6D94">
        <w:rPr>
          <w:rFonts w:ascii="GHEA Grapalat" w:hAnsi="GHEA Grapalat" w:cs="Sylfaen"/>
          <w:sz w:val="20"/>
          <w:lang w:val="af-ZA"/>
        </w:rPr>
        <w:t xml:space="preserve"> </w:t>
      </w:r>
      <w:r w:rsidRPr="002C6D94">
        <w:rPr>
          <w:rFonts w:ascii="GHEA Grapalat" w:hAnsi="GHEA Grapalat" w:cs="Sylfaen"/>
          <w:sz w:val="20"/>
          <w:lang w:val="ru-RU"/>
        </w:rPr>
        <w:t>նկատմամբ</w:t>
      </w:r>
      <w:r w:rsidRPr="002C6D94">
        <w:rPr>
          <w:rFonts w:ascii="GHEA Grapalat" w:hAnsi="GHEA Grapalat" w:cs="Sylfaen"/>
          <w:sz w:val="20"/>
          <w:lang w:val="af-ZA"/>
        </w:rPr>
        <w:t xml:space="preserve"> </w:t>
      </w:r>
      <w:r w:rsidRPr="002C6D94">
        <w:rPr>
          <w:rFonts w:ascii="GHEA Grapalat" w:hAnsi="GHEA Grapalat" w:cs="Sylfaen"/>
          <w:sz w:val="20"/>
          <w:lang w:val="ru-RU"/>
        </w:rPr>
        <w:t>բավարար</w:t>
      </w:r>
      <w:r w:rsidRPr="002C6D94">
        <w:rPr>
          <w:rFonts w:ascii="GHEA Grapalat" w:hAnsi="GHEA Grapalat" w:cs="Sylfaen"/>
          <w:sz w:val="20"/>
          <w:lang w:val="af-ZA"/>
        </w:rPr>
        <w:t xml:space="preserve"> </w:t>
      </w:r>
      <w:r w:rsidRPr="002C6D94">
        <w:rPr>
          <w:rFonts w:ascii="GHEA Grapalat" w:hAnsi="GHEA Grapalat" w:cs="Sylfaen"/>
          <w:sz w:val="20"/>
          <w:lang w:val="ru-RU"/>
        </w:rPr>
        <w:t>գնահատված</w:t>
      </w:r>
      <w:r w:rsidRPr="002C6D94">
        <w:rPr>
          <w:rFonts w:ascii="GHEA Grapalat" w:hAnsi="GHEA Grapalat" w:cs="Sylfaen"/>
          <w:sz w:val="20"/>
          <w:lang w:val="af-ZA"/>
        </w:rPr>
        <w:t xml:space="preserve"> </w:t>
      </w:r>
      <w:r w:rsidRPr="002C6D94">
        <w:rPr>
          <w:rFonts w:ascii="GHEA Grapalat" w:hAnsi="GHEA Grapalat" w:cs="Sylfaen"/>
          <w:sz w:val="20"/>
          <w:lang w:val="ru-RU"/>
        </w:rPr>
        <w:t>հայտեր</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ներկայացրած</w:t>
      </w:r>
      <w:r w:rsidRPr="002C6D94">
        <w:rPr>
          <w:rFonts w:ascii="GHEA Grapalat" w:hAnsi="GHEA Grapalat" w:cs="Sylfaen"/>
          <w:sz w:val="20"/>
          <w:lang w:val="af-ZA"/>
        </w:rPr>
        <w:t xml:space="preserve"> </w:t>
      </w:r>
      <w:r w:rsidRPr="002C6D94">
        <w:rPr>
          <w:rFonts w:ascii="GHEA Grapalat" w:hAnsi="GHEA Grapalat" w:cs="Sylfaen"/>
          <w:sz w:val="20"/>
          <w:lang w:val="ru-RU"/>
        </w:rPr>
        <w:t>մասնակիցների</w:t>
      </w:r>
      <w:r w:rsidRPr="002C6D94">
        <w:rPr>
          <w:rFonts w:ascii="GHEA Grapalat" w:hAnsi="GHEA Grapalat" w:cs="Sylfaen"/>
          <w:sz w:val="20"/>
          <w:lang w:val="af-ZA"/>
        </w:rPr>
        <w:t xml:space="preserve"> </w:t>
      </w:r>
      <w:r w:rsidRPr="002C6D94">
        <w:rPr>
          <w:rFonts w:ascii="GHEA Grapalat" w:hAnsi="GHEA Grapalat" w:cs="Sylfaen"/>
          <w:sz w:val="20"/>
          <w:lang w:val="ru-RU"/>
        </w:rPr>
        <w:t>գները</w:t>
      </w:r>
      <w:r w:rsidRPr="002C6D94">
        <w:rPr>
          <w:rFonts w:ascii="GHEA Grapalat" w:hAnsi="GHEA Grapalat" w:cs="Sylfaen"/>
          <w:sz w:val="20"/>
          <w:lang w:val="af-ZA"/>
        </w:rPr>
        <w:t xml:space="preserve"> </w:t>
      </w:r>
      <w:r w:rsidRPr="002C6D94">
        <w:rPr>
          <w:rFonts w:ascii="GHEA Grapalat" w:hAnsi="GHEA Grapalat" w:cs="Sylfaen"/>
          <w:sz w:val="20"/>
          <w:lang w:val="ru-RU"/>
        </w:rPr>
        <w:t>գերազանցում</w:t>
      </w:r>
      <w:r w:rsidRPr="002C6D94">
        <w:rPr>
          <w:rFonts w:ascii="GHEA Grapalat" w:hAnsi="GHEA Grapalat" w:cs="Sylfaen"/>
          <w:sz w:val="20"/>
          <w:lang w:val="af-ZA"/>
        </w:rPr>
        <w:t xml:space="preserve"> </w:t>
      </w:r>
      <w:r w:rsidRPr="002C6D94">
        <w:rPr>
          <w:rFonts w:ascii="GHEA Grapalat" w:hAnsi="GHEA Grapalat" w:cs="Sylfaen"/>
          <w:sz w:val="20"/>
          <w:lang w:val="ru-RU"/>
        </w:rPr>
        <w:t>են</w:t>
      </w:r>
      <w:r w:rsidRPr="002C6D94">
        <w:rPr>
          <w:rFonts w:ascii="GHEA Grapalat" w:hAnsi="GHEA Grapalat" w:cs="Sylfaen"/>
          <w:sz w:val="20"/>
          <w:lang w:val="af-ZA"/>
        </w:rPr>
        <w:t xml:space="preserve"> </w:t>
      </w:r>
      <w:r w:rsidRPr="002C6D94">
        <w:rPr>
          <w:rFonts w:ascii="GHEA Grapalat" w:hAnsi="GHEA Grapalat" w:cs="Sylfaen"/>
          <w:sz w:val="20"/>
          <w:lang w:val="ru-RU"/>
        </w:rPr>
        <w:t>գնման</w:t>
      </w:r>
      <w:r w:rsidRPr="002C6D94">
        <w:rPr>
          <w:rFonts w:ascii="GHEA Grapalat" w:hAnsi="GHEA Grapalat" w:cs="Sylfaen"/>
          <w:sz w:val="20"/>
          <w:lang w:val="af-ZA"/>
        </w:rPr>
        <w:t xml:space="preserve"> </w:t>
      </w:r>
      <w:r w:rsidRPr="002C6D94">
        <w:rPr>
          <w:rFonts w:ascii="GHEA Grapalat" w:hAnsi="GHEA Grapalat" w:cs="Sylfaen"/>
          <w:sz w:val="20"/>
          <w:lang w:val="ru-RU"/>
        </w:rPr>
        <w:t>գինը</w:t>
      </w:r>
      <w:r w:rsidRPr="002C6D94">
        <w:rPr>
          <w:rFonts w:ascii="GHEA Grapalat" w:hAnsi="GHEA Grapalat" w:cs="Sylfaen"/>
          <w:sz w:val="20"/>
          <w:lang w:val="af-ZA"/>
        </w:rPr>
        <w:t xml:space="preserve">, </w:t>
      </w:r>
      <w:r w:rsidRPr="002C6D94">
        <w:rPr>
          <w:rFonts w:ascii="GHEA Grapalat" w:hAnsi="GHEA Grapalat" w:cs="Sylfaen"/>
          <w:sz w:val="20"/>
          <w:lang w:val="ru-RU"/>
        </w:rPr>
        <w:t>ապա</w:t>
      </w:r>
      <w:r w:rsidRPr="002C6D94">
        <w:rPr>
          <w:rFonts w:ascii="GHEA Grapalat" w:hAnsi="GHEA Grapalat" w:cs="Sylfaen"/>
          <w:sz w:val="20"/>
          <w:lang w:val="af-ZA"/>
        </w:rPr>
        <w:t xml:space="preserve"> </w:t>
      </w:r>
      <w:r w:rsidRPr="002C6D94">
        <w:rPr>
          <w:rFonts w:ascii="GHEA Grapalat" w:hAnsi="GHEA Grapalat" w:cs="Sylfaen"/>
          <w:sz w:val="20"/>
          <w:lang w:val="ru-RU"/>
        </w:rPr>
        <w:t>գնահատող</w:t>
      </w:r>
      <w:r w:rsidRPr="002C6D94">
        <w:rPr>
          <w:rFonts w:ascii="GHEA Grapalat" w:hAnsi="GHEA Grapalat" w:cs="Sylfaen"/>
          <w:sz w:val="20"/>
          <w:lang w:val="af-ZA"/>
        </w:rPr>
        <w:t xml:space="preserve"> </w:t>
      </w:r>
      <w:r w:rsidRPr="002C6D94">
        <w:rPr>
          <w:rFonts w:ascii="GHEA Grapalat" w:hAnsi="GHEA Grapalat" w:cs="Sylfaen"/>
          <w:sz w:val="20"/>
          <w:lang w:val="ru-RU"/>
        </w:rPr>
        <w:t>հանձնաժողովը</w:t>
      </w:r>
      <w:r w:rsidRPr="002C6D94">
        <w:rPr>
          <w:rFonts w:ascii="GHEA Grapalat" w:hAnsi="GHEA Grapalat" w:cs="Sylfaen"/>
          <w:sz w:val="20"/>
          <w:lang w:val="af-ZA"/>
        </w:rPr>
        <w:t xml:space="preserve"> </w:t>
      </w:r>
      <w:r w:rsidRPr="002C6D94">
        <w:rPr>
          <w:rFonts w:ascii="GHEA Grapalat" w:hAnsi="GHEA Grapalat" w:cs="Sylfaen"/>
          <w:sz w:val="20"/>
          <w:lang w:val="ru-RU"/>
        </w:rPr>
        <w:t>կարող</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ցածր</w:t>
      </w:r>
      <w:r w:rsidRPr="002C6D94">
        <w:rPr>
          <w:rFonts w:ascii="GHEA Grapalat" w:hAnsi="GHEA Grapalat" w:cs="Sylfaen"/>
          <w:sz w:val="20"/>
          <w:lang w:val="af-ZA"/>
        </w:rPr>
        <w:t xml:space="preserve"> </w:t>
      </w:r>
      <w:r w:rsidRPr="002C6D94">
        <w:rPr>
          <w:rFonts w:ascii="GHEA Grapalat" w:hAnsi="GHEA Grapalat" w:cs="Sylfaen"/>
          <w:sz w:val="20"/>
          <w:lang w:val="ru-RU"/>
        </w:rPr>
        <w:t>գնային</w:t>
      </w:r>
      <w:r w:rsidRPr="002C6D94">
        <w:rPr>
          <w:rFonts w:ascii="GHEA Grapalat" w:hAnsi="GHEA Grapalat" w:cs="Sylfaen"/>
          <w:sz w:val="20"/>
          <w:lang w:val="af-ZA"/>
        </w:rPr>
        <w:t xml:space="preserve"> </w:t>
      </w:r>
      <w:r w:rsidRPr="002C6D94">
        <w:rPr>
          <w:rFonts w:ascii="GHEA Grapalat" w:hAnsi="GHEA Grapalat" w:cs="Sylfaen"/>
          <w:sz w:val="20"/>
          <w:lang w:val="ru-RU"/>
        </w:rPr>
        <w:t>առաջարկ</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ներկայացրած</w:t>
      </w:r>
      <w:r w:rsidRPr="002C6D94">
        <w:rPr>
          <w:rFonts w:ascii="GHEA Grapalat" w:hAnsi="GHEA Grapalat" w:cs="Sylfaen"/>
          <w:sz w:val="20"/>
          <w:lang w:val="af-ZA"/>
        </w:rPr>
        <w:t xml:space="preserve"> </w:t>
      </w:r>
      <w:r w:rsidRPr="002C6D94">
        <w:rPr>
          <w:rFonts w:ascii="GHEA Grapalat" w:hAnsi="GHEA Grapalat" w:cs="Sylfaen"/>
          <w:sz w:val="20"/>
          <w:lang w:val="ru-RU"/>
        </w:rPr>
        <w:t>մասնակցին</w:t>
      </w:r>
      <w:r w:rsidRPr="002C6D94">
        <w:rPr>
          <w:rFonts w:ascii="GHEA Grapalat" w:hAnsi="GHEA Grapalat" w:cs="Sylfaen"/>
          <w:sz w:val="20"/>
          <w:lang w:val="af-ZA"/>
        </w:rPr>
        <w:t xml:space="preserve"> </w:t>
      </w:r>
      <w:r w:rsidRPr="002C6D94">
        <w:rPr>
          <w:rFonts w:ascii="GHEA Grapalat" w:hAnsi="GHEA Grapalat" w:cs="Sylfaen"/>
          <w:sz w:val="20"/>
          <w:lang w:val="ru-RU"/>
        </w:rPr>
        <w:t>հայտարարել</w:t>
      </w:r>
      <w:r w:rsidRPr="002C6D94">
        <w:rPr>
          <w:rFonts w:ascii="GHEA Grapalat" w:hAnsi="GHEA Grapalat" w:cs="Sylfaen"/>
          <w:sz w:val="20"/>
          <w:lang w:val="af-ZA"/>
        </w:rPr>
        <w:t xml:space="preserve"> </w:t>
      </w:r>
      <w:r w:rsidRPr="002C6D94">
        <w:rPr>
          <w:rFonts w:ascii="GHEA Grapalat" w:hAnsi="GHEA Grapalat" w:cs="Sylfaen"/>
          <w:sz w:val="20"/>
          <w:lang w:val="ru-RU"/>
        </w:rPr>
        <w:t>ընտրված</w:t>
      </w:r>
      <w:r w:rsidRPr="002C6D94">
        <w:rPr>
          <w:rFonts w:ascii="GHEA Grapalat" w:hAnsi="GHEA Grapalat" w:cs="Sylfaen"/>
          <w:sz w:val="20"/>
          <w:lang w:val="af-ZA"/>
        </w:rPr>
        <w:t xml:space="preserve"> </w:t>
      </w:r>
      <w:r w:rsidRPr="002C6D94">
        <w:rPr>
          <w:rFonts w:ascii="GHEA Grapalat" w:hAnsi="GHEA Grapalat" w:cs="Sylfaen"/>
          <w:sz w:val="20"/>
          <w:lang w:val="ru-RU"/>
        </w:rPr>
        <w:t>մասնակից՝</w:t>
      </w:r>
      <w:r w:rsidRPr="002C6D94">
        <w:rPr>
          <w:rFonts w:ascii="GHEA Grapalat" w:hAnsi="GHEA Grapalat" w:cs="Sylfaen"/>
          <w:sz w:val="20"/>
          <w:lang w:val="af-ZA"/>
        </w:rPr>
        <w:t xml:space="preserve"> </w:t>
      </w:r>
      <w:r w:rsidRPr="002C6D94">
        <w:rPr>
          <w:rFonts w:ascii="GHEA Grapalat" w:hAnsi="GHEA Grapalat" w:cs="Sylfaen"/>
          <w:sz w:val="20"/>
          <w:lang w:val="ru-RU"/>
        </w:rPr>
        <w:t>պայմանով</w:t>
      </w:r>
      <w:r w:rsidRPr="002C6D94">
        <w:rPr>
          <w:rFonts w:ascii="GHEA Grapalat" w:hAnsi="GHEA Grapalat" w:cs="Sylfaen"/>
          <w:sz w:val="20"/>
          <w:lang w:val="af-ZA"/>
        </w:rPr>
        <w:t xml:space="preserve">, </w:t>
      </w:r>
      <w:r w:rsidRPr="002C6D94">
        <w:rPr>
          <w:rFonts w:ascii="GHEA Grapalat" w:hAnsi="GHEA Grapalat" w:cs="Sylfaen"/>
          <w:sz w:val="20"/>
          <w:lang w:val="ru-RU"/>
        </w:rPr>
        <w:t>որ</w:t>
      </w:r>
      <w:r w:rsidRPr="002C6D94">
        <w:rPr>
          <w:rFonts w:ascii="GHEA Grapalat" w:hAnsi="GHEA Grapalat" w:cs="Sylfaen"/>
          <w:sz w:val="20"/>
          <w:lang w:val="af-ZA"/>
        </w:rPr>
        <w:t xml:space="preserve"> </w:t>
      </w:r>
      <w:r w:rsidRPr="002C6D94">
        <w:rPr>
          <w:rFonts w:ascii="GHEA Grapalat" w:hAnsi="GHEA Grapalat" w:cs="Sylfaen"/>
          <w:sz w:val="20"/>
          <w:lang w:val="ru-RU"/>
        </w:rPr>
        <w:t>վերջինիս</w:t>
      </w:r>
      <w:r w:rsidRPr="002C6D94">
        <w:rPr>
          <w:rFonts w:ascii="GHEA Grapalat" w:hAnsi="GHEA Grapalat" w:cs="Sylfaen"/>
          <w:sz w:val="20"/>
          <w:lang w:val="af-ZA"/>
        </w:rPr>
        <w:t xml:space="preserve"> </w:t>
      </w:r>
      <w:r w:rsidRPr="002C6D94">
        <w:rPr>
          <w:rFonts w:ascii="GHEA Grapalat" w:hAnsi="GHEA Grapalat" w:cs="Sylfaen"/>
          <w:sz w:val="20"/>
          <w:lang w:val="ru-RU"/>
        </w:rPr>
        <w:t>հետ</w:t>
      </w:r>
      <w:r w:rsidRPr="002C6D94">
        <w:rPr>
          <w:rFonts w:ascii="GHEA Grapalat" w:hAnsi="GHEA Grapalat" w:cs="Sylfaen"/>
          <w:sz w:val="20"/>
          <w:lang w:val="af-ZA"/>
        </w:rPr>
        <w:t xml:space="preserve"> </w:t>
      </w:r>
      <w:r w:rsidRPr="002C6D94">
        <w:rPr>
          <w:rFonts w:ascii="GHEA Grapalat" w:hAnsi="GHEA Grapalat" w:cs="Sylfaen"/>
          <w:sz w:val="20"/>
          <w:lang w:val="ru-RU"/>
        </w:rPr>
        <w:t>կնքվող</w:t>
      </w:r>
      <w:r w:rsidRPr="002C6D94">
        <w:rPr>
          <w:rFonts w:ascii="GHEA Grapalat" w:hAnsi="GHEA Grapalat" w:cs="Sylfaen"/>
          <w:sz w:val="20"/>
          <w:lang w:val="af-ZA"/>
        </w:rPr>
        <w:t xml:space="preserve"> </w:t>
      </w:r>
      <w:r w:rsidRPr="002C6D94">
        <w:rPr>
          <w:rFonts w:ascii="GHEA Grapalat" w:hAnsi="GHEA Grapalat" w:cs="Sylfaen"/>
          <w:sz w:val="20"/>
          <w:lang w:val="ru-RU"/>
        </w:rPr>
        <w:t>պայմանագրով</w:t>
      </w:r>
      <w:r w:rsidRPr="002C6D94">
        <w:rPr>
          <w:rFonts w:ascii="GHEA Grapalat" w:hAnsi="GHEA Grapalat" w:cs="Sylfaen"/>
          <w:sz w:val="20"/>
          <w:lang w:val="af-ZA"/>
        </w:rPr>
        <w:t xml:space="preserve"> </w:t>
      </w:r>
      <w:r w:rsidRPr="002C6D94">
        <w:rPr>
          <w:rFonts w:ascii="GHEA Grapalat" w:hAnsi="GHEA Grapalat" w:cs="Sylfaen"/>
          <w:sz w:val="20"/>
          <w:lang w:val="ru-RU"/>
        </w:rPr>
        <w:t>նախատեսված</w:t>
      </w:r>
      <w:r w:rsidRPr="002C6D94">
        <w:rPr>
          <w:rFonts w:ascii="GHEA Grapalat" w:hAnsi="GHEA Grapalat" w:cs="Sylfaen"/>
          <w:sz w:val="20"/>
          <w:lang w:val="af-ZA"/>
        </w:rPr>
        <w:t xml:space="preserve"> </w:t>
      </w:r>
      <w:r w:rsidRPr="002C6D94">
        <w:rPr>
          <w:rFonts w:ascii="GHEA Grapalat" w:hAnsi="GHEA Grapalat" w:cs="Sylfaen"/>
          <w:sz w:val="20"/>
          <w:lang w:val="ru-RU"/>
        </w:rPr>
        <w:t>կողմերի</w:t>
      </w:r>
      <w:r w:rsidRPr="002C6D94">
        <w:rPr>
          <w:rFonts w:ascii="GHEA Grapalat" w:hAnsi="GHEA Grapalat" w:cs="Sylfaen"/>
          <w:sz w:val="20"/>
          <w:lang w:val="af-ZA"/>
        </w:rPr>
        <w:t xml:space="preserve"> </w:t>
      </w:r>
      <w:r w:rsidRPr="002C6D94">
        <w:rPr>
          <w:rFonts w:ascii="GHEA Grapalat" w:hAnsi="GHEA Grapalat" w:cs="Sylfaen"/>
          <w:sz w:val="20"/>
          <w:lang w:val="ru-RU"/>
        </w:rPr>
        <w:t>իրավունքներն</w:t>
      </w:r>
      <w:r w:rsidRPr="002C6D94">
        <w:rPr>
          <w:rFonts w:ascii="GHEA Grapalat" w:hAnsi="GHEA Grapalat" w:cs="Sylfaen"/>
          <w:sz w:val="20"/>
          <w:lang w:val="af-ZA"/>
        </w:rPr>
        <w:t xml:space="preserve"> </w:t>
      </w:r>
      <w:r w:rsidRPr="002C6D94">
        <w:rPr>
          <w:rFonts w:ascii="GHEA Grapalat" w:hAnsi="GHEA Grapalat" w:cs="Sylfaen"/>
          <w:sz w:val="20"/>
          <w:lang w:val="ru-RU"/>
        </w:rPr>
        <w:t>ու</w:t>
      </w:r>
      <w:r w:rsidRPr="002C6D94">
        <w:rPr>
          <w:rFonts w:ascii="GHEA Grapalat" w:hAnsi="GHEA Grapalat" w:cs="Sylfaen"/>
          <w:sz w:val="20"/>
          <w:lang w:val="af-ZA"/>
        </w:rPr>
        <w:t xml:space="preserve"> </w:t>
      </w:r>
      <w:r w:rsidRPr="002C6D94">
        <w:rPr>
          <w:rFonts w:ascii="GHEA Grapalat" w:hAnsi="GHEA Grapalat" w:cs="Sylfaen"/>
          <w:sz w:val="20"/>
          <w:lang w:val="ru-RU"/>
        </w:rPr>
        <w:t>պարտականություններն</w:t>
      </w:r>
      <w:r w:rsidRPr="002C6D94">
        <w:rPr>
          <w:rFonts w:ascii="GHEA Grapalat" w:hAnsi="GHEA Grapalat" w:cs="Sylfaen"/>
          <w:sz w:val="20"/>
          <w:lang w:val="af-ZA"/>
        </w:rPr>
        <w:t xml:space="preserve"> </w:t>
      </w:r>
      <w:r w:rsidRPr="002C6D94">
        <w:rPr>
          <w:rFonts w:ascii="GHEA Grapalat" w:hAnsi="GHEA Grapalat" w:cs="Sylfaen"/>
          <w:sz w:val="20"/>
          <w:lang w:val="ru-RU"/>
        </w:rPr>
        <w:t>ուժի</w:t>
      </w:r>
      <w:r w:rsidRPr="002C6D94">
        <w:rPr>
          <w:rFonts w:ascii="GHEA Grapalat" w:hAnsi="GHEA Grapalat" w:cs="Sylfaen"/>
          <w:sz w:val="20"/>
          <w:lang w:val="af-ZA"/>
        </w:rPr>
        <w:t xml:space="preserve"> </w:t>
      </w:r>
      <w:r w:rsidRPr="002C6D94">
        <w:rPr>
          <w:rFonts w:ascii="GHEA Grapalat" w:hAnsi="GHEA Grapalat" w:cs="Sylfaen"/>
          <w:sz w:val="20"/>
          <w:lang w:val="ru-RU"/>
        </w:rPr>
        <w:t>մեջ</w:t>
      </w:r>
      <w:r w:rsidRPr="002C6D94">
        <w:rPr>
          <w:rFonts w:ascii="GHEA Grapalat" w:hAnsi="GHEA Grapalat" w:cs="Sylfaen"/>
          <w:sz w:val="20"/>
          <w:lang w:val="af-ZA"/>
        </w:rPr>
        <w:t xml:space="preserve"> </w:t>
      </w:r>
      <w:r w:rsidRPr="002C6D94">
        <w:rPr>
          <w:rFonts w:ascii="GHEA Grapalat" w:hAnsi="GHEA Grapalat" w:cs="Sylfaen"/>
          <w:sz w:val="20"/>
          <w:lang w:val="ru-RU"/>
        </w:rPr>
        <w:t>են</w:t>
      </w:r>
      <w:r w:rsidRPr="002C6D94">
        <w:rPr>
          <w:rFonts w:ascii="GHEA Grapalat" w:hAnsi="GHEA Grapalat" w:cs="Sylfaen"/>
          <w:sz w:val="20"/>
          <w:lang w:val="af-ZA"/>
        </w:rPr>
        <w:t xml:space="preserve"> </w:t>
      </w:r>
      <w:r w:rsidRPr="002C6D94">
        <w:rPr>
          <w:rFonts w:ascii="GHEA Grapalat" w:hAnsi="GHEA Grapalat" w:cs="Sylfaen"/>
          <w:sz w:val="20"/>
          <w:lang w:val="ru-RU"/>
        </w:rPr>
        <w:t>մտնում</w:t>
      </w:r>
      <w:r w:rsidRPr="002C6D94">
        <w:rPr>
          <w:rFonts w:ascii="GHEA Grapalat" w:hAnsi="GHEA Grapalat" w:cs="Sylfaen"/>
          <w:sz w:val="20"/>
          <w:lang w:val="af-ZA"/>
        </w:rPr>
        <w:t xml:space="preserve"> </w:t>
      </w:r>
      <w:r w:rsidRPr="002C6D94">
        <w:rPr>
          <w:rFonts w:ascii="GHEA Grapalat" w:hAnsi="GHEA Grapalat" w:cs="Sylfaen"/>
          <w:sz w:val="20"/>
          <w:lang w:val="ru-RU"/>
        </w:rPr>
        <w:t>գնման</w:t>
      </w:r>
      <w:r w:rsidRPr="002C6D94">
        <w:rPr>
          <w:rFonts w:ascii="GHEA Grapalat" w:hAnsi="GHEA Grapalat" w:cs="Sylfaen"/>
          <w:sz w:val="20"/>
          <w:lang w:val="af-ZA"/>
        </w:rPr>
        <w:t xml:space="preserve"> </w:t>
      </w:r>
      <w:r w:rsidRPr="002C6D94">
        <w:rPr>
          <w:rFonts w:ascii="GHEA Grapalat" w:hAnsi="GHEA Grapalat" w:cs="Sylfaen"/>
          <w:sz w:val="20"/>
          <w:lang w:val="ru-RU"/>
        </w:rPr>
        <w:t>գինը</w:t>
      </w:r>
      <w:r w:rsidRPr="002C6D94">
        <w:rPr>
          <w:rFonts w:ascii="GHEA Grapalat" w:hAnsi="GHEA Grapalat" w:cs="Sylfaen"/>
          <w:sz w:val="20"/>
          <w:lang w:val="af-ZA"/>
        </w:rPr>
        <w:t xml:space="preserve"> </w:t>
      </w:r>
      <w:r w:rsidRPr="002C6D94">
        <w:rPr>
          <w:rFonts w:ascii="GHEA Grapalat" w:hAnsi="GHEA Grapalat" w:cs="Sylfaen"/>
          <w:sz w:val="20"/>
          <w:lang w:val="ru-RU"/>
        </w:rPr>
        <w:t>գերազանցող</w:t>
      </w:r>
      <w:r w:rsidRPr="002C6D94">
        <w:rPr>
          <w:rFonts w:ascii="GHEA Grapalat" w:hAnsi="GHEA Grapalat" w:cs="Sylfaen"/>
          <w:sz w:val="20"/>
          <w:lang w:val="af-ZA"/>
        </w:rPr>
        <w:t xml:space="preserve"> </w:t>
      </w:r>
      <w:r w:rsidRPr="002C6D94">
        <w:rPr>
          <w:rFonts w:ascii="GHEA Grapalat" w:hAnsi="GHEA Grapalat" w:cs="Sylfaen"/>
          <w:sz w:val="20"/>
          <w:lang w:val="ru-RU"/>
        </w:rPr>
        <w:t>չափով</w:t>
      </w:r>
      <w:r w:rsidRPr="002C6D94">
        <w:rPr>
          <w:rFonts w:ascii="GHEA Grapalat" w:hAnsi="GHEA Grapalat" w:cs="Sylfaen"/>
          <w:sz w:val="20"/>
          <w:lang w:val="af-ZA"/>
        </w:rPr>
        <w:t xml:space="preserve"> </w:t>
      </w:r>
      <w:r w:rsidRPr="002C6D94">
        <w:rPr>
          <w:rFonts w:ascii="GHEA Grapalat" w:hAnsi="GHEA Grapalat" w:cs="Sylfaen"/>
          <w:sz w:val="20"/>
          <w:lang w:val="ru-RU"/>
        </w:rPr>
        <w:t>լրացուցիչ</w:t>
      </w:r>
      <w:r w:rsidRPr="002C6D94">
        <w:rPr>
          <w:rFonts w:ascii="GHEA Grapalat" w:hAnsi="GHEA Grapalat" w:cs="Sylfaen"/>
          <w:sz w:val="20"/>
          <w:lang w:val="af-ZA"/>
        </w:rPr>
        <w:t xml:space="preserve"> </w:t>
      </w:r>
      <w:r w:rsidRPr="002C6D94">
        <w:rPr>
          <w:rFonts w:ascii="GHEA Grapalat" w:hAnsi="GHEA Grapalat" w:cs="Sylfaen"/>
          <w:sz w:val="20"/>
          <w:lang w:val="ru-RU"/>
        </w:rPr>
        <w:t>ֆինանսական</w:t>
      </w:r>
      <w:r w:rsidRPr="002C6D94">
        <w:rPr>
          <w:rFonts w:ascii="GHEA Grapalat" w:hAnsi="GHEA Grapalat" w:cs="Sylfaen"/>
          <w:sz w:val="20"/>
          <w:lang w:val="af-ZA"/>
        </w:rPr>
        <w:t xml:space="preserve"> </w:t>
      </w:r>
      <w:r w:rsidRPr="002C6D94">
        <w:rPr>
          <w:rFonts w:ascii="GHEA Grapalat" w:hAnsi="GHEA Grapalat" w:cs="Sylfaen"/>
          <w:sz w:val="20"/>
          <w:lang w:val="ru-RU"/>
        </w:rPr>
        <w:t>միջոցներ</w:t>
      </w:r>
      <w:r w:rsidRPr="002C6D94">
        <w:rPr>
          <w:rFonts w:ascii="GHEA Grapalat" w:hAnsi="GHEA Grapalat" w:cs="Sylfaen"/>
          <w:sz w:val="20"/>
          <w:lang w:val="af-ZA"/>
        </w:rPr>
        <w:t xml:space="preserve"> </w:t>
      </w:r>
      <w:r w:rsidRPr="002C6D94">
        <w:rPr>
          <w:rFonts w:ascii="GHEA Grapalat" w:hAnsi="GHEA Grapalat" w:cs="Sylfaen"/>
          <w:sz w:val="20"/>
          <w:lang w:val="ru-RU"/>
        </w:rPr>
        <w:t>նախատեսվելու</w:t>
      </w:r>
      <w:r w:rsidRPr="002C6D94">
        <w:rPr>
          <w:rFonts w:ascii="GHEA Grapalat" w:hAnsi="GHEA Grapalat" w:cs="Sylfaen"/>
          <w:sz w:val="20"/>
          <w:lang w:val="af-ZA"/>
        </w:rPr>
        <w:t xml:space="preserve"> </w:t>
      </w:r>
      <w:r w:rsidRPr="002C6D94">
        <w:rPr>
          <w:rFonts w:ascii="GHEA Grapalat" w:hAnsi="GHEA Grapalat" w:cs="Sylfaen"/>
          <w:sz w:val="20"/>
          <w:lang w:val="ru-RU"/>
        </w:rPr>
        <w:t>և</w:t>
      </w:r>
      <w:r w:rsidRPr="002C6D94">
        <w:rPr>
          <w:rFonts w:ascii="GHEA Grapalat" w:hAnsi="GHEA Grapalat" w:cs="Sylfaen"/>
          <w:sz w:val="20"/>
          <w:lang w:val="af-ZA"/>
        </w:rPr>
        <w:t xml:space="preserve"> </w:t>
      </w:r>
      <w:r w:rsidRPr="002C6D94">
        <w:rPr>
          <w:rFonts w:ascii="GHEA Grapalat" w:hAnsi="GHEA Grapalat" w:cs="Sylfaen"/>
          <w:sz w:val="20"/>
          <w:lang w:val="ru-RU"/>
        </w:rPr>
        <w:t>դրա</w:t>
      </w:r>
      <w:r w:rsidRPr="002C6D94">
        <w:rPr>
          <w:rFonts w:ascii="GHEA Grapalat" w:hAnsi="GHEA Grapalat" w:cs="Sylfaen"/>
          <w:sz w:val="20"/>
          <w:lang w:val="af-ZA"/>
        </w:rPr>
        <w:t xml:space="preserve"> </w:t>
      </w:r>
      <w:r w:rsidRPr="002C6D94">
        <w:rPr>
          <w:rFonts w:ascii="GHEA Grapalat" w:hAnsi="GHEA Grapalat" w:cs="Sylfaen"/>
          <w:sz w:val="20"/>
          <w:lang w:val="ru-RU"/>
        </w:rPr>
        <w:t>հիման</w:t>
      </w:r>
      <w:r w:rsidRPr="002C6D94">
        <w:rPr>
          <w:rFonts w:ascii="GHEA Grapalat" w:hAnsi="GHEA Grapalat" w:cs="Sylfaen"/>
          <w:sz w:val="20"/>
          <w:lang w:val="af-ZA"/>
        </w:rPr>
        <w:t xml:space="preserve"> </w:t>
      </w:r>
      <w:r w:rsidRPr="002C6D94">
        <w:rPr>
          <w:rFonts w:ascii="GHEA Grapalat" w:hAnsi="GHEA Grapalat" w:cs="Sylfaen"/>
          <w:sz w:val="20"/>
          <w:lang w:val="ru-RU"/>
        </w:rPr>
        <w:t>վրա</w:t>
      </w:r>
      <w:r w:rsidRPr="002C6D94">
        <w:rPr>
          <w:rFonts w:ascii="GHEA Grapalat" w:hAnsi="GHEA Grapalat" w:cs="Sylfaen"/>
          <w:sz w:val="20"/>
          <w:lang w:val="af-ZA"/>
        </w:rPr>
        <w:t xml:space="preserve"> </w:t>
      </w:r>
      <w:r w:rsidRPr="002C6D94">
        <w:rPr>
          <w:rFonts w:ascii="GHEA Grapalat" w:hAnsi="GHEA Grapalat" w:cs="Sylfaen"/>
          <w:sz w:val="20"/>
          <w:lang w:val="ru-RU"/>
        </w:rPr>
        <w:t>կողմերի</w:t>
      </w:r>
      <w:r w:rsidRPr="002C6D94">
        <w:rPr>
          <w:rFonts w:ascii="GHEA Grapalat" w:hAnsi="GHEA Grapalat" w:cs="Sylfaen"/>
          <w:sz w:val="20"/>
          <w:lang w:val="af-ZA"/>
        </w:rPr>
        <w:t xml:space="preserve"> </w:t>
      </w:r>
      <w:r w:rsidRPr="002C6D94">
        <w:rPr>
          <w:rFonts w:ascii="GHEA Grapalat" w:hAnsi="GHEA Grapalat" w:cs="Sylfaen"/>
          <w:sz w:val="20"/>
          <w:lang w:val="ru-RU"/>
        </w:rPr>
        <w:t>միջև</w:t>
      </w:r>
      <w:r w:rsidRPr="002C6D94">
        <w:rPr>
          <w:rFonts w:ascii="GHEA Grapalat" w:hAnsi="GHEA Grapalat" w:cs="Sylfaen"/>
          <w:sz w:val="20"/>
          <w:lang w:val="af-ZA"/>
        </w:rPr>
        <w:t xml:space="preserve"> </w:t>
      </w:r>
      <w:r w:rsidRPr="002C6D94">
        <w:rPr>
          <w:rFonts w:ascii="GHEA Grapalat" w:hAnsi="GHEA Grapalat" w:cs="Sylfaen"/>
          <w:sz w:val="20"/>
          <w:lang w:val="ru-RU"/>
        </w:rPr>
        <w:t>համաձայնագիր</w:t>
      </w:r>
      <w:r w:rsidRPr="002C6D94">
        <w:rPr>
          <w:rFonts w:ascii="GHEA Grapalat" w:hAnsi="GHEA Grapalat" w:cs="Sylfaen"/>
          <w:sz w:val="20"/>
          <w:lang w:val="af-ZA"/>
        </w:rPr>
        <w:t xml:space="preserve"> </w:t>
      </w:r>
      <w:r w:rsidRPr="002C6D94">
        <w:rPr>
          <w:rFonts w:ascii="GHEA Grapalat" w:hAnsi="GHEA Grapalat" w:cs="Sylfaen"/>
          <w:sz w:val="20"/>
          <w:lang w:val="ru-RU"/>
        </w:rPr>
        <w:t>կնքելու</w:t>
      </w:r>
      <w:r w:rsidRPr="002C6D94">
        <w:rPr>
          <w:rFonts w:ascii="GHEA Grapalat" w:hAnsi="GHEA Grapalat" w:cs="Sylfaen"/>
          <w:sz w:val="20"/>
          <w:lang w:val="af-ZA"/>
        </w:rPr>
        <w:t xml:space="preserve"> </w:t>
      </w:r>
      <w:r w:rsidRPr="002C6D94">
        <w:rPr>
          <w:rFonts w:ascii="GHEA Grapalat" w:hAnsi="GHEA Grapalat" w:cs="Sylfaen"/>
          <w:sz w:val="20"/>
          <w:lang w:val="ru-RU"/>
        </w:rPr>
        <w:t>դեպքում</w:t>
      </w:r>
      <w:r w:rsidRPr="002C6D94">
        <w:rPr>
          <w:rFonts w:ascii="GHEA Grapalat" w:hAnsi="GHEA Grapalat" w:cs="Sylfaen"/>
          <w:sz w:val="20"/>
          <w:lang w:val="af-ZA"/>
        </w:rPr>
        <w:t xml:space="preserve">: </w:t>
      </w:r>
      <w:r w:rsidRPr="002C6D94">
        <w:rPr>
          <w:rFonts w:ascii="GHEA Grapalat" w:hAnsi="GHEA Grapalat" w:cs="Sylfaen"/>
          <w:sz w:val="20"/>
          <w:lang w:val="ru-RU"/>
        </w:rPr>
        <w:t>Ընդ</w:t>
      </w:r>
      <w:r w:rsidRPr="002C6D94">
        <w:rPr>
          <w:rFonts w:ascii="GHEA Grapalat" w:hAnsi="GHEA Grapalat" w:cs="Sylfaen"/>
          <w:sz w:val="20"/>
          <w:lang w:val="af-ZA"/>
        </w:rPr>
        <w:t xml:space="preserve"> </w:t>
      </w:r>
      <w:r w:rsidRPr="002C6D94">
        <w:rPr>
          <w:rFonts w:ascii="GHEA Grapalat" w:hAnsi="GHEA Grapalat" w:cs="Sylfaen"/>
          <w:sz w:val="20"/>
          <w:lang w:val="ru-RU"/>
        </w:rPr>
        <w:t>որում</w:t>
      </w:r>
      <w:r w:rsidRPr="002C6D94">
        <w:rPr>
          <w:rFonts w:ascii="GHEA Grapalat" w:hAnsi="GHEA Grapalat" w:cs="Sylfaen"/>
          <w:sz w:val="20"/>
          <w:lang w:val="af-ZA"/>
        </w:rPr>
        <w:t xml:space="preserve">, </w:t>
      </w:r>
      <w:r w:rsidRPr="002C6D94">
        <w:rPr>
          <w:rFonts w:ascii="GHEA Grapalat" w:hAnsi="GHEA Grapalat" w:cs="Sylfaen"/>
          <w:sz w:val="20"/>
          <w:lang w:val="ru-RU"/>
        </w:rPr>
        <w:t>համաձայնագիրը</w:t>
      </w:r>
      <w:r w:rsidRPr="002C6D94">
        <w:rPr>
          <w:rFonts w:ascii="GHEA Grapalat" w:hAnsi="GHEA Grapalat" w:cs="Sylfaen"/>
          <w:sz w:val="20"/>
          <w:lang w:val="af-ZA"/>
        </w:rPr>
        <w:t xml:space="preserve"> </w:t>
      </w:r>
      <w:r w:rsidRPr="002C6D94">
        <w:rPr>
          <w:rFonts w:ascii="GHEA Grapalat" w:hAnsi="GHEA Grapalat" w:cs="Sylfaen"/>
          <w:sz w:val="20"/>
          <w:lang w:val="ru-RU"/>
        </w:rPr>
        <w:t>կնքվում</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լրացուցիչ</w:t>
      </w:r>
      <w:r w:rsidRPr="002C6D94">
        <w:rPr>
          <w:rFonts w:ascii="GHEA Grapalat" w:hAnsi="GHEA Grapalat" w:cs="Sylfaen"/>
          <w:sz w:val="20"/>
          <w:lang w:val="af-ZA"/>
        </w:rPr>
        <w:t xml:space="preserve"> </w:t>
      </w:r>
      <w:r w:rsidRPr="002C6D94">
        <w:rPr>
          <w:rFonts w:ascii="GHEA Grapalat" w:hAnsi="GHEA Grapalat" w:cs="Sylfaen"/>
          <w:sz w:val="20"/>
          <w:lang w:val="ru-RU"/>
        </w:rPr>
        <w:t>ֆինանսական</w:t>
      </w:r>
      <w:r w:rsidRPr="002C6D94">
        <w:rPr>
          <w:rFonts w:ascii="GHEA Grapalat" w:hAnsi="GHEA Grapalat" w:cs="Sylfaen"/>
          <w:sz w:val="20"/>
          <w:lang w:val="af-ZA"/>
        </w:rPr>
        <w:t xml:space="preserve"> </w:t>
      </w:r>
      <w:r w:rsidRPr="002C6D94">
        <w:rPr>
          <w:rFonts w:ascii="GHEA Grapalat" w:hAnsi="GHEA Grapalat" w:cs="Sylfaen"/>
          <w:sz w:val="20"/>
          <w:lang w:val="ru-RU"/>
        </w:rPr>
        <w:t>միջոցները</w:t>
      </w:r>
      <w:r w:rsidRPr="002C6D94">
        <w:rPr>
          <w:rFonts w:ascii="GHEA Grapalat" w:hAnsi="GHEA Grapalat" w:cs="Sylfaen"/>
          <w:sz w:val="20"/>
          <w:lang w:val="af-ZA"/>
        </w:rPr>
        <w:t xml:space="preserve"> </w:t>
      </w:r>
      <w:r w:rsidRPr="002C6D94">
        <w:rPr>
          <w:rFonts w:ascii="GHEA Grapalat" w:hAnsi="GHEA Grapalat" w:cs="Sylfaen"/>
          <w:sz w:val="20"/>
          <w:lang w:val="ru-RU"/>
        </w:rPr>
        <w:t>նախատեսվելուն</w:t>
      </w:r>
      <w:r w:rsidRPr="002C6D94">
        <w:rPr>
          <w:rFonts w:ascii="GHEA Grapalat" w:hAnsi="GHEA Grapalat" w:cs="Sylfaen"/>
          <w:sz w:val="20"/>
          <w:lang w:val="af-ZA"/>
        </w:rPr>
        <w:t xml:space="preserve"> </w:t>
      </w:r>
      <w:r w:rsidRPr="002C6D94">
        <w:rPr>
          <w:rFonts w:ascii="GHEA Grapalat" w:hAnsi="GHEA Grapalat" w:cs="Sylfaen"/>
          <w:sz w:val="20"/>
          <w:lang w:val="ru-RU"/>
        </w:rPr>
        <w:t>հաջորդող</w:t>
      </w:r>
      <w:r w:rsidRPr="002C6D94">
        <w:rPr>
          <w:rFonts w:ascii="GHEA Grapalat" w:hAnsi="GHEA Grapalat" w:cs="Sylfaen"/>
          <w:sz w:val="20"/>
          <w:lang w:val="af-ZA"/>
        </w:rPr>
        <w:t xml:space="preserve"> </w:t>
      </w:r>
      <w:r w:rsidRPr="002C6D94">
        <w:rPr>
          <w:rFonts w:ascii="GHEA Grapalat" w:hAnsi="GHEA Grapalat" w:cs="Sylfaen"/>
          <w:sz w:val="20"/>
          <w:lang w:val="ru-RU"/>
        </w:rPr>
        <w:t>տասնհինգ</w:t>
      </w:r>
      <w:r w:rsidRPr="002C6D94">
        <w:rPr>
          <w:rFonts w:ascii="GHEA Grapalat" w:hAnsi="GHEA Grapalat" w:cs="Sylfaen"/>
          <w:sz w:val="20"/>
          <w:lang w:val="af-ZA"/>
        </w:rPr>
        <w:t xml:space="preserve"> </w:t>
      </w:r>
      <w:r w:rsidRPr="002C6D94">
        <w:rPr>
          <w:rFonts w:ascii="GHEA Grapalat" w:hAnsi="GHEA Grapalat" w:cs="Sylfaen"/>
          <w:sz w:val="20"/>
          <w:lang w:val="ru-RU"/>
        </w:rPr>
        <w:t>աշխատանքային</w:t>
      </w:r>
      <w:r w:rsidRPr="002C6D94">
        <w:rPr>
          <w:rFonts w:ascii="GHEA Grapalat" w:hAnsi="GHEA Grapalat" w:cs="Sylfaen"/>
          <w:sz w:val="20"/>
          <w:lang w:val="af-ZA"/>
        </w:rPr>
        <w:t xml:space="preserve"> </w:t>
      </w:r>
      <w:r w:rsidRPr="002C6D94">
        <w:rPr>
          <w:rFonts w:ascii="GHEA Grapalat" w:hAnsi="GHEA Grapalat" w:cs="Sylfaen"/>
          <w:sz w:val="20"/>
          <w:lang w:val="ru-RU"/>
        </w:rPr>
        <w:t>օրվա</w:t>
      </w:r>
      <w:r w:rsidRPr="002C6D94">
        <w:rPr>
          <w:rFonts w:ascii="GHEA Grapalat" w:hAnsi="GHEA Grapalat" w:cs="Sylfaen"/>
          <w:sz w:val="20"/>
          <w:lang w:val="af-ZA"/>
        </w:rPr>
        <w:t xml:space="preserve"> </w:t>
      </w:r>
      <w:r w:rsidRPr="002C6D94">
        <w:rPr>
          <w:rFonts w:ascii="GHEA Grapalat" w:hAnsi="GHEA Grapalat" w:cs="Sylfaen"/>
          <w:sz w:val="20"/>
          <w:lang w:val="ru-RU"/>
        </w:rPr>
        <w:t>ընթացքում՝</w:t>
      </w:r>
      <w:r w:rsidRPr="002C6D94">
        <w:rPr>
          <w:rFonts w:ascii="GHEA Grapalat" w:hAnsi="GHEA Grapalat" w:cs="Sylfaen"/>
          <w:sz w:val="20"/>
          <w:lang w:val="af-ZA"/>
        </w:rPr>
        <w:t xml:space="preserve"> </w:t>
      </w:r>
      <w:r w:rsidRPr="002C6D94">
        <w:rPr>
          <w:rFonts w:ascii="GHEA Grapalat" w:hAnsi="GHEA Grapalat" w:cs="Sylfaen"/>
          <w:sz w:val="20"/>
          <w:lang w:val="ru-RU"/>
        </w:rPr>
        <w:t>ապրանքների</w:t>
      </w:r>
      <w:r w:rsidRPr="002C6D94">
        <w:rPr>
          <w:rFonts w:ascii="GHEA Grapalat" w:hAnsi="GHEA Grapalat" w:cs="Sylfaen"/>
          <w:sz w:val="20"/>
          <w:lang w:val="af-ZA"/>
        </w:rPr>
        <w:t xml:space="preserve"> </w:t>
      </w:r>
      <w:r w:rsidRPr="002C6D94">
        <w:rPr>
          <w:rFonts w:ascii="GHEA Grapalat" w:hAnsi="GHEA Grapalat" w:cs="Sylfaen"/>
          <w:sz w:val="20"/>
          <w:lang w:val="ru-RU"/>
        </w:rPr>
        <w:t>մատակարարման</w:t>
      </w:r>
      <w:r w:rsidRPr="002C6D94">
        <w:rPr>
          <w:rFonts w:ascii="GHEA Grapalat" w:hAnsi="GHEA Grapalat" w:cs="Sylfaen"/>
          <w:sz w:val="20"/>
          <w:lang w:val="af-ZA"/>
        </w:rPr>
        <w:t xml:space="preserve"> </w:t>
      </w:r>
      <w:r w:rsidRPr="002C6D94">
        <w:rPr>
          <w:rFonts w:ascii="GHEA Grapalat" w:hAnsi="GHEA Grapalat" w:cs="Sylfaen"/>
          <w:sz w:val="20"/>
          <w:lang w:val="ru-RU"/>
        </w:rPr>
        <w:t>ժամկետները</w:t>
      </w:r>
      <w:r w:rsidRPr="002C6D94">
        <w:rPr>
          <w:rFonts w:ascii="GHEA Grapalat" w:hAnsi="GHEA Grapalat" w:cs="Sylfaen"/>
          <w:sz w:val="20"/>
          <w:lang w:val="af-ZA"/>
        </w:rPr>
        <w:t xml:space="preserve"> </w:t>
      </w:r>
      <w:r w:rsidRPr="002C6D94">
        <w:rPr>
          <w:rFonts w:ascii="GHEA Grapalat" w:hAnsi="GHEA Grapalat" w:cs="Sylfaen"/>
          <w:sz w:val="20"/>
          <w:lang w:val="ru-RU"/>
        </w:rPr>
        <w:t>երկարաձգելով</w:t>
      </w:r>
      <w:r w:rsidRPr="002C6D94">
        <w:rPr>
          <w:rFonts w:ascii="GHEA Grapalat" w:hAnsi="GHEA Grapalat" w:cs="Sylfaen"/>
          <w:sz w:val="20"/>
          <w:lang w:val="af-ZA"/>
        </w:rPr>
        <w:t xml:space="preserve"> </w:t>
      </w:r>
      <w:r w:rsidRPr="002C6D94">
        <w:rPr>
          <w:rFonts w:ascii="GHEA Grapalat" w:hAnsi="GHEA Grapalat" w:cs="Sylfaen"/>
          <w:sz w:val="20"/>
          <w:lang w:val="ru-RU"/>
        </w:rPr>
        <w:t>պայմանագրի</w:t>
      </w:r>
      <w:r w:rsidRPr="002C6D94">
        <w:rPr>
          <w:rFonts w:ascii="GHEA Grapalat" w:hAnsi="GHEA Grapalat" w:cs="Sylfaen"/>
          <w:sz w:val="20"/>
          <w:lang w:val="af-ZA"/>
        </w:rPr>
        <w:t xml:space="preserve"> </w:t>
      </w:r>
      <w:r w:rsidRPr="002C6D94">
        <w:rPr>
          <w:rFonts w:ascii="GHEA Grapalat" w:hAnsi="GHEA Grapalat" w:cs="Sylfaen"/>
          <w:sz w:val="20"/>
          <w:lang w:val="ru-RU"/>
        </w:rPr>
        <w:t>կնքման</w:t>
      </w:r>
      <w:r w:rsidRPr="002C6D94">
        <w:rPr>
          <w:rFonts w:ascii="GHEA Grapalat" w:hAnsi="GHEA Grapalat" w:cs="Sylfaen"/>
          <w:sz w:val="20"/>
          <w:lang w:val="af-ZA"/>
        </w:rPr>
        <w:t xml:space="preserve"> </w:t>
      </w:r>
      <w:r w:rsidRPr="002C6D94">
        <w:rPr>
          <w:rFonts w:ascii="GHEA Grapalat" w:hAnsi="GHEA Grapalat" w:cs="Sylfaen"/>
          <w:sz w:val="20"/>
          <w:lang w:val="ru-RU"/>
        </w:rPr>
        <w:t>օրվանից</w:t>
      </w:r>
      <w:r w:rsidRPr="002C6D94">
        <w:rPr>
          <w:rFonts w:ascii="GHEA Grapalat" w:hAnsi="GHEA Grapalat" w:cs="Sylfaen"/>
          <w:sz w:val="20"/>
          <w:lang w:val="af-ZA"/>
        </w:rPr>
        <w:t xml:space="preserve"> </w:t>
      </w:r>
      <w:r w:rsidRPr="002C6D94">
        <w:rPr>
          <w:rFonts w:ascii="GHEA Grapalat" w:hAnsi="GHEA Grapalat" w:cs="Sylfaen"/>
          <w:sz w:val="20"/>
          <w:lang w:val="ru-RU"/>
        </w:rPr>
        <w:t>մինչև</w:t>
      </w:r>
      <w:r w:rsidRPr="002C6D94">
        <w:rPr>
          <w:rFonts w:ascii="GHEA Grapalat" w:hAnsi="GHEA Grapalat" w:cs="Sylfaen"/>
          <w:sz w:val="20"/>
          <w:lang w:val="af-ZA"/>
        </w:rPr>
        <w:t xml:space="preserve"> </w:t>
      </w:r>
      <w:r w:rsidRPr="002C6D94">
        <w:rPr>
          <w:rFonts w:ascii="GHEA Grapalat" w:hAnsi="GHEA Grapalat" w:cs="Sylfaen"/>
          <w:sz w:val="20"/>
          <w:lang w:val="ru-RU"/>
        </w:rPr>
        <w:t>համաձայնագրի</w:t>
      </w:r>
      <w:r w:rsidRPr="002C6D94">
        <w:rPr>
          <w:rFonts w:ascii="GHEA Grapalat" w:hAnsi="GHEA Grapalat" w:cs="Sylfaen"/>
          <w:sz w:val="20"/>
          <w:lang w:val="af-ZA"/>
        </w:rPr>
        <w:t xml:space="preserve"> </w:t>
      </w:r>
      <w:r w:rsidRPr="002C6D94">
        <w:rPr>
          <w:rFonts w:ascii="GHEA Grapalat" w:hAnsi="GHEA Grapalat" w:cs="Sylfaen"/>
          <w:sz w:val="20"/>
          <w:lang w:val="ru-RU"/>
        </w:rPr>
        <w:t>կնքման</w:t>
      </w:r>
      <w:r w:rsidRPr="002C6D94">
        <w:rPr>
          <w:rFonts w:ascii="GHEA Grapalat" w:hAnsi="GHEA Grapalat" w:cs="Sylfaen"/>
          <w:sz w:val="20"/>
          <w:lang w:val="af-ZA"/>
        </w:rPr>
        <w:t xml:space="preserve"> </w:t>
      </w:r>
      <w:r w:rsidRPr="002C6D94">
        <w:rPr>
          <w:rFonts w:ascii="GHEA Grapalat" w:hAnsi="GHEA Grapalat" w:cs="Sylfaen"/>
          <w:sz w:val="20"/>
          <w:lang w:val="ru-RU"/>
        </w:rPr>
        <w:t>օրն</w:t>
      </w:r>
      <w:r w:rsidRPr="002C6D94">
        <w:rPr>
          <w:rFonts w:ascii="GHEA Grapalat" w:hAnsi="GHEA Grapalat" w:cs="Sylfaen"/>
          <w:sz w:val="20"/>
          <w:lang w:val="af-ZA"/>
        </w:rPr>
        <w:t xml:space="preserve"> </w:t>
      </w:r>
      <w:r w:rsidRPr="002C6D94">
        <w:rPr>
          <w:rFonts w:ascii="GHEA Grapalat" w:hAnsi="GHEA Grapalat" w:cs="Sylfaen"/>
          <w:sz w:val="20"/>
          <w:lang w:val="ru-RU"/>
        </w:rPr>
        <w:t>ընկած</w:t>
      </w:r>
      <w:r w:rsidRPr="002C6D94">
        <w:rPr>
          <w:rFonts w:ascii="GHEA Grapalat" w:hAnsi="GHEA Grapalat" w:cs="Sylfaen"/>
          <w:sz w:val="20"/>
          <w:lang w:val="af-ZA"/>
        </w:rPr>
        <w:t xml:space="preserve"> </w:t>
      </w:r>
      <w:r w:rsidRPr="002C6D94">
        <w:rPr>
          <w:rFonts w:ascii="GHEA Grapalat" w:hAnsi="GHEA Grapalat" w:cs="Sylfaen"/>
          <w:sz w:val="20"/>
          <w:lang w:val="ru-RU"/>
        </w:rPr>
        <w:t>ժամանակահատվածով</w:t>
      </w:r>
      <w:r w:rsidRPr="002C6D94">
        <w:rPr>
          <w:rFonts w:ascii="GHEA Grapalat" w:hAnsi="GHEA Grapalat" w:cs="Sylfaen"/>
          <w:sz w:val="20"/>
          <w:lang w:val="af-ZA"/>
        </w:rPr>
        <w:t xml:space="preserve">: </w:t>
      </w: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կետի</w:t>
      </w:r>
      <w:r w:rsidRPr="002C6D94">
        <w:rPr>
          <w:rFonts w:ascii="GHEA Grapalat" w:hAnsi="GHEA Grapalat" w:cs="Sylfaen"/>
          <w:sz w:val="20"/>
          <w:lang w:val="af-ZA"/>
        </w:rPr>
        <w:t xml:space="preserve"> </w:t>
      </w:r>
      <w:r w:rsidRPr="002C6D94">
        <w:rPr>
          <w:rFonts w:ascii="GHEA Grapalat" w:hAnsi="GHEA Grapalat" w:cs="Sylfaen"/>
          <w:sz w:val="20"/>
          <w:lang w:val="ru-RU"/>
        </w:rPr>
        <w:t>համաձայն</w:t>
      </w:r>
      <w:r w:rsidRPr="002C6D94">
        <w:rPr>
          <w:rFonts w:ascii="GHEA Grapalat" w:hAnsi="GHEA Grapalat" w:cs="Sylfaen"/>
          <w:sz w:val="20"/>
          <w:lang w:val="af-ZA"/>
        </w:rPr>
        <w:t xml:space="preserve"> </w:t>
      </w:r>
      <w:r w:rsidRPr="002C6D94">
        <w:rPr>
          <w:rFonts w:ascii="GHEA Grapalat" w:hAnsi="GHEA Grapalat" w:cs="Sylfaen"/>
          <w:sz w:val="20"/>
          <w:lang w:val="ru-RU"/>
        </w:rPr>
        <w:t>կնքված</w:t>
      </w:r>
      <w:r w:rsidRPr="002C6D94">
        <w:rPr>
          <w:rFonts w:ascii="GHEA Grapalat" w:hAnsi="GHEA Grapalat" w:cs="Sylfaen"/>
          <w:sz w:val="20"/>
          <w:lang w:val="af-ZA"/>
        </w:rPr>
        <w:t xml:space="preserve"> </w:t>
      </w:r>
      <w:r w:rsidRPr="002C6D94">
        <w:rPr>
          <w:rFonts w:ascii="GHEA Grapalat" w:hAnsi="GHEA Grapalat" w:cs="Sylfaen"/>
          <w:sz w:val="20"/>
          <w:lang w:val="ru-RU"/>
        </w:rPr>
        <w:t>պայմանագիրը</w:t>
      </w:r>
      <w:r w:rsidRPr="002C6D94">
        <w:rPr>
          <w:rFonts w:ascii="GHEA Grapalat" w:hAnsi="GHEA Grapalat" w:cs="Sylfaen"/>
          <w:sz w:val="20"/>
          <w:lang w:val="af-ZA"/>
        </w:rPr>
        <w:t xml:space="preserve"> </w:t>
      </w:r>
      <w:r w:rsidRPr="002C6D94">
        <w:rPr>
          <w:rFonts w:ascii="GHEA Grapalat" w:hAnsi="GHEA Grapalat" w:cs="Sylfaen"/>
          <w:sz w:val="20"/>
          <w:lang w:val="ru-RU"/>
        </w:rPr>
        <w:t>լուծվում</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եթե</w:t>
      </w:r>
      <w:r w:rsidRPr="002C6D94">
        <w:rPr>
          <w:rFonts w:ascii="GHEA Grapalat" w:hAnsi="GHEA Grapalat" w:cs="Sylfaen"/>
          <w:sz w:val="20"/>
          <w:lang w:val="af-ZA"/>
        </w:rPr>
        <w:t xml:space="preserve"> </w:t>
      </w:r>
      <w:r w:rsidRPr="002C6D94">
        <w:rPr>
          <w:rFonts w:ascii="GHEA Grapalat" w:hAnsi="GHEA Grapalat" w:cs="Sylfaen"/>
          <w:sz w:val="20"/>
          <w:lang w:val="ru-RU"/>
        </w:rPr>
        <w:t>կնքելուն</w:t>
      </w:r>
      <w:r w:rsidRPr="002C6D94">
        <w:rPr>
          <w:rFonts w:ascii="GHEA Grapalat" w:hAnsi="GHEA Grapalat" w:cs="Sylfaen"/>
          <w:sz w:val="20"/>
          <w:lang w:val="af-ZA"/>
        </w:rPr>
        <w:t xml:space="preserve"> </w:t>
      </w:r>
      <w:r w:rsidRPr="002C6D94">
        <w:rPr>
          <w:rFonts w:ascii="GHEA Grapalat" w:hAnsi="GHEA Grapalat" w:cs="Sylfaen"/>
          <w:sz w:val="20"/>
          <w:lang w:val="ru-RU"/>
        </w:rPr>
        <w:t>հաջորդող</w:t>
      </w:r>
      <w:r w:rsidRPr="002C6D94">
        <w:rPr>
          <w:rFonts w:ascii="GHEA Grapalat" w:hAnsi="GHEA Grapalat" w:cs="Sylfaen"/>
          <w:sz w:val="20"/>
          <w:lang w:val="af-ZA"/>
        </w:rPr>
        <w:t xml:space="preserve"> </w:t>
      </w:r>
      <w:r w:rsidRPr="002C6D94">
        <w:rPr>
          <w:rFonts w:ascii="GHEA Grapalat" w:hAnsi="GHEA Grapalat" w:cs="Sylfaen"/>
          <w:sz w:val="20"/>
          <w:lang w:val="ru-RU"/>
        </w:rPr>
        <w:t>վաթսուն</w:t>
      </w:r>
      <w:r w:rsidRPr="002C6D94">
        <w:rPr>
          <w:rFonts w:ascii="GHEA Grapalat" w:hAnsi="GHEA Grapalat" w:cs="Sylfaen"/>
          <w:sz w:val="20"/>
          <w:lang w:val="af-ZA"/>
        </w:rPr>
        <w:t xml:space="preserve"> </w:t>
      </w:r>
      <w:r w:rsidRPr="002C6D94">
        <w:rPr>
          <w:rFonts w:ascii="GHEA Grapalat" w:hAnsi="GHEA Grapalat" w:cs="Sylfaen"/>
          <w:sz w:val="20"/>
          <w:lang w:val="ru-RU"/>
        </w:rPr>
        <w:t>օրացուցային</w:t>
      </w:r>
      <w:r w:rsidRPr="002C6D94">
        <w:rPr>
          <w:rFonts w:ascii="GHEA Grapalat" w:hAnsi="GHEA Grapalat" w:cs="Sylfaen"/>
          <w:sz w:val="20"/>
          <w:lang w:val="af-ZA"/>
        </w:rPr>
        <w:t xml:space="preserve"> </w:t>
      </w:r>
      <w:r w:rsidRPr="002C6D94">
        <w:rPr>
          <w:rFonts w:ascii="GHEA Grapalat" w:hAnsi="GHEA Grapalat" w:cs="Sylfaen"/>
          <w:sz w:val="20"/>
          <w:lang w:val="ru-RU"/>
        </w:rPr>
        <w:t>օրվա</w:t>
      </w:r>
      <w:r w:rsidRPr="002C6D94">
        <w:rPr>
          <w:rFonts w:ascii="GHEA Grapalat" w:hAnsi="GHEA Grapalat" w:cs="Sylfaen"/>
          <w:sz w:val="20"/>
          <w:lang w:val="af-ZA"/>
        </w:rPr>
        <w:t xml:space="preserve"> </w:t>
      </w:r>
      <w:r w:rsidRPr="002C6D94">
        <w:rPr>
          <w:rFonts w:ascii="GHEA Grapalat" w:hAnsi="GHEA Grapalat" w:cs="Sylfaen"/>
          <w:sz w:val="20"/>
          <w:lang w:val="ru-RU"/>
        </w:rPr>
        <w:t>ընթացքում</w:t>
      </w:r>
      <w:r w:rsidRPr="002C6D94">
        <w:rPr>
          <w:rFonts w:ascii="GHEA Grapalat" w:hAnsi="GHEA Grapalat" w:cs="Sylfaen"/>
          <w:sz w:val="20"/>
          <w:lang w:val="af-ZA"/>
        </w:rPr>
        <w:t xml:space="preserve"> </w:t>
      </w:r>
      <w:r w:rsidRPr="002C6D94">
        <w:rPr>
          <w:rFonts w:ascii="GHEA Grapalat" w:hAnsi="GHEA Grapalat" w:cs="Sylfaen"/>
          <w:sz w:val="20"/>
          <w:lang w:val="ru-RU"/>
        </w:rPr>
        <w:t>լրացուցիչ</w:t>
      </w:r>
      <w:r w:rsidRPr="002C6D94">
        <w:rPr>
          <w:rFonts w:ascii="GHEA Grapalat" w:hAnsi="GHEA Grapalat" w:cs="Sylfaen"/>
          <w:sz w:val="20"/>
          <w:lang w:val="af-ZA"/>
        </w:rPr>
        <w:t xml:space="preserve"> </w:t>
      </w:r>
      <w:r w:rsidRPr="002C6D94">
        <w:rPr>
          <w:rFonts w:ascii="GHEA Grapalat" w:hAnsi="GHEA Grapalat" w:cs="Sylfaen"/>
          <w:sz w:val="20"/>
          <w:lang w:val="ru-RU"/>
        </w:rPr>
        <w:t>ֆինանսական</w:t>
      </w:r>
      <w:r w:rsidRPr="002C6D94">
        <w:rPr>
          <w:rFonts w:ascii="GHEA Grapalat" w:hAnsi="GHEA Grapalat" w:cs="Sylfaen"/>
          <w:sz w:val="20"/>
          <w:lang w:val="af-ZA"/>
        </w:rPr>
        <w:t xml:space="preserve"> </w:t>
      </w:r>
      <w:r w:rsidRPr="002C6D94">
        <w:rPr>
          <w:rFonts w:ascii="GHEA Grapalat" w:hAnsi="GHEA Grapalat" w:cs="Sylfaen"/>
          <w:sz w:val="20"/>
          <w:lang w:val="ru-RU"/>
        </w:rPr>
        <w:t>միջոցներ</w:t>
      </w:r>
      <w:r w:rsidRPr="002C6D94">
        <w:rPr>
          <w:rFonts w:ascii="GHEA Grapalat" w:hAnsi="GHEA Grapalat" w:cs="Sylfaen"/>
          <w:sz w:val="20"/>
          <w:lang w:val="af-ZA"/>
        </w:rPr>
        <w:t xml:space="preserve"> </w:t>
      </w:r>
      <w:r w:rsidRPr="002C6D94">
        <w:rPr>
          <w:rFonts w:ascii="GHEA Grapalat" w:hAnsi="GHEA Grapalat" w:cs="Sylfaen"/>
          <w:sz w:val="20"/>
          <w:lang w:val="ru-RU"/>
        </w:rPr>
        <w:t>չեն</w:t>
      </w:r>
      <w:r w:rsidRPr="002C6D94">
        <w:rPr>
          <w:rFonts w:ascii="GHEA Grapalat" w:hAnsi="GHEA Grapalat" w:cs="Sylfaen"/>
          <w:sz w:val="20"/>
          <w:lang w:val="af-ZA"/>
        </w:rPr>
        <w:t xml:space="preserve"> </w:t>
      </w:r>
      <w:r w:rsidRPr="002C6D94">
        <w:rPr>
          <w:rFonts w:ascii="GHEA Grapalat" w:hAnsi="GHEA Grapalat" w:cs="Sylfaen"/>
          <w:sz w:val="20"/>
          <w:lang w:val="ru-RU"/>
        </w:rPr>
        <w:t>նախատեսվում</w:t>
      </w:r>
      <w:r w:rsidRPr="002C6D94">
        <w:rPr>
          <w:rFonts w:ascii="GHEA Grapalat" w:hAnsi="GHEA Grapalat" w:cs="Sylfaen"/>
          <w:sz w:val="20"/>
          <w:lang w:val="af-ZA"/>
        </w:rPr>
        <w:t xml:space="preserve">: </w:t>
      </w: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կետի</w:t>
      </w:r>
      <w:r w:rsidRPr="002C6D94">
        <w:rPr>
          <w:rFonts w:ascii="GHEA Grapalat" w:hAnsi="GHEA Grapalat" w:cs="Sylfaen"/>
          <w:sz w:val="20"/>
          <w:lang w:val="af-ZA"/>
        </w:rPr>
        <w:t xml:space="preserve"> </w:t>
      </w:r>
      <w:r w:rsidRPr="002C6D94">
        <w:rPr>
          <w:rFonts w:ascii="GHEA Grapalat" w:hAnsi="GHEA Grapalat" w:cs="Sylfaen"/>
          <w:sz w:val="20"/>
          <w:lang w:val="ru-RU"/>
        </w:rPr>
        <w:t>պարբերության</w:t>
      </w:r>
      <w:r w:rsidRPr="002C6D94">
        <w:rPr>
          <w:rFonts w:ascii="GHEA Grapalat" w:hAnsi="GHEA Grapalat" w:cs="Sylfaen"/>
          <w:sz w:val="20"/>
          <w:lang w:val="af-ZA"/>
        </w:rPr>
        <w:t xml:space="preserve"> </w:t>
      </w:r>
      <w:r w:rsidRPr="002C6D94">
        <w:rPr>
          <w:rFonts w:ascii="GHEA Grapalat" w:hAnsi="GHEA Grapalat" w:cs="Sylfaen"/>
          <w:sz w:val="20"/>
          <w:lang w:val="ru-RU"/>
        </w:rPr>
        <w:t>պահանջները</w:t>
      </w:r>
      <w:r w:rsidRPr="002C6D94">
        <w:rPr>
          <w:rFonts w:ascii="GHEA Grapalat" w:hAnsi="GHEA Grapalat" w:cs="Sylfaen"/>
          <w:sz w:val="20"/>
          <w:lang w:val="af-ZA"/>
        </w:rPr>
        <w:t xml:space="preserve"> </w:t>
      </w:r>
      <w:r w:rsidRPr="002C6D94">
        <w:rPr>
          <w:rFonts w:ascii="GHEA Grapalat" w:hAnsi="GHEA Grapalat" w:cs="Sylfaen"/>
          <w:sz w:val="20"/>
          <w:lang w:val="ru-RU"/>
        </w:rPr>
        <w:t>չեն</w:t>
      </w:r>
      <w:r w:rsidRPr="002C6D94">
        <w:rPr>
          <w:rFonts w:ascii="GHEA Grapalat" w:hAnsi="GHEA Grapalat" w:cs="Sylfaen"/>
          <w:sz w:val="20"/>
          <w:lang w:val="af-ZA"/>
        </w:rPr>
        <w:t xml:space="preserve"> </w:t>
      </w:r>
      <w:r w:rsidRPr="002C6D94">
        <w:rPr>
          <w:rFonts w:ascii="GHEA Grapalat" w:hAnsi="GHEA Grapalat" w:cs="Sylfaen"/>
          <w:sz w:val="20"/>
          <w:lang w:val="ru-RU"/>
        </w:rPr>
        <w:t>կիրառվում</w:t>
      </w:r>
      <w:r w:rsidRPr="002C6D94">
        <w:rPr>
          <w:rFonts w:ascii="GHEA Grapalat" w:hAnsi="GHEA Grapalat" w:cs="Sylfaen"/>
          <w:sz w:val="20"/>
          <w:lang w:val="af-ZA"/>
        </w:rPr>
        <w:t xml:space="preserve">, </w:t>
      </w:r>
      <w:r w:rsidRPr="002C6D94">
        <w:rPr>
          <w:rFonts w:ascii="GHEA Grapalat" w:hAnsi="GHEA Grapalat" w:cs="Sylfaen"/>
          <w:sz w:val="20"/>
          <w:lang w:val="ru-RU"/>
        </w:rPr>
        <w:t>երբ</w:t>
      </w:r>
      <w:r w:rsidRPr="002C6D94">
        <w:rPr>
          <w:rFonts w:ascii="GHEA Grapalat" w:hAnsi="GHEA Grapalat" w:cs="Sylfaen"/>
          <w:sz w:val="20"/>
          <w:lang w:val="af-ZA"/>
        </w:rPr>
        <w:t xml:space="preserve"> </w:t>
      </w:r>
      <w:r w:rsidRPr="002C6D94">
        <w:rPr>
          <w:rFonts w:ascii="GHEA Grapalat" w:hAnsi="GHEA Grapalat" w:cs="Sylfaen"/>
          <w:sz w:val="20"/>
          <w:lang w:val="ru-RU"/>
        </w:rPr>
        <w:t>հայտեր</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ներկայացրել</w:t>
      </w:r>
      <w:r w:rsidRPr="002C6D94">
        <w:rPr>
          <w:rFonts w:ascii="GHEA Grapalat" w:hAnsi="GHEA Grapalat" w:cs="Sylfaen"/>
          <w:sz w:val="20"/>
          <w:lang w:val="af-ZA"/>
        </w:rPr>
        <w:t xml:space="preserve"> </w:t>
      </w:r>
      <w:r w:rsidRPr="002C6D94">
        <w:rPr>
          <w:rFonts w:ascii="GHEA Grapalat" w:hAnsi="GHEA Grapalat" w:cs="Sylfaen"/>
          <w:sz w:val="20"/>
          <w:lang w:val="ru-RU"/>
        </w:rPr>
        <w:t>են</w:t>
      </w:r>
      <w:r w:rsidRPr="002C6D94">
        <w:rPr>
          <w:rFonts w:ascii="GHEA Grapalat" w:hAnsi="GHEA Grapalat" w:cs="Sylfaen"/>
          <w:sz w:val="20"/>
          <w:lang w:val="af-ZA"/>
        </w:rPr>
        <w:t xml:space="preserve"> </w:t>
      </w:r>
      <w:r w:rsidRPr="002C6D94">
        <w:rPr>
          <w:rFonts w:ascii="GHEA Grapalat" w:hAnsi="GHEA Grapalat" w:cs="Sylfaen"/>
          <w:sz w:val="20"/>
          <w:lang w:val="ru-RU"/>
        </w:rPr>
        <w:t>մեկից</w:t>
      </w:r>
      <w:r w:rsidRPr="002C6D94">
        <w:rPr>
          <w:rFonts w:ascii="GHEA Grapalat" w:hAnsi="GHEA Grapalat" w:cs="Sylfaen"/>
          <w:sz w:val="20"/>
          <w:lang w:val="af-ZA"/>
        </w:rPr>
        <w:t xml:space="preserve"> </w:t>
      </w:r>
      <w:r w:rsidRPr="002C6D94">
        <w:rPr>
          <w:rFonts w:ascii="GHEA Grapalat" w:hAnsi="GHEA Grapalat" w:cs="Sylfaen"/>
          <w:sz w:val="20"/>
          <w:lang w:val="ru-RU"/>
        </w:rPr>
        <w:t>ավել</w:t>
      </w:r>
      <w:r w:rsidRPr="002C6D94">
        <w:rPr>
          <w:rFonts w:ascii="GHEA Grapalat" w:hAnsi="GHEA Grapalat" w:cs="Sylfaen"/>
          <w:sz w:val="20"/>
          <w:lang w:val="af-ZA"/>
        </w:rPr>
        <w:t xml:space="preserve"> </w:t>
      </w:r>
      <w:r w:rsidRPr="002C6D94">
        <w:rPr>
          <w:rFonts w:ascii="GHEA Grapalat" w:hAnsi="GHEA Grapalat" w:cs="Sylfaen"/>
          <w:sz w:val="20"/>
          <w:lang w:val="ru-RU"/>
        </w:rPr>
        <w:t>մասնակիցներ</w:t>
      </w:r>
      <w:r w:rsidRPr="002C6D94">
        <w:rPr>
          <w:rFonts w:ascii="GHEA Grapalat" w:hAnsi="GHEA Grapalat" w:cs="Sylfaen"/>
          <w:sz w:val="20"/>
          <w:lang w:val="af-ZA"/>
        </w:rPr>
        <w:t xml:space="preserve"> </w:t>
      </w:r>
      <w:r w:rsidRPr="002C6D94">
        <w:rPr>
          <w:rFonts w:ascii="GHEA Grapalat" w:hAnsi="GHEA Grapalat" w:cs="Sylfaen"/>
          <w:sz w:val="20"/>
          <w:lang w:val="ru-RU"/>
        </w:rPr>
        <w:t>և</w:t>
      </w:r>
      <w:r w:rsidRPr="002C6D94">
        <w:rPr>
          <w:rFonts w:ascii="GHEA Grapalat" w:hAnsi="GHEA Grapalat" w:cs="Sylfaen"/>
          <w:sz w:val="20"/>
          <w:lang w:val="af-ZA"/>
        </w:rPr>
        <w:t xml:space="preserve"> </w:t>
      </w:r>
      <w:r w:rsidRPr="002C6D94">
        <w:rPr>
          <w:rFonts w:ascii="GHEA Grapalat" w:hAnsi="GHEA Grapalat" w:cs="Sylfaen"/>
          <w:sz w:val="20"/>
          <w:lang w:val="ru-RU"/>
        </w:rPr>
        <w:t>միայն</w:t>
      </w:r>
      <w:r w:rsidRPr="002C6D94">
        <w:rPr>
          <w:rFonts w:ascii="GHEA Grapalat" w:hAnsi="GHEA Grapalat" w:cs="Sylfaen"/>
          <w:sz w:val="20"/>
          <w:lang w:val="af-ZA"/>
        </w:rPr>
        <w:t xml:space="preserve"> </w:t>
      </w:r>
      <w:r w:rsidRPr="002C6D94">
        <w:rPr>
          <w:rFonts w:ascii="GHEA Grapalat" w:hAnsi="GHEA Grapalat" w:cs="Sylfaen"/>
          <w:sz w:val="20"/>
          <w:lang w:val="ru-RU"/>
        </w:rPr>
        <w:t>մեկ</w:t>
      </w:r>
      <w:r w:rsidRPr="002C6D94">
        <w:rPr>
          <w:rFonts w:ascii="GHEA Grapalat" w:hAnsi="GHEA Grapalat" w:cs="Sylfaen"/>
          <w:sz w:val="20"/>
          <w:lang w:val="af-ZA"/>
        </w:rPr>
        <w:t xml:space="preserve"> </w:t>
      </w:r>
      <w:r w:rsidRPr="002C6D94">
        <w:rPr>
          <w:rFonts w:ascii="GHEA Grapalat" w:hAnsi="GHEA Grapalat" w:cs="Sylfaen"/>
          <w:sz w:val="20"/>
          <w:lang w:val="ru-RU"/>
        </w:rPr>
        <w:t>մասնակցի</w:t>
      </w:r>
      <w:r w:rsidRPr="002C6D94">
        <w:rPr>
          <w:rFonts w:ascii="GHEA Grapalat" w:hAnsi="GHEA Grapalat" w:cs="Sylfaen"/>
          <w:sz w:val="20"/>
          <w:lang w:val="af-ZA"/>
        </w:rPr>
        <w:t xml:space="preserve"> </w:t>
      </w:r>
      <w:r w:rsidRPr="002C6D94">
        <w:rPr>
          <w:rFonts w:ascii="GHEA Grapalat" w:hAnsi="GHEA Grapalat" w:cs="Sylfaen"/>
          <w:sz w:val="20"/>
          <w:lang w:val="ru-RU"/>
        </w:rPr>
        <w:t>հայտն</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գնահատվել</w:t>
      </w:r>
      <w:r w:rsidRPr="002C6D94">
        <w:rPr>
          <w:rFonts w:ascii="GHEA Grapalat" w:hAnsi="GHEA Grapalat" w:cs="Sylfaen"/>
          <w:sz w:val="20"/>
          <w:lang w:val="af-ZA"/>
        </w:rPr>
        <w:t xml:space="preserve"> </w:t>
      </w:r>
      <w:r w:rsidRPr="002C6D94">
        <w:rPr>
          <w:rFonts w:ascii="GHEA Grapalat" w:hAnsi="GHEA Grapalat" w:cs="Sylfaen"/>
          <w:sz w:val="20"/>
          <w:lang w:val="ru-RU"/>
        </w:rPr>
        <w:t>հրավերի</w:t>
      </w:r>
      <w:r w:rsidRPr="002C6D94">
        <w:rPr>
          <w:rFonts w:ascii="GHEA Grapalat" w:hAnsi="GHEA Grapalat" w:cs="Sylfaen"/>
          <w:sz w:val="20"/>
          <w:lang w:val="af-ZA"/>
        </w:rPr>
        <w:t xml:space="preserve"> </w:t>
      </w:r>
      <w:r w:rsidRPr="002C6D94">
        <w:rPr>
          <w:rFonts w:ascii="GHEA Grapalat" w:hAnsi="GHEA Grapalat" w:cs="Sylfaen"/>
          <w:sz w:val="20"/>
          <w:lang w:val="ru-RU"/>
        </w:rPr>
        <w:t>պահանջներին</w:t>
      </w:r>
      <w:r w:rsidRPr="002C6D94">
        <w:rPr>
          <w:rFonts w:ascii="GHEA Grapalat" w:hAnsi="GHEA Grapalat" w:cs="Sylfaen"/>
          <w:sz w:val="20"/>
          <w:lang w:val="af-ZA"/>
        </w:rPr>
        <w:t xml:space="preserve"> </w:t>
      </w:r>
      <w:r w:rsidRPr="002C6D94">
        <w:rPr>
          <w:rFonts w:ascii="GHEA Grapalat" w:hAnsi="GHEA Grapalat" w:cs="Sylfaen"/>
          <w:sz w:val="20"/>
          <w:lang w:val="ru-RU"/>
        </w:rPr>
        <w:t>բավարար</w:t>
      </w:r>
      <w:r w:rsidRPr="002C6D94">
        <w:rPr>
          <w:rFonts w:ascii="GHEA Grapalat" w:hAnsi="GHEA Grapalat" w:cs="Sylfaen"/>
          <w:sz w:val="20"/>
          <w:lang w:val="af-ZA"/>
        </w:rPr>
        <w:t>:</w:t>
      </w:r>
    </w:p>
    <w:p w14:paraId="0D73446A" w14:textId="60AF5AE1" w:rsidR="00E56508" w:rsidRPr="002C6D94" w:rsidRDefault="00E56508" w:rsidP="002C6D94">
      <w:pPr>
        <w:pStyle w:val="af4"/>
        <w:spacing w:before="0" w:beforeAutospacing="0" w:after="0" w:afterAutospacing="0"/>
        <w:ind w:firstLine="375"/>
        <w:jc w:val="both"/>
        <w:rPr>
          <w:rFonts w:ascii="GHEA Grapalat" w:hAnsi="GHEA Grapalat" w:cs="Sylfaen"/>
          <w:sz w:val="20"/>
          <w:lang w:val="af-ZA"/>
        </w:rPr>
      </w:pP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կետի</w:t>
      </w:r>
      <w:r w:rsidR="00AE74A0" w:rsidRPr="002C6D94">
        <w:rPr>
          <w:rFonts w:ascii="GHEA Grapalat" w:hAnsi="GHEA Grapalat" w:cs="Sylfaen"/>
          <w:sz w:val="20"/>
          <w:lang w:val="af-ZA"/>
        </w:rPr>
        <w:t xml:space="preserve"> </w:t>
      </w:r>
      <w:r w:rsidR="00AE74A0" w:rsidRPr="002C6D94">
        <w:rPr>
          <w:rFonts w:ascii="GHEA Grapalat" w:hAnsi="GHEA Grapalat" w:cs="Sylfaen"/>
          <w:sz w:val="20"/>
          <w:lang w:val="ru-RU"/>
        </w:rPr>
        <w:t>չկիրառման</w:t>
      </w:r>
      <w:r w:rsidR="00AE74A0" w:rsidRPr="002C6D94">
        <w:rPr>
          <w:rFonts w:ascii="GHEA Grapalat" w:hAnsi="GHEA Grapalat" w:cs="Sylfaen"/>
          <w:sz w:val="20"/>
          <w:lang w:val="af-ZA"/>
        </w:rPr>
        <w:t xml:space="preserve"> </w:t>
      </w:r>
      <w:r w:rsidR="00AE74A0" w:rsidRPr="002C6D94">
        <w:rPr>
          <w:rFonts w:ascii="GHEA Grapalat" w:hAnsi="GHEA Grapalat" w:cs="Sylfaen"/>
          <w:sz w:val="20"/>
          <w:lang w:val="ru-RU"/>
        </w:rPr>
        <w:t>դեպքում</w:t>
      </w:r>
      <w:r w:rsidR="00AE74A0" w:rsidRPr="002C6D94">
        <w:rPr>
          <w:rFonts w:ascii="GHEA Grapalat" w:hAnsi="GHEA Grapalat" w:cs="Sylfaen"/>
          <w:sz w:val="20"/>
          <w:lang w:val="af-ZA"/>
        </w:rPr>
        <w:t xml:space="preserve"> </w:t>
      </w:r>
      <w:r w:rsidR="00AE74A0" w:rsidRPr="002C6D94">
        <w:rPr>
          <w:rFonts w:ascii="GHEA Grapalat" w:hAnsi="GHEA Grapalat" w:cs="Sylfaen"/>
          <w:sz w:val="20"/>
          <w:lang w:val="ru-RU"/>
        </w:rPr>
        <w:t>ընթացակարգը</w:t>
      </w:r>
      <w:r w:rsidR="00AE74A0" w:rsidRPr="002C6D94">
        <w:rPr>
          <w:rFonts w:ascii="GHEA Grapalat" w:hAnsi="GHEA Grapalat" w:cs="Sylfaen"/>
          <w:sz w:val="20"/>
          <w:lang w:val="af-ZA"/>
        </w:rPr>
        <w:t xml:space="preserve"> </w:t>
      </w:r>
      <w:r w:rsidR="00AE74A0" w:rsidRPr="002C6D94">
        <w:rPr>
          <w:rFonts w:ascii="GHEA Grapalat" w:hAnsi="GHEA Grapalat" w:cs="Sylfaen"/>
          <w:sz w:val="20"/>
          <w:lang w:val="hy-AM"/>
        </w:rPr>
        <w:t>Օ</w:t>
      </w:r>
      <w:r w:rsidRPr="002C6D94">
        <w:rPr>
          <w:rFonts w:ascii="GHEA Grapalat" w:hAnsi="GHEA Grapalat" w:cs="Sylfaen"/>
          <w:sz w:val="20"/>
          <w:lang w:val="ru-RU"/>
        </w:rPr>
        <w:t>րենքի</w:t>
      </w:r>
      <w:r w:rsidRPr="002C6D94">
        <w:rPr>
          <w:rFonts w:ascii="GHEA Grapalat" w:hAnsi="GHEA Grapalat" w:cs="Sylfaen"/>
          <w:sz w:val="20"/>
          <w:lang w:val="af-ZA"/>
        </w:rPr>
        <w:t xml:space="preserve"> 37-</w:t>
      </w:r>
      <w:r w:rsidRPr="002C6D94">
        <w:rPr>
          <w:rFonts w:ascii="GHEA Grapalat" w:hAnsi="GHEA Grapalat" w:cs="Sylfaen"/>
          <w:sz w:val="20"/>
          <w:lang w:val="ru-RU"/>
        </w:rPr>
        <w:t>րդ</w:t>
      </w:r>
      <w:r w:rsidRPr="002C6D94">
        <w:rPr>
          <w:rFonts w:ascii="GHEA Grapalat" w:hAnsi="GHEA Grapalat" w:cs="Sylfaen"/>
          <w:sz w:val="20"/>
          <w:lang w:val="af-ZA"/>
        </w:rPr>
        <w:t xml:space="preserve"> </w:t>
      </w:r>
      <w:r w:rsidRPr="002C6D94">
        <w:rPr>
          <w:rFonts w:ascii="GHEA Grapalat" w:hAnsi="GHEA Grapalat" w:cs="Sylfaen"/>
          <w:sz w:val="20"/>
          <w:lang w:val="ru-RU"/>
        </w:rPr>
        <w:t>հոդվածի</w:t>
      </w:r>
      <w:r w:rsidRPr="002C6D94">
        <w:rPr>
          <w:rFonts w:ascii="GHEA Grapalat" w:hAnsi="GHEA Grapalat" w:cs="Sylfaen"/>
          <w:sz w:val="20"/>
          <w:lang w:val="af-ZA"/>
        </w:rPr>
        <w:t xml:space="preserve"> 1-</w:t>
      </w:r>
      <w:r w:rsidRPr="002C6D94">
        <w:rPr>
          <w:rFonts w:ascii="GHEA Grapalat" w:hAnsi="GHEA Grapalat" w:cs="Sylfaen"/>
          <w:sz w:val="20"/>
          <w:lang w:val="ru-RU"/>
        </w:rPr>
        <w:t>ին</w:t>
      </w:r>
      <w:r w:rsidRPr="002C6D94">
        <w:rPr>
          <w:rFonts w:ascii="GHEA Grapalat" w:hAnsi="GHEA Grapalat" w:cs="Sylfaen"/>
          <w:sz w:val="20"/>
          <w:lang w:val="af-ZA"/>
        </w:rPr>
        <w:t xml:space="preserve"> </w:t>
      </w:r>
      <w:r w:rsidRPr="002C6D94">
        <w:rPr>
          <w:rFonts w:ascii="GHEA Grapalat" w:hAnsi="GHEA Grapalat" w:cs="Sylfaen"/>
          <w:sz w:val="20"/>
          <w:lang w:val="ru-RU"/>
        </w:rPr>
        <w:t>մասի</w:t>
      </w:r>
      <w:r w:rsidRPr="002C6D94">
        <w:rPr>
          <w:rFonts w:ascii="GHEA Grapalat" w:hAnsi="GHEA Grapalat" w:cs="Sylfaen"/>
          <w:sz w:val="20"/>
          <w:lang w:val="af-ZA"/>
        </w:rPr>
        <w:t xml:space="preserve"> 1-</w:t>
      </w:r>
      <w:r w:rsidRPr="002C6D94">
        <w:rPr>
          <w:rFonts w:ascii="GHEA Grapalat" w:hAnsi="GHEA Grapalat" w:cs="Sylfaen"/>
          <w:sz w:val="20"/>
          <w:lang w:val="ru-RU"/>
        </w:rPr>
        <w:t>ին</w:t>
      </w:r>
      <w:r w:rsidRPr="002C6D94">
        <w:rPr>
          <w:rFonts w:ascii="GHEA Grapalat" w:hAnsi="GHEA Grapalat" w:cs="Sylfaen"/>
          <w:sz w:val="20"/>
          <w:lang w:val="af-ZA"/>
        </w:rPr>
        <w:t xml:space="preserve"> </w:t>
      </w:r>
      <w:r w:rsidRPr="002C6D94">
        <w:rPr>
          <w:rFonts w:ascii="GHEA Grapalat" w:hAnsi="GHEA Grapalat" w:cs="Sylfaen"/>
          <w:sz w:val="20"/>
          <w:lang w:val="ru-RU"/>
        </w:rPr>
        <w:t>կետի</w:t>
      </w:r>
      <w:r w:rsidRPr="002C6D94">
        <w:rPr>
          <w:rFonts w:ascii="GHEA Grapalat" w:hAnsi="GHEA Grapalat" w:cs="Sylfaen"/>
          <w:sz w:val="20"/>
          <w:lang w:val="af-ZA"/>
        </w:rPr>
        <w:t xml:space="preserve"> </w:t>
      </w:r>
      <w:r w:rsidRPr="002C6D94">
        <w:rPr>
          <w:rFonts w:ascii="GHEA Grapalat" w:hAnsi="GHEA Grapalat" w:cs="Sylfaen"/>
          <w:sz w:val="20"/>
          <w:lang w:val="ru-RU"/>
        </w:rPr>
        <w:t>հիման</w:t>
      </w:r>
      <w:r w:rsidRPr="002C6D94">
        <w:rPr>
          <w:rFonts w:ascii="GHEA Grapalat" w:hAnsi="GHEA Grapalat" w:cs="Sylfaen"/>
          <w:sz w:val="20"/>
          <w:lang w:val="af-ZA"/>
        </w:rPr>
        <w:t xml:space="preserve"> </w:t>
      </w:r>
      <w:r w:rsidRPr="002C6D94">
        <w:rPr>
          <w:rFonts w:ascii="GHEA Grapalat" w:hAnsi="GHEA Grapalat" w:cs="Sylfaen"/>
          <w:sz w:val="20"/>
          <w:lang w:val="ru-RU"/>
        </w:rPr>
        <w:t>վրա</w:t>
      </w:r>
      <w:r w:rsidRPr="002C6D94">
        <w:rPr>
          <w:rFonts w:ascii="GHEA Grapalat" w:hAnsi="GHEA Grapalat" w:cs="Sylfaen"/>
          <w:sz w:val="20"/>
          <w:lang w:val="af-ZA"/>
        </w:rPr>
        <w:t xml:space="preserve"> </w:t>
      </w:r>
      <w:r w:rsidRPr="002C6D94">
        <w:rPr>
          <w:rFonts w:ascii="GHEA Grapalat" w:hAnsi="GHEA Grapalat" w:cs="Sylfaen"/>
          <w:sz w:val="20"/>
          <w:lang w:val="ru-RU"/>
        </w:rPr>
        <w:t>հայտարարվում</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չկայացած</w:t>
      </w:r>
      <w:r w:rsidRPr="002C6D94">
        <w:rPr>
          <w:rFonts w:ascii="GHEA Grapalat" w:hAnsi="GHEA Grapalat" w:cs="Sylfaen"/>
          <w:sz w:val="20"/>
          <w:lang w:val="af-ZA"/>
        </w:rPr>
        <w:t>:</w:t>
      </w:r>
    </w:p>
    <w:p w14:paraId="09526A69" w14:textId="77777777" w:rsidR="00B514E8" w:rsidRPr="002C6D94" w:rsidRDefault="00FD2748" w:rsidP="002C6D94">
      <w:pPr>
        <w:ind w:firstLine="708"/>
        <w:jc w:val="both"/>
        <w:rPr>
          <w:rFonts w:ascii="GHEA Grapalat" w:hAnsi="GHEA Grapalat"/>
          <w:sz w:val="20"/>
          <w:szCs w:val="20"/>
          <w:lang w:val="hy-AM" w:eastAsia="x-none"/>
        </w:rPr>
      </w:pPr>
      <w:r w:rsidRPr="002C6D94">
        <w:rPr>
          <w:rFonts w:ascii="GHEA Grapalat" w:hAnsi="GHEA Grapalat"/>
          <w:sz w:val="20"/>
          <w:szCs w:val="20"/>
          <w:lang w:val="af-ZA" w:eastAsia="x-none"/>
        </w:rPr>
        <w:t>8</w:t>
      </w:r>
      <w:r w:rsidR="00C82BD2" w:rsidRPr="002C6D94">
        <w:rPr>
          <w:rFonts w:ascii="GHEA Grapalat" w:hAnsi="GHEA Grapalat"/>
          <w:sz w:val="20"/>
          <w:szCs w:val="20"/>
          <w:lang w:val="af-ZA" w:eastAsia="x-none"/>
        </w:rPr>
        <w:t>.</w:t>
      </w:r>
      <w:r w:rsidR="004348F9" w:rsidRPr="002C6D94">
        <w:rPr>
          <w:rFonts w:ascii="GHEA Grapalat" w:hAnsi="GHEA Grapalat"/>
          <w:sz w:val="20"/>
          <w:szCs w:val="20"/>
          <w:lang w:val="af-ZA" w:eastAsia="x-none"/>
        </w:rPr>
        <w:t>7</w:t>
      </w:r>
      <w:r w:rsidR="00E24EBF" w:rsidRPr="002C6D94">
        <w:rPr>
          <w:rFonts w:ascii="GHEA Grapalat" w:hAnsi="GHEA Grapalat"/>
          <w:sz w:val="20"/>
          <w:szCs w:val="20"/>
          <w:lang w:val="af-ZA" w:eastAsia="x-none"/>
        </w:rPr>
        <w:t xml:space="preserve"> </w:t>
      </w:r>
      <w:r w:rsidR="00753C9B" w:rsidRPr="002C6D94">
        <w:rPr>
          <w:rFonts w:ascii="GHEA Grapalat" w:hAnsi="GHEA Grapalat"/>
          <w:sz w:val="20"/>
          <w:szCs w:val="20"/>
          <w:lang w:val="af-ZA" w:eastAsia="x-none"/>
        </w:rPr>
        <w:t>Պ</w:t>
      </w:r>
      <w:r w:rsidR="00B514E8" w:rsidRPr="002C6D94">
        <w:rPr>
          <w:rFonts w:ascii="GHEA Grapalat" w:hAnsi="GHEA Grapalat"/>
          <w:sz w:val="20"/>
          <w:szCs w:val="20"/>
          <w:lang w:val="af-ZA" w:eastAsia="x-none"/>
        </w:rPr>
        <w:t xml:space="preserve">ահանջի դեպքում </w:t>
      </w:r>
      <w:r w:rsidR="00AD522C" w:rsidRPr="002C6D94">
        <w:rPr>
          <w:rFonts w:ascii="GHEA Grapalat" w:hAnsi="GHEA Grapalat"/>
          <w:sz w:val="20"/>
          <w:szCs w:val="20"/>
          <w:lang w:val="af-ZA" w:eastAsia="x-none"/>
        </w:rPr>
        <w:t xml:space="preserve">որևէ </w:t>
      </w:r>
      <w:r w:rsidR="007210AC" w:rsidRPr="002C6D94">
        <w:rPr>
          <w:rFonts w:ascii="GHEA Grapalat" w:hAnsi="GHEA Grapalat"/>
          <w:sz w:val="20"/>
          <w:szCs w:val="20"/>
          <w:lang w:val="af-ZA" w:eastAsia="x-none"/>
        </w:rPr>
        <w:t>մ</w:t>
      </w:r>
      <w:r w:rsidR="00B514E8" w:rsidRPr="002C6D94">
        <w:rPr>
          <w:rFonts w:ascii="GHEA Grapalat" w:hAnsi="GHEA Grapalat"/>
          <w:sz w:val="20"/>
          <w:szCs w:val="20"/>
          <w:lang w:val="af-ZA" w:eastAsia="x-none"/>
        </w:rPr>
        <w:t>ասնակցի հայտի</w:t>
      </w:r>
      <w:r w:rsidR="00AE468B" w:rsidRPr="002C6D94">
        <w:rPr>
          <w:rFonts w:ascii="GHEA Grapalat" w:hAnsi="GHEA Grapalat"/>
          <w:sz w:val="20"/>
          <w:szCs w:val="20"/>
          <w:lang w:val="af-ZA" w:eastAsia="x-none"/>
        </w:rPr>
        <w:t xml:space="preserve"> </w:t>
      </w:r>
      <w:r w:rsidR="00B514E8" w:rsidRPr="002C6D94">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C6D94">
        <w:rPr>
          <w:rFonts w:ascii="GHEA Grapalat" w:hAnsi="GHEA Grapalat"/>
          <w:sz w:val="20"/>
          <w:szCs w:val="20"/>
          <w:lang w:val="af-ZA" w:eastAsia="x-none"/>
        </w:rPr>
        <w:t xml:space="preserve">այլ </w:t>
      </w:r>
      <w:r w:rsidR="007B36E4" w:rsidRPr="002C6D94">
        <w:rPr>
          <w:rFonts w:ascii="GHEA Grapalat" w:hAnsi="GHEA Grapalat"/>
          <w:sz w:val="20"/>
          <w:szCs w:val="20"/>
          <w:lang w:val="af-ZA" w:eastAsia="x-none"/>
        </w:rPr>
        <w:t>մ</w:t>
      </w:r>
      <w:r w:rsidR="00B514E8" w:rsidRPr="002C6D94">
        <w:rPr>
          <w:rFonts w:ascii="GHEA Grapalat" w:hAnsi="GHEA Grapalat"/>
          <w:sz w:val="20"/>
          <w:szCs w:val="20"/>
          <w:lang w:val="af-ZA" w:eastAsia="x-none"/>
        </w:rPr>
        <w:t>ասնակցին:</w:t>
      </w:r>
      <w:r w:rsidR="007B6811" w:rsidRPr="002C6D94">
        <w:rPr>
          <w:rFonts w:ascii="GHEA Grapalat" w:hAnsi="GHEA Grapalat"/>
          <w:sz w:val="20"/>
          <w:szCs w:val="20"/>
          <w:lang w:val="hy-AM" w:eastAsia="x-none"/>
        </w:rPr>
        <w:t xml:space="preserve"> </w:t>
      </w:r>
      <w:r w:rsidR="007B6811" w:rsidRPr="002C6D94">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C6D94">
        <w:rPr>
          <w:rFonts w:ascii="GHEA Grapalat" w:hAnsi="GHEA Grapalat"/>
          <w:sz w:val="20"/>
          <w:szCs w:val="20"/>
          <w:lang w:val="hy-AM" w:eastAsia="x-none"/>
        </w:rPr>
        <w:t xml:space="preserve">հայտում ներառված </w:t>
      </w:r>
      <w:r w:rsidR="007B6811" w:rsidRPr="002C6D94">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C6D94">
        <w:rPr>
          <w:rFonts w:ascii="GHEA Grapalat" w:hAnsi="GHEA Grapalat"/>
          <w:sz w:val="20"/>
          <w:szCs w:val="20"/>
          <w:lang w:val="af-ZA" w:eastAsia="x-none"/>
        </w:rPr>
        <w:t xml:space="preserve">հանձնաժողովի </w:t>
      </w:r>
      <w:r w:rsidR="007B6811" w:rsidRPr="002C6D94">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C6D94">
        <w:rPr>
          <w:rFonts w:ascii="GHEA Grapalat" w:hAnsi="GHEA Grapalat"/>
          <w:sz w:val="20"/>
          <w:szCs w:val="20"/>
          <w:lang w:val="hy-AM" w:eastAsia="x-none"/>
        </w:rPr>
        <w:t>:</w:t>
      </w:r>
    </w:p>
    <w:p w14:paraId="39C8E4A9" w14:textId="77777777" w:rsidR="00116E47" w:rsidRPr="002C6D94" w:rsidRDefault="00A150A9" w:rsidP="002C6D94">
      <w:pPr>
        <w:pStyle w:val="norm"/>
        <w:spacing w:line="240" w:lineRule="auto"/>
        <w:rPr>
          <w:rFonts w:ascii="GHEA Grapalat" w:hAnsi="GHEA Grapalat" w:cs="Sylfaen"/>
          <w:sz w:val="20"/>
          <w:szCs w:val="24"/>
          <w:lang w:val="af-ZA" w:eastAsia="en-US"/>
        </w:rPr>
      </w:pPr>
      <w:r w:rsidRPr="002C6D94">
        <w:rPr>
          <w:rFonts w:ascii="GHEA Grapalat" w:hAnsi="GHEA Grapalat"/>
          <w:sz w:val="20"/>
          <w:lang w:val="af-ZA" w:eastAsia="x-none"/>
        </w:rPr>
        <w:t>8</w:t>
      </w:r>
      <w:r w:rsidR="002B121D" w:rsidRPr="002C6D94">
        <w:rPr>
          <w:rFonts w:ascii="GHEA Grapalat" w:hAnsi="GHEA Grapalat"/>
          <w:sz w:val="20"/>
          <w:lang w:val="af-ZA" w:eastAsia="x-none"/>
        </w:rPr>
        <w:t>.</w:t>
      </w:r>
      <w:r w:rsidR="004348F9" w:rsidRPr="002C6D94">
        <w:rPr>
          <w:rFonts w:ascii="GHEA Grapalat" w:hAnsi="GHEA Grapalat"/>
          <w:sz w:val="20"/>
          <w:lang w:val="af-ZA" w:eastAsia="x-none"/>
        </w:rPr>
        <w:t>8</w:t>
      </w:r>
      <w:r w:rsidR="002B121D" w:rsidRPr="002C6D94">
        <w:rPr>
          <w:rFonts w:ascii="GHEA Grapalat" w:hAnsi="GHEA Grapalat"/>
          <w:sz w:val="20"/>
          <w:lang w:val="af-ZA" w:eastAsia="x-none"/>
        </w:rPr>
        <w:t xml:space="preserve"> Եթե հայտերի բացման</w:t>
      </w:r>
      <w:r w:rsidR="00DE1C00" w:rsidRPr="002C6D94">
        <w:rPr>
          <w:rFonts w:ascii="GHEA Grapalat" w:hAnsi="GHEA Grapalat"/>
          <w:sz w:val="20"/>
          <w:lang w:val="hy-AM" w:eastAsia="x-none"/>
        </w:rPr>
        <w:t xml:space="preserve"> և գնահատման</w:t>
      </w:r>
      <w:r w:rsidR="002B121D" w:rsidRPr="002C6D94">
        <w:rPr>
          <w:rFonts w:ascii="GHEA Grapalat" w:hAnsi="GHEA Grapalat"/>
          <w:sz w:val="20"/>
          <w:lang w:val="af-ZA" w:eastAsia="x-none"/>
        </w:rPr>
        <w:t xml:space="preserve"> նիստի ընթացքում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իրականացված</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գնահատման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արդյուն</w:t>
      </w:r>
      <w:r w:rsidR="002B121D" w:rsidRPr="002C6D94">
        <w:rPr>
          <w:rFonts w:ascii="GHEA Grapalat" w:hAnsi="GHEA Grapalat" w:cs="Sylfaen"/>
          <w:sz w:val="20"/>
          <w:szCs w:val="24"/>
          <w:lang w:val="af-ZA" w:eastAsia="en-US"/>
        </w:rPr>
        <w:softHyphen/>
      </w:r>
      <w:r w:rsidR="002B121D" w:rsidRPr="002C6D94">
        <w:rPr>
          <w:rFonts w:ascii="GHEA Grapalat" w:hAnsi="GHEA Grapalat" w:cs="Sylfaen"/>
          <w:sz w:val="20"/>
          <w:szCs w:val="24"/>
          <w:lang w:val="hy-AM" w:eastAsia="en-US"/>
        </w:rPr>
        <w:t>քում</w:t>
      </w:r>
      <w:r w:rsidR="002B121D" w:rsidRPr="002C6D94">
        <w:rPr>
          <w:rFonts w:ascii="GHEA Grapalat" w:hAnsi="GHEA Grapalat" w:cs="Sylfaen"/>
          <w:sz w:val="20"/>
          <w:szCs w:val="24"/>
          <w:lang w:val="af-ZA" w:eastAsia="en-US"/>
        </w:rPr>
        <w:t xml:space="preserve"> </w:t>
      </w:r>
      <w:r w:rsidR="007210AC" w:rsidRPr="002C6D94">
        <w:rPr>
          <w:rFonts w:ascii="GHEA Grapalat" w:hAnsi="GHEA Grapalat" w:cs="Sylfaen"/>
          <w:sz w:val="20"/>
          <w:szCs w:val="24"/>
          <w:lang w:val="af-ZA" w:eastAsia="en-US"/>
        </w:rPr>
        <w:t>մ</w:t>
      </w:r>
      <w:r w:rsidR="00A24827" w:rsidRPr="002C6D94">
        <w:rPr>
          <w:rFonts w:ascii="GHEA Grapalat" w:hAnsi="GHEA Grapalat" w:cs="Sylfaen"/>
          <w:sz w:val="20"/>
          <w:szCs w:val="24"/>
          <w:lang w:val="af-ZA" w:eastAsia="en-US"/>
        </w:rPr>
        <w:t xml:space="preserve">ասնակցի </w:t>
      </w:r>
      <w:r w:rsidR="002B121D" w:rsidRPr="002C6D94">
        <w:rPr>
          <w:rFonts w:ascii="GHEA Grapalat" w:hAnsi="GHEA Grapalat" w:cs="Sylfaen"/>
          <w:sz w:val="20"/>
          <w:szCs w:val="24"/>
          <w:lang w:val="hy-AM" w:eastAsia="en-US"/>
        </w:rPr>
        <w:t>հայտում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արձանագրվում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են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անհամապատասխանություններ՝</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հրավերի</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պահանջների</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նկատմամբ</w:t>
      </w:r>
      <w:r w:rsidR="004348F9" w:rsidRPr="002C6D94">
        <w:rPr>
          <w:rFonts w:ascii="GHEA Grapalat" w:hAnsi="GHEA Grapalat" w:cs="Sylfaen"/>
          <w:sz w:val="20"/>
          <w:szCs w:val="24"/>
          <w:lang w:val="hy-AM" w:eastAsia="en-US"/>
        </w:rPr>
        <w:t>,</w:t>
      </w:r>
      <w:r w:rsidR="002B121D" w:rsidRPr="002C6D94">
        <w:rPr>
          <w:rFonts w:ascii="GHEA Grapalat" w:hAnsi="GHEA Grapalat" w:cs="Sylfaen"/>
          <w:sz w:val="20"/>
          <w:szCs w:val="24"/>
          <w:lang w:val="hy-AM" w:eastAsia="en-US"/>
        </w:rPr>
        <w:t>ապա</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հանձնաժողովը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մեկ</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աշխատանքային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օրով</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կասեցնում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է</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նիստը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իսկ</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հանձնաժողովի</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քարտուղարը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նույն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օրը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դրա</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մասին</w:t>
      </w:r>
      <w:r w:rsidR="002B121D" w:rsidRPr="002C6D94">
        <w:rPr>
          <w:rFonts w:ascii="GHEA Grapalat" w:hAnsi="GHEA Grapalat" w:cs="Sylfaen"/>
          <w:sz w:val="20"/>
          <w:szCs w:val="24"/>
          <w:lang w:val="af-ZA" w:eastAsia="en-US"/>
        </w:rPr>
        <w:t xml:space="preserve"> </w:t>
      </w:r>
      <w:r w:rsidR="004348F9" w:rsidRPr="002C6D94">
        <w:rPr>
          <w:rFonts w:ascii="GHEA Grapalat" w:hAnsi="GHEA Grapalat" w:cs="Sylfaen"/>
          <w:sz w:val="20"/>
          <w:szCs w:val="24"/>
          <w:lang w:val="af-ZA" w:eastAsia="en-US"/>
        </w:rPr>
        <w:t xml:space="preserve">էլեկտրոնային եղանակով </w:t>
      </w:r>
      <w:r w:rsidR="002B121D" w:rsidRPr="002C6D94">
        <w:rPr>
          <w:rFonts w:ascii="GHEA Grapalat" w:hAnsi="GHEA Grapalat" w:cs="Sylfaen"/>
          <w:sz w:val="20"/>
          <w:szCs w:val="24"/>
          <w:lang w:val="hy-AM" w:eastAsia="en-US"/>
        </w:rPr>
        <w:t>տեղեկացնում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է</w:t>
      </w:r>
      <w:r w:rsidR="002B121D" w:rsidRPr="002C6D94">
        <w:rPr>
          <w:rFonts w:ascii="GHEA Grapalat" w:hAnsi="GHEA Grapalat" w:cs="Sylfaen"/>
          <w:sz w:val="20"/>
          <w:szCs w:val="24"/>
          <w:lang w:val="af-ZA" w:eastAsia="en-US"/>
        </w:rPr>
        <w:t xml:space="preserve"> </w:t>
      </w:r>
      <w:r w:rsidR="007210AC" w:rsidRPr="002C6D94">
        <w:rPr>
          <w:rFonts w:ascii="GHEA Grapalat" w:hAnsi="GHEA Grapalat" w:cs="Sylfaen"/>
          <w:sz w:val="20"/>
          <w:szCs w:val="24"/>
          <w:lang w:val="af-ZA" w:eastAsia="en-US"/>
        </w:rPr>
        <w:t>մ</w:t>
      </w:r>
      <w:r w:rsidR="002B121D" w:rsidRPr="002C6D94">
        <w:rPr>
          <w:rFonts w:ascii="GHEA Grapalat" w:hAnsi="GHEA Grapalat" w:cs="Sylfaen"/>
          <w:sz w:val="20"/>
          <w:szCs w:val="24"/>
          <w:lang w:val="hy-AM" w:eastAsia="en-US"/>
        </w:rPr>
        <w:t>ասնակցին՝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առաջարկելով</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մինչև</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կասեցման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ժամկետի</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ավարտը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շտկել</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անհամապատասխանությունը</w:t>
      </w:r>
      <w:r w:rsidR="002B121D" w:rsidRPr="002C6D94">
        <w:rPr>
          <w:rFonts w:ascii="GHEA Grapalat" w:hAnsi="GHEA Grapalat" w:cs="Sylfaen"/>
          <w:sz w:val="20"/>
          <w:szCs w:val="24"/>
          <w:lang w:val="af-ZA" w:eastAsia="en-US"/>
        </w:rPr>
        <w:t>:</w:t>
      </w:r>
    </w:p>
    <w:p w14:paraId="6AF8E8CE" w14:textId="16C17E7E" w:rsidR="002B121D" w:rsidRPr="002C6D94" w:rsidRDefault="00116E47" w:rsidP="002C6D94">
      <w:pPr>
        <w:pStyle w:val="norm"/>
        <w:spacing w:line="240" w:lineRule="auto"/>
        <w:rPr>
          <w:rFonts w:ascii="GHEA Grapalat" w:hAnsi="GHEA Grapalat" w:cs="Sylfaen"/>
          <w:sz w:val="20"/>
          <w:szCs w:val="24"/>
          <w:lang w:val="hy-AM" w:eastAsia="en-US"/>
        </w:rPr>
      </w:pPr>
      <w:r w:rsidRPr="002C6D94">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2C6D94">
        <w:rPr>
          <w:rFonts w:ascii="GHEA Grapalat" w:hAnsi="GHEA Grapalat" w:cs="Sylfaen"/>
          <w:sz w:val="20"/>
          <w:szCs w:val="24"/>
          <w:lang w:val="hy-AM" w:eastAsia="en-US"/>
        </w:rPr>
        <w:t>հայտի գն</w:t>
      </w:r>
      <w:r w:rsidR="00563192" w:rsidRPr="002C6D94">
        <w:rPr>
          <w:rFonts w:ascii="GHEA Grapalat" w:hAnsi="GHEA Grapalat" w:cs="Sylfaen"/>
          <w:sz w:val="20"/>
          <w:szCs w:val="24"/>
          <w:lang w:val="hy-AM" w:eastAsia="en-US"/>
        </w:rPr>
        <w:t>ա</w:t>
      </w:r>
      <w:r w:rsidR="00873E83" w:rsidRPr="002C6D94">
        <w:rPr>
          <w:rFonts w:ascii="GHEA Grapalat" w:hAnsi="GHEA Grapalat" w:cs="Sylfaen"/>
          <w:sz w:val="20"/>
          <w:szCs w:val="24"/>
          <w:lang w:val="hy-AM" w:eastAsia="en-US"/>
        </w:rPr>
        <w:t xml:space="preserve">հատման ընթացքում </w:t>
      </w:r>
      <w:r w:rsidRPr="002C6D94">
        <w:rPr>
          <w:rFonts w:ascii="GHEA Grapalat" w:hAnsi="GHEA Grapalat" w:cs="Sylfaen"/>
          <w:sz w:val="20"/>
          <w:szCs w:val="24"/>
          <w:lang w:val="hy-AM" w:eastAsia="en-US"/>
        </w:rPr>
        <w:t xml:space="preserve">հայտնաբերված </w:t>
      </w:r>
      <w:r w:rsidR="00873E83" w:rsidRPr="002C6D94">
        <w:rPr>
          <w:rFonts w:ascii="GHEA Grapalat" w:hAnsi="GHEA Grapalat" w:cs="Sylfaen"/>
          <w:sz w:val="20"/>
          <w:szCs w:val="24"/>
          <w:lang w:val="hy-AM" w:eastAsia="en-US"/>
        </w:rPr>
        <w:t xml:space="preserve">բոլոր </w:t>
      </w:r>
      <w:r w:rsidRPr="002C6D94">
        <w:rPr>
          <w:rFonts w:ascii="GHEA Grapalat" w:hAnsi="GHEA Grapalat" w:cs="Sylfaen"/>
          <w:sz w:val="20"/>
          <w:szCs w:val="24"/>
          <w:lang w:val="hy-AM" w:eastAsia="en-US"/>
        </w:rPr>
        <w:t>անհամապատասխանությունները:</w:t>
      </w:r>
      <w:r w:rsidR="002B121D" w:rsidRPr="002C6D94">
        <w:rPr>
          <w:rFonts w:ascii="GHEA Grapalat" w:hAnsi="GHEA Grapalat" w:cs="Sylfaen"/>
          <w:sz w:val="20"/>
          <w:szCs w:val="24"/>
          <w:lang w:val="hy-AM" w:eastAsia="en-US"/>
        </w:rPr>
        <w:t xml:space="preserve">   </w:t>
      </w:r>
    </w:p>
    <w:p w14:paraId="6A0816A0" w14:textId="77777777" w:rsidR="00FC31D8" w:rsidRPr="002C6D94" w:rsidRDefault="00A150A9" w:rsidP="002C6D94">
      <w:pPr>
        <w:pStyle w:val="norm"/>
        <w:spacing w:line="240" w:lineRule="auto"/>
        <w:ind w:firstLine="567"/>
        <w:rPr>
          <w:rFonts w:ascii="GHEA Grapalat" w:hAnsi="GHEA Grapalat" w:cs="Sylfaen"/>
          <w:sz w:val="20"/>
          <w:szCs w:val="24"/>
          <w:lang w:val="hy-AM" w:eastAsia="en-US"/>
        </w:rPr>
      </w:pPr>
      <w:r w:rsidRPr="002C6D94">
        <w:rPr>
          <w:rFonts w:ascii="GHEA Grapalat" w:hAnsi="GHEA Grapalat" w:cs="Sylfaen"/>
          <w:sz w:val="20"/>
          <w:szCs w:val="24"/>
          <w:lang w:val="af-ZA" w:eastAsia="en-US"/>
        </w:rPr>
        <w:t>8</w:t>
      </w:r>
      <w:r w:rsidR="002B121D" w:rsidRPr="002C6D94">
        <w:rPr>
          <w:rFonts w:ascii="GHEA Grapalat" w:hAnsi="GHEA Grapalat" w:cs="Sylfaen"/>
          <w:sz w:val="20"/>
          <w:szCs w:val="24"/>
          <w:lang w:val="af-ZA" w:eastAsia="en-US"/>
        </w:rPr>
        <w:t>.</w:t>
      </w:r>
      <w:r w:rsidR="004348F9" w:rsidRPr="002C6D94">
        <w:rPr>
          <w:rFonts w:ascii="GHEA Grapalat" w:hAnsi="GHEA Grapalat" w:cs="Sylfaen"/>
          <w:sz w:val="20"/>
          <w:szCs w:val="24"/>
          <w:lang w:val="af-ZA" w:eastAsia="en-US"/>
        </w:rPr>
        <w:t>9</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Եթե</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սույն</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հրավերի</w:t>
      </w:r>
      <w:r w:rsidR="002B121D" w:rsidRPr="002C6D94">
        <w:rPr>
          <w:rFonts w:ascii="GHEA Grapalat" w:hAnsi="GHEA Grapalat" w:cs="Sylfaen"/>
          <w:sz w:val="20"/>
          <w:szCs w:val="24"/>
          <w:lang w:val="af-ZA" w:eastAsia="en-US"/>
        </w:rPr>
        <w:t xml:space="preserve"> </w:t>
      </w:r>
      <w:r w:rsidR="009A171D" w:rsidRPr="002C6D94">
        <w:rPr>
          <w:rFonts w:ascii="GHEA Grapalat" w:hAnsi="GHEA Grapalat" w:cs="Sylfaen"/>
          <w:sz w:val="20"/>
          <w:szCs w:val="24"/>
          <w:lang w:val="af-ZA" w:eastAsia="en-US"/>
        </w:rPr>
        <w:t>8</w:t>
      </w:r>
      <w:r w:rsidR="002B121D" w:rsidRPr="002C6D94">
        <w:rPr>
          <w:rFonts w:ascii="GHEA Grapalat" w:hAnsi="GHEA Grapalat" w:cs="Sylfaen"/>
          <w:sz w:val="20"/>
          <w:szCs w:val="24"/>
          <w:lang w:val="af-ZA" w:eastAsia="en-US"/>
        </w:rPr>
        <w:t>.</w:t>
      </w:r>
      <w:r w:rsidR="004348F9" w:rsidRPr="002C6D94">
        <w:rPr>
          <w:rFonts w:ascii="GHEA Grapalat" w:hAnsi="GHEA Grapalat" w:cs="Sylfaen"/>
          <w:sz w:val="20"/>
          <w:szCs w:val="24"/>
          <w:lang w:val="af-ZA" w:eastAsia="en-US"/>
        </w:rPr>
        <w:t>8</w:t>
      </w:r>
      <w:r w:rsidR="004E6A12" w:rsidRPr="002C6D94">
        <w:rPr>
          <w:rFonts w:ascii="GHEA Grapalat" w:hAnsi="GHEA Grapalat" w:cs="Sylfaen"/>
          <w:sz w:val="20"/>
          <w:szCs w:val="24"/>
          <w:lang w:val="af-ZA" w:eastAsia="en-US"/>
        </w:rPr>
        <w:t>-</w:t>
      </w:r>
      <w:r w:rsidR="004E6A12" w:rsidRPr="002C6D94">
        <w:rPr>
          <w:rFonts w:ascii="GHEA Grapalat" w:hAnsi="GHEA Grapalat" w:cs="Sylfaen"/>
          <w:sz w:val="20"/>
          <w:szCs w:val="24"/>
          <w:lang w:val="hy-AM" w:eastAsia="en-US"/>
        </w:rPr>
        <w:t>րդ</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կետով</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սահմանված</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ժամկետում</w:t>
      </w:r>
      <w:r w:rsidR="002B121D" w:rsidRPr="002C6D94">
        <w:rPr>
          <w:rFonts w:ascii="GHEA Grapalat" w:hAnsi="GHEA Grapalat" w:cs="Sylfaen"/>
          <w:sz w:val="20"/>
          <w:szCs w:val="24"/>
          <w:lang w:val="af-ZA" w:eastAsia="en-US"/>
        </w:rPr>
        <w:t xml:space="preserve"> </w:t>
      </w:r>
      <w:r w:rsidR="009A171D" w:rsidRPr="002C6D94">
        <w:rPr>
          <w:rFonts w:ascii="GHEA Grapalat" w:hAnsi="GHEA Grapalat" w:cs="Sylfaen"/>
          <w:sz w:val="20"/>
          <w:szCs w:val="24"/>
          <w:lang w:val="af-ZA" w:eastAsia="en-US"/>
        </w:rPr>
        <w:t>մ</w:t>
      </w:r>
      <w:r w:rsidR="002B121D" w:rsidRPr="002C6D94">
        <w:rPr>
          <w:rFonts w:ascii="GHEA Grapalat" w:hAnsi="GHEA Grapalat" w:cs="Sylfaen"/>
          <w:sz w:val="20"/>
          <w:szCs w:val="24"/>
          <w:lang w:val="hy-AM" w:eastAsia="en-US"/>
        </w:rPr>
        <w:t>ասնակիցը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շտկում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է</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արձանագրված</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անհամապատասխանությունը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ապա</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վերջին</w:t>
      </w:r>
      <w:r w:rsidR="009A05AC" w:rsidRPr="002C6D94">
        <w:rPr>
          <w:rFonts w:ascii="GHEA Grapalat" w:hAnsi="GHEA Grapalat" w:cs="Sylfaen"/>
          <w:sz w:val="20"/>
          <w:szCs w:val="24"/>
          <w:lang w:val="hy-AM" w:eastAsia="en-US"/>
        </w:rPr>
        <w:t>ի</w:t>
      </w:r>
      <w:r w:rsidR="002B121D" w:rsidRPr="002C6D94">
        <w:rPr>
          <w:rFonts w:ascii="GHEA Grapalat" w:hAnsi="GHEA Grapalat" w:cs="Sylfaen"/>
          <w:sz w:val="20"/>
          <w:szCs w:val="24"/>
          <w:lang w:val="hy-AM" w:eastAsia="en-US"/>
        </w:rPr>
        <w:t>ս</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հայտը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գնահատվում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է</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բավարար</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Հակառակ</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դեպքում</w:t>
      </w:r>
      <w:r w:rsidR="00D14B02" w:rsidRPr="002C6D94">
        <w:rPr>
          <w:rFonts w:ascii="GHEA Grapalat" w:hAnsi="GHEA Grapalat" w:cs="Sylfaen"/>
          <w:sz w:val="20"/>
          <w:szCs w:val="24"/>
          <w:lang w:val="hy-AM" w:eastAsia="en-US"/>
        </w:rPr>
        <w:t xml:space="preserve"> տվյալ մասնակցի</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հայտը</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գնահատվում</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է</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անբավարար</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և</w:t>
      </w:r>
      <w:r w:rsidR="002B121D" w:rsidRPr="002C6D94">
        <w:rPr>
          <w:rFonts w:ascii="GHEA Grapalat" w:hAnsi="GHEA Grapalat" w:cs="Sylfaen"/>
          <w:sz w:val="20"/>
          <w:szCs w:val="24"/>
          <w:lang w:val="af-ZA" w:eastAsia="en-US"/>
        </w:rPr>
        <w:t xml:space="preserve"> </w:t>
      </w:r>
      <w:r w:rsidR="002B121D" w:rsidRPr="002C6D94">
        <w:rPr>
          <w:rFonts w:ascii="GHEA Grapalat" w:hAnsi="GHEA Grapalat" w:cs="Sylfaen"/>
          <w:sz w:val="20"/>
          <w:szCs w:val="24"/>
          <w:lang w:val="hy-AM" w:eastAsia="en-US"/>
        </w:rPr>
        <w:t>մերժվում</w:t>
      </w:r>
      <w:r w:rsidR="009A05AC" w:rsidRPr="002C6D94">
        <w:rPr>
          <w:rFonts w:ascii="GHEA Grapalat" w:hAnsi="GHEA Grapalat" w:cs="Sylfaen"/>
          <w:sz w:val="20"/>
          <w:szCs w:val="24"/>
          <w:lang w:val="af-ZA" w:eastAsia="en-US"/>
        </w:rPr>
        <w:t xml:space="preserve"> </w:t>
      </w:r>
      <w:r w:rsidR="009A05AC" w:rsidRPr="002C6D94">
        <w:rPr>
          <w:rFonts w:ascii="GHEA Grapalat" w:hAnsi="GHEA Grapalat" w:cs="Sylfaen"/>
          <w:sz w:val="20"/>
          <w:szCs w:val="24"/>
          <w:lang w:val="hy-AM" w:eastAsia="en-US"/>
        </w:rPr>
        <w:t>է</w:t>
      </w:r>
      <w:r w:rsidR="004348F9" w:rsidRPr="002C6D94">
        <w:rPr>
          <w:rFonts w:ascii="GHEA Grapalat" w:hAnsi="GHEA Grapalat" w:cs="Sylfaen"/>
          <w:sz w:val="20"/>
          <w:szCs w:val="24"/>
          <w:lang w:val="hy-AM" w:eastAsia="en-US"/>
        </w:rPr>
        <w:t>,</w:t>
      </w:r>
      <w:r w:rsidR="00D14B02" w:rsidRPr="002C6D94">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2C6D94" w:rsidRDefault="00A150A9"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rPr>
        <w:t>8</w:t>
      </w:r>
      <w:r w:rsidR="002B121D" w:rsidRPr="002C6D94">
        <w:rPr>
          <w:rFonts w:ascii="GHEA Grapalat" w:hAnsi="GHEA Grapalat" w:cs="Sylfaen"/>
          <w:szCs w:val="24"/>
        </w:rPr>
        <w:t>.</w:t>
      </w:r>
      <w:r w:rsidR="00D770E9" w:rsidRPr="002C6D94">
        <w:rPr>
          <w:rFonts w:ascii="GHEA Grapalat" w:hAnsi="GHEA Grapalat" w:cs="Sylfaen"/>
          <w:szCs w:val="24"/>
          <w:lang w:val="hy-AM"/>
        </w:rPr>
        <w:t>1</w:t>
      </w:r>
      <w:r w:rsidR="004348F9" w:rsidRPr="002C6D94">
        <w:rPr>
          <w:rFonts w:ascii="GHEA Grapalat" w:hAnsi="GHEA Grapalat" w:cs="Sylfaen"/>
          <w:szCs w:val="24"/>
          <w:lang w:val="hy-AM"/>
        </w:rPr>
        <w:t>0</w:t>
      </w:r>
      <w:r w:rsidR="002B121D" w:rsidRPr="002C6D94">
        <w:rPr>
          <w:rFonts w:ascii="GHEA Grapalat" w:hAnsi="GHEA Grapalat" w:cs="Sylfaen"/>
          <w:szCs w:val="24"/>
        </w:rPr>
        <w:t xml:space="preserve"> </w:t>
      </w:r>
      <w:r w:rsidR="00F40755" w:rsidRPr="002C6D94">
        <w:rPr>
          <w:rFonts w:ascii="GHEA Grapalat" w:hAnsi="GHEA Grapalat" w:cs="Sylfaen"/>
          <w:szCs w:val="24"/>
          <w:lang w:val="hy-AM"/>
        </w:rPr>
        <w:t>Հանձնաժողովի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անդամը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քարտուղարը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չի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կարող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մասնակցել</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հանձնաժողովի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աշխատանքներին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եթե հանձնաժողովի գործունեության ընթացքում</w:t>
      </w:r>
      <w:r w:rsidR="008C7473" w:rsidRPr="002C6D94">
        <w:rPr>
          <w:rFonts w:ascii="GHEA Grapalat" w:hAnsi="GHEA Grapalat" w:cs="Sylfaen"/>
          <w:szCs w:val="24"/>
          <w:lang w:val="hy-AM"/>
        </w:rPr>
        <w:t xml:space="preserve"> </w:t>
      </w:r>
      <w:r w:rsidR="00F40755" w:rsidRPr="002C6D94">
        <w:rPr>
          <w:rFonts w:ascii="GHEA Grapalat" w:hAnsi="GHEA Grapalat" w:cs="Sylfaen"/>
          <w:szCs w:val="24"/>
          <w:lang w:val="hy-AM"/>
        </w:rPr>
        <w:t>պարզվում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է</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որ</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վերջիններիս</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կողմից</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հիմնադրված</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բաժնեմաս</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փայաբաժին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ունեցող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կազմակերպությունը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իրենց</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մերձավոր</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ազգակցությամբ</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խնամիությամբ</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կապված</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անձը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ծնող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ամուսին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երեխա</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եղբայր</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քույր</w:t>
      </w:r>
      <w:r w:rsidR="00F40755" w:rsidRPr="002C6D94">
        <w:rPr>
          <w:rFonts w:ascii="GHEA Grapalat" w:hAnsi="GHEA Grapalat" w:cs="Sylfaen"/>
          <w:szCs w:val="24"/>
        </w:rPr>
        <w:t>,</w:t>
      </w:r>
      <w:r w:rsidR="00F40755" w:rsidRPr="002C6D94">
        <w:rPr>
          <w:rFonts w:ascii="GHEA Grapalat" w:hAnsi="GHEA Grapalat" w:cs="Sylfaen"/>
          <w:szCs w:val="24"/>
          <w:lang w:val="hy-AM"/>
        </w:rPr>
        <w:t>տատ, պապ, թոռ,</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ինչպես</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նաև</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ամուսնու</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ծնող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երեխա</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եղբայր,</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քույր, տատ, պապ, թոռ</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այդ</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անձի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կողմից</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հիմնադրված</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բաժնեմաս</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փայաբաժին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ունեցող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կազմակերպությունը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սույն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ընթացակարգին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մասնակցելու</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համար</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ներկայացրել</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է</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հայտ</w:t>
      </w:r>
      <w:r w:rsidR="00F40755" w:rsidRPr="002C6D94">
        <w:rPr>
          <w:rFonts w:ascii="GHEA Grapalat" w:hAnsi="GHEA Grapalat" w:cs="Sylfaen"/>
          <w:szCs w:val="24"/>
        </w:rPr>
        <w:t>:</w:t>
      </w:r>
      <w:r w:rsidR="00F40755" w:rsidRPr="002C6D94">
        <w:rPr>
          <w:rFonts w:ascii="GHEA Grapalat" w:hAnsi="GHEA Grapalat" w:cs="Sylfaen"/>
          <w:szCs w:val="24"/>
          <w:lang w:val="hy-AM"/>
        </w:rPr>
        <w:t xml:space="preserve"> Եթե</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առկա</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է</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սույն</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կետով</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նախատեսված</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պայմանը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ապա</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սույն ընթացակարգի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առնչությամբ</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շահերի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բախում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ունեցող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հանձնաժողովի</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անդամը</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կամ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քարտուղարը անհապաղ</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ինքնաբացարկ</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է</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հայտնում</w:t>
      </w:r>
      <w:r w:rsidR="00F40755" w:rsidRPr="002C6D94">
        <w:rPr>
          <w:rFonts w:ascii="GHEA Grapalat" w:hAnsi="GHEA Grapalat" w:cs="Sylfaen"/>
          <w:szCs w:val="24"/>
        </w:rPr>
        <w:t xml:space="preserve"> </w:t>
      </w:r>
      <w:r w:rsidR="00F40755" w:rsidRPr="002C6D94">
        <w:rPr>
          <w:rFonts w:ascii="GHEA Grapalat" w:hAnsi="GHEA Grapalat" w:cs="Sylfaen"/>
          <w:szCs w:val="24"/>
          <w:lang w:val="hy-AM"/>
        </w:rPr>
        <w:t>սույնընթացակարգից</w:t>
      </w:r>
      <w:r w:rsidR="00F40755" w:rsidRPr="002C6D94">
        <w:rPr>
          <w:rFonts w:ascii="GHEA Grapalat" w:hAnsi="GHEA Grapalat" w:cs="Sylfaen"/>
          <w:szCs w:val="24"/>
        </w:rPr>
        <w:t xml:space="preserve">: </w:t>
      </w:r>
    </w:p>
    <w:p w14:paraId="2358F60E" w14:textId="77777777" w:rsidR="00FC4575" w:rsidRPr="002C6D94" w:rsidRDefault="00A150A9"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8</w:t>
      </w:r>
      <w:r w:rsidR="005E0E50" w:rsidRPr="002C6D94">
        <w:rPr>
          <w:rFonts w:ascii="GHEA Grapalat" w:hAnsi="GHEA Grapalat" w:cs="Sylfaen"/>
          <w:szCs w:val="24"/>
          <w:lang w:val="hy-AM"/>
        </w:rPr>
        <w:t>.1</w:t>
      </w:r>
      <w:r w:rsidR="004348F9" w:rsidRPr="002C6D94">
        <w:rPr>
          <w:rFonts w:ascii="GHEA Grapalat" w:hAnsi="GHEA Grapalat" w:cs="Sylfaen"/>
          <w:szCs w:val="24"/>
          <w:lang w:val="hy-AM"/>
        </w:rPr>
        <w:t>1</w:t>
      </w:r>
      <w:r w:rsidR="005E0E50" w:rsidRPr="002C6D94">
        <w:rPr>
          <w:rFonts w:ascii="GHEA Grapalat" w:hAnsi="GHEA Grapalat" w:cs="Sylfaen"/>
          <w:szCs w:val="24"/>
          <w:lang w:val="hy-AM"/>
        </w:rPr>
        <w:t xml:space="preserve"> </w:t>
      </w:r>
      <w:r w:rsidR="00EA58C8" w:rsidRPr="002C6D94">
        <w:rPr>
          <w:rFonts w:ascii="GHEA Grapalat" w:hAnsi="GHEA Grapalat" w:cs="Sylfaen"/>
          <w:szCs w:val="24"/>
          <w:lang w:val="es-ES"/>
        </w:rPr>
        <w:t xml:space="preserve">Հայտերը բացվելուց </w:t>
      </w:r>
      <w:r w:rsidR="007A3F75" w:rsidRPr="002C6D94">
        <w:rPr>
          <w:rFonts w:ascii="GHEA Grapalat" w:hAnsi="GHEA Grapalat" w:cs="Sylfaen"/>
          <w:szCs w:val="24"/>
          <w:lang w:val="es-ES"/>
        </w:rPr>
        <w:t xml:space="preserve">և գնահատվելուց  </w:t>
      </w:r>
      <w:r w:rsidR="00EA58C8" w:rsidRPr="002C6D94">
        <w:rPr>
          <w:rFonts w:ascii="GHEA Grapalat" w:hAnsi="GHEA Grapalat" w:cs="Sylfaen"/>
          <w:szCs w:val="24"/>
          <w:lang w:val="es-ES"/>
        </w:rPr>
        <w:t>հետո կազմվում է արձանագրություն`</w:t>
      </w:r>
      <w:r w:rsidR="00EA58C8" w:rsidRPr="002C6D94">
        <w:rPr>
          <w:rFonts w:ascii="GHEA Grapalat" w:hAnsi="GHEA Grapalat" w:cs="Sylfaen"/>
        </w:rPr>
        <w:t xml:space="preserve"> գնումների մասին ՀՀ օրենսդրությամբ սահմանված կարգով</w:t>
      </w:r>
      <w:r w:rsidR="00EA58C8" w:rsidRPr="002C6D94">
        <w:rPr>
          <w:rFonts w:ascii="GHEA Grapalat" w:hAnsi="GHEA Grapalat" w:cs="Sylfaen"/>
          <w:lang w:val="hy-AM"/>
        </w:rPr>
        <w:t>:</w:t>
      </w:r>
      <w:r w:rsidR="00D571F0" w:rsidRPr="002C6D94">
        <w:rPr>
          <w:rFonts w:ascii="GHEA Grapalat" w:hAnsi="GHEA Grapalat" w:cs="Sylfaen"/>
          <w:lang w:val="hy-AM"/>
        </w:rPr>
        <w:t xml:space="preserve"> </w:t>
      </w:r>
      <w:r w:rsidR="00F025FC" w:rsidRPr="002C6D94">
        <w:rPr>
          <w:rFonts w:ascii="GHEA Grapalat" w:hAnsi="GHEA Grapalat" w:cs="Sylfaen"/>
          <w:lang w:val="hy-AM"/>
        </w:rPr>
        <w:t>Ընդ որում հանձնաժողովի նիստի արձանագր</w:t>
      </w:r>
      <w:r w:rsidR="007A3F75" w:rsidRPr="002C6D94">
        <w:rPr>
          <w:rFonts w:ascii="GHEA Grapalat" w:hAnsi="GHEA Grapalat" w:cs="Sylfaen"/>
          <w:lang w:val="hy-AM"/>
        </w:rPr>
        <w:t>ու</w:t>
      </w:r>
      <w:r w:rsidR="00F025FC" w:rsidRPr="002C6D94">
        <w:rPr>
          <w:rFonts w:ascii="GHEA Grapalat" w:hAnsi="GHEA Grapalat" w:cs="Sylfaen"/>
          <w:lang w:val="hy-AM"/>
        </w:rPr>
        <w:t>թյ</w:t>
      </w:r>
      <w:r w:rsidR="007A3F75" w:rsidRPr="002C6D94">
        <w:rPr>
          <w:rFonts w:ascii="GHEA Grapalat" w:hAnsi="GHEA Grapalat" w:cs="Sylfaen"/>
          <w:lang w:val="hy-AM"/>
        </w:rPr>
        <w:t>ա</w:t>
      </w:r>
      <w:r w:rsidR="00F025FC" w:rsidRPr="002C6D9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C6D94">
        <w:rPr>
          <w:rFonts w:ascii="GHEA Grapalat" w:hAnsi="GHEA Grapalat" w:cs="Sylfaen"/>
          <w:lang w:val="hy-AM"/>
        </w:rPr>
        <w:t xml:space="preserve"> </w:t>
      </w:r>
      <w:r w:rsidR="007A3F75" w:rsidRPr="002C6D94">
        <w:rPr>
          <w:rFonts w:ascii="GHEA Grapalat" w:hAnsi="GHEA Grapalat" w:cs="Sylfaen"/>
          <w:szCs w:val="24"/>
          <w:lang w:val="hy-AM"/>
        </w:rPr>
        <w:t>Արձանագրությունն</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ստորագրում</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են</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հանձնաժողովի</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նիստին</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ներկա</w:t>
      </w:r>
      <w:r w:rsidR="007A3F75" w:rsidRPr="002C6D94">
        <w:rPr>
          <w:rFonts w:ascii="GHEA Grapalat" w:hAnsi="GHEA Grapalat" w:cs="Sylfaen"/>
          <w:szCs w:val="24"/>
        </w:rPr>
        <w:t xml:space="preserve"> </w:t>
      </w:r>
      <w:r w:rsidR="007A3F75" w:rsidRPr="002C6D94">
        <w:rPr>
          <w:rFonts w:ascii="GHEA Grapalat" w:hAnsi="GHEA Grapalat" w:cs="Sylfaen"/>
          <w:szCs w:val="24"/>
          <w:lang w:val="hy-AM"/>
        </w:rPr>
        <w:t>անդամները։</w:t>
      </w:r>
    </w:p>
    <w:p w14:paraId="26E434C1" w14:textId="77777777" w:rsidR="00E65F37" w:rsidRPr="002C6D94" w:rsidRDefault="00A150A9" w:rsidP="002C6D94">
      <w:pPr>
        <w:pStyle w:val="23"/>
        <w:spacing w:line="240" w:lineRule="auto"/>
        <w:ind w:firstLine="567"/>
        <w:rPr>
          <w:rFonts w:ascii="GHEA Grapalat" w:hAnsi="GHEA Grapalat" w:cs="Sylfaen"/>
          <w:szCs w:val="24"/>
          <w:lang w:val="hy-AM"/>
        </w:rPr>
      </w:pPr>
      <w:r w:rsidRPr="002C6D94">
        <w:rPr>
          <w:rFonts w:ascii="GHEA Grapalat" w:hAnsi="GHEA Grapalat" w:cs="Sylfaen"/>
          <w:szCs w:val="24"/>
          <w:lang w:val="hy-AM"/>
        </w:rPr>
        <w:t>8</w:t>
      </w:r>
      <w:r w:rsidR="005E2F4D" w:rsidRPr="002C6D94">
        <w:rPr>
          <w:rFonts w:ascii="GHEA Grapalat" w:hAnsi="GHEA Grapalat" w:cs="Sylfaen"/>
          <w:szCs w:val="24"/>
          <w:lang w:val="hy-AM"/>
        </w:rPr>
        <w:t>.</w:t>
      </w:r>
      <w:r w:rsidR="00EA58C8" w:rsidRPr="002C6D94">
        <w:rPr>
          <w:rFonts w:ascii="GHEA Grapalat" w:hAnsi="GHEA Grapalat" w:cs="Sylfaen"/>
          <w:szCs w:val="24"/>
          <w:lang w:val="hy-AM"/>
        </w:rPr>
        <w:t>1</w:t>
      </w:r>
      <w:r w:rsidR="004348F9" w:rsidRPr="002C6D94">
        <w:rPr>
          <w:rFonts w:ascii="GHEA Grapalat" w:hAnsi="GHEA Grapalat" w:cs="Sylfaen"/>
          <w:szCs w:val="24"/>
          <w:lang w:val="hy-AM"/>
        </w:rPr>
        <w:t>2</w:t>
      </w:r>
      <w:r w:rsidR="00EA58C8" w:rsidRPr="002C6D94">
        <w:rPr>
          <w:rFonts w:ascii="GHEA Grapalat" w:hAnsi="GHEA Grapalat" w:cs="Sylfaen"/>
          <w:szCs w:val="24"/>
          <w:lang w:val="hy-AM"/>
        </w:rPr>
        <w:t xml:space="preserve"> </w:t>
      </w:r>
      <w:r w:rsidR="005E3501" w:rsidRPr="002C6D94">
        <w:rPr>
          <w:rFonts w:ascii="GHEA Grapalat" w:hAnsi="GHEA Grapalat" w:cs="Sylfaen"/>
          <w:szCs w:val="24"/>
        </w:rPr>
        <w:t xml:space="preserve"> </w:t>
      </w:r>
      <w:r w:rsidR="009A171D" w:rsidRPr="002C6D94">
        <w:rPr>
          <w:rFonts w:ascii="GHEA Grapalat" w:hAnsi="GHEA Grapalat" w:cs="Sylfaen"/>
          <w:szCs w:val="24"/>
        </w:rPr>
        <w:t>Հ</w:t>
      </w:r>
      <w:r w:rsidR="005E3501" w:rsidRPr="002C6D94">
        <w:rPr>
          <w:rFonts w:ascii="GHEA Grapalat" w:hAnsi="GHEA Grapalat" w:cs="Sylfaen"/>
          <w:szCs w:val="24"/>
        </w:rPr>
        <w:t xml:space="preserve">անձնաժողովի քարտուղարը </w:t>
      </w:r>
      <w:r w:rsidR="00E65F37" w:rsidRPr="002C6D94">
        <w:rPr>
          <w:rFonts w:ascii="GHEA Grapalat" w:hAnsi="GHEA Grapalat" w:cs="Sylfaen"/>
          <w:szCs w:val="24"/>
        </w:rPr>
        <w:t xml:space="preserve">հայտերի </w:t>
      </w:r>
      <w:r w:rsidR="00D11611" w:rsidRPr="002C6D94">
        <w:rPr>
          <w:rFonts w:ascii="GHEA Grapalat" w:hAnsi="GHEA Grapalat" w:cs="Sylfaen"/>
          <w:szCs w:val="24"/>
        </w:rPr>
        <w:t>բացման</w:t>
      </w:r>
      <w:r w:rsidR="006D5E0B" w:rsidRPr="002C6D94">
        <w:rPr>
          <w:rFonts w:ascii="GHEA Grapalat" w:hAnsi="GHEA Grapalat" w:cs="Sylfaen"/>
          <w:szCs w:val="24"/>
          <w:lang w:val="hy-AM"/>
        </w:rPr>
        <w:t xml:space="preserve"> և գնահատման</w:t>
      </w:r>
      <w:r w:rsidR="00D11611" w:rsidRPr="002C6D94">
        <w:rPr>
          <w:rFonts w:ascii="GHEA Grapalat" w:hAnsi="GHEA Grapalat" w:cs="Sylfaen"/>
          <w:szCs w:val="24"/>
        </w:rPr>
        <w:t xml:space="preserve"> նիստի ավարտից հետո ոչ ուշ քան</w:t>
      </w:r>
      <w:r w:rsidR="00D11611" w:rsidRPr="002C6D94">
        <w:rPr>
          <w:rFonts w:ascii="GHEA Grapalat" w:hAnsi="GHEA Grapalat" w:cs="Arial"/>
          <w:spacing w:val="-8"/>
          <w:sz w:val="24"/>
          <w:szCs w:val="24"/>
        </w:rPr>
        <w:t xml:space="preserve"> </w:t>
      </w:r>
      <w:r w:rsidR="00E65F37" w:rsidRPr="002C6D94">
        <w:rPr>
          <w:rFonts w:ascii="GHEA Grapalat" w:hAnsi="GHEA Grapalat" w:cs="Sylfaen"/>
          <w:szCs w:val="24"/>
        </w:rPr>
        <w:t xml:space="preserve">հաջորդող աշխատանքային օրը` </w:t>
      </w:r>
    </w:p>
    <w:p w14:paraId="1BC89666" w14:textId="77777777" w:rsidR="00255D6A" w:rsidRPr="002C6D94" w:rsidRDefault="00A24827" w:rsidP="002C6D94">
      <w:pPr>
        <w:pStyle w:val="23"/>
        <w:spacing w:line="240" w:lineRule="auto"/>
        <w:ind w:firstLine="567"/>
        <w:rPr>
          <w:rFonts w:ascii="GHEA Grapalat" w:hAnsi="GHEA Grapalat" w:cs="Sylfaen"/>
          <w:lang w:val="hy-AM"/>
        </w:rPr>
      </w:pPr>
      <w:r w:rsidRPr="002C6D94">
        <w:rPr>
          <w:rFonts w:ascii="GHEA Grapalat" w:hAnsi="GHEA Grapalat" w:cs="Sylfaen"/>
        </w:rPr>
        <w:t>1)</w:t>
      </w:r>
      <w:r w:rsidRPr="002C6D94">
        <w:rPr>
          <w:rFonts w:ascii="GHEA Grapalat" w:hAnsi="GHEA Grapalat" w:cs="Sylfaen"/>
          <w:lang w:val="hy-AM"/>
        </w:rPr>
        <w:t xml:space="preserve"> հայտերի բացման</w:t>
      </w:r>
      <w:r w:rsidR="00BE037D" w:rsidRPr="002C6D94">
        <w:rPr>
          <w:rFonts w:ascii="GHEA Grapalat" w:hAnsi="GHEA Grapalat" w:cs="Sylfaen"/>
        </w:rPr>
        <w:t xml:space="preserve"> և գնահատման</w:t>
      </w:r>
      <w:r w:rsidRPr="002C6D94">
        <w:rPr>
          <w:rFonts w:ascii="GHEA Grapalat" w:hAnsi="GHEA Grapalat" w:cs="Sylfaen"/>
          <w:lang w:val="hy-AM"/>
        </w:rPr>
        <w:t xml:space="preserve"> նիստի արձանագրության բնօրինակից արտատպված (սկանավորված) տարբերակը</w:t>
      </w:r>
      <w:r w:rsidR="009A30B4" w:rsidRPr="002C6D94">
        <w:rPr>
          <w:rFonts w:ascii="GHEA Grapalat" w:hAnsi="GHEA Grapalat" w:cs="Sylfaen"/>
          <w:lang w:val="hy-AM"/>
        </w:rPr>
        <w:t xml:space="preserve"> և սույն </w:t>
      </w:r>
      <w:r w:rsidR="00E30D12" w:rsidRPr="002C6D94">
        <w:rPr>
          <w:rFonts w:ascii="GHEA Grapalat" w:hAnsi="GHEA Grapalat" w:cs="Sylfaen"/>
          <w:lang w:val="hy-AM"/>
        </w:rPr>
        <w:t>հրավերի 1-ին մասի 3.5 կետում նշված</w:t>
      </w:r>
      <w:r w:rsidR="009A30B4" w:rsidRPr="002C6D9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C6D94">
        <w:rPr>
          <w:rFonts w:ascii="GHEA Grapalat" w:hAnsi="GHEA Grapalat" w:cs="Sylfaen"/>
          <w:lang w:val="hy-AM"/>
        </w:rPr>
        <w:t xml:space="preserve"> հրապարակում է տեղեկագրում</w:t>
      </w:r>
      <w:r w:rsidR="00902BB9" w:rsidRPr="002C6D9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C6D94" w:rsidRDefault="008B73CD" w:rsidP="002C6D94">
      <w:pPr>
        <w:pStyle w:val="23"/>
        <w:spacing w:line="240" w:lineRule="auto"/>
        <w:ind w:firstLine="567"/>
        <w:rPr>
          <w:rFonts w:ascii="GHEA Grapalat" w:hAnsi="GHEA Grapalat" w:cs="Sylfaen"/>
          <w:szCs w:val="24"/>
        </w:rPr>
      </w:pPr>
      <w:r w:rsidRPr="002C6D94">
        <w:rPr>
          <w:rFonts w:ascii="GHEA Grapalat" w:hAnsi="GHEA Grapalat" w:cs="Sylfaen"/>
          <w:szCs w:val="24"/>
        </w:rPr>
        <w:lastRenderedPageBreak/>
        <w:t>2) իր և գնահատող հանձնաժողովի` հայտերի բացման</w:t>
      </w:r>
      <w:r w:rsidR="00266B8B" w:rsidRPr="002C6D94">
        <w:rPr>
          <w:rFonts w:ascii="GHEA Grapalat" w:hAnsi="GHEA Grapalat" w:cs="Sylfaen"/>
          <w:szCs w:val="24"/>
          <w:lang w:val="hy-AM"/>
        </w:rPr>
        <w:t xml:space="preserve"> և գնահատման</w:t>
      </w:r>
      <w:r w:rsidRPr="002C6D94">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C6D94">
        <w:rPr>
          <w:rFonts w:ascii="GHEA Grapalat" w:hAnsi="GHEA Grapalat" w:cs="Sylfaen"/>
          <w:szCs w:val="24"/>
        </w:rPr>
        <w:t>Հ</w:t>
      </w:r>
      <w:r w:rsidRPr="002C6D9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C6D94">
        <w:rPr>
          <w:rFonts w:ascii="GHEA Grapalat" w:hAnsi="GHEA Grapalat" w:cs="Sylfaen"/>
          <w:szCs w:val="24"/>
        </w:rPr>
        <w:t xml:space="preserve">և գնահատման </w:t>
      </w:r>
      <w:r w:rsidRPr="002C6D9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2C6D94" w:rsidRDefault="008769B4" w:rsidP="002C6D94">
      <w:pPr>
        <w:ind w:firstLine="375"/>
        <w:jc w:val="both"/>
        <w:rPr>
          <w:rFonts w:ascii="GHEA Grapalat" w:hAnsi="GHEA Grapalat" w:cs="Sylfaen"/>
          <w:sz w:val="20"/>
          <w:lang w:val="hy-AM"/>
        </w:rPr>
      </w:pPr>
      <w:r w:rsidRPr="002C6D94">
        <w:rPr>
          <w:rFonts w:ascii="GHEA Grapalat" w:hAnsi="GHEA Grapalat"/>
          <w:lang w:val="af-ZA"/>
        </w:rPr>
        <w:tab/>
      </w:r>
      <w:r w:rsidR="00A150A9" w:rsidRPr="002C6D94">
        <w:rPr>
          <w:rFonts w:ascii="GHEA Grapalat" w:hAnsi="GHEA Grapalat" w:cs="Sylfaen"/>
          <w:sz w:val="20"/>
          <w:lang w:val="af-ZA"/>
        </w:rPr>
        <w:t>8</w:t>
      </w:r>
      <w:r w:rsidR="0036230B" w:rsidRPr="002C6D94">
        <w:rPr>
          <w:rFonts w:ascii="GHEA Grapalat" w:hAnsi="GHEA Grapalat" w:cs="Sylfaen"/>
          <w:sz w:val="20"/>
          <w:lang w:val="af-ZA"/>
        </w:rPr>
        <w:t>.</w:t>
      </w:r>
      <w:r w:rsidR="00BE037D" w:rsidRPr="002C6D94">
        <w:rPr>
          <w:rFonts w:ascii="GHEA Grapalat" w:hAnsi="GHEA Grapalat" w:cs="Sylfaen"/>
          <w:sz w:val="20"/>
          <w:lang w:val="af-ZA"/>
        </w:rPr>
        <w:t>13</w:t>
      </w:r>
      <w:r w:rsidR="009D03A4" w:rsidRPr="002C6D94">
        <w:rPr>
          <w:rFonts w:ascii="GHEA Grapalat" w:hAnsi="GHEA Grapalat" w:cs="Sylfaen"/>
          <w:sz w:val="20"/>
          <w:lang w:val="af-ZA"/>
        </w:rPr>
        <w:t xml:space="preserve"> </w:t>
      </w:r>
      <w:r w:rsidR="0036230B" w:rsidRPr="002C6D94">
        <w:rPr>
          <w:rFonts w:ascii="GHEA Grapalat" w:hAnsi="GHEA Grapalat" w:cs="Sylfaen"/>
          <w:sz w:val="20"/>
        </w:rPr>
        <w:t>Օրենքի</w:t>
      </w:r>
      <w:r w:rsidR="0036230B" w:rsidRPr="002C6D94">
        <w:rPr>
          <w:rFonts w:ascii="GHEA Grapalat" w:hAnsi="GHEA Grapalat" w:cs="Sylfaen"/>
          <w:sz w:val="20"/>
          <w:lang w:val="af-ZA"/>
        </w:rPr>
        <w:t xml:space="preserve"> 6-</w:t>
      </w:r>
      <w:r w:rsidR="0036230B" w:rsidRPr="002C6D94">
        <w:rPr>
          <w:rFonts w:ascii="GHEA Grapalat" w:hAnsi="GHEA Grapalat" w:cs="Sylfaen"/>
          <w:sz w:val="20"/>
        </w:rPr>
        <w:t>րդ</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հոդվածի</w:t>
      </w:r>
      <w:r w:rsidR="0036230B" w:rsidRPr="002C6D94">
        <w:rPr>
          <w:rFonts w:ascii="GHEA Grapalat" w:hAnsi="GHEA Grapalat" w:cs="Sylfaen"/>
          <w:sz w:val="20"/>
          <w:lang w:val="af-ZA"/>
        </w:rPr>
        <w:t xml:space="preserve"> 1-</w:t>
      </w:r>
      <w:r w:rsidR="0036230B" w:rsidRPr="002C6D94">
        <w:rPr>
          <w:rFonts w:ascii="GHEA Grapalat" w:hAnsi="GHEA Grapalat" w:cs="Sylfaen"/>
          <w:sz w:val="20"/>
        </w:rPr>
        <w:t>ին</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մասի</w:t>
      </w:r>
      <w:r w:rsidR="0036230B" w:rsidRPr="002C6D94">
        <w:rPr>
          <w:rFonts w:ascii="GHEA Grapalat" w:hAnsi="GHEA Grapalat" w:cs="Sylfaen"/>
          <w:sz w:val="20"/>
          <w:lang w:val="af-ZA"/>
        </w:rPr>
        <w:t xml:space="preserve"> 6-</w:t>
      </w:r>
      <w:r w:rsidR="0036230B" w:rsidRPr="002C6D94">
        <w:rPr>
          <w:rFonts w:ascii="GHEA Grapalat" w:hAnsi="GHEA Grapalat" w:cs="Sylfaen"/>
          <w:sz w:val="20"/>
        </w:rPr>
        <w:t>րդ</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կետով</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նախատեսված</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հիմքերն</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ի</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հայտ</w:t>
      </w:r>
      <w:r w:rsidR="0036230B" w:rsidRPr="002C6D94">
        <w:rPr>
          <w:rFonts w:ascii="GHEA Grapalat" w:hAnsi="GHEA Grapalat" w:cs="Sylfaen"/>
          <w:sz w:val="20"/>
          <w:lang w:val="af-ZA"/>
        </w:rPr>
        <w:t xml:space="preserve"> </w:t>
      </w:r>
      <w:r w:rsidR="0036230B" w:rsidRPr="002C6D94">
        <w:rPr>
          <w:rFonts w:ascii="GHEA Grapalat" w:hAnsi="GHEA Grapalat" w:cs="Sylfaen"/>
          <w:sz w:val="20"/>
        </w:rPr>
        <w:t>գալու</w:t>
      </w:r>
      <w:r w:rsidR="0036230B" w:rsidRPr="002C6D94">
        <w:rPr>
          <w:rFonts w:ascii="GHEA Grapalat" w:hAnsi="GHEA Grapalat" w:cs="Sylfaen"/>
          <w:sz w:val="20"/>
          <w:lang w:val="af-ZA"/>
        </w:rPr>
        <w:t xml:space="preserve"> </w:t>
      </w:r>
      <w:r w:rsidR="00F40755" w:rsidRPr="002C6D94">
        <w:rPr>
          <w:rFonts w:ascii="GHEA Grapalat" w:hAnsi="GHEA Grapalat" w:cs="Sylfaen"/>
          <w:sz w:val="20"/>
          <w:lang w:val="ru-RU"/>
        </w:rPr>
        <w:t>դեպքում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պատվիրատուի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ղեկավարի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պատճառաբանված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հիման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վրա</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լիազորված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մարմինը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ներառում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է</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գնումների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գործընթացին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իրավունք</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չունեցող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մասնակիցների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ցուցակում։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Ընդ</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որում</w:t>
      </w:r>
      <w:r w:rsidR="00F40755" w:rsidRPr="002C6D94">
        <w:rPr>
          <w:rFonts w:ascii="GHEA Grapalat" w:hAnsi="GHEA Grapalat" w:cs="Sylfaen"/>
          <w:sz w:val="20"/>
          <w:lang w:val="af-ZA"/>
        </w:rPr>
        <w:t xml:space="preserve"> </w:t>
      </w:r>
      <w:r w:rsidR="00F40755" w:rsidRPr="002C6D94">
        <w:rPr>
          <w:rFonts w:ascii="Calibri" w:hAnsi="Calibri" w:cs="Calibri"/>
          <w:sz w:val="20"/>
          <w:lang w:val="af-ZA"/>
        </w:rPr>
        <w:t> </w:t>
      </w:r>
      <w:r w:rsidR="00F40755" w:rsidRPr="002C6D94">
        <w:rPr>
          <w:rFonts w:ascii="GHEA Grapalat" w:hAnsi="GHEA Grapalat" w:cs="Sylfaen"/>
          <w:sz w:val="20"/>
          <w:lang w:val="ru-RU"/>
        </w:rPr>
        <w:t>սույն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կետում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նշված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որոշումը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պատվիրատուի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ղեկավարը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կայացնում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է</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գնման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ընթացակարգը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չկայացած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հայտարարվելու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կամ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կնքված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պայմանագրի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վերաբերյալ</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հայտարարությունը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հրապարակելու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կամ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պայմանագիրը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միակողմանի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լուծելու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հայտարարությունը</w:t>
      </w:r>
      <w:r w:rsidR="00DB4EFF" w:rsidRPr="002C6D94">
        <w:rPr>
          <w:rFonts w:ascii="GHEA Grapalat" w:hAnsi="GHEA Grapalat" w:cs="Sylfaen"/>
          <w:sz w:val="20"/>
          <w:lang w:val="hy-AM"/>
        </w:rPr>
        <w:t xml:space="preserve"> </w:t>
      </w:r>
      <w:r w:rsidR="00DB4EFF" w:rsidRPr="002C6D94">
        <w:rPr>
          <w:rFonts w:ascii="GHEA Grapalat" w:hAnsi="GHEA Grapalat" w:cs="Sylfaen"/>
          <w:sz w:val="20"/>
          <w:lang w:val="af-ZA"/>
        </w:rPr>
        <w:t>(</w:t>
      </w:r>
      <w:r w:rsidR="00DB4EFF" w:rsidRPr="002C6D94">
        <w:rPr>
          <w:rFonts w:ascii="GHEA Grapalat" w:hAnsi="GHEA Grapalat" w:cs="Sylfaen"/>
          <w:sz w:val="20"/>
          <w:lang w:val="hy-AM"/>
        </w:rPr>
        <w:t>ծանուցումը</w:t>
      </w:r>
      <w:r w:rsidR="00DB4EFF" w:rsidRPr="002C6D94">
        <w:rPr>
          <w:rFonts w:ascii="GHEA Grapalat" w:hAnsi="GHEA Grapalat" w:cs="Sylfaen"/>
          <w:sz w:val="20"/>
          <w:lang w:val="af-ZA"/>
        </w:rPr>
        <w:t xml:space="preserve">) </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հրապարակելու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օրվան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տասն</w:t>
      </w:r>
      <w:r w:rsidR="00DB4EFF" w:rsidRPr="002C6D94">
        <w:rPr>
          <w:rFonts w:ascii="GHEA Grapalat" w:hAnsi="GHEA Grapalat" w:cs="Sylfaen"/>
          <w:sz w:val="20"/>
          <w:lang w:val="hy-AM"/>
        </w:rPr>
        <w:t>երորդ օրը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Որոշումը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կայացվելուն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այն</w:t>
      </w:r>
      <w:r w:rsidR="00F40755" w:rsidRPr="002C6D94">
        <w:rPr>
          <w:rFonts w:ascii="GHEA Grapalat" w:hAnsi="GHEA Grapalat" w:cs="Sylfaen"/>
          <w:sz w:val="20"/>
          <w:lang w:val="af-ZA"/>
        </w:rPr>
        <w:t xml:space="preserve"> գրավոր </w:t>
      </w:r>
      <w:r w:rsidR="00F40755" w:rsidRPr="002C6D94">
        <w:rPr>
          <w:rFonts w:ascii="GHEA Grapalat" w:hAnsi="GHEA Grapalat" w:cs="Sylfaen"/>
          <w:sz w:val="20"/>
          <w:lang w:val="ru-RU"/>
        </w:rPr>
        <w:t>տրամադրվում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է</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լիազորված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մարմնին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և</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Լիազորված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մարմինը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ներառում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է</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գնումների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գործընթացին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իրավունք</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չունեցող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մասնակիցների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ցուցակում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որոշումն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ստանալուն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քառասուներորդ</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օրվան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հինգ</w:t>
      </w:r>
      <w:r w:rsidR="00F40755" w:rsidRPr="002C6D94">
        <w:rPr>
          <w:rFonts w:ascii="GHEA Grapalat" w:hAnsi="GHEA Grapalat" w:cs="Sylfaen"/>
          <w:sz w:val="20"/>
        </w:rPr>
        <w:t>երորդ</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w:t>
      </w:r>
      <w:r w:rsidR="00F40755" w:rsidRPr="002C6D94">
        <w:rPr>
          <w:rFonts w:ascii="GHEA Grapalat" w:hAnsi="GHEA Grapalat" w:cs="Sylfaen"/>
          <w:sz w:val="20"/>
        </w:rPr>
        <w:t>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իսկ</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որոշումն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ստանալուն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քառասուներորդ</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օրվա</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դրությամբ</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մասնակցի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կողմից</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բողոքարկման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վերաբերյալ</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հարուցված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և</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չավարտված</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դատական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գործի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առկայության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դեպքում</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տվյալ</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դատական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գործով</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եզրափակիչ</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դատական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ակտն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ուժի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մեջ</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մտնելու</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օրվան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հաջորդող</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հինգ</w:t>
      </w:r>
      <w:r w:rsidR="00F40755" w:rsidRPr="002C6D94">
        <w:rPr>
          <w:rFonts w:ascii="GHEA Grapalat" w:hAnsi="GHEA Grapalat" w:cs="Sylfaen"/>
          <w:sz w:val="20"/>
        </w:rPr>
        <w:t>երորդ</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օր</w:t>
      </w:r>
      <w:r w:rsidR="00F40755" w:rsidRPr="002C6D94">
        <w:rPr>
          <w:rFonts w:ascii="GHEA Grapalat" w:hAnsi="GHEA Grapalat" w:cs="Sylfaen"/>
          <w:sz w:val="20"/>
        </w:rPr>
        <w:t>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եթե</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դատական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քննության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արդյունքով</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որոշման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կատարման</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հնարավորությունը</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չի</w:t>
      </w:r>
      <w:r w:rsidR="00F40755" w:rsidRPr="002C6D94">
        <w:rPr>
          <w:rFonts w:ascii="GHEA Grapalat" w:hAnsi="GHEA Grapalat" w:cs="Sylfaen"/>
          <w:sz w:val="20"/>
          <w:lang w:val="af-ZA"/>
        </w:rPr>
        <w:t xml:space="preserve"> </w:t>
      </w:r>
      <w:r w:rsidR="00F40755" w:rsidRPr="002C6D94">
        <w:rPr>
          <w:rFonts w:ascii="GHEA Grapalat" w:hAnsi="GHEA Grapalat" w:cs="Sylfaen"/>
          <w:sz w:val="20"/>
          <w:lang w:val="ru-RU"/>
        </w:rPr>
        <w:t>վերացել</w:t>
      </w:r>
      <w:r w:rsidR="00DB4EFF" w:rsidRPr="002C6D94">
        <w:rPr>
          <w:rFonts w:ascii="GHEA Grapalat" w:hAnsi="GHEA Grapalat" w:cs="Sylfaen"/>
          <w:sz w:val="20"/>
          <w:lang w:val="hy-AM"/>
        </w:rPr>
        <w:t>։</w:t>
      </w:r>
    </w:p>
    <w:p w14:paraId="4D2D6871" w14:textId="58E1A7C9" w:rsidR="00DB4EFF" w:rsidRPr="002C6D94" w:rsidRDefault="00CC049D" w:rsidP="002C6D94">
      <w:pPr>
        <w:ind w:firstLine="375"/>
        <w:jc w:val="both"/>
        <w:rPr>
          <w:rFonts w:ascii="GHEA Grapalat" w:hAnsi="GHEA Grapalat" w:cs="Sylfaen"/>
          <w:sz w:val="20"/>
          <w:lang w:val="af-ZA"/>
        </w:rPr>
      </w:pPr>
      <w:r w:rsidRPr="002C6D94">
        <w:rPr>
          <w:rFonts w:ascii="GHEA Grapalat" w:hAnsi="GHEA Grapalat" w:cs="Sylfaen"/>
          <w:sz w:val="20"/>
          <w:lang w:val="hy-AM"/>
        </w:rPr>
        <w:t>Ե</w:t>
      </w:r>
      <w:r w:rsidR="00DB4EFF" w:rsidRPr="002C6D94">
        <w:rPr>
          <w:rFonts w:ascii="GHEA Grapalat" w:hAnsi="GHEA Grapalat" w:cs="Sylfaen"/>
          <w:sz w:val="20"/>
          <w:lang w:val="af-ZA"/>
        </w:rPr>
        <w:t>թե՝</w:t>
      </w:r>
    </w:p>
    <w:p w14:paraId="620CA7AB" w14:textId="77777777" w:rsidR="00DB4EFF" w:rsidRPr="002C6D94" w:rsidRDefault="00DB4EFF" w:rsidP="002C6D94">
      <w:pPr>
        <w:pStyle w:val="aff"/>
        <w:numPr>
          <w:ilvl w:val="0"/>
          <w:numId w:val="18"/>
        </w:numPr>
        <w:ind w:left="0" w:firstLine="426"/>
        <w:jc w:val="both"/>
        <w:rPr>
          <w:rFonts w:ascii="GHEA Grapalat" w:hAnsi="GHEA Grapalat" w:cs="Sylfaen"/>
          <w:sz w:val="20"/>
          <w:lang w:val="af-ZA"/>
        </w:rPr>
      </w:pPr>
      <w:r w:rsidRPr="002C6D94">
        <w:rPr>
          <w:rFonts w:ascii="GHEA Grapalat" w:hAnsi="GHEA Grapalat" w:cs="Sylfaen"/>
          <w:sz w:val="20"/>
          <w:lang w:val="af-ZA"/>
        </w:rPr>
        <w:t xml:space="preserve">սույն կետով նախատեսված՝ </w:t>
      </w:r>
      <w:r w:rsidRPr="002C6D94">
        <w:rPr>
          <w:rFonts w:ascii="GHEA Grapalat" w:hAnsi="GHEA Grapalat" w:cs="Sylfaen"/>
          <w:sz w:val="20"/>
          <w:lang w:val="ru-RU"/>
        </w:rPr>
        <w:t>լիազորված</w:t>
      </w:r>
      <w:r w:rsidRPr="002C6D94">
        <w:rPr>
          <w:rFonts w:ascii="GHEA Grapalat" w:hAnsi="GHEA Grapalat" w:cs="Sylfaen"/>
          <w:sz w:val="20"/>
          <w:lang w:val="af-ZA"/>
        </w:rPr>
        <w:t xml:space="preserve"> </w:t>
      </w:r>
      <w:r w:rsidRPr="002C6D94">
        <w:rPr>
          <w:rFonts w:ascii="GHEA Grapalat" w:hAnsi="GHEA Grapalat" w:cs="Sylfaen"/>
          <w:sz w:val="20"/>
          <w:lang w:val="ru-RU"/>
        </w:rPr>
        <w:t>մարմ</w:t>
      </w:r>
      <w:r w:rsidRPr="002C6D94">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2C6D94">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2C6D94" w:rsidRDefault="00DB4EFF" w:rsidP="002C6D94">
      <w:pPr>
        <w:pStyle w:val="aff"/>
        <w:numPr>
          <w:ilvl w:val="0"/>
          <w:numId w:val="18"/>
        </w:numPr>
        <w:ind w:left="0" w:firstLine="375"/>
        <w:jc w:val="both"/>
        <w:rPr>
          <w:rFonts w:ascii="GHEA Grapalat" w:hAnsi="GHEA Grapalat" w:cs="Sylfaen"/>
          <w:sz w:val="20"/>
          <w:lang w:val="af-ZA"/>
        </w:rPr>
      </w:pPr>
      <w:r w:rsidRPr="002C6D94">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C6D94">
        <w:rPr>
          <w:rFonts w:ascii="GHEA Grapalat" w:hAnsi="GHEA Grapalat" w:cs="Sylfaen"/>
          <w:sz w:val="20"/>
          <w:lang w:val="ru-RU"/>
        </w:rPr>
        <w:t>լիազորված</w:t>
      </w:r>
      <w:r w:rsidRPr="002C6D94">
        <w:rPr>
          <w:rFonts w:ascii="GHEA Grapalat" w:hAnsi="GHEA Grapalat" w:cs="Sylfaen"/>
          <w:sz w:val="20"/>
          <w:lang w:val="af-ZA"/>
        </w:rPr>
        <w:t xml:space="preserve"> </w:t>
      </w:r>
      <w:r w:rsidRPr="002C6D94">
        <w:rPr>
          <w:rFonts w:ascii="GHEA Grapalat" w:hAnsi="GHEA Grapalat" w:cs="Sylfaen"/>
          <w:sz w:val="20"/>
          <w:lang w:val="ru-RU"/>
        </w:rPr>
        <w:t>մարմ</w:t>
      </w:r>
      <w:r w:rsidRPr="002C6D94">
        <w:rPr>
          <w:rFonts w:ascii="GHEA Grapalat" w:hAnsi="GHEA Grapalat" w:cs="Sylfaen"/>
          <w:sz w:val="20"/>
        </w:rPr>
        <w:t>նին որոշումը ներկայացվելու վերջնաժամկետը լրանալու</w:t>
      </w:r>
      <w:r w:rsidRPr="002C6D94">
        <w:rPr>
          <w:rFonts w:ascii="GHEA Grapalat" w:hAnsi="GHEA Grapalat" w:cs="Sylfaen"/>
          <w:sz w:val="20"/>
          <w:lang w:val="en-US"/>
        </w:rPr>
        <w:t>ց</w:t>
      </w:r>
      <w:r w:rsidRPr="002C6D94">
        <w:rPr>
          <w:rFonts w:ascii="GHEA Grapalat" w:hAnsi="GHEA Grapalat" w:cs="Sylfaen"/>
          <w:sz w:val="20"/>
          <w:lang w:val="af-ZA"/>
        </w:rPr>
        <w:t xml:space="preserve"> </w:t>
      </w:r>
      <w:r w:rsidRPr="002C6D94">
        <w:rPr>
          <w:rFonts w:ascii="GHEA Grapalat" w:hAnsi="GHEA Grapalat" w:cs="Sylfaen"/>
          <w:sz w:val="20"/>
          <w:lang w:val="en-US"/>
        </w:rPr>
        <w:t>հետո</w:t>
      </w:r>
      <w:r w:rsidRPr="002C6D94">
        <w:rPr>
          <w:rFonts w:ascii="GHEA Grapalat" w:hAnsi="GHEA Grapalat" w:cs="Sylfaen"/>
          <w:sz w:val="20"/>
          <w:lang w:val="af-ZA"/>
        </w:rPr>
        <w:t xml:space="preserve">, </w:t>
      </w:r>
      <w:r w:rsidRPr="002C6D94">
        <w:rPr>
          <w:rFonts w:ascii="GHEA Grapalat" w:hAnsi="GHEA Grapalat" w:cs="Sylfaen"/>
          <w:sz w:val="20"/>
          <w:lang w:val="en-US"/>
        </w:rPr>
        <w:t>բայց</w:t>
      </w:r>
      <w:r w:rsidRPr="002C6D94">
        <w:rPr>
          <w:rFonts w:ascii="GHEA Grapalat" w:hAnsi="GHEA Grapalat" w:cs="Sylfaen"/>
          <w:sz w:val="20"/>
          <w:lang w:val="af-ZA"/>
        </w:rPr>
        <w:t xml:space="preserve"> </w:t>
      </w:r>
      <w:r w:rsidRPr="002C6D94">
        <w:rPr>
          <w:rFonts w:ascii="GHEA Grapalat" w:hAnsi="GHEA Grapalat" w:cs="Sylfaen"/>
          <w:sz w:val="20"/>
          <w:lang w:val="en-US"/>
        </w:rPr>
        <w:t>ոչ</w:t>
      </w:r>
      <w:r w:rsidRPr="002C6D94">
        <w:rPr>
          <w:rFonts w:ascii="GHEA Grapalat" w:hAnsi="GHEA Grapalat" w:cs="Sylfaen"/>
          <w:sz w:val="20"/>
          <w:lang w:val="af-ZA"/>
        </w:rPr>
        <w:t xml:space="preserve"> </w:t>
      </w:r>
      <w:r w:rsidRPr="002C6D94">
        <w:rPr>
          <w:rFonts w:ascii="GHEA Grapalat" w:hAnsi="GHEA Grapalat" w:cs="Sylfaen"/>
          <w:sz w:val="20"/>
          <w:lang w:val="en-US"/>
        </w:rPr>
        <w:t>ուշ</w:t>
      </w:r>
      <w:r w:rsidRPr="002C6D94">
        <w:rPr>
          <w:rFonts w:ascii="GHEA Grapalat" w:hAnsi="GHEA Grapalat" w:cs="Sylfaen"/>
          <w:sz w:val="20"/>
          <w:lang w:val="af-ZA"/>
        </w:rPr>
        <w:t xml:space="preserve">, </w:t>
      </w:r>
      <w:r w:rsidRPr="002C6D94">
        <w:rPr>
          <w:rFonts w:ascii="GHEA Grapalat" w:hAnsi="GHEA Grapalat" w:cs="Sylfaen"/>
          <w:sz w:val="20"/>
          <w:lang w:val="en-US"/>
        </w:rPr>
        <w:t>քան</w:t>
      </w:r>
      <w:r w:rsidRPr="002C6D94">
        <w:rPr>
          <w:rFonts w:ascii="GHEA Grapalat" w:hAnsi="GHEA Grapalat" w:cs="Sylfaen"/>
          <w:sz w:val="20"/>
          <w:lang w:val="af-ZA"/>
        </w:rPr>
        <w:t xml:space="preserve"> </w:t>
      </w:r>
      <w:r w:rsidRPr="002C6D94">
        <w:rPr>
          <w:rFonts w:ascii="GHEA Grapalat" w:hAnsi="GHEA Grapalat" w:cs="Sylfaen"/>
          <w:sz w:val="20"/>
          <w:lang w:val="en-US"/>
        </w:rPr>
        <w:t>մասնակցին</w:t>
      </w:r>
      <w:r w:rsidRPr="002C6D94">
        <w:rPr>
          <w:rFonts w:ascii="GHEA Grapalat" w:hAnsi="GHEA Grapalat" w:cs="Sylfaen"/>
          <w:sz w:val="20"/>
          <w:lang w:val="af-ZA"/>
        </w:rPr>
        <w:t xml:space="preserve"> </w:t>
      </w:r>
      <w:r w:rsidRPr="002C6D94">
        <w:rPr>
          <w:rFonts w:ascii="GHEA Grapalat" w:hAnsi="GHEA Grapalat" w:cs="Sylfaen"/>
          <w:sz w:val="20"/>
          <w:lang w:val="en-US"/>
        </w:rPr>
        <w:t>կամ</w:t>
      </w:r>
      <w:r w:rsidRPr="002C6D94">
        <w:rPr>
          <w:rFonts w:ascii="GHEA Grapalat" w:hAnsi="GHEA Grapalat" w:cs="Sylfaen"/>
          <w:sz w:val="20"/>
          <w:lang w:val="af-ZA"/>
        </w:rPr>
        <w:t xml:space="preserve"> </w:t>
      </w:r>
      <w:r w:rsidRPr="002C6D94">
        <w:rPr>
          <w:rFonts w:ascii="GHEA Grapalat" w:hAnsi="GHEA Grapalat" w:cs="Sylfaen"/>
          <w:sz w:val="20"/>
          <w:lang w:val="en-US"/>
        </w:rPr>
        <w:t>պայմանագիր</w:t>
      </w:r>
      <w:r w:rsidRPr="002C6D94">
        <w:rPr>
          <w:rFonts w:ascii="GHEA Grapalat" w:hAnsi="GHEA Grapalat" w:cs="Sylfaen"/>
          <w:sz w:val="20"/>
          <w:lang w:val="af-ZA"/>
        </w:rPr>
        <w:t xml:space="preserve"> </w:t>
      </w:r>
      <w:r w:rsidRPr="002C6D94">
        <w:rPr>
          <w:rFonts w:ascii="GHEA Grapalat" w:hAnsi="GHEA Grapalat" w:cs="Sylfaen"/>
          <w:sz w:val="20"/>
          <w:lang w:val="en-US"/>
        </w:rPr>
        <w:t>կնքած</w:t>
      </w:r>
      <w:r w:rsidRPr="002C6D94">
        <w:rPr>
          <w:rFonts w:ascii="GHEA Grapalat" w:hAnsi="GHEA Grapalat" w:cs="Sylfaen"/>
          <w:sz w:val="20"/>
          <w:lang w:val="af-ZA"/>
        </w:rPr>
        <w:t xml:space="preserve"> </w:t>
      </w:r>
      <w:r w:rsidRPr="002C6D94">
        <w:rPr>
          <w:rFonts w:ascii="GHEA Grapalat" w:hAnsi="GHEA Grapalat" w:cs="Sylfaen"/>
          <w:sz w:val="20"/>
          <w:lang w:val="en-US"/>
        </w:rPr>
        <w:t>անձին</w:t>
      </w:r>
      <w:r w:rsidRPr="002C6D94">
        <w:rPr>
          <w:rFonts w:ascii="GHEA Grapalat" w:hAnsi="GHEA Grapalat" w:cs="Sylfaen"/>
          <w:sz w:val="20"/>
          <w:lang w:val="af-ZA"/>
        </w:rPr>
        <w:t xml:space="preserve"> </w:t>
      </w:r>
      <w:r w:rsidRPr="002C6D94">
        <w:rPr>
          <w:rFonts w:ascii="GHEA Grapalat" w:hAnsi="GHEA Grapalat" w:cs="Sylfaen"/>
          <w:sz w:val="20"/>
          <w:lang w:val="en-US"/>
        </w:rPr>
        <w:t>ցուցակում</w:t>
      </w:r>
      <w:r w:rsidRPr="002C6D94">
        <w:rPr>
          <w:rFonts w:ascii="GHEA Grapalat" w:hAnsi="GHEA Grapalat" w:cs="Sylfaen"/>
          <w:sz w:val="20"/>
          <w:lang w:val="af-ZA"/>
        </w:rPr>
        <w:t xml:space="preserve"> </w:t>
      </w:r>
      <w:r w:rsidRPr="002C6D94">
        <w:rPr>
          <w:rFonts w:ascii="GHEA Grapalat" w:hAnsi="GHEA Grapalat" w:cs="Sylfaen"/>
          <w:sz w:val="20"/>
          <w:lang w:val="en-US"/>
        </w:rPr>
        <w:t>ներառելու</w:t>
      </w:r>
      <w:r w:rsidRPr="002C6D94">
        <w:rPr>
          <w:rFonts w:ascii="GHEA Grapalat" w:hAnsi="GHEA Grapalat" w:cs="Sylfaen"/>
          <w:sz w:val="20"/>
          <w:lang w:val="af-ZA"/>
        </w:rPr>
        <w:t xml:space="preserve"> </w:t>
      </w:r>
      <w:r w:rsidRPr="002C6D94">
        <w:rPr>
          <w:rFonts w:ascii="GHEA Grapalat" w:hAnsi="GHEA Grapalat" w:cs="Sylfaen"/>
          <w:sz w:val="20"/>
          <w:lang w:val="en-US"/>
        </w:rPr>
        <w:t>վերջնաժամկետը</w:t>
      </w:r>
      <w:r w:rsidRPr="002C6D94">
        <w:rPr>
          <w:rFonts w:ascii="GHEA Grapalat" w:hAnsi="GHEA Grapalat" w:cs="Sylfaen"/>
          <w:sz w:val="20"/>
          <w:lang w:val="af-ZA"/>
        </w:rPr>
        <w:t xml:space="preserve"> </w:t>
      </w:r>
      <w:r w:rsidRPr="002C6D94">
        <w:rPr>
          <w:rFonts w:ascii="GHEA Grapalat" w:hAnsi="GHEA Grapalat" w:cs="Sylfaen"/>
          <w:sz w:val="20"/>
          <w:lang w:val="en-US"/>
        </w:rPr>
        <w:t>լրանալու</w:t>
      </w:r>
      <w:r w:rsidRPr="002C6D94">
        <w:rPr>
          <w:rFonts w:ascii="GHEA Grapalat" w:hAnsi="GHEA Grapalat" w:cs="Sylfaen"/>
          <w:sz w:val="20"/>
          <w:lang w:val="af-ZA"/>
        </w:rPr>
        <w:t xml:space="preserve"> </w:t>
      </w:r>
      <w:r w:rsidRPr="002C6D94">
        <w:rPr>
          <w:rFonts w:ascii="GHEA Grapalat" w:hAnsi="GHEA Grapalat" w:cs="Sylfaen"/>
          <w:sz w:val="20"/>
          <w:lang w:val="en-US"/>
        </w:rPr>
        <w:t>օրը</w:t>
      </w:r>
      <w:r w:rsidRPr="002C6D94">
        <w:rPr>
          <w:rFonts w:ascii="GHEA Grapalat" w:hAnsi="GHEA Grapalat" w:cs="Sylfaen"/>
          <w:sz w:val="20"/>
          <w:lang w:val="af-ZA"/>
        </w:rPr>
        <w:t xml:space="preserve">, </w:t>
      </w:r>
      <w:r w:rsidRPr="002C6D94">
        <w:rPr>
          <w:rFonts w:ascii="GHEA Grapalat" w:hAnsi="GHEA Grapalat" w:cs="Sylfaen"/>
          <w:sz w:val="20"/>
          <w:lang w:val="en-US"/>
        </w:rPr>
        <w:t>ապա</w:t>
      </w:r>
      <w:r w:rsidRPr="002C6D94">
        <w:rPr>
          <w:rFonts w:ascii="GHEA Grapalat" w:hAnsi="GHEA Grapalat" w:cs="Sylfaen"/>
          <w:sz w:val="20"/>
          <w:lang w:val="af-ZA"/>
        </w:rPr>
        <w:t xml:space="preserve"> </w:t>
      </w:r>
      <w:r w:rsidRPr="002C6D94">
        <w:rPr>
          <w:rFonts w:ascii="GHEA Grapalat" w:hAnsi="GHEA Grapalat" w:cs="Sylfaen"/>
          <w:sz w:val="20"/>
          <w:lang w:val="en-US"/>
        </w:rPr>
        <w:t>պատվիրատուն</w:t>
      </w:r>
      <w:r w:rsidRPr="002C6D94">
        <w:rPr>
          <w:rFonts w:ascii="GHEA Grapalat" w:hAnsi="GHEA Grapalat" w:cs="Sylfaen"/>
          <w:sz w:val="20"/>
          <w:lang w:val="af-ZA"/>
        </w:rPr>
        <w:t xml:space="preserve"> </w:t>
      </w:r>
      <w:r w:rsidRPr="002C6D94">
        <w:rPr>
          <w:rFonts w:ascii="GHEA Grapalat" w:hAnsi="GHEA Grapalat" w:cs="Sylfaen"/>
          <w:sz w:val="20"/>
          <w:lang w:val="en-US"/>
        </w:rPr>
        <w:t>դրա</w:t>
      </w:r>
      <w:r w:rsidRPr="002C6D94">
        <w:rPr>
          <w:rFonts w:ascii="GHEA Grapalat" w:hAnsi="GHEA Grapalat" w:cs="Sylfaen"/>
          <w:sz w:val="20"/>
          <w:lang w:val="af-ZA"/>
        </w:rPr>
        <w:t xml:space="preserve"> </w:t>
      </w:r>
      <w:r w:rsidRPr="002C6D94">
        <w:rPr>
          <w:rFonts w:ascii="GHEA Grapalat" w:hAnsi="GHEA Grapalat" w:cs="Sylfaen"/>
          <w:sz w:val="20"/>
          <w:lang w:val="en-US"/>
        </w:rPr>
        <w:t>մասին</w:t>
      </w:r>
      <w:r w:rsidRPr="002C6D94">
        <w:rPr>
          <w:rFonts w:ascii="GHEA Grapalat" w:hAnsi="GHEA Grapalat" w:cs="Sylfaen"/>
          <w:sz w:val="20"/>
          <w:lang w:val="af-ZA"/>
        </w:rPr>
        <w:t xml:space="preserve"> </w:t>
      </w:r>
      <w:r w:rsidRPr="002C6D94">
        <w:rPr>
          <w:rFonts w:ascii="GHEA Grapalat" w:hAnsi="GHEA Grapalat" w:cs="Sylfaen"/>
          <w:sz w:val="20"/>
          <w:lang w:val="en-US"/>
        </w:rPr>
        <w:t>գրավոր</w:t>
      </w:r>
      <w:r w:rsidRPr="002C6D94">
        <w:rPr>
          <w:rFonts w:ascii="GHEA Grapalat" w:hAnsi="GHEA Grapalat" w:cs="Sylfaen"/>
          <w:sz w:val="20"/>
          <w:lang w:val="af-ZA"/>
        </w:rPr>
        <w:t xml:space="preserve"> </w:t>
      </w:r>
      <w:r w:rsidRPr="002C6D94">
        <w:rPr>
          <w:rFonts w:ascii="GHEA Grapalat" w:hAnsi="GHEA Grapalat" w:cs="Sylfaen"/>
          <w:sz w:val="20"/>
          <w:lang w:val="en-US"/>
        </w:rPr>
        <w:t>տեղեկացնում</w:t>
      </w:r>
      <w:r w:rsidRPr="002C6D94">
        <w:rPr>
          <w:rFonts w:ascii="GHEA Grapalat" w:hAnsi="GHEA Grapalat" w:cs="Sylfaen"/>
          <w:sz w:val="20"/>
          <w:lang w:val="af-ZA"/>
        </w:rPr>
        <w:t xml:space="preserve"> </w:t>
      </w:r>
      <w:r w:rsidRPr="002C6D94">
        <w:rPr>
          <w:rFonts w:ascii="GHEA Grapalat" w:hAnsi="GHEA Grapalat" w:cs="Sylfaen"/>
          <w:sz w:val="20"/>
          <w:lang w:val="en-US"/>
        </w:rPr>
        <w:t>է</w:t>
      </w:r>
      <w:r w:rsidRPr="002C6D94">
        <w:rPr>
          <w:rFonts w:ascii="GHEA Grapalat" w:hAnsi="GHEA Grapalat" w:cs="Sylfaen"/>
          <w:sz w:val="20"/>
          <w:lang w:val="af-ZA"/>
        </w:rPr>
        <w:t xml:space="preserve"> </w:t>
      </w:r>
      <w:r w:rsidRPr="002C6D94">
        <w:rPr>
          <w:rFonts w:ascii="GHEA Grapalat" w:hAnsi="GHEA Grapalat" w:cs="Sylfaen"/>
          <w:sz w:val="20"/>
          <w:lang w:val="en-US"/>
        </w:rPr>
        <w:t>լիազորված</w:t>
      </w:r>
      <w:r w:rsidRPr="002C6D94">
        <w:rPr>
          <w:rFonts w:ascii="GHEA Grapalat" w:hAnsi="GHEA Grapalat" w:cs="Sylfaen"/>
          <w:sz w:val="20"/>
          <w:lang w:val="af-ZA"/>
        </w:rPr>
        <w:t xml:space="preserve"> </w:t>
      </w:r>
      <w:r w:rsidRPr="002C6D94">
        <w:rPr>
          <w:rFonts w:ascii="GHEA Grapalat" w:hAnsi="GHEA Grapalat" w:cs="Sylfaen"/>
          <w:sz w:val="20"/>
          <w:lang w:val="en-US"/>
        </w:rPr>
        <w:t>մարմին</w:t>
      </w:r>
      <w:r w:rsidRPr="002C6D94">
        <w:rPr>
          <w:rFonts w:ascii="GHEA Grapalat" w:hAnsi="GHEA Grapalat" w:cs="Sylfaen"/>
          <w:sz w:val="20"/>
          <w:lang w:val="af-ZA"/>
        </w:rPr>
        <w:t xml:space="preserve">, </w:t>
      </w:r>
      <w:r w:rsidRPr="002C6D94">
        <w:rPr>
          <w:rFonts w:ascii="GHEA Grapalat" w:hAnsi="GHEA Grapalat" w:cs="Sylfaen"/>
          <w:sz w:val="20"/>
          <w:lang w:val="en-US"/>
        </w:rPr>
        <w:t>որի</w:t>
      </w:r>
      <w:r w:rsidRPr="002C6D94">
        <w:rPr>
          <w:rFonts w:ascii="GHEA Grapalat" w:hAnsi="GHEA Grapalat" w:cs="Sylfaen"/>
          <w:sz w:val="20"/>
          <w:lang w:val="af-ZA"/>
        </w:rPr>
        <w:t xml:space="preserve"> </w:t>
      </w:r>
      <w:r w:rsidRPr="002C6D94">
        <w:rPr>
          <w:rFonts w:ascii="GHEA Grapalat" w:hAnsi="GHEA Grapalat" w:cs="Sylfaen"/>
          <w:sz w:val="20"/>
          <w:lang w:val="en-US"/>
        </w:rPr>
        <w:t>հիման</w:t>
      </w:r>
      <w:r w:rsidRPr="002C6D94">
        <w:rPr>
          <w:rFonts w:ascii="GHEA Grapalat" w:hAnsi="GHEA Grapalat" w:cs="Sylfaen"/>
          <w:sz w:val="20"/>
          <w:lang w:val="af-ZA"/>
        </w:rPr>
        <w:t xml:space="preserve"> </w:t>
      </w:r>
      <w:r w:rsidRPr="002C6D94">
        <w:rPr>
          <w:rFonts w:ascii="GHEA Grapalat" w:hAnsi="GHEA Grapalat" w:cs="Sylfaen"/>
          <w:sz w:val="20"/>
          <w:lang w:val="en-US"/>
        </w:rPr>
        <w:t>վրա</w:t>
      </w:r>
      <w:r w:rsidRPr="002C6D94">
        <w:rPr>
          <w:rFonts w:ascii="GHEA Grapalat" w:hAnsi="GHEA Grapalat" w:cs="Sylfaen"/>
          <w:sz w:val="20"/>
          <w:lang w:val="af-ZA"/>
        </w:rPr>
        <w:t xml:space="preserve"> </w:t>
      </w:r>
      <w:r w:rsidRPr="002C6D94">
        <w:rPr>
          <w:rFonts w:ascii="GHEA Grapalat" w:hAnsi="GHEA Grapalat" w:cs="Sylfaen"/>
          <w:sz w:val="20"/>
          <w:lang w:val="en-US"/>
        </w:rPr>
        <w:t>մասնակիցը</w:t>
      </w:r>
      <w:r w:rsidRPr="002C6D94">
        <w:rPr>
          <w:rFonts w:ascii="GHEA Grapalat" w:hAnsi="GHEA Grapalat" w:cs="Sylfaen"/>
          <w:sz w:val="20"/>
          <w:lang w:val="af-ZA"/>
        </w:rPr>
        <w:t xml:space="preserve"> </w:t>
      </w:r>
      <w:r w:rsidRPr="002C6D94">
        <w:rPr>
          <w:rFonts w:ascii="GHEA Grapalat" w:hAnsi="GHEA Grapalat" w:cs="Sylfaen"/>
          <w:sz w:val="20"/>
          <w:lang w:val="en-US"/>
        </w:rPr>
        <w:t>չի</w:t>
      </w:r>
      <w:r w:rsidRPr="002C6D94">
        <w:rPr>
          <w:rFonts w:ascii="GHEA Grapalat" w:hAnsi="GHEA Grapalat" w:cs="Sylfaen"/>
          <w:sz w:val="20"/>
          <w:lang w:val="af-ZA"/>
        </w:rPr>
        <w:t xml:space="preserve"> </w:t>
      </w:r>
      <w:r w:rsidRPr="002C6D94">
        <w:rPr>
          <w:rFonts w:ascii="GHEA Grapalat" w:hAnsi="GHEA Grapalat" w:cs="Sylfaen"/>
          <w:sz w:val="20"/>
          <w:lang w:val="en-US"/>
        </w:rPr>
        <w:t>ներառվում</w:t>
      </w:r>
      <w:r w:rsidRPr="002C6D94">
        <w:rPr>
          <w:rFonts w:ascii="GHEA Grapalat" w:hAnsi="GHEA Grapalat" w:cs="Sylfaen"/>
          <w:sz w:val="20"/>
          <w:lang w:val="af-ZA"/>
        </w:rPr>
        <w:t xml:space="preserve"> </w:t>
      </w:r>
      <w:r w:rsidRPr="002C6D94">
        <w:rPr>
          <w:rFonts w:ascii="GHEA Grapalat" w:hAnsi="GHEA Grapalat" w:cs="Sylfaen"/>
          <w:sz w:val="20"/>
          <w:lang w:val="en-US"/>
        </w:rPr>
        <w:t>ցուցակում</w:t>
      </w:r>
      <w:r w:rsidRPr="002C6D94">
        <w:rPr>
          <w:rFonts w:ascii="GHEA Grapalat" w:hAnsi="GHEA Grapalat" w:cs="Sylfaen"/>
          <w:sz w:val="20"/>
          <w:lang w:val="af-ZA"/>
        </w:rPr>
        <w:t>:</w:t>
      </w:r>
    </w:p>
    <w:p w14:paraId="7AF46A11" w14:textId="6B04EBED" w:rsidR="00266B8B" w:rsidRPr="002C6D94" w:rsidRDefault="00E56508" w:rsidP="002C6D94">
      <w:pPr>
        <w:ind w:firstLine="375"/>
        <w:jc w:val="both"/>
        <w:rPr>
          <w:rFonts w:ascii="GHEA Grapalat" w:hAnsi="GHEA Grapalat" w:cs="Sylfaen"/>
          <w:sz w:val="20"/>
          <w:lang w:val="af-ZA"/>
        </w:rPr>
      </w:pPr>
      <w:r w:rsidRPr="002C6D94">
        <w:rPr>
          <w:rFonts w:ascii="GHEA Grapalat" w:hAnsi="GHEA Grapalat" w:cs="Sylfaen"/>
          <w:sz w:val="20"/>
          <w:lang w:val="hy-AM"/>
        </w:rPr>
        <w:t>Ը</w:t>
      </w:r>
      <w:r w:rsidR="00266B8B" w:rsidRPr="002C6D94">
        <w:rPr>
          <w:rFonts w:ascii="GHEA Grapalat" w:hAnsi="GHEA Grapalat" w:cs="Sylfaen"/>
          <w:sz w:val="20"/>
          <w:lang w:val="hy-AM"/>
        </w:rPr>
        <w:t>նդ որում, եթե</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մասնակցի</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գնումներին</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մասնակցելու</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իրավունք</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ունենալու մասին դիմում-հայտարարությունը որակվում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է</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որպես</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իրականությանը</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չհամապատասխանող</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կամ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մասնակիցը</w:t>
      </w:r>
      <w:r w:rsidR="00266B8B" w:rsidRPr="002C6D94">
        <w:rPr>
          <w:rFonts w:ascii="GHEA Grapalat" w:hAnsi="GHEA Grapalat" w:cs="Sylfaen"/>
          <w:sz w:val="20"/>
          <w:lang w:val="af-ZA"/>
        </w:rPr>
        <w:t xml:space="preserve"> սույն </w:t>
      </w:r>
      <w:r w:rsidR="00266B8B" w:rsidRPr="002C6D94">
        <w:rPr>
          <w:rFonts w:ascii="GHEA Grapalat" w:hAnsi="GHEA Grapalat" w:cs="Sylfaen"/>
          <w:sz w:val="20"/>
          <w:lang w:val="hy-AM"/>
        </w:rPr>
        <w:t>հրավերով</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սահմանված</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կարգով</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և</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ժամկետներում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չի</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ներկայացնում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հրավերով</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նախատեսված</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փաստաթղթերը</w:t>
      </w:r>
      <w:r w:rsidR="00266B8B" w:rsidRPr="002C6D94">
        <w:rPr>
          <w:rFonts w:ascii="GHEA Grapalat" w:hAnsi="GHEA Grapalat" w:cs="Sylfaen"/>
          <w:sz w:val="20"/>
          <w:lang w:val="af-ZA"/>
        </w:rPr>
        <w:t xml:space="preserve"> (այդ թվում շտկման ենթակա) </w:t>
      </w:r>
      <w:r w:rsidR="00266B8B" w:rsidRPr="002C6D94">
        <w:rPr>
          <w:rFonts w:ascii="GHEA Grapalat" w:hAnsi="GHEA Grapalat" w:cs="Sylfaen"/>
          <w:sz w:val="20"/>
          <w:lang w:val="hy-AM"/>
        </w:rPr>
        <w:t>կամ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ընտրված</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մասնակիցը</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չի</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ներկայացնում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որակավորման</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կամ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պայմանագրի</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ապահովում</w:t>
      </w:r>
      <w:r w:rsidR="00266B8B" w:rsidRPr="002C6D94">
        <w:rPr>
          <w:rFonts w:ascii="GHEA Grapalat" w:hAnsi="GHEA Grapalat" w:cs="Sylfaen"/>
          <w:sz w:val="20"/>
          <w:lang w:val="af-ZA"/>
        </w:rPr>
        <w:t xml:space="preserve"> </w:t>
      </w:r>
      <w:r w:rsidR="00266B8B" w:rsidRPr="002C6D94">
        <w:rPr>
          <w:rFonts w:ascii="GHEA Grapalat" w:hAnsi="GHEA Grapalat" w:cs="Sylfaen"/>
          <w:sz w:val="20"/>
          <w:lang w:val="hy-AM"/>
        </w:rPr>
        <w:t>կամ</w:t>
      </w:r>
      <w:r w:rsidR="00266B8B" w:rsidRPr="002C6D94">
        <w:rPr>
          <w:rFonts w:ascii="GHEA Grapalat" w:hAnsi="GHEA Grapalat" w:cs="Sylfaen"/>
          <w:sz w:val="20"/>
          <w:lang w:val="af-ZA"/>
        </w:rPr>
        <w:t xml:space="preserve"> եթե ընթացակարգը կազմա</w:t>
      </w:r>
      <w:r w:rsidR="00154FCB" w:rsidRPr="002C6D94">
        <w:rPr>
          <w:rFonts w:ascii="GHEA Grapalat" w:hAnsi="GHEA Grapalat" w:cs="Sylfaen"/>
          <w:sz w:val="20"/>
          <w:lang w:val="af-ZA"/>
        </w:rPr>
        <w:t xml:space="preserve">կերպված է </w:t>
      </w:r>
      <w:r w:rsidR="00154FCB" w:rsidRPr="002C6D94">
        <w:rPr>
          <w:rFonts w:ascii="GHEA Grapalat" w:hAnsi="GHEA Grapalat" w:cs="Sylfaen"/>
          <w:sz w:val="20"/>
          <w:lang w:val="hy-AM"/>
        </w:rPr>
        <w:t>Օ</w:t>
      </w:r>
      <w:r w:rsidR="00266B8B" w:rsidRPr="002C6D94">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2C6D94">
        <w:rPr>
          <w:rFonts w:ascii="GHEA Grapalat" w:hAnsi="GHEA Grapalat" w:cs="Sylfaen"/>
          <w:sz w:val="20"/>
        </w:rPr>
        <w:t>արդյունքում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համաձայնագիր</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կնքելու</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նպատակով</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պայմանագիրը</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կնքած</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անձը</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սահմանված</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ժամկետում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միակողմանի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հաստատված</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հայտարարության</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տուժանքի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այսուհետ</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նաև</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տուժանք</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ձևով</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ներկայացված</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պայմանագրի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և</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կամ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որակավորման</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ապահովումը</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չի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փոխարինում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բանկային</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երաշխիք</w:t>
      </w:r>
      <w:r w:rsidR="00266B8B" w:rsidRPr="002C6D94">
        <w:rPr>
          <w:rFonts w:ascii="GHEA Grapalat" w:hAnsi="GHEA Grapalat" w:cs="Sylfaen"/>
          <w:sz w:val="20"/>
          <w:lang w:val="hy-AM"/>
        </w:rPr>
        <w:t>ո</w:t>
      </w:r>
      <w:r w:rsidR="00266B8B" w:rsidRPr="002C6D94">
        <w:rPr>
          <w:rFonts w:ascii="GHEA Grapalat" w:hAnsi="GHEA Grapalat" w:cs="Sylfaen"/>
          <w:sz w:val="20"/>
        </w:rPr>
        <w:t>վ</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կամ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կանխիկ</w:t>
      </w:r>
      <w:r w:rsidR="00266B8B" w:rsidRPr="002C6D94">
        <w:rPr>
          <w:rFonts w:ascii="GHEA Grapalat" w:hAnsi="GHEA Grapalat" w:cs="Sylfaen"/>
          <w:sz w:val="20"/>
          <w:lang w:val="af-ZA"/>
        </w:rPr>
        <w:t xml:space="preserve"> </w:t>
      </w:r>
      <w:r w:rsidR="00266B8B" w:rsidRPr="002C6D94">
        <w:rPr>
          <w:rFonts w:ascii="GHEA Grapalat" w:hAnsi="GHEA Grapalat" w:cs="Sylfaen"/>
          <w:sz w:val="20"/>
        </w:rPr>
        <w:t>փողով</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ապա</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այդ</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հանգամանքը</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համարվում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է</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որպես</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գնման</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գործընթացի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շրջանակում</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մասնակցի</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ստանձնված</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պարտավորության</w:t>
      </w:r>
      <w:r w:rsidR="00266B8B" w:rsidRPr="002C6D94">
        <w:rPr>
          <w:rFonts w:ascii="GHEA Grapalat" w:hAnsi="GHEA Grapalat" w:cs="Sylfaen"/>
          <w:sz w:val="20"/>
          <w:lang w:val="af-ZA"/>
        </w:rPr>
        <w:t xml:space="preserve"> </w:t>
      </w:r>
      <w:r w:rsidR="00266B8B" w:rsidRPr="002C6D94">
        <w:rPr>
          <w:rFonts w:ascii="GHEA Grapalat" w:hAnsi="GHEA Grapalat" w:cs="Sylfaen"/>
          <w:sz w:val="20"/>
        </w:rPr>
        <w:t>խախտում</w:t>
      </w:r>
      <w:r w:rsidR="00266B8B" w:rsidRPr="002C6D94">
        <w:rPr>
          <w:rFonts w:ascii="GHEA Grapalat" w:hAnsi="GHEA Grapalat" w:cs="Sylfaen"/>
          <w:sz w:val="20"/>
          <w:lang w:val="af-ZA"/>
        </w:rPr>
        <w:t xml:space="preserve">: </w:t>
      </w:r>
    </w:p>
    <w:p w14:paraId="1A6462A7" w14:textId="77777777" w:rsidR="00B54F63" w:rsidRPr="002C6D94" w:rsidRDefault="00B97D91" w:rsidP="002C6D94">
      <w:pPr>
        <w:ind w:firstLine="375"/>
        <w:jc w:val="both"/>
        <w:rPr>
          <w:rFonts w:ascii="GHEA Grapalat" w:hAnsi="GHEA Grapalat"/>
          <w:sz w:val="20"/>
          <w:szCs w:val="20"/>
          <w:lang w:val="af-ZA"/>
        </w:rPr>
      </w:pPr>
      <w:r w:rsidRPr="002C6D94">
        <w:rPr>
          <w:rFonts w:ascii="GHEA Grapalat" w:hAnsi="GHEA Grapalat"/>
          <w:sz w:val="20"/>
          <w:szCs w:val="20"/>
          <w:lang w:val="af-ZA"/>
        </w:rPr>
        <w:t xml:space="preserve">      </w:t>
      </w:r>
      <w:r w:rsidR="00E17B5D" w:rsidRPr="002C6D94">
        <w:rPr>
          <w:rFonts w:ascii="GHEA Grapalat" w:hAnsi="GHEA Grapalat"/>
          <w:sz w:val="20"/>
          <w:szCs w:val="20"/>
          <w:lang w:val="af-ZA"/>
        </w:rPr>
        <w:t>8.1</w:t>
      </w:r>
      <w:r w:rsidR="00BE037D" w:rsidRPr="002C6D94">
        <w:rPr>
          <w:rFonts w:ascii="GHEA Grapalat" w:hAnsi="GHEA Grapalat"/>
          <w:sz w:val="20"/>
          <w:szCs w:val="20"/>
          <w:lang w:val="af-ZA"/>
        </w:rPr>
        <w:t>4</w:t>
      </w:r>
      <w:r w:rsidR="00E17B5D" w:rsidRPr="002C6D94">
        <w:rPr>
          <w:rFonts w:ascii="GHEA Grapalat" w:hAnsi="GHEA Grapalat"/>
          <w:sz w:val="20"/>
          <w:szCs w:val="20"/>
          <w:lang w:val="af-ZA"/>
        </w:rPr>
        <w:t xml:space="preserve"> </w:t>
      </w:r>
      <w:r w:rsidR="003A377C" w:rsidRPr="002C6D94">
        <w:rPr>
          <w:rFonts w:ascii="GHEA Grapalat" w:hAnsi="GHEA Grapalat"/>
          <w:sz w:val="20"/>
          <w:szCs w:val="20"/>
        </w:rPr>
        <w:t>Ե</w:t>
      </w:r>
      <w:r w:rsidR="003D4374" w:rsidRPr="002C6D94">
        <w:rPr>
          <w:rFonts w:ascii="GHEA Grapalat" w:hAnsi="GHEA Grapalat"/>
          <w:sz w:val="20"/>
          <w:szCs w:val="20"/>
          <w:lang w:val="hy-AM"/>
        </w:rPr>
        <w:t>թե մասնակից</w:t>
      </w:r>
      <w:r w:rsidR="00955CC1" w:rsidRPr="002C6D94">
        <w:rPr>
          <w:rFonts w:ascii="GHEA Grapalat" w:hAnsi="GHEA Grapalat"/>
          <w:sz w:val="20"/>
          <w:szCs w:val="20"/>
        </w:rPr>
        <w:t>ն</w:t>
      </w:r>
      <w:r w:rsidR="003D4374" w:rsidRPr="002C6D94">
        <w:rPr>
          <w:rFonts w:ascii="GHEA Grapalat" w:hAnsi="GHEA Grapalat"/>
          <w:sz w:val="20"/>
          <w:szCs w:val="20"/>
          <w:lang w:val="hy-AM"/>
        </w:rPr>
        <w:t xml:space="preserve"> </w:t>
      </w:r>
      <w:r w:rsidR="00955CC1" w:rsidRPr="002C6D94">
        <w:rPr>
          <w:rFonts w:ascii="GHEA Grapalat" w:hAnsi="GHEA Grapalat"/>
          <w:sz w:val="20"/>
          <w:szCs w:val="20"/>
        </w:rPr>
        <w:t>Օ</w:t>
      </w:r>
      <w:r w:rsidR="003D4374" w:rsidRPr="002C6D9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C6D94">
        <w:rPr>
          <w:rFonts w:ascii="GHEA Grapalat" w:hAnsi="GHEA Grapalat" w:cs="Sylfaen"/>
          <w:sz w:val="20"/>
          <w:szCs w:val="20"/>
          <w:lang w:val="af-ZA"/>
        </w:rPr>
        <w:t>:</w:t>
      </w:r>
    </w:p>
    <w:p w14:paraId="18296DB2" w14:textId="77777777" w:rsidR="007A5810" w:rsidRPr="002C6D94" w:rsidRDefault="004306D6" w:rsidP="002C6D94">
      <w:pPr>
        <w:pStyle w:val="norm"/>
        <w:spacing w:line="240" w:lineRule="auto"/>
        <w:ind w:firstLine="706"/>
        <w:rPr>
          <w:rFonts w:ascii="GHEA Grapalat" w:hAnsi="GHEA Grapalat" w:cs="Sylfaen"/>
          <w:sz w:val="20"/>
          <w:szCs w:val="24"/>
          <w:lang w:val="af-ZA" w:eastAsia="en-US"/>
        </w:rPr>
      </w:pPr>
      <w:r w:rsidRPr="002C6D94">
        <w:rPr>
          <w:rFonts w:ascii="GHEA Grapalat" w:hAnsi="GHEA Grapalat" w:cs="Sylfaen"/>
          <w:sz w:val="20"/>
          <w:szCs w:val="24"/>
          <w:lang w:val="af-ZA" w:eastAsia="en-US"/>
        </w:rPr>
        <w:t>8</w:t>
      </w:r>
      <w:r w:rsidR="00EF2159" w:rsidRPr="002C6D94">
        <w:rPr>
          <w:rFonts w:ascii="GHEA Grapalat" w:hAnsi="GHEA Grapalat" w:cs="Sylfaen"/>
          <w:sz w:val="20"/>
          <w:szCs w:val="24"/>
          <w:lang w:val="af-ZA" w:eastAsia="en-US"/>
        </w:rPr>
        <w:t>.</w:t>
      </w:r>
      <w:r w:rsidRPr="002C6D94">
        <w:rPr>
          <w:rFonts w:ascii="GHEA Grapalat" w:hAnsi="GHEA Grapalat" w:cs="Sylfaen"/>
          <w:sz w:val="20"/>
          <w:szCs w:val="24"/>
          <w:lang w:val="af-ZA" w:eastAsia="en-US"/>
        </w:rPr>
        <w:t>1</w:t>
      </w:r>
      <w:r w:rsidR="00BE037D" w:rsidRPr="002C6D94">
        <w:rPr>
          <w:rFonts w:ascii="GHEA Grapalat" w:hAnsi="GHEA Grapalat" w:cs="Sylfaen"/>
          <w:sz w:val="20"/>
          <w:szCs w:val="24"/>
          <w:lang w:val="af-ZA" w:eastAsia="en-US"/>
        </w:rPr>
        <w:t>5</w:t>
      </w:r>
      <w:r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Սույն</w:t>
      </w:r>
      <w:r w:rsidR="007A5810"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հրավերի</w:t>
      </w:r>
      <w:r w:rsidRPr="002C6D94">
        <w:rPr>
          <w:rFonts w:ascii="GHEA Grapalat" w:hAnsi="GHEA Grapalat" w:cs="Sylfaen"/>
          <w:sz w:val="20"/>
          <w:szCs w:val="24"/>
          <w:lang w:val="af-ZA" w:eastAsia="en-US"/>
        </w:rPr>
        <w:t xml:space="preserve"> 1-</w:t>
      </w:r>
      <w:r w:rsidRPr="002C6D94">
        <w:rPr>
          <w:rFonts w:ascii="GHEA Grapalat" w:hAnsi="GHEA Grapalat" w:cs="Sylfaen"/>
          <w:sz w:val="20"/>
          <w:szCs w:val="24"/>
          <w:lang w:val="ru-RU" w:eastAsia="en-US"/>
        </w:rPr>
        <w:t>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մասի</w:t>
      </w:r>
      <w:r w:rsidRPr="002C6D94">
        <w:rPr>
          <w:rFonts w:ascii="GHEA Grapalat" w:hAnsi="GHEA Grapalat" w:cs="Sylfaen"/>
          <w:sz w:val="20"/>
          <w:szCs w:val="24"/>
          <w:lang w:val="af-ZA" w:eastAsia="en-US"/>
        </w:rPr>
        <w:t xml:space="preserve"> </w:t>
      </w:r>
      <w:r w:rsidR="00441D04" w:rsidRPr="002C6D94">
        <w:rPr>
          <w:rFonts w:ascii="GHEA Grapalat" w:hAnsi="GHEA Grapalat" w:cs="Sylfaen"/>
          <w:sz w:val="20"/>
          <w:szCs w:val="24"/>
          <w:lang w:val="af-ZA" w:eastAsia="en-US"/>
        </w:rPr>
        <w:t>8.</w:t>
      </w:r>
      <w:r w:rsidR="00BE037D" w:rsidRPr="002C6D94">
        <w:rPr>
          <w:rFonts w:ascii="GHEA Grapalat" w:hAnsi="GHEA Grapalat" w:cs="Sylfaen"/>
          <w:sz w:val="20"/>
          <w:szCs w:val="24"/>
          <w:lang w:val="af-ZA" w:eastAsia="en-US"/>
        </w:rPr>
        <w:t>8</w:t>
      </w:r>
      <w:r w:rsidR="00441D04"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կետում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նշված</w:t>
      </w:r>
      <w:r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փաստաթղթերը</w:t>
      </w:r>
      <w:r w:rsidR="00D371A7" w:rsidRPr="002C6D94">
        <w:rPr>
          <w:rFonts w:ascii="GHEA Grapalat" w:hAnsi="GHEA Grapalat" w:cs="Sylfaen"/>
          <w:sz w:val="20"/>
          <w:szCs w:val="24"/>
          <w:lang w:val="af-ZA" w:eastAsia="en-US"/>
        </w:rPr>
        <w:t xml:space="preserve"> </w:t>
      </w:r>
      <w:r w:rsidR="00EF2159" w:rsidRPr="002C6D94">
        <w:rPr>
          <w:rFonts w:ascii="GHEA Grapalat" w:hAnsi="GHEA Grapalat" w:cs="Sylfaen"/>
          <w:sz w:val="20"/>
          <w:szCs w:val="24"/>
          <w:lang w:val="af-ZA" w:eastAsia="en-US"/>
        </w:rPr>
        <w:t xml:space="preserve">մասնակիցը </w:t>
      </w:r>
      <w:r w:rsidR="00D371A7" w:rsidRPr="002C6D94">
        <w:rPr>
          <w:rFonts w:ascii="GHEA Grapalat" w:hAnsi="GHEA Grapalat" w:cs="Sylfaen"/>
          <w:sz w:val="20"/>
          <w:szCs w:val="24"/>
          <w:lang w:eastAsia="en-US"/>
        </w:rPr>
        <w:t>սահմանված</w:t>
      </w:r>
      <w:r w:rsidR="00D371A7" w:rsidRPr="002C6D94">
        <w:rPr>
          <w:rFonts w:ascii="GHEA Grapalat" w:hAnsi="GHEA Grapalat" w:cs="Sylfaen"/>
          <w:sz w:val="20"/>
          <w:szCs w:val="24"/>
          <w:lang w:val="af-ZA" w:eastAsia="en-US"/>
        </w:rPr>
        <w:t xml:space="preserve"> </w:t>
      </w:r>
      <w:r w:rsidR="00D371A7" w:rsidRPr="002C6D94">
        <w:rPr>
          <w:rFonts w:ascii="GHEA Grapalat" w:hAnsi="GHEA Grapalat" w:cs="Sylfaen"/>
          <w:sz w:val="20"/>
          <w:szCs w:val="24"/>
          <w:lang w:eastAsia="en-US"/>
        </w:rPr>
        <w:t>ժամկետում</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հանձնա</w:t>
      </w:r>
      <w:r w:rsidR="007A5810" w:rsidRPr="002C6D94">
        <w:rPr>
          <w:rFonts w:ascii="GHEA Grapalat" w:hAnsi="GHEA Grapalat" w:cs="Sylfaen"/>
          <w:sz w:val="20"/>
          <w:szCs w:val="24"/>
          <w:lang w:val="af-ZA" w:eastAsia="en-US"/>
        </w:rPr>
        <w:softHyphen/>
      </w:r>
      <w:r w:rsidR="007A5810" w:rsidRPr="002C6D94">
        <w:rPr>
          <w:rFonts w:ascii="GHEA Grapalat" w:hAnsi="GHEA Grapalat" w:cs="Sylfaen"/>
          <w:sz w:val="20"/>
          <w:szCs w:val="24"/>
          <w:lang w:val="ru-RU" w:eastAsia="en-US"/>
        </w:rPr>
        <w:t>ժողովի</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քարտուղարին</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ներկայաց</w:t>
      </w:r>
      <w:r w:rsidR="00EF2159" w:rsidRPr="002C6D94">
        <w:rPr>
          <w:rFonts w:ascii="GHEA Grapalat" w:hAnsi="GHEA Grapalat" w:cs="Sylfaen"/>
          <w:sz w:val="20"/>
          <w:szCs w:val="24"/>
          <w:lang w:eastAsia="en-US"/>
        </w:rPr>
        <w:t>ն</w:t>
      </w:r>
      <w:r w:rsidR="007A5810" w:rsidRPr="002C6D94">
        <w:rPr>
          <w:rFonts w:ascii="GHEA Grapalat" w:hAnsi="GHEA Grapalat" w:cs="Sylfaen"/>
          <w:sz w:val="20"/>
          <w:szCs w:val="24"/>
          <w:lang w:val="ru-RU" w:eastAsia="en-US"/>
        </w:rPr>
        <w:t>ում</w:t>
      </w:r>
      <w:r w:rsidR="007A5810" w:rsidRPr="002C6D94">
        <w:rPr>
          <w:rFonts w:ascii="GHEA Grapalat" w:hAnsi="GHEA Grapalat" w:cs="Sylfaen"/>
          <w:sz w:val="20"/>
          <w:szCs w:val="24"/>
          <w:lang w:val="af-ZA" w:eastAsia="en-US"/>
        </w:rPr>
        <w:t xml:space="preserve"> </w:t>
      </w:r>
      <w:r w:rsidR="00EF2159" w:rsidRPr="002C6D94">
        <w:rPr>
          <w:rFonts w:ascii="GHEA Grapalat" w:hAnsi="GHEA Grapalat" w:cs="Sylfaen"/>
          <w:sz w:val="20"/>
          <w:szCs w:val="24"/>
          <w:lang w:eastAsia="en-US"/>
        </w:rPr>
        <w:t>է</w:t>
      </w:r>
      <w:r w:rsidR="007A5810" w:rsidRPr="002C6D94">
        <w:rPr>
          <w:rFonts w:ascii="GHEA Grapalat" w:hAnsi="GHEA Grapalat" w:cs="Sylfaen"/>
          <w:sz w:val="20"/>
          <w:szCs w:val="24"/>
          <w:lang w:val="af-ZA" w:eastAsia="en-US"/>
        </w:rPr>
        <w:t xml:space="preserve"> </w:t>
      </w:r>
      <w:r w:rsidR="00FE20B2" w:rsidRPr="002C6D94">
        <w:rPr>
          <w:rFonts w:ascii="GHEA Grapalat" w:hAnsi="GHEA Grapalat" w:cs="Sylfaen"/>
          <w:sz w:val="20"/>
          <w:szCs w:val="24"/>
          <w:lang w:val="af-ZA" w:eastAsia="en-US"/>
        </w:rPr>
        <w:t xml:space="preserve">վերջինիս՝ </w:t>
      </w:r>
      <w:r w:rsidRPr="002C6D94">
        <w:rPr>
          <w:rFonts w:ascii="GHEA Grapalat" w:hAnsi="GHEA Grapalat" w:cs="Sylfaen"/>
          <w:sz w:val="20"/>
          <w:szCs w:val="24"/>
          <w:lang w:val="ru-RU" w:eastAsia="en-US"/>
        </w:rPr>
        <w:t>սույն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հրավերով</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նախատեսված</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էլեկտրոնային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val="ru-RU" w:eastAsia="en-US"/>
        </w:rPr>
        <w:t>փոստին</w:t>
      </w:r>
      <w:r w:rsidR="00FE20B2" w:rsidRPr="002C6D94">
        <w:rPr>
          <w:rFonts w:ascii="GHEA Grapalat" w:hAnsi="GHEA Grapalat" w:cs="Sylfaen"/>
          <w:sz w:val="20"/>
          <w:szCs w:val="24"/>
          <w:lang w:val="af-ZA" w:eastAsia="en-US"/>
        </w:rPr>
        <w:t xml:space="preserve"> </w:t>
      </w:r>
      <w:r w:rsidR="00FE20B2" w:rsidRPr="002C6D94">
        <w:rPr>
          <w:rFonts w:ascii="GHEA Grapalat" w:hAnsi="GHEA Grapalat" w:cs="Sylfaen"/>
          <w:sz w:val="20"/>
          <w:szCs w:val="24"/>
          <w:lang w:eastAsia="en-US"/>
        </w:rPr>
        <w:t>ուղարկելու</w:t>
      </w:r>
      <w:r w:rsidR="00FE20B2" w:rsidRPr="002C6D94">
        <w:rPr>
          <w:rFonts w:ascii="GHEA Grapalat" w:hAnsi="GHEA Grapalat" w:cs="Sylfaen"/>
          <w:sz w:val="20"/>
          <w:szCs w:val="24"/>
          <w:lang w:val="af-ZA" w:eastAsia="en-US"/>
        </w:rPr>
        <w:t xml:space="preserve"> </w:t>
      </w:r>
      <w:r w:rsidR="00FE20B2" w:rsidRPr="002C6D94">
        <w:rPr>
          <w:rFonts w:ascii="GHEA Grapalat" w:hAnsi="GHEA Grapalat" w:cs="Sylfaen"/>
          <w:sz w:val="20"/>
          <w:szCs w:val="24"/>
          <w:lang w:eastAsia="en-US"/>
        </w:rPr>
        <w:t>միջոցով</w:t>
      </w:r>
      <w:r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Քարտուղարը</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պարտավոր</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է</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փաստաթղթերն</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ստանալու</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օրը</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հաստատել</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դրանց</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ստանալու</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հանգամանքը՝</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սույն</w:t>
      </w:r>
      <w:r w:rsidR="007A5810" w:rsidRPr="002C6D94">
        <w:rPr>
          <w:rFonts w:ascii="GHEA Grapalat" w:hAnsi="GHEA Grapalat" w:cs="Sylfaen"/>
          <w:sz w:val="20"/>
          <w:szCs w:val="24"/>
          <w:lang w:val="hy-AM" w:eastAsia="en-US"/>
        </w:rPr>
        <w:t xml:space="preserve"> </w:t>
      </w:r>
      <w:r w:rsidR="007A5810" w:rsidRPr="002C6D94">
        <w:rPr>
          <w:rFonts w:ascii="GHEA Grapalat" w:hAnsi="GHEA Grapalat" w:cs="Sylfaen"/>
          <w:sz w:val="20"/>
          <w:szCs w:val="24"/>
          <w:lang w:val="ru-RU" w:eastAsia="en-US"/>
        </w:rPr>
        <w:t>հրավերում</w:t>
      </w:r>
      <w:r w:rsidR="007A5810" w:rsidRPr="002C6D94">
        <w:rPr>
          <w:rFonts w:ascii="GHEA Grapalat" w:hAnsi="GHEA Grapalat" w:cs="Sylfaen"/>
          <w:sz w:val="20"/>
          <w:szCs w:val="24"/>
          <w:lang w:val="hy-AM" w:eastAsia="en-US"/>
        </w:rPr>
        <w:t xml:space="preserve"> </w:t>
      </w:r>
      <w:r w:rsidR="007A5810" w:rsidRPr="002C6D94">
        <w:rPr>
          <w:rFonts w:ascii="GHEA Grapalat" w:hAnsi="GHEA Grapalat" w:cs="Sylfaen"/>
          <w:sz w:val="20"/>
          <w:szCs w:val="24"/>
          <w:lang w:val="ru-RU" w:eastAsia="en-US"/>
        </w:rPr>
        <w:t>նշված</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իր</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էլեկտրոնային</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փոստից</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մասնակցի</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էլեկտրոնային</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փոստին</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հավաստում</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ուղարկելու</w:t>
      </w:r>
      <w:r w:rsidR="007A5810" w:rsidRPr="002C6D94">
        <w:rPr>
          <w:rFonts w:ascii="GHEA Grapalat" w:hAnsi="GHEA Grapalat" w:cs="Sylfaen"/>
          <w:sz w:val="20"/>
          <w:szCs w:val="24"/>
          <w:lang w:val="af-ZA" w:eastAsia="en-US"/>
        </w:rPr>
        <w:t xml:space="preserve"> </w:t>
      </w:r>
      <w:r w:rsidR="007A5810" w:rsidRPr="002C6D94">
        <w:rPr>
          <w:rFonts w:ascii="GHEA Grapalat" w:hAnsi="GHEA Grapalat" w:cs="Sylfaen"/>
          <w:sz w:val="20"/>
          <w:szCs w:val="24"/>
          <w:lang w:val="ru-RU" w:eastAsia="en-US"/>
        </w:rPr>
        <w:t>միջոցով</w:t>
      </w:r>
      <w:r w:rsidR="007A5810" w:rsidRPr="002C6D94">
        <w:rPr>
          <w:rFonts w:ascii="GHEA Grapalat" w:hAnsi="GHEA Grapalat" w:cs="Sylfaen"/>
          <w:sz w:val="20"/>
          <w:szCs w:val="24"/>
          <w:lang w:val="af-ZA" w:eastAsia="en-US"/>
        </w:rPr>
        <w:t>:</w:t>
      </w:r>
    </w:p>
    <w:p w14:paraId="08621504" w14:textId="77777777" w:rsidR="002B121D" w:rsidRPr="002C6D94" w:rsidRDefault="00A150A9" w:rsidP="002C6D94">
      <w:pPr>
        <w:pStyle w:val="23"/>
        <w:spacing w:line="240" w:lineRule="auto"/>
        <w:ind w:firstLine="567"/>
        <w:rPr>
          <w:rFonts w:ascii="GHEA Grapalat" w:hAnsi="GHEA Grapalat" w:cs="Sylfaen"/>
          <w:szCs w:val="24"/>
        </w:rPr>
      </w:pPr>
      <w:r w:rsidRPr="002C6D94">
        <w:rPr>
          <w:rFonts w:ascii="GHEA Grapalat" w:hAnsi="GHEA Grapalat" w:cs="Sylfaen"/>
          <w:szCs w:val="24"/>
        </w:rPr>
        <w:t>8</w:t>
      </w:r>
      <w:r w:rsidR="002B121D" w:rsidRPr="002C6D94">
        <w:rPr>
          <w:rFonts w:ascii="GHEA Grapalat" w:hAnsi="GHEA Grapalat" w:cs="Sylfaen"/>
          <w:szCs w:val="24"/>
        </w:rPr>
        <w:t>.</w:t>
      </w:r>
      <w:r w:rsidR="00CD1E70" w:rsidRPr="002C6D94">
        <w:rPr>
          <w:rFonts w:ascii="GHEA Grapalat" w:hAnsi="GHEA Grapalat" w:cs="Sylfaen"/>
          <w:szCs w:val="24"/>
        </w:rPr>
        <w:t>16</w:t>
      </w:r>
      <w:r w:rsidR="003F288F" w:rsidRPr="002C6D94">
        <w:rPr>
          <w:rFonts w:ascii="GHEA Grapalat" w:hAnsi="GHEA Grapalat" w:cs="Sylfaen"/>
          <w:szCs w:val="24"/>
        </w:rPr>
        <w:t xml:space="preserve"> </w:t>
      </w:r>
      <w:r w:rsidR="002B121D" w:rsidRPr="002C6D94">
        <w:rPr>
          <w:rFonts w:ascii="GHEA Grapalat" w:hAnsi="GHEA Grapalat" w:cs="Sylfaen"/>
          <w:szCs w:val="24"/>
          <w:lang w:val="ru-RU"/>
        </w:rPr>
        <w:t>Մասնակիցները</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և</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նրանց</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ներկայացուցիչները</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կարող</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են</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ներկա</w:t>
      </w:r>
      <w:r w:rsidR="002B121D" w:rsidRPr="002C6D94">
        <w:rPr>
          <w:rFonts w:ascii="GHEA Grapalat" w:hAnsi="GHEA Grapalat" w:cs="Sylfaen"/>
          <w:szCs w:val="24"/>
        </w:rPr>
        <w:t xml:space="preserve"> </w:t>
      </w:r>
      <w:r w:rsidR="006D4E1D" w:rsidRPr="002C6D94">
        <w:rPr>
          <w:rFonts w:ascii="GHEA Grapalat" w:hAnsi="GHEA Grapalat" w:cs="Sylfaen"/>
          <w:szCs w:val="24"/>
        </w:rPr>
        <w:t xml:space="preserve">լինել  </w:t>
      </w:r>
      <w:r w:rsidR="002B121D" w:rsidRPr="002C6D94">
        <w:rPr>
          <w:rFonts w:ascii="GHEA Grapalat" w:hAnsi="GHEA Grapalat" w:cs="Sylfaen"/>
          <w:szCs w:val="24"/>
          <w:lang w:val="ru-RU"/>
        </w:rPr>
        <w:t>հանձնաժողովի</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նիստերին։</w:t>
      </w:r>
      <w:r w:rsidR="002B121D" w:rsidRPr="002C6D94">
        <w:rPr>
          <w:rFonts w:ascii="GHEA Grapalat" w:hAnsi="GHEA Grapalat" w:cs="Sylfaen"/>
          <w:szCs w:val="24"/>
        </w:rPr>
        <w:t xml:space="preserve"> </w:t>
      </w:r>
      <w:r w:rsidR="006D4E1D" w:rsidRPr="002C6D94">
        <w:rPr>
          <w:rFonts w:ascii="GHEA Grapalat" w:hAnsi="GHEA Grapalat" w:cs="Sylfaen"/>
          <w:szCs w:val="24"/>
          <w:lang w:val="ru-RU"/>
        </w:rPr>
        <w:t>Մասնակիցները</w:t>
      </w:r>
      <w:r w:rsidR="006D4E1D" w:rsidRPr="002C6D94">
        <w:rPr>
          <w:rFonts w:ascii="GHEA Grapalat" w:hAnsi="GHEA Grapalat" w:cs="Sylfaen"/>
          <w:szCs w:val="24"/>
        </w:rPr>
        <w:t xml:space="preserve"> կամ </w:t>
      </w:r>
      <w:r w:rsidR="006D4E1D" w:rsidRPr="002C6D94">
        <w:rPr>
          <w:rFonts w:ascii="GHEA Grapalat" w:hAnsi="GHEA Grapalat" w:cs="Sylfaen"/>
          <w:szCs w:val="24"/>
          <w:lang w:val="ru-RU"/>
        </w:rPr>
        <w:t>նրանց</w:t>
      </w:r>
      <w:r w:rsidR="006D4E1D" w:rsidRPr="002C6D94">
        <w:rPr>
          <w:rFonts w:ascii="GHEA Grapalat" w:hAnsi="GHEA Grapalat" w:cs="Sylfaen"/>
          <w:szCs w:val="24"/>
        </w:rPr>
        <w:t xml:space="preserve"> </w:t>
      </w:r>
      <w:r w:rsidR="006D4E1D" w:rsidRPr="002C6D94">
        <w:rPr>
          <w:rFonts w:ascii="GHEA Grapalat" w:hAnsi="GHEA Grapalat" w:cs="Sylfaen"/>
          <w:szCs w:val="24"/>
          <w:lang w:val="ru-RU"/>
        </w:rPr>
        <w:t>ներկայացուցիչները</w:t>
      </w:r>
      <w:r w:rsidR="006D4E1D" w:rsidRPr="002C6D94">
        <w:rPr>
          <w:rFonts w:ascii="GHEA Grapalat" w:hAnsi="GHEA Grapalat" w:cs="Sylfaen"/>
          <w:szCs w:val="24"/>
        </w:rPr>
        <w:t xml:space="preserve"> </w:t>
      </w:r>
      <w:r w:rsidR="002B121D" w:rsidRPr="002C6D94">
        <w:rPr>
          <w:rFonts w:ascii="GHEA Grapalat" w:hAnsi="GHEA Grapalat" w:cs="Sylfaen"/>
          <w:szCs w:val="24"/>
          <w:lang w:val="ru-RU"/>
        </w:rPr>
        <w:t>կարող</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են</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պահանջել</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հանձնաժողովի</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նիստերի</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արձանագրությունների</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պատճենները</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որոնք</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տրամադրվում</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են</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մեկ</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օրացուցային</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օրվա</w:t>
      </w:r>
      <w:r w:rsidR="002B121D" w:rsidRPr="002C6D94">
        <w:rPr>
          <w:rFonts w:ascii="GHEA Grapalat" w:hAnsi="GHEA Grapalat" w:cs="Sylfaen"/>
          <w:szCs w:val="24"/>
        </w:rPr>
        <w:t xml:space="preserve"> </w:t>
      </w:r>
      <w:r w:rsidR="002B121D" w:rsidRPr="002C6D94">
        <w:rPr>
          <w:rFonts w:ascii="GHEA Grapalat" w:hAnsi="GHEA Grapalat" w:cs="Sylfaen"/>
          <w:szCs w:val="24"/>
          <w:lang w:val="ru-RU"/>
        </w:rPr>
        <w:t>ընթացքում։</w:t>
      </w:r>
    </w:p>
    <w:p w14:paraId="35CCFBA4" w14:textId="77777777" w:rsidR="00CD1E70" w:rsidRPr="002C6D94" w:rsidRDefault="00A150A9" w:rsidP="002C6D94">
      <w:pPr>
        <w:ind w:firstLine="567"/>
        <w:jc w:val="both"/>
        <w:rPr>
          <w:rFonts w:ascii="GHEA Grapalat" w:hAnsi="GHEA Grapalat" w:cs="Sylfaen"/>
          <w:sz w:val="20"/>
          <w:lang w:val="af-ZA"/>
        </w:rPr>
      </w:pPr>
      <w:r w:rsidRPr="002C6D94">
        <w:rPr>
          <w:rFonts w:ascii="GHEA Grapalat" w:hAnsi="GHEA Grapalat" w:cs="Sylfaen"/>
          <w:sz w:val="20"/>
          <w:lang w:val="af-ZA"/>
        </w:rPr>
        <w:t>8</w:t>
      </w:r>
      <w:r w:rsidR="009B0DA1" w:rsidRPr="002C6D94">
        <w:rPr>
          <w:rFonts w:ascii="GHEA Grapalat" w:hAnsi="GHEA Grapalat" w:cs="Sylfaen"/>
          <w:sz w:val="20"/>
          <w:lang w:val="af-ZA"/>
        </w:rPr>
        <w:t>.</w:t>
      </w:r>
      <w:r w:rsidR="00CD1E70" w:rsidRPr="002C6D94">
        <w:rPr>
          <w:rFonts w:ascii="GHEA Grapalat" w:hAnsi="GHEA Grapalat" w:cs="Sylfaen"/>
          <w:sz w:val="20"/>
          <w:lang w:val="af-ZA"/>
        </w:rPr>
        <w:t>17</w:t>
      </w:r>
      <w:r w:rsidR="003F288F" w:rsidRPr="002C6D94">
        <w:rPr>
          <w:rFonts w:ascii="GHEA Grapalat" w:hAnsi="GHEA Grapalat" w:cs="Sylfaen"/>
          <w:sz w:val="20"/>
          <w:lang w:val="af-ZA"/>
        </w:rPr>
        <w:t xml:space="preserve"> </w:t>
      </w:r>
      <w:r w:rsidR="00CD1E70" w:rsidRPr="002C6D94">
        <w:rPr>
          <w:rFonts w:ascii="GHEA Grapalat" w:hAnsi="GHEA Grapalat" w:cs="Sylfaen"/>
          <w:sz w:val="20"/>
          <w:lang w:val="ru-RU"/>
        </w:rPr>
        <w:t>Հանձնաժողովի</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և</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կամ</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պատվիրատուի</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կողմից</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էլեկտրոնային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ծանուցումներն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ուղարկվում</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են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մասնակցի</w:t>
      </w:r>
      <w:r w:rsidR="00CD1E70" w:rsidRPr="002C6D94">
        <w:rPr>
          <w:rFonts w:ascii="GHEA Grapalat" w:hAnsi="GHEA Grapalat" w:cs="Sylfaen"/>
          <w:sz w:val="20"/>
          <w:lang w:val="af-ZA"/>
        </w:rPr>
        <w:t xml:space="preserve"> հայտում նշված էլեկտրոնային փոստին ուղարկելու միջոցով, </w:t>
      </w:r>
      <w:r w:rsidR="00CD1E70" w:rsidRPr="002C6D94">
        <w:rPr>
          <w:rFonts w:ascii="GHEA Grapalat" w:hAnsi="GHEA Grapalat" w:cs="Sylfaen"/>
          <w:sz w:val="20"/>
          <w:lang w:val="ru-RU"/>
        </w:rPr>
        <w:t>իսկ</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մասնակցի</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կողմից</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իր</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հայտում</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նշված</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էլեկտրոնային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փոստից</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սույն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հրավերում</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նշված</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հանձնաժողովի</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քարտուղարի</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էլեկտրոնային</w:t>
      </w:r>
      <w:r w:rsidR="00CD1E70" w:rsidRPr="002C6D94">
        <w:rPr>
          <w:rFonts w:ascii="GHEA Grapalat" w:hAnsi="GHEA Grapalat" w:cs="Sylfaen"/>
          <w:sz w:val="20"/>
          <w:lang w:val="af-ZA"/>
        </w:rPr>
        <w:t xml:space="preserve"> </w:t>
      </w:r>
      <w:r w:rsidR="00CD1E70" w:rsidRPr="002C6D94">
        <w:rPr>
          <w:rFonts w:ascii="GHEA Grapalat" w:hAnsi="GHEA Grapalat" w:cs="Sylfaen"/>
          <w:sz w:val="20"/>
          <w:lang w:val="ru-RU"/>
        </w:rPr>
        <w:t>փոստին</w:t>
      </w:r>
      <w:r w:rsidR="00CD1E70" w:rsidRPr="002C6D94">
        <w:rPr>
          <w:rFonts w:ascii="GHEA Grapalat" w:hAnsi="GHEA Grapalat" w:cs="Sylfaen"/>
          <w:sz w:val="20"/>
          <w:lang w:val="af-ZA"/>
        </w:rPr>
        <w:t xml:space="preserve"> </w:t>
      </w:r>
      <w:r w:rsidR="00CD1E70" w:rsidRPr="002C6D94">
        <w:rPr>
          <w:rFonts w:ascii="GHEA Grapalat" w:hAnsi="GHEA Grapalat"/>
          <w:sz w:val="20"/>
          <w:szCs w:val="20"/>
          <w:lang w:val="af-ZA" w:eastAsia="x-none"/>
        </w:rPr>
        <w:t>ուղարկվելու միջոցով:</w:t>
      </w:r>
    </w:p>
    <w:p w14:paraId="13DE9D78" w14:textId="77777777" w:rsidR="00CD1E70" w:rsidRPr="002C6D94" w:rsidRDefault="00CD1E70" w:rsidP="002C6D94">
      <w:pPr>
        <w:ind w:firstLine="567"/>
        <w:jc w:val="both"/>
        <w:rPr>
          <w:rFonts w:ascii="GHEA Grapalat" w:hAnsi="GHEA Grapalat"/>
          <w:sz w:val="20"/>
          <w:szCs w:val="20"/>
          <w:lang w:val="af-ZA" w:eastAsia="x-none"/>
        </w:rPr>
      </w:pPr>
      <w:r w:rsidRPr="002C6D94">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2C6D94" w:rsidRDefault="00A150A9" w:rsidP="002C6D94">
      <w:pPr>
        <w:pStyle w:val="23"/>
        <w:spacing w:line="240" w:lineRule="auto"/>
        <w:ind w:firstLine="567"/>
        <w:rPr>
          <w:rFonts w:ascii="GHEA Grapalat" w:hAnsi="GHEA Grapalat"/>
          <w:lang w:val="hy-AM"/>
        </w:rPr>
      </w:pPr>
      <w:r w:rsidRPr="002C6D94">
        <w:rPr>
          <w:rFonts w:ascii="GHEA Grapalat" w:hAnsi="GHEA Grapalat"/>
        </w:rPr>
        <w:lastRenderedPageBreak/>
        <w:t>8</w:t>
      </w:r>
      <w:r w:rsidR="00947D03" w:rsidRPr="002C6D94">
        <w:rPr>
          <w:rFonts w:ascii="GHEA Grapalat" w:hAnsi="GHEA Grapalat"/>
          <w:lang w:val="hy-AM"/>
        </w:rPr>
        <w:t>.</w:t>
      </w:r>
      <w:r w:rsidR="00436F47" w:rsidRPr="002C6D94">
        <w:rPr>
          <w:rFonts w:ascii="GHEA Grapalat" w:hAnsi="GHEA Grapalat"/>
        </w:rPr>
        <w:t xml:space="preserve">18 </w:t>
      </w:r>
      <w:r w:rsidR="00745C8B" w:rsidRPr="002C6D94">
        <w:rPr>
          <w:rFonts w:ascii="GHEA Grapalat" w:hAnsi="GHEA Grapalat"/>
          <w:lang w:val="ru-RU"/>
        </w:rPr>
        <w:t>Եթե</w:t>
      </w:r>
      <w:r w:rsidR="00745C8B" w:rsidRPr="002C6D94">
        <w:rPr>
          <w:rFonts w:ascii="GHEA Grapalat" w:hAnsi="GHEA Grapalat"/>
        </w:rPr>
        <w:t xml:space="preserve"> </w:t>
      </w:r>
      <w:r w:rsidR="00745C8B" w:rsidRPr="002C6D94">
        <w:rPr>
          <w:rFonts w:ascii="GHEA Grapalat" w:hAnsi="GHEA Grapalat"/>
          <w:lang w:val="ru-RU"/>
        </w:rPr>
        <w:t>ընթացակարգը</w:t>
      </w:r>
      <w:r w:rsidR="00745C8B" w:rsidRPr="002C6D94">
        <w:rPr>
          <w:rFonts w:ascii="GHEA Grapalat" w:hAnsi="GHEA Grapalat"/>
        </w:rPr>
        <w:t xml:space="preserve"> </w:t>
      </w:r>
      <w:r w:rsidR="00745C8B" w:rsidRPr="002C6D94">
        <w:rPr>
          <w:rFonts w:ascii="GHEA Grapalat" w:hAnsi="GHEA Grapalat"/>
          <w:lang w:val="ru-RU"/>
        </w:rPr>
        <w:t>կազմակերպվում</w:t>
      </w:r>
      <w:r w:rsidR="00745C8B" w:rsidRPr="002C6D94">
        <w:rPr>
          <w:rFonts w:ascii="GHEA Grapalat" w:hAnsi="GHEA Grapalat"/>
        </w:rPr>
        <w:t xml:space="preserve"> </w:t>
      </w:r>
      <w:r w:rsidR="00745C8B" w:rsidRPr="002C6D94">
        <w:rPr>
          <w:rFonts w:ascii="GHEA Grapalat" w:hAnsi="GHEA Grapalat"/>
          <w:lang w:val="ru-RU"/>
        </w:rPr>
        <w:t>է</w:t>
      </w:r>
      <w:r w:rsidR="00745C8B" w:rsidRPr="002C6D94">
        <w:rPr>
          <w:rFonts w:ascii="GHEA Grapalat" w:hAnsi="GHEA Grapalat"/>
        </w:rPr>
        <w:t xml:space="preserve"> </w:t>
      </w:r>
      <w:r w:rsidR="00745C8B" w:rsidRPr="002C6D94">
        <w:rPr>
          <w:rFonts w:ascii="GHEA Grapalat" w:hAnsi="GHEA Grapalat"/>
          <w:lang w:val="ru-RU"/>
        </w:rPr>
        <w:t>չափաբաժիններով</w:t>
      </w:r>
      <w:r w:rsidR="00745C8B" w:rsidRPr="002C6D94">
        <w:rPr>
          <w:rFonts w:ascii="GHEA Grapalat" w:hAnsi="GHEA Grapalat"/>
        </w:rPr>
        <w:t xml:space="preserve">, </w:t>
      </w:r>
      <w:r w:rsidR="00745C8B" w:rsidRPr="002C6D94">
        <w:rPr>
          <w:rFonts w:ascii="GHEA Grapalat" w:hAnsi="GHEA Grapalat"/>
          <w:lang w:val="ru-RU"/>
        </w:rPr>
        <w:t>ապա</w:t>
      </w:r>
      <w:r w:rsidR="00745C8B" w:rsidRPr="002C6D94">
        <w:rPr>
          <w:rFonts w:ascii="GHEA Grapalat" w:hAnsi="GHEA Grapalat"/>
        </w:rPr>
        <w:t xml:space="preserve"> </w:t>
      </w:r>
      <w:r w:rsidR="00745C8B" w:rsidRPr="002C6D94">
        <w:rPr>
          <w:rFonts w:ascii="GHEA Grapalat" w:hAnsi="GHEA Grapalat"/>
          <w:lang w:val="ru-RU"/>
        </w:rPr>
        <w:t>հ</w:t>
      </w:r>
      <w:r w:rsidR="00571F29" w:rsidRPr="002C6D94">
        <w:rPr>
          <w:rFonts w:ascii="GHEA Grapalat" w:hAnsi="GHEA Grapalat" w:cs="Sylfaen"/>
        </w:rPr>
        <w:t>այտերի</w:t>
      </w:r>
      <w:r w:rsidR="00571F29" w:rsidRPr="002C6D94">
        <w:rPr>
          <w:rFonts w:ascii="GHEA Grapalat" w:hAnsi="GHEA Grapalat" w:cs="Arial"/>
        </w:rPr>
        <w:t xml:space="preserve"> </w:t>
      </w:r>
      <w:r w:rsidR="00571F29" w:rsidRPr="002C6D94">
        <w:rPr>
          <w:rFonts w:ascii="GHEA Grapalat" w:hAnsi="GHEA Grapalat" w:cs="Sylfaen"/>
        </w:rPr>
        <w:t>գնահատումը</w:t>
      </w:r>
      <w:r w:rsidR="00571F29" w:rsidRPr="002C6D94">
        <w:rPr>
          <w:rFonts w:ascii="GHEA Grapalat" w:hAnsi="GHEA Grapalat" w:cs="Arial"/>
        </w:rPr>
        <w:t xml:space="preserve"> </w:t>
      </w:r>
      <w:r w:rsidR="00571F29" w:rsidRPr="002C6D94">
        <w:rPr>
          <w:rFonts w:ascii="GHEA Grapalat" w:hAnsi="GHEA Grapalat" w:cs="Sylfaen"/>
        </w:rPr>
        <w:t>և</w:t>
      </w:r>
      <w:r w:rsidR="00571F29" w:rsidRPr="002C6D94">
        <w:rPr>
          <w:rFonts w:ascii="GHEA Grapalat" w:hAnsi="GHEA Grapalat" w:cs="Arial"/>
        </w:rPr>
        <w:t xml:space="preserve"> </w:t>
      </w:r>
      <w:r w:rsidR="00571F29" w:rsidRPr="002C6D94">
        <w:rPr>
          <w:rFonts w:ascii="GHEA Grapalat" w:hAnsi="GHEA Grapalat" w:cs="Sylfaen"/>
        </w:rPr>
        <w:t>ընտրված մասնակցի որոշումն</w:t>
      </w:r>
      <w:r w:rsidR="00571F29" w:rsidRPr="002C6D94">
        <w:rPr>
          <w:rFonts w:ascii="GHEA Grapalat" w:hAnsi="GHEA Grapalat" w:cs="Arial"/>
        </w:rPr>
        <w:t xml:space="preserve"> </w:t>
      </w:r>
      <w:r w:rsidR="00571F29" w:rsidRPr="002C6D94">
        <w:rPr>
          <w:rFonts w:ascii="GHEA Grapalat" w:hAnsi="GHEA Grapalat" w:cs="Sylfaen"/>
        </w:rPr>
        <w:t>իրականացվում</w:t>
      </w:r>
      <w:r w:rsidR="00571F29" w:rsidRPr="002C6D94">
        <w:rPr>
          <w:rFonts w:ascii="GHEA Grapalat" w:hAnsi="GHEA Grapalat" w:cs="Arial"/>
        </w:rPr>
        <w:t xml:space="preserve"> </w:t>
      </w:r>
      <w:r w:rsidR="00571F29" w:rsidRPr="002C6D94">
        <w:rPr>
          <w:rFonts w:ascii="GHEA Grapalat" w:hAnsi="GHEA Grapalat" w:cs="Sylfaen"/>
        </w:rPr>
        <w:t>է</w:t>
      </w:r>
      <w:r w:rsidR="00571F29" w:rsidRPr="002C6D94">
        <w:rPr>
          <w:rFonts w:ascii="GHEA Grapalat" w:hAnsi="GHEA Grapalat" w:cs="Arial"/>
        </w:rPr>
        <w:t xml:space="preserve"> </w:t>
      </w:r>
      <w:r w:rsidR="00571F29" w:rsidRPr="002C6D94">
        <w:rPr>
          <w:rFonts w:ascii="GHEA Grapalat" w:hAnsi="GHEA Grapalat" w:cs="Sylfaen"/>
        </w:rPr>
        <w:t>ըստ</w:t>
      </w:r>
      <w:r w:rsidR="00571F29" w:rsidRPr="002C6D94">
        <w:rPr>
          <w:rFonts w:ascii="GHEA Grapalat" w:hAnsi="GHEA Grapalat" w:cs="Arial"/>
        </w:rPr>
        <w:t xml:space="preserve"> </w:t>
      </w:r>
      <w:r w:rsidR="00571F29" w:rsidRPr="002C6D94">
        <w:rPr>
          <w:rFonts w:ascii="GHEA Grapalat" w:hAnsi="GHEA Grapalat" w:cs="Sylfaen"/>
        </w:rPr>
        <w:t>առանձին</w:t>
      </w:r>
      <w:r w:rsidR="00571F29" w:rsidRPr="002C6D94">
        <w:rPr>
          <w:rFonts w:ascii="GHEA Grapalat" w:hAnsi="GHEA Grapalat" w:cs="Arial"/>
        </w:rPr>
        <w:t xml:space="preserve"> </w:t>
      </w:r>
      <w:r w:rsidR="00571F29" w:rsidRPr="002C6D94">
        <w:rPr>
          <w:rFonts w:ascii="GHEA Grapalat" w:hAnsi="GHEA Grapalat" w:cs="Sylfaen"/>
        </w:rPr>
        <w:t>չափաբաժինների</w:t>
      </w:r>
      <w:r w:rsidR="00571F29" w:rsidRPr="002C6D94">
        <w:rPr>
          <w:rFonts w:ascii="GHEA Grapalat" w:hAnsi="GHEA Grapalat" w:cs="Tahoma"/>
        </w:rPr>
        <w:t>։</w:t>
      </w:r>
      <w:r w:rsidR="002B103D" w:rsidRPr="002C6D94">
        <w:rPr>
          <w:rFonts w:ascii="GHEA Grapalat" w:hAnsi="GHEA Grapalat" w:cs="Tahoma"/>
          <w:lang w:val="hy-AM"/>
        </w:rPr>
        <w:t xml:space="preserve"> </w:t>
      </w:r>
    </w:p>
    <w:p w14:paraId="1BC7265B" w14:textId="77777777" w:rsidR="00583092" w:rsidRPr="002C6D94" w:rsidRDefault="00A150A9" w:rsidP="002C6D94">
      <w:pPr>
        <w:ind w:firstLine="567"/>
        <w:jc w:val="both"/>
        <w:rPr>
          <w:rFonts w:ascii="GHEA Grapalat" w:hAnsi="GHEA Grapalat"/>
          <w:sz w:val="20"/>
          <w:szCs w:val="20"/>
          <w:lang w:val="af-ZA" w:eastAsia="x-none"/>
        </w:rPr>
      </w:pPr>
      <w:r w:rsidRPr="002C6D94">
        <w:rPr>
          <w:rFonts w:ascii="GHEA Grapalat" w:hAnsi="GHEA Grapalat"/>
          <w:sz w:val="20"/>
          <w:szCs w:val="20"/>
          <w:lang w:val="af-ZA" w:eastAsia="x-none"/>
        </w:rPr>
        <w:t>8</w:t>
      </w:r>
      <w:r w:rsidR="009E35C5" w:rsidRPr="002C6D94">
        <w:rPr>
          <w:rFonts w:ascii="GHEA Grapalat" w:hAnsi="GHEA Grapalat"/>
          <w:sz w:val="20"/>
          <w:szCs w:val="20"/>
          <w:lang w:val="af-ZA" w:eastAsia="x-none"/>
        </w:rPr>
        <w:t>.</w:t>
      </w:r>
      <w:r w:rsidR="00436F47" w:rsidRPr="002C6D94">
        <w:rPr>
          <w:rFonts w:ascii="GHEA Grapalat" w:hAnsi="GHEA Grapalat"/>
          <w:sz w:val="20"/>
          <w:szCs w:val="20"/>
          <w:lang w:val="af-ZA" w:eastAsia="x-none"/>
        </w:rPr>
        <w:t xml:space="preserve">19 </w:t>
      </w:r>
      <w:r w:rsidR="00583092" w:rsidRPr="002C6D9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C6D94">
        <w:rPr>
          <w:rFonts w:ascii="GHEA Grapalat" w:hAnsi="GHEA Grapalat"/>
          <w:sz w:val="20"/>
          <w:szCs w:val="20"/>
          <w:lang w:val="af-ZA" w:eastAsia="x-none"/>
        </w:rPr>
        <w:t xml:space="preserve">ի որոշմամբ </w:t>
      </w:r>
      <w:r w:rsidR="00583092" w:rsidRPr="002C6D94">
        <w:rPr>
          <w:rFonts w:ascii="GHEA Grapalat" w:hAnsi="GHEA Grapalat"/>
          <w:sz w:val="20"/>
          <w:szCs w:val="20"/>
          <w:lang w:val="af-ZA" w:eastAsia="x-none"/>
        </w:rPr>
        <w:t>ընտրված մասնակ</w:t>
      </w:r>
      <w:r w:rsidR="002E0966" w:rsidRPr="002C6D94">
        <w:rPr>
          <w:rFonts w:ascii="GHEA Grapalat" w:hAnsi="GHEA Grapalat"/>
          <w:sz w:val="20"/>
          <w:szCs w:val="20"/>
          <w:lang w:val="af-ZA" w:eastAsia="x-none"/>
        </w:rPr>
        <w:t xml:space="preserve">ից է ճանաչվում հաջորդող տեղ զբաղեցրած մասնակիցը՝ </w:t>
      </w:r>
      <w:r w:rsidR="00583092" w:rsidRPr="002C6D94">
        <w:rPr>
          <w:rFonts w:ascii="GHEA Grapalat" w:hAnsi="GHEA Grapalat"/>
          <w:sz w:val="20"/>
          <w:szCs w:val="20"/>
          <w:lang w:val="af-ZA" w:eastAsia="x-none"/>
        </w:rPr>
        <w:t xml:space="preserve">սույն </w:t>
      </w:r>
      <w:r w:rsidR="00583092" w:rsidRPr="002C6D94">
        <w:rPr>
          <w:rFonts w:ascii="GHEA Grapalat" w:hAnsi="GHEA Grapalat"/>
          <w:sz w:val="20"/>
          <w:szCs w:val="20"/>
          <w:lang w:val="hy-AM" w:eastAsia="x-none"/>
        </w:rPr>
        <w:t>հրավեր</w:t>
      </w:r>
      <w:r w:rsidR="00537173" w:rsidRPr="002C6D94">
        <w:rPr>
          <w:rFonts w:ascii="GHEA Grapalat" w:hAnsi="GHEA Grapalat"/>
          <w:sz w:val="20"/>
          <w:szCs w:val="20"/>
          <w:lang w:val="hy-AM" w:eastAsia="x-none"/>
        </w:rPr>
        <w:t>ի 1-ին մասի 8.1</w:t>
      </w:r>
      <w:r w:rsidR="00CD1E70" w:rsidRPr="002C6D94">
        <w:rPr>
          <w:rFonts w:ascii="GHEA Grapalat" w:hAnsi="GHEA Grapalat"/>
          <w:sz w:val="20"/>
          <w:szCs w:val="20"/>
          <w:lang w:val="hy-AM" w:eastAsia="x-none"/>
        </w:rPr>
        <w:t>2</w:t>
      </w:r>
      <w:r w:rsidR="00537173" w:rsidRPr="002C6D94">
        <w:rPr>
          <w:rFonts w:ascii="GHEA Grapalat" w:hAnsi="GHEA Grapalat"/>
          <w:sz w:val="20"/>
          <w:szCs w:val="20"/>
          <w:lang w:val="hy-AM" w:eastAsia="x-none"/>
        </w:rPr>
        <w:t>-ից 8.</w:t>
      </w:r>
      <w:r w:rsidR="00CD1E70" w:rsidRPr="002C6D94">
        <w:rPr>
          <w:rFonts w:ascii="GHEA Grapalat" w:hAnsi="GHEA Grapalat"/>
          <w:sz w:val="20"/>
          <w:szCs w:val="20"/>
          <w:lang w:val="hy-AM" w:eastAsia="x-none"/>
        </w:rPr>
        <w:t>1</w:t>
      </w:r>
      <w:r w:rsidR="00A5501E" w:rsidRPr="002C6D94">
        <w:rPr>
          <w:rFonts w:ascii="GHEA Grapalat" w:hAnsi="GHEA Grapalat"/>
          <w:sz w:val="20"/>
          <w:szCs w:val="20"/>
          <w:lang w:val="hy-AM" w:eastAsia="x-none"/>
        </w:rPr>
        <w:t>8</w:t>
      </w:r>
      <w:r w:rsidR="00537173" w:rsidRPr="002C6D94">
        <w:rPr>
          <w:rFonts w:ascii="GHEA Grapalat" w:hAnsi="GHEA Grapalat"/>
          <w:sz w:val="20"/>
          <w:szCs w:val="20"/>
          <w:lang w:val="hy-AM" w:eastAsia="x-none"/>
        </w:rPr>
        <w:t>-րդ կետերով սահմանված ընթացակարգ</w:t>
      </w:r>
      <w:r w:rsidR="002E0966" w:rsidRPr="002C6D94">
        <w:rPr>
          <w:rFonts w:ascii="GHEA Grapalat" w:hAnsi="GHEA Grapalat"/>
          <w:sz w:val="20"/>
          <w:szCs w:val="20"/>
          <w:lang w:val="hy-AM" w:eastAsia="x-none"/>
        </w:rPr>
        <w:t>ի կիրառմամբ</w:t>
      </w:r>
      <w:r w:rsidR="00583092" w:rsidRPr="002C6D94">
        <w:rPr>
          <w:rFonts w:ascii="GHEA Grapalat" w:hAnsi="GHEA Grapalat"/>
          <w:sz w:val="20"/>
          <w:szCs w:val="20"/>
          <w:lang w:val="af-ZA" w:eastAsia="x-none"/>
        </w:rPr>
        <w:t>:</w:t>
      </w:r>
    </w:p>
    <w:p w14:paraId="42174487" w14:textId="77777777" w:rsidR="00583092" w:rsidRPr="002C6D94" w:rsidRDefault="00A150A9" w:rsidP="002C6D94">
      <w:pPr>
        <w:pStyle w:val="23"/>
        <w:spacing w:line="240" w:lineRule="auto"/>
        <w:ind w:firstLine="567"/>
        <w:rPr>
          <w:rFonts w:ascii="GHEA Grapalat" w:hAnsi="GHEA Grapalat" w:cs="Sylfaen"/>
          <w:szCs w:val="24"/>
        </w:rPr>
      </w:pPr>
      <w:r w:rsidRPr="002C6D94">
        <w:rPr>
          <w:rFonts w:ascii="GHEA Grapalat" w:hAnsi="GHEA Grapalat" w:cs="Sylfaen"/>
          <w:szCs w:val="24"/>
        </w:rPr>
        <w:t>8</w:t>
      </w:r>
      <w:r w:rsidR="00201DA0" w:rsidRPr="002C6D94">
        <w:rPr>
          <w:rFonts w:ascii="GHEA Grapalat" w:hAnsi="GHEA Grapalat" w:cs="Sylfaen"/>
          <w:szCs w:val="24"/>
          <w:lang w:val="hy-AM"/>
        </w:rPr>
        <w:t>.</w:t>
      </w:r>
      <w:r w:rsidR="00A5501E" w:rsidRPr="002C6D94">
        <w:rPr>
          <w:rFonts w:ascii="GHEA Grapalat" w:hAnsi="GHEA Grapalat" w:cs="Sylfaen"/>
          <w:szCs w:val="24"/>
        </w:rPr>
        <w:t xml:space="preserve">20 </w:t>
      </w:r>
      <w:r w:rsidR="00583092" w:rsidRPr="002C6D94">
        <w:rPr>
          <w:rFonts w:ascii="GHEA Grapalat" w:hAnsi="GHEA Grapalat" w:cs="Sylfaen"/>
          <w:szCs w:val="24"/>
          <w:lang w:val="ru-RU"/>
        </w:rPr>
        <w:t>Մասնակից</w:t>
      </w:r>
      <w:r w:rsidR="00196487" w:rsidRPr="002C6D94">
        <w:rPr>
          <w:rFonts w:ascii="GHEA Grapalat" w:hAnsi="GHEA Grapalat" w:cs="Sylfaen"/>
          <w:szCs w:val="24"/>
          <w:lang w:val="en-US"/>
        </w:rPr>
        <w:t>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իրեն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ներկայացված</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պահանջների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համապատասխանության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հիմնավորման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նպատակով</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կարող</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է</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ներկայացնել</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լրացուցիչ</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այլ</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փաստաթղթեր</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տեղեկություններ</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և</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նյութեր։</w:t>
      </w:r>
    </w:p>
    <w:p w14:paraId="11ACD639" w14:textId="77777777" w:rsidR="00583092" w:rsidRPr="002C6D94" w:rsidRDefault="00662165" w:rsidP="002C6D94">
      <w:pPr>
        <w:pStyle w:val="23"/>
        <w:spacing w:line="240" w:lineRule="auto"/>
        <w:ind w:firstLine="567"/>
        <w:rPr>
          <w:rFonts w:ascii="GHEA Grapalat" w:hAnsi="GHEA Grapalat" w:cs="Sylfaen"/>
          <w:szCs w:val="24"/>
        </w:rPr>
      </w:pPr>
      <w:r w:rsidRPr="002C6D94">
        <w:rPr>
          <w:rFonts w:ascii="GHEA Grapalat" w:hAnsi="GHEA Grapalat" w:cs="Sylfaen"/>
          <w:szCs w:val="24"/>
          <w:lang w:val="en-US"/>
        </w:rPr>
        <w:t>Հ</w:t>
      </w:r>
      <w:r w:rsidR="00583092" w:rsidRPr="002C6D94">
        <w:rPr>
          <w:rFonts w:ascii="GHEA Grapalat" w:hAnsi="GHEA Grapalat" w:cs="Sylfaen"/>
          <w:szCs w:val="24"/>
          <w:lang w:val="ru-RU"/>
        </w:rPr>
        <w:t>անձնաժողովը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կարող</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է</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ստուգել</w:t>
      </w:r>
      <w:r w:rsidR="00583092" w:rsidRPr="002C6D94">
        <w:rPr>
          <w:rFonts w:ascii="GHEA Grapalat" w:hAnsi="GHEA Grapalat" w:cs="Sylfaen"/>
          <w:szCs w:val="24"/>
        </w:rPr>
        <w:t xml:space="preserve"> </w:t>
      </w:r>
      <w:r w:rsidR="004B383E" w:rsidRPr="002C6D94">
        <w:rPr>
          <w:rFonts w:ascii="GHEA Grapalat" w:hAnsi="GHEA Grapalat" w:cs="Sylfaen"/>
          <w:szCs w:val="24"/>
          <w:lang w:val="en-US"/>
        </w:rPr>
        <w:t>մ</w:t>
      </w:r>
      <w:r w:rsidR="00583092" w:rsidRPr="002C6D94">
        <w:rPr>
          <w:rFonts w:ascii="GHEA Grapalat" w:hAnsi="GHEA Grapalat" w:cs="Sylfaen"/>
          <w:szCs w:val="24"/>
          <w:lang w:val="ru-RU"/>
        </w:rPr>
        <w:t>ասնակցի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ներկայացրած</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տվյալների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իսկությունը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օգտագործելով</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պաշտոնական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աղբյուրներից</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ստացված</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տվյալներ</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կամ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դրա</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մասին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ստանալով</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իրավասու</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մարմինների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գրավոր</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եզրակացությունը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Նման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հարցում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ուղարկվելու</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դեպքում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համապատասխան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պետական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և</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տեղական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ինքնակառավարման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մարմինները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հարցումն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ստանալու</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օրվան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հաջորդող</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երկու</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աշխատանքային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օրվա</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ընթացքում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տրամադրում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գրավոր</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եզրակացություն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Եթե</w:t>
      </w:r>
      <w:r w:rsidR="00583092" w:rsidRPr="002C6D94">
        <w:rPr>
          <w:rFonts w:ascii="GHEA Grapalat" w:hAnsi="GHEA Grapalat" w:cs="Sylfaen"/>
          <w:szCs w:val="24"/>
        </w:rPr>
        <w:t xml:space="preserve"> </w:t>
      </w:r>
      <w:r w:rsidR="004B383E" w:rsidRPr="002C6D94">
        <w:rPr>
          <w:rFonts w:ascii="GHEA Grapalat" w:hAnsi="GHEA Grapalat" w:cs="Sylfaen"/>
          <w:szCs w:val="24"/>
          <w:lang w:val="en-US"/>
        </w:rPr>
        <w:t>մ</w:t>
      </w:r>
      <w:r w:rsidR="00583092" w:rsidRPr="002C6D94">
        <w:rPr>
          <w:rFonts w:ascii="GHEA Grapalat" w:hAnsi="GHEA Grapalat" w:cs="Sylfaen"/>
          <w:szCs w:val="24"/>
          <w:lang w:val="ru-RU"/>
        </w:rPr>
        <w:t>ասնակցի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ներկայացրած</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տվյալների</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իսկության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ստուգման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արդյունքում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տվյալները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որակվում</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են</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իրականությանը</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չհամապա</w:t>
      </w:r>
      <w:r w:rsidR="00583092" w:rsidRPr="002C6D94">
        <w:rPr>
          <w:rFonts w:ascii="GHEA Grapalat" w:hAnsi="GHEA Grapalat" w:cs="Sylfaen"/>
          <w:szCs w:val="24"/>
        </w:rPr>
        <w:softHyphen/>
      </w:r>
      <w:r w:rsidR="00583092" w:rsidRPr="002C6D94">
        <w:rPr>
          <w:rFonts w:ascii="GHEA Grapalat" w:hAnsi="GHEA Grapalat" w:cs="Sylfaen"/>
          <w:szCs w:val="24"/>
          <w:lang w:val="ru-RU"/>
        </w:rPr>
        <w:t>տասխանող</w:t>
      </w:r>
      <w:r w:rsidR="00583092" w:rsidRPr="002C6D94">
        <w:rPr>
          <w:rFonts w:ascii="GHEA Grapalat" w:hAnsi="GHEA Grapalat" w:cs="Sylfaen"/>
          <w:szCs w:val="24"/>
        </w:rPr>
        <w:t xml:space="preserve">, </w:t>
      </w:r>
      <w:r w:rsidR="00583092" w:rsidRPr="002C6D94">
        <w:rPr>
          <w:rFonts w:ascii="GHEA Grapalat" w:hAnsi="GHEA Grapalat" w:cs="Sylfaen"/>
          <w:szCs w:val="24"/>
          <w:lang w:val="ru-RU"/>
        </w:rPr>
        <w:t>ապա</w:t>
      </w:r>
      <w:r w:rsidR="00583092" w:rsidRPr="002C6D94">
        <w:rPr>
          <w:rFonts w:ascii="GHEA Grapalat" w:hAnsi="GHEA Grapalat" w:cs="Sylfaen"/>
          <w:szCs w:val="24"/>
        </w:rPr>
        <w:t xml:space="preserve"> տվյալ </w:t>
      </w:r>
      <w:r w:rsidR="004B383E" w:rsidRPr="002C6D94">
        <w:rPr>
          <w:rFonts w:ascii="GHEA Grapalat" w:hAnsi="GHEA Grapalat" w:cs="Sylfaen"/>
          <w:szCs w:val="24"/>
        </w:rPr>
        <w:t>մ</w:t>
      </w:r>
      <w:r w:rsidR="00583092" w:rsidRPr="002C6D94">
        <w:rPr>
          <w:rFonts w:ascii="GHEA Grapalat" w:hAnsi="GHEA Grapalat" w:cs="Sylfaen"/>
          <w:szCs w:val="24"/>
        </w:rPr>
        <w:t>ասնակցի հայտը մերժվում է</w:t>
      </w:r>
      <w:r w:rsidR="00196487" w:rsidRPr="002C6D94">
        <w:rPr>
          <w:rFonts w:ascii="GHEA Grapalat" w:hAnsi="GHEA Grapalat" w:cs="Sylfaen"/>
          <w:szCs w:val="24"/>
        </w:rPr>
        <w:t>:</w:t>
      </w:r>
    </w:p>
    <w:p w14:paraId="2EA300C1" w14:textId="77777777" w:rsidR="00583092" w:rsidRPr="002C6D94" w:rsidRDefault="00A150A9" w:rsidP="002C6D94">
      <w:pPr>
        <w:pStyle w:val="23"/>
        <w:spacing w:line="240" w:lineRule="auto"/>
        <w:ind w:firstLine="567"/>
        <w:rPr>
          <w:rFonts w:ascii="GHEA Grapalat" w:hAnsi="GHEA Grapalat" w:cs="Sylfaen"/>
          <w:szCs w:val="24"/>
        </w:rPr>
      </w:pPr>
      <w:r w:rsidRPr="002C6D94">
        <w:rPr>
          <w:rFonts w:ascii="GHEA Grapalat" w:hAnsi="GHEA Grapalat" w:cs="Sylfaen"/>
          <w:szCs w:val="24"/>
        </w:rPr>
        <w:t>8</w:t>
      </w:r>
      <w:r w:rsidR="00201DA0" w:rsidRPr="002C6D94">
        <w:rPr>
          <w:rFonts w:ascii="GHEA Grapalat" w:hAnsi="GHEA Grapalat" w:cs="Sylfaen"/>
          <w:szCs w:val="24"/>
          <w:lang w:val="hy-AM"/>
        </w:rPr>
        <w:t>.</w:t>
      </w:r>
      <w:r w:rsidR="00A5501E" w:rsidRPr="002C6D94">
        <w:rPr>
          <w:rFonts w:ascii="GHEA Grapalat" w:hAnsi="GHEA Grapalat" w:cs="Sylfaen"/>
          <w:szCs w:val="24"/>
        </w:rPr>
        <w:t xml:space="preserve">21 </w:t>
      </w:r>
      <w:r w:rsidR="00583092" w:rsidRPr="002C6D94">
        <w:rPr>
          <w:rFonts w:ascii="GHEA Grapalat" w:hAnsi="GHEA Grapalat" w:cs="Sylfaen"/>
          <w:szCs w:val="24"/>
          <w:lang w:val="hy-AM"/>
        </w:rPr>
        <w:t>Սույն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հրավերի</w:t>
      </w:r>
      <w:r w:rsidR="005D3674" w:rsidRPr="002C6D94">
        <w:rPr>
          <w:rFonts w:ascii="GHEA Grapalat" w:hAnsi="GHEA Grapalat" w:cs="Sylfaen"/>
          <w:szCs w:val="24"/>
        </w:rPr>
        <w:t xml:space="preserve"> 1-</w:t>
      </w:r>
      <w:r w:rsidR="005D3674" w:rsidRPr="002C6D94">
        <w:rPr>
          <w:rFonts w:ascii="GHEA Grapalat" w:hAnsi="GHEA Grapalat" w:cs="Sylfaen"/>
          <w:szCs w:val="24"/>
          <w:lang w:val="hy-AM"/>
        </w:rPr>
        <w:t>ին</w:t>
      </w:r>
      <w:r w:rsidR="005D3674" w:rsidRPr="002C6D94">
        <w:rPr>
          <w:rFonts w:ascii="GHEA Grapalat" w:hAnsi="GHEA Grapalat" w:cs="Sylfaen"/>
          <w:szCs w:val="24"/>
        </w:rPr>
        <w:t xml:space="preserve"> </w:t>
      </w:r>
      <w:r w:rsidR="005D3674" w:rsidRPr="002C6D94">
        <w:rPr>
          <w:rFonts w:ascii="GHEA Grapalat" w:hAnsi="GHEA Grapalat" w:cs="Sylfaen"/>
          <w:szCs w:val="24"/>
          <w:lang w:val="hy-AM"/>
        </w:rPr>
        <w:t>մասի</w:t>
      </w:r>
      <w:r w:rsidR="00583092" w:rsidRPr="002C6D94">
        <w:rPr>
          <w:rFonts w:ascii="GHEA Grapalat" w:hAnsi="GHEA Grapalat" w:cs="Sylfaen"/>
          <w:szCs w:val="24"/>
        </w:rPr>
        <w:t xml:space="preserve"> </w:t>
      </w:r>
      <w:r w:rsidR="004B383E" w:rsidRPr="002C6D94">
        <w:rPr>
          <w:rFonts w:ascii="GHEA Grapalat" w:hAnsi="GHEA Grapalat" w:cs="Sylfaen"/>
          <w:szCs w:val="24"/>
        </w:rPr>
        <w:t>8</w:t>
      </w:r>
      <w:r w:rsidR="009C3B73" w:rsidRPr="002C6D94">
        <w:rPr>
          <w:rFonts w:ascii="GHEA Grapalat" w:hAnsi="GHEA Grapalat" w:cs="Sylfaen"/>
          <w:szCs w:val="24"/>
        </w:rPr>
        <w:t>.</w:t>
      </w:r>
      <w:r w:rsidR="00325647" w:rsidRPr="002C6D94">
        <w:rPr>
          <w:rFonts w:ascii="GHEA Grapalat" w:hAnsi="GHEA Grapalat" w:cs="Sylfaen"/>
          <w:szCs w:val="24"/>
        </w:rPr>
        <w:t>20</w:t>
      </w:r>
      <w:r w:rsidR="00A5501E" w:rsidRPr="002C6D94">
        <w:rPr>
          <w:rFonts w:ascii="GHEA Grapalat" w:hAnsi="GHEA Grapalat" w:cs="Sylfaen"/>
          <w:szCs w:val="24"/>
        </w:rPr>
        <w:t xml:space="preserve"> </w:t>
      </w:r>
      <w:r w:rsidR="00583092" w:rsidRPr="002C6D94">
        <w:rPr>
          <w:rFonts w:ascii="GHEA Grapalat" w:hAnsi="GHEA Grapalat" w:cs="Sylfaen"/>
          <w:szCs w:val="24"/>
          <w:lang w:val="hy-AM"/>
        </w:rPr>
        <w:t>կետի</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կիրառման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նպատակով</w:t>
      </w:r>
      <w:r w:rsidR="00583092" w:rsidRPr="002C6D94">
        <w:rPr>
          <w:rFonts w:ascii="GHEA Grapalat" w:hAnsi="GHEA Grapalat" w:cs="Sylfaen"/>
          <w:szCs w:val="24"/>
        </w:rPr>
        <w:t xml:space="preserve"> </w:t>
      </w:r>
      <w:r w:rsidR="00F96621" w:rsidRPr="002C6D94">
        <w:rPr>
          <w:rFonts w:ascii="GHEA Grapalat" w:hAnsi="GHEA Grapalat" w:cs="Sylfaen"/>
          <w:szCs w:val="24"/>
        </w:rPr>
        <w:t xml:space="preserve">կարող է </w:t>
      </w:r>
      <w:r w:rsidR="00583092" w:rsidRPr="002C6D94">
        <w:rPr>
          <w:rFonts w:ascii="GHEA Grapalat" w:hAnsi="GHEA Grapalat" w:cs="Sylfaen"/>
          <w:szCs w:val="24"/>
          <w:lang w:val="hy-AM"/>
        </w:rPr>
        <w:t>հրավիրվ</w:t>
      </w:r>
      <w:r w:rsidR="00F96621" w:rsidRPr="002C6D94">
        <w:rPr>
          <w:rFonts w:ascii="GHEA Grapalat" w:hAnsi="GHEA Grapalat" w:cs="Sylfaen"/>
          <w:szCs w:val="24"/>
          <w:lang w:val="hy-AM"/>
        </w:rPr>
        <w:t xml:space="preserve">ել </w:t>
      </w:r>
      <w:r w:rsidR="00583092" w:rsidRPr="002C6D94">
        <w:rPr>
          <w:rFonts w:ascii="GHEA Grapalat" w:hAnsi="GHEA Grapalat" w:cs="Sylfaen"/>
          <w:szCs w:val="24"/>
          <w:lang w:val="hy-AM"/>
        </w:rPr>
        <w:t>հանձնաժողովի</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արտահերթ</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նիստ։</w:t>
      </w:r>
    </w:p>
    <w:p w14:paraId="3E60C0DC" w14:textId="77777777" w:rsidR="00E45ACA" w:rsidRPr="002C6D94" w:rsidRDefault="00A150A9" w:rsidP="002C6D94">
      <w:pPr>
        <w:pStyle w:val="norm"/>
        <w:spacing w:line="240" w:lineRule="auto"/>
        <w:ind w:firstLine="567"/>
        <w:rPr>
          <w:rFonts w:ascii="GHEA Grapalat" w:hAnsi="GHEA Grapalat" w:cs="Tahoma"/>
          <w:sz w:val="20"/>
          <w:lang w:val="hy-AM"/>
        </w:rPr>
      </w:pPr>
      <w:r w:rsidRPr="002C6D94">
        <w:rPr>
          <w:rFonts w:ascii="GHEA Grapalat" w:hAnsi="GHEA Grapalat"/>
          <w:spacing w:val="-6"/>
          <w:sz w:val="20"/>
          <w:lang w:val="hy-AM"/>
        </w:rPr>
        <w:t>8</w:t>
      </w:r>
      <w:r w:rsidR="00201DA0" w:rsidRPr="002C6D94">
        <w:rPr>
          <w:rFonts w:ascii="GHEA Grapalat" w:hAnsi="GHEA Grapalat"/>
          <w:spacing w:val="-6"/>
          <w:sz w:val="20"/>
          <w:lang w:val="hy-AM"/>
        </w:rPr>
        <w:t>.</w:t>
      </w:r>
      <w:r w:rsidR="00A5501E" w:rsidRPr="002C6D94">
        <w:rPr>
          <w:rFonts w:ascii="GHEA Grapalat" w:hAnsi="GHEA Grapalat"/>
          <w:spacing w:val="-6"/>
          <w:sz w:val="20"/>
          <w:lang w:val="af-ZA"/>
        </w:rPr>
        <w:t xml:space="preserve">22 </w:t>
      </w:r>
      <w:r w:rsidR="00E45ACA" w:rsidRPr="002C6D94">
        <w:rPr>
          <w:rFonts w:ascii="GHEA Grapalat" w:hAnsi="GHEA Grapalat" w:cs="Tahoma"/>
          <w:sz w:val="20"/>
          <w:lang w:val="hy-AM"/>
        </w:rPr>
        <w:t xml:space="preserve">Մինչև պայմանագիր կնքելը </w:t>
      </w:r>
      <w:r w:rsidR="004B383E" w:rsidRPr="002C6D94">
        <w:rPr>
          <w:rFonts w:ascii="GHEA Grapalat" w:hAnsi="GHEA Grapalat" w:cs="Tahoma"/>
          <w:sz w:val="20"/>
          <w:lang w:val="hy-AM"/>
        </w:rPr>
        <w:t>պ</w:t>
      </w:r>
      <w:r w:rsidR="00E45ACA" w:rsidRPr="002C6D9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C6D94">
        <w:rPr>
          <w:rFonts w:ascii="GHEA Grapalat" w:hAnsi="GHEA Grapalat" w:cs="Sylfaen"/>
          <w:lang w:val="hy-AM"/>
        </w:rPr>
        <w:t xml:space="preserve"> </w:t>
      </w:r>
      <w:r w:rsidR="00E45ACA" w:rsidRPr="002C6D9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C6D94" w:rsidRDefault="00A150A9" w:rsidP="002C6D94">
      <w:pPr>
        <w:pStyle w:val="23"/>
        <w:spacing w:line="240" w:lineRule="auto"/>
        <w:ind w:firstLine="567"/>
        <w:rPr>
          <w:rFonts w:ascii="GHEA Grapalat" w:hAnsi="GHEA Grapalat" w:cs="Sylfaen"/>
          <w:lang w:val="hy-AM"/>
        </w:rPr>
      </w:pPr>
      <w:r w:rsidRPr="002C6D94">
        <w:rPr>
          <w:rFonts w:ascii="GHEA Grapalat" w:hAnsi="GHEA Grapalat" w:cs="Sylfaen"/>
          <w:szCs w:val="24"/>
          <w:lang w:val="hy-AM"/>
        </w:rPr>
        <w:t>8</w:t>
      </w:r>
      <w:r w:rsidR="00201DA0" w:rsidRPr="002C6D94">
        <w:rPr>
          <w:rFonts w:ascii="GHEA Grapalat" w:hAnsi="GHEA Grapalat" w:cs="Sylfaen"/>
          <w:szCs w:val="24"/>
          <w:lang w:val="hy-AM"/>
        </w:rPr>
        <w:t>.</w:t>
      </w:r>
      <w:r w:rsidR="00A5501E" w:rsidRPr="002C6D94">
        <w:rPr>
          <w:rFonts w:ascii="GHEA Grapalat" w:hAnsi="GHEA Grapalat" w:cs="Sylfaen"/>
          <w:szCs w:val="24"/>
          <w:lang w:val="hy-AM"/>
        </w:rPr>
        <w:t xml:space="preserve">23 </w:t>
      </w:r>
      <w:r w:rsidR="00583092" w:rsidRPr="002C6D94">
        <w:rPr>
          <w:rFonts w:ascii="GHEA Grapalat" w:hAnsi="GHEA Grapalat" w:cs="Sylfaen"/>
          <w:szCs w:val="24"/>
          <w:lang w:val="hy-AM"/>
        </w:rPr>
        <w:t>Անգործության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ժամկետը</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պայմանագիր</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կնքելու</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մասին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որոշման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հայտարարության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հրապարակման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օրվան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հաջորդող</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օրվա</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և</w:t>
      </w:r>
      <w:r w:rsidR="00583092" w:rsidRPr="002C6D94">
        <w:rPr>
          <w:rFonts w:ascii="GHEA Grapalat" w:hAnsi="GHEA Grapalat" w:cs="Sylfaen"/>
          <w:szCs w:val="24"/>
        </w:rPr>
        <w:t xml:space="preserve"> </w:t>
      </w:r>
      <w:r w:rsidR="004B383E" w:rsidRPr="002C6D94">
        <w:rPr>
          <w:rFonts w:ascii="GHEA Grapalat" w:hAnsi="GHEA Grapalat" w:cs="Sylfaen"/>
          <w:szCs w:val="24"/>
        </w:rPr>
        <w:t>պ</w:t>
      </w:r>
      <w:r w:rsidR="00583092" w:rsidRPr="002C6D94">
        <w:rPr>
          <w:rFonts w:ascii="GHEA Grapalat" w:hAnsi="GHEA Grapalat" w:cs="Sylfaen"/>
          <w:szCs w:val="24"/>
          <w:lang w:val="hy-AM"/>
        </w:rPr>
        <w:t>ատվիրատուի</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կողմից</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պայմանագիրը</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կնքելու</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իրավասության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առաջացման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օրվա</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միջև</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ընկած</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ժամանակահատվածն</w:t>
      </w:r>
      <w:r w:rsidR="00583092" w:rsidRPr="002C6D94">
        <w:rPr>
          <w:rFonts w:ascii="GHEA Grapalat" w:hAnsi="GHEA Grapalat" w:cs="Sylfaen"/>
          <w:szCs w:val="24"/>
        </w:rPr>
        <w:t xml:space="preserve"> </w:t>
      </w:r>
      <w:r w:rsidR="00583092" w:rsidRPr="002C6D94">
        <w:rPr>
          <w:rFonts w:ascii="GHEA Grapalat" w:hAnsi="GHEA Grapalat" w:cs="Sylfaen"/>
          <w:szCs w:val="24"/>
          <w:lang w:val="hy-AM"/>
        </w:rPr>
        <w:t>է։</w:t>
      </w:r>
      <w:r w:rsidR="00F40755" w:rsidRPr="002C6D94">
        <w:rPr>
          <w:rFonts w:ascii="GHEA Grapalat" w:hAnsi="GHEA Grapalat" w:cs="Sylfaen"/>
          <w:lang w:val="es-ES"/>
        </w:rPr>
        <w:t xml:space="preserve"> </w:t>
      </w:r>
    </w:p>
    <w:p w14:paraId="6C4CFCE2" w14:textId="43E87C3A" w:rsidR="00F40755" w:rsidRPr="002C6D94" w:rsidRDefault="00F40755" w:rsidP="002C6D94">
      <w:pPr>
        <w:pStyle w:val="23"/>
        <w:spacing w:line="240" w:lineRule="auto"/>
        <w:ind w:firstLine="567"/>
        <w:rPr>
          <w:rFonts w:ascii="GHEA Grapalat" w:hAnsi="GHEA Grapalat" w:cs="Sylfaen"/>
          <w:lang w:val="hy-AM"/>
        </w:rPr>
      </w:pPr>
      <w:r w:rsidRPr="002C6D94">
        <w:rPr>
          <w:rFonts w:ascii="GHEA Grapalat" w:hAnsi="GHEA Grapalat" w:cs="Sylfaen"/>
          <w:lang w:val="es-ES"/>
        </w:rPr>
        <w:t>Անգործության</w:t>
      </w:r>
      <w:r w:rsidRPr="002C6D94">
        <w:rPr>
          <w:rFonts w:ascii="GHEA Grapalat" w:hAnsi="GHEA Grapalat" w:cs="Arial"/>
          <w:lang w:val="es-ES"/>
        </w:rPr>
        <w:t xml:space="preserve"> </w:t>
      </w:r>
      <w:r w:rsidRPr="002C6D94">
        <w:rPr>
          <w:rFonts w:ascii="GHEA Grapalat" w:hAnsi="GHEA Grapalat" w:cs="Sylfaen"/>
          <w:lang w:val="es-ES"/>
        </w:rPr>
        <w:t>ժամկետը</w:t>
      </w:r>
      <w:r w:rsidRPr="002C6D94">
        <w:rPr>
          <w:rFonts w:ascii="GHEA Grapalat" w:hAnsi="GHEA Grapalat" w:cs="Arial"/>
          <w:lang w:val="es-ES"/>
        </w:rPr>
        <w:t xml:space="preserve"> </w:t>
      </w:r>
      <w:r w:rsidRPr="002C6D94">
        <w:rPr>
          <w:rFonts w:ascii="GHEA Grapalat" w:hAnsi="GHEA Grapalat" w:cs="Sylfaen"/>
          <w:lang w:val="es-ES"/>
        </w:rPr>
        <w:t>սույն</w:t>
      </w:r>
      <w:r w:rsidRPr="002C6D94">
        <w:rPr>
          <w:rFonts w:ascii="GHEA Grapalat" w:hAnsi="GHEA Grapalat" w:cs="Arial"/>
          <w:lang w:val="es-ES"/>
        </w:rPr>
        <w:t xml:space="preserve"> </w:t>
      </w:r>
      <w:r w:rsidRPr="002C6D94">
        <w:rPr>
          <w:rFonts w:ascii="GHEA Grapalat" w:hAnsi="GHEA Grapalat" w:cs="Sylfaen"/>
          <w:lang w:val="es-ES"/>
        </w:rPr>
        <w:t>ընթացակարգի</w:t>
      </w:r>
      <w:r w:rsidRPr="002C6D94">
        <w:rPr>
          <w:rFonts w:ascii="GHEA Grapalat" w:hAnsi="GHEA Grapalat" w:cs="Arial"/>
          <w:lang w:val="es-ES"/>
        </w:rPr>
        <w:t xml:space="preserve"> </w:t>
      </w:r>
      <w:r w:rsidRPr="002C6D94">
        <w:rPr>
          <w:rFonts w:ascii="GHEA Grapalat" w:hAnsi="GHEA Grapalat" w:cs="Sylfaen"/>
          <w:lang w:val="es-ES"/>
        </w:rPr>
        <w:t xml:space="preserve">դեպքում </w:t>
      </w:r>
      <w:r w:rsidR="00040653" w:rsidRPr="002C6D94">
        <w:rPr>
          <w:rFonts w:ascii="GHEA Grapalat" w:hAnsi="GHEA Grapalat" w:cs="Sylfaen"/>
          <w:lang w:val="es-ES"/>
        </w:rPr>
        <w:t>10</w:t>
      </w:r>
      <w:r w:rsidRPr="002C6D94">
        <w:rPr>
          <w:rFonts w:ascii="GHEA Grapalat" w:hAnsi="GHEA Grapalat" w:cs="Sylfaen"/>
          <w:lang w:val="es-ES"/>
        </w:rPr>
        <w:t xml:space="preserve"> օրացուցային</w:t>
      </w:r>
      <w:r w:rsidRPr="002C6D94">
        <w:rPr>
          <w:rFonts w:ascii="GHEA Grapalat" w:hAnsi="GHEA Grapalat" w:cs="Arial"/>
          <w:lang w:val="es-ES"/>
        </w:rPr>
        <w:t xml:space="preserve"> </w:t>
      </w:r>
      <w:r w:rsidRPr="002C6D94">
        <w:rPr>
          <w:rFonts w:ascii="GHEA Grapalat" w:hAnsi="GHEA Grapalat" w:cs="Sylfaen"/>
          <w:lang w:val="es-ES"/>
        </w:rPr>
        <w:t>օր</w:t>
      </w:r>
      <w:r w:rsidRPr="002C6D94">
        <w:rPr>
          <w:rFonts w:ascii="GHEA Grapalat" w:hAnsi="GHEA Grapalat" w:cs="Arial"/>
          <w:lang w:val="es-ES"/>
        </w:rPr>
        <w:t xml:space="preserve"> </w:t>
      </w:r>
      <w:r w:rsidRPr="002C6D94">
        <w:rPr>
          <w:rFonts w:ascii="GHEA Grapalat" w:hAnsi="GHEA Grapalat" w:cs="Sylfaen"/>
          <w:lang w:val="es-ES"/>
        </w:rPr>
        <w:t>է</w:t>
      </w:r>
      <w:r w:rsidRPr="002C6D94">
        <w:rPr>
          <w:rFonts w:ascii="GHEA Grapalat" w:hAnsi="GHEA Grapalat" w:cs="Tahoma"/>
          <w:lang w:val="es-ES"/>
        </w:rPr>
        <w:t>։</w:t>
      </w:r>
      <w:r w:rsidRPr="002C6D94">
        <w:rPr>
          <w:rFonts w:ascii="GHEA Grapalat" w:hAnsi="GHEA Grapalat"/>
          <w:lang w:val="es-ES"/>
        </w:rPr>
        <w:t xml:space="preserve"> </w:t>
      </w:r>
      <w:r w:rsidRPr="002C6D94">
        <w:rPr>
          <w:rFonts w:ascii="GHEA Grapalat" w:hAnsi="GHEA Grapalat" w:cs="Sylfaen"/>
          <w:lang w:val="es-ES"/>
        </w:rPr>
        <w:t>Անգործության</w:t>
      </w:r>
      <w:r w:rsidRPr="002C6D94">
        <w:rPr>
          <w:rFonts w:ascii="GHEA Grapalat" w:hAnsi="GHEA Grapalat" w:cs="Arial"/>
          <w:lang w:val="es-ES"/>
        </w:rPr>
        <w:t xml:space="preserve"> </w:t>
      </w:r>
      <w:r w:rsidRPr="002C6D94">
        <w:rPr>
          <w:rFonts w:ascii="GHEA Grapalat" w:hAnsi="GHEA Grapalat" w:cs="Sylfaen"/>
          <w:lang w:val="es-ES"/>
        </w:rPr>
        <w:t>ժամկետը</w:t>
      </w:r>
      <w:r w:rsidRPr="002C6D94">
        <w:rPr>
          <w:rFonts w:ascii="GHEA Grapalat" w:hAnsi="GHEA Grapalat" w:cs="Arial"/>
          <w:lang w:val="es-ES"/>
        </w:rPr>
        <w:t xml:space="preserve"> </w:t>
      </w:r>
      <w:r w:rsidRPr="002C6D94">
        <w:rPr>
          <w:rFonts w:ascii="GHEA Grapalat" w:hAnsi="GHEA Grapalat" w:cs="Sylfaen"/>
          <w:lang w:val="es-ES"/>
        </w:rPr>
        <w:t>կիրառելի</w:t>
      </w:r>
      <w:r w:rsidRPr="002C6D94">
        <w:rPr>
          <w:rFonts w:ascii="GHEA Grapalat" w:hAnsi="GHEA Grapalat" w:cs="Sylfaen"/>
          <w:lang w:val="hy-AM"/>
        </w:rPr>
        <w:t>.</w:t>
      </w:r>
    </w:p>
    <w:p w14:paraId="608E6B93" w14:textId="77777777" w:rsidR="00F40755" w:rsidRPr="002C6D94" w:rsidRDefault="00F40755" w:rsidP="002C6D94">
      <w:pPr>
        <w:ind w:firstLine="567"/>
        <w:jc w:val="both"/>
        <w:rPr>
          <w:rFonts w:ascii="GHEA Grapalat" w:hAnsi="GHEA Grapalat" w:cs="Arial"/>
          <w:sz w:val="20"/>
          <w:szCs w:val="20"/>
          <w:lang w:val="hy-AM"/>
        </w:rPr>
      </w:pPr>
      <w:r w:rsidRPr="002C6D94">
        <w:rPr>
          <w:rFonts w:ascii="GHEA Grapalat" w:hAnsi="GHEA Grapalat" w:cs="Sylfaen"/>
          <w:sz w:val="20"/>
          <w:szCs w:val="20"/>
          <w:lang w:val="hy-AM"/>
        </w:rPr>
        <w:t>-</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չէ</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եթե</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միայն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մեկ</w:t>
      </w:r>
      <w:r w:rsidRPr="002C6D94">
        <w:rPr>
          <w:rFonts w:ascii="GHEA Grapalat" w:hAnsi="GHEA Grapalat" w:cs="Arial"/>
          <w:sz w:val="20"/>
          <w:szCs w:val="20"/>
          <w:lang w:val="es-ES"/>
        </w:rPr>
        <w:t xml:space="preserve"> մ</w:t>
      </w:r>
      <w:r w:rsidRPr="002C6D94">
        <w:rPr>
          <w:rFonts w:ascii="GHEA Grapalat" w:hAnsi="GHEA Grapalat" w:cs="Sylfaen"/>
          <w:sz w:val="20"/>
          <w:szCs w:val="20"/>
          <w:lang w:val="es-ES"/>
        </w:rPr>
        <w:t>ասնակից է հայտ ներկայացրել</w:t>
      </w:r>
      <w:r w:rsidRPr="002C6D94">
        <w:rPr>
          <w:rFonts w:ascii="GHEA Grapalat" w:hAnsi="GHEA Grapalat"/>
          <w:i/>
          <w:sz w:val="20"/>
          <w:szCs w:val="20"/>
          <w:lang w:val="es-ES"/>
        </w:rPr>
        <w:t>,</w:t>
      </w:r>
      <w:r w:rsidRPr="002C6D94">
        <w:rPr>
          <w:rFonts w:ascii="GHEA Grapalat" w:hAnsi="GHEA Grapalat"/>
          <w:sz w:val="20"/>
          <w:szCs w:val="20"/>
          <w:lang w:val="es-ES"/>
        </w:rPr>
        <w:t xml:space="preserve"> </w:t>
      </w:r>
      <w:r w:rsidRPr="002C6D94">
        <w:rPr>
          <w:rFonts w:ascii="GHEA Grapalat" w:hAnsi="GHEA Grapalat" w:cs="Sylfaen"/>
          <w:sz w:val="20"/>
          <w:szCs w:val="20"/>
          <w:lang w:val="es-ES"/>
        </w:rPr>
        <w:t>որի</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հետ</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կնքվում</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է</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պայմանագիր</w:t>
      </w:r>
      <w:r w:rsidRPr="002C6D94">
        <w:rPr>
          <w:rFonts w:ascii="GHEA Grapalat" w:hAnsi="GHEA Grapalat" w:cs="Arial"/>
          <w:sz w:val="20"/>
          <w:szCs w:val="20"/>
          <w:lang w:val="hy-AM"/>
        </w:rPr>
        <w:t>,</w:t>
      </w:r>
    </w:p>
    <w:p w14:paraId="52C1E1CF" w14:textId="77777777" w:rsidR="00F40755" w:rsidRPr="002C6D94" w:rsidRDefault="00F40755" w:rsidP="002C6D94">
      <w:pPr>
        <w:ind w:firstLine="567"/>
        <w:jc w:val="both"/>
        <w:rPr>
          <w:rFonts w:ascii="GHEA Grapalat" w:hAnsi="GHEA Grapalat" w:cs="Sylfaen"/>
          <w:sz w:val="20"/>
          <w:szCs w:val="20"/>
          <w:lang w:val="es-ES"/>
        </w:rPr>
      </w:pPr>
      <w:r w:rsidRPr="002C6D94">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C6D94" w:rsidRDefault="00F40755" w:rsidP="002C6D94">
      <w:pPr>
        <w:ind w:firstLine="567"/>
        <w:jc w:val="both"/>
        <w:rPr>
          <w:rFonts w:ascii="GHEA Grapalat" w:hAnsi="GHEA Grapalat" w:cs="Sylfaen"/>
          <w:sz w:val="20"/>
          <w:lang w:val="es-ES"/>
        </w:rPr>
      </w:pPr>
      <w:r w:rsidRPr="002C6D94">
        <w:rPr>
          <w:rFonts w:ascii="GHEA Grapalat" w:hAnsi="GHEA Grapalat" w:cs="Sylfaen"/>
          <w:sz w:val="20"/>
          <w:lang w:val="hy-AM"/>
        </w:rPr>
        <w:t>Պատվիրատուն</w:t>
      </w:r>
      <w:r w:rsidRPr="002C6D94">
        <w:rPr>
          <w:rFonts w:ascii="GHEA Grapalat" w:hAnsi="GHEA Grapalat" w:cs="Sylfaen"/>
          <w:sz w:val="20"/>
          <w:lang w:val="es-ES"/>
        </w:rPr>
        <w:t xml:space="preserve"> </w:t>
      </w:r>
      <w:r w:rsidRPr="002C6D94">
        <w:rPr>
          <w:rFonts w:ascii="GHEA Grapalat" w:hAnsi="GHEA Grapalat" w:cs="Sylfaen"/>
          <w:sz w:val="20"/>
          <w:lang w:val="hy-AM"/>
        </w:rPr>
        <w:t>պայմանագիրը</w:t>
      </w:r>
      <w:r w:rsidRPr="002C6D94">
        <w:rPr>
          <w:rFonts w:ascii="GHEA Grapalat" w:hAnsi="GHEA Grapalat" w:cs="Sylfaen"/>
          <w:sz w:val="20"/>
          <w:lang w:val="es-ES"/>
        </w:rPr>
        <w:t xml:space="preserve"> </w:t>
      </w:r>
      <w:r w:rsidRPr="002C6D94">
        <w:rPr>
          <w:rFonts w:ascii="GHEA Grapalat" w:hAnsi="GHEA Grapalat" w:cs="Sylfaen"/>
          <w:sz w:val="20"/>
          <w:lang w:val="hy-AM"/>
        </w:rPr>
        <w:t>կնքում</w:t>
      </w:r>
      <w:r w:rsidRPr="002C6D94">
        <w:rPr>
          <w:rFonts w:ascii="GHEA Grapalat" w:hAnsi="GHEA Grapalat" w:cs="Sylfaen"/>
          <w:sz w:val="20"/>
          <w:lang w:val="es-ES"/>
        </w:rPr>
        <w:t xml:space="preserve"> </w:t>
      </w:r>
      <w:r w:rsidRPr="002C6D94">
        <w:rPr>
          <w:rFonts w:ascii="GHEA Grapalat" w:hAnsi="GHEA Grapalat" w:cs="Sylfaen"/>
          <w:sz w:val="20"/>
          <w:lang w:val="hy-AM"/>
        </w:rPr>
        <w:t>է</w:t>
      </w:r>
      <w:r w:rsidRPr="002C6D94">
        <w:rPr>
          <w:rFonts w:ascii="GHEA Grapalat" w:hAnsi="GHEA Grapalat" w:cs="Sylfaen"/>
          <w:sz w:val="20"/>
          <w:lang w:val="es-ES"/>
        </w:rPr>
        <w:t xml:space="preserve">, </w:t>
      </w:r>
      <w:r w:rsidRPr="002C6D94">
        <w:rPr>
          <w:rFonts w:ascii="GHEA Grapalat" w:hAnsi="GHEA Grapalat" w:cs="Sylfaen"/>
          <w:sz w:val="20"/>
          <w:lang w:val="hy-AM"/>
        </w:rPr>
        <w:t>եթե</w:t>
      </w:r>
      <w:r w:rsidRPr="002C6D94">
        <w:rPr>
          <w:rFonts w:ascii="GHEA Grapalat" w:hAnsi="GHEA Grapalat" w:cs="Sylfaen"/>
          <w:sz w:val="20"/>
          <w:lang w:val="es-ES"/>
        </w:rPr>
        <w:t xml:space="preserve"> </w:t>
      </w:r>
      <w:r w:rsidRPr="002C6D94">
        <w:rPr>
          <w:rFonts w:ascii="GHEA Grapalat" w:hAnsi="GHEA Grapalat" w:cs="Sylfaen"/>
          <w:sz w:val="20"/>
          <w:lang w:val="hy-AM"/>
        </w:rPr>
        <w:t>սույն</w:t>
      </w:r>
      <w:r w:rsidRPr="002C6D94">
        <w:rPr>
          <w:rFonts w:ascii="GHEA Grapalat" w:hAnsi="GHEA Grapalat" w:cs="Sylfaen"/>
          <w:sz w:val="20"/>
          <w:lang w:val="es-ES"/>
        </w:rPr>
        <w:t xml:space="preserve"> </w:t>
      </w:r>
      <w:r w:rsidRPr="002C6D94">
        <w:rPr>
          <w:rFonts w:ascii="GHEA Grapalat" w:hAnsi="GHEA Grapalat" w:cs="Sylfaen"/>
          <w:sz w:val="20"/>
          <w:lang w:val="hy-AM"/>
        </w:rPr>
        <w:t>կետով</w:t>
      </w:r>
      <w:r w:rsidRPr="002C6D94">
        <w:rPr>
          <w:rFonts w:ascii="GHEA Grapalat" w:hAnsi="GHEA Grapalat" w:cs="Sylfaen"/>
          <w:sz w:val="20"/>
          <w:lang w:val="es-ES"/>
        </w:rPr>
        <w:t xml:space="preserve"> </w:t>
      </w:r>
      <w:r w:rsidRPr="002C6D94">
        <w:rPr>
          <w:rFonts w:ascii="GHEA Grapalat" w:hAnsi="GHEA Grapalat" w:cs="Sylfaen"/>
          <w:sz w:val="20"/>
          <w:lang w:val="hy-AM"/>
        </w:rPr>
        <w:t>նախատեսված</w:t>
      </w:r>
      <w:r w:rsidRPr="002C6D94">
        <w:rPr>
          <w:rFonts w:ascii="GHEA Grapalat" w:hAnsi="GHEA Grapalat" w:cs="Sylfaen"/>
          <w:sz w:val="20"/>
          <w:lang w:val="es-ES"/>
        </w:rPr>
        <w:t xml:space="preserve"> </w:t>
      </w:r>
      <w:r w:rsidRPr="002C6D94">
        <w:rPr>
          <w:rFonts w:ascii="GHEA Grapalat" w:hAnsi="GHEA Grapalat" w:cs="Sylfaen"/>
          <w:sz w:val="20"/>
          <w:lang w:val="hy-AM"/>
        </w:rPr>
        <w:t>անգործության</w:t>
      </w:r>
      <w:r w:rsidRPr="002C6D94">
        <w:rPr>
          <w:rFonts w:ascii="GHEA Grapalat" w:hAnsi="GHEA Grapalat" w:cs="Sylfaen"/>
          <w:sz w:val="20"/>
          <w:lang w:val="es-ES"/>
        </w:rPr>
        <w:t xml:space="preserve"> </w:t>
      </w:r>
      <w:r w:rsidRPr="002C6D94">
        <w:rPr>
          <w:rFonts w:ascii="GHEA Grapalat" w:hAnsi="GHEA Grapalat" w:cs="Sylfaen"/>
          <w:sz w:val="20"/>
          <w:lang w:val="hy-AM"/>
        </w:rPr>
        <w:t>ժամկետում</w:t>
      </w:r>
      <w:r w:rsidRPr="002C6D94">
        <w:rPr>
          <w:rFonts w:ascii="GHEA Grapalat" w:hAnsi="GHEA Grapalat" w:cs="Sylfaen"/>
          <w:sz w:val="20"/>
          <w:lang w:val="es-ES"/>
        </w:rPr>
        <w:t xml:space="preserve"> </w:t>
      </w:r>
      <w:r w:rsidRPr="002C6D94">
        <w:rPr>
          <w:rFonts w:ascii="GHEA Grapalat" w:hAnsi="GHEA Grapalat" w:cs="Sylfaen"/>
          <w:sz w:val="20"/>
          <w:lang w:val="hy-AM"/>
        </w:rPr>
        <w:t>որևէ</w:t>
      </w:r>
      <w:r w:rsidRPr="002C6D94">
        <w:rPr>
          <w:rFonts w:ascii="GHEA Grapalat" w:hAnsi="GHEA Grapalat" w:cs="Sylfaen"/>
          <w:sz w:val="20"/>
          <w:lang w:val="es-ES"/>
        </w:rPr>
        <w:t xml:space="preserve"> մ</w:t>
      </w:r>
      <w:r w:rsidRPr="002C6D94">
        <w:rPr>
          <w:rFonts w:ascii="GHEA Grapalat" w:hAnsi="GHEA Grapalat" w:cs="Sylfaen"/>
          <w:sz w:val="20"/>
          <w:lang w:val="hy-AM"/>
        </w:rPr>
        <w:t>ասնակից</w:t>
      </w:r>
      <w:r w:rsidRPr="002C6D94">
        <w:rPr>
          <w:rFonts w:ascii="GHEA Grapalat" w:hAnsi="GHEA Grapalat" w:cs="Sylfaen"/>
          <w:sz w:val="20"/>
          <w:lang w:val="es-ES"/>
        </w:rPr>
        <w:t xml:space="preserve"> </w:t>
      </w:r>
      <w:r w:rsidRPr="002C6D94">
        <w:rPr>
          <w:rFonts w:ascii="GHEA Grapalat" w:hAnsi="GHEA Grapalat" w:cs="Sylfaen"/>
          <w:sz w:val="20"/>
          <w:lang w:val="hy-AM"/>
        </w:rPr>
        <w:t>չի</w:t>
      </w:r>
      <w:r w:rsidRPr="002C6D94">
        <w:rPr>
          <w:rFonts w:ascii="GHEA Grapalat" w:hAnsi="GHEA Grapalat" w:cs="Sylfaen"/>
          <w:sz w:val="20"/>
          <w:lang w:val="es-ES"/>
        </w:rPr>
        <w:t xml:space="preserve"> </w:t>
      </w:r>
      <w:r w:rsidRPr="002C6D94">
        <w:rPr>
          <w:rFonts w:ascii="GHEA Grapalat" w:hAnsi="GHEA Grapalat" w:cs="Sylfaen"/>
          <w:sz w:val="20"/>
          <w:lang w:val="hy-AM"/>
        </w:rPr>
        <w:t>բողոքարկում</w:t>
      </w:r>
      <w:r w:rsidRPr="002C6D94">
        <w:rPr>
          <w:rFonts w:ascii="GHEA Grapalat" w:hAnsi="GHEA Grapalat" w:cs="Sylfaen"/>
          <w:sz w:val="20"/>
          <w:lang w:val="es-ES"/>
        </w:rPr>
        <w:t xml:space="preserve"> </w:t>
      </w:r>
      <w:r w:rsidRPr="002C6D94">
        <w:rPr>
          <w:rFonts w:ascii="GHEA Grapalat" w:hAnsi="GHEA Grapalat" w:cs="Sylfaen"/>
          <w:sz w:val="20"/>
          <w:lang w:val="hy-AM"/>
        </w:rPr>
        <w:t>պայմանագիր</w:t>
      </w:r>
      <w:r w:rsidRPr="002C6D94">
        <w:rPr>
          <w:rFonts w:ascii="GHEA Grapalat" w:hAnsi="GHEA Grapalat" w:cs="Sylfaen"/>
          <w:sz w:val="20"/>
          <w:lang w:val="es-ES"/>
        </w:rPr>
        <w:t xml:space="preserve"> </w:t>
      </w:r>
      <w:r w:rsidRPr="002C6D94">
        <w:rPr>
          <w:rFonts w:ascii="GHEA Grapalat" w:hAnsi="GHEA Grapalat" w:cs="Sylfaen"/>
          <w:sz w:val="20"/>
          <w:lang w:val="hy-AM"/>
        </w:rPr>
        <w:t>կնքելու</w:t>
      </w:r>
      <w:r w:rsidRPr="002C6D94">
        <w:rPr>
          <w:rFonts w:ascii="GHEA Grapalat" w:hAnsi="GHEA Grapalat" w:cs="Sylfaen"/>
          <w:sz w:val="20"/>
          <w:lang w:val="es-ES"/>
        </w:rPr>
        <w:t xml:space="preserve"> </w:t>
      </w:r>
      <w:r w:rsidRPr="002C6D94">
        <w:rPr>
          <w:rFonts w:ascii="GHEA Grapalat" w:hAnsi="GHEA Grapalat" w:cs="Sylfaen"/>
          <w:sz w:val="20"/>
          <w:lang w:val="hy-AM"/>
        </w:rPr>
        <w:t>մասին</w:t>
      </w:r>
      <w:r w:rsidRPr="002C6D94">
        <w:rPr>
          <w:rFonts w:ascii="GHEA Grapalat" w:hAnsi="GHEA Grapalat" w:cs="Sylfaen"/>
          <w:sz w:val="20"/>
          <w:lang w:val="es-ES"/>
        </w:rPr>
        <w:t xml:space="preserve"> </w:t>
      </w:r>
      <w:r w:rsidRPr="002C6D94">
        <w:rPr>
          <w:rFonts w:ascii="GHEA Grapalat" w:hAnsi="GHEA Grapalat" w:cs="Sylfaen"/>
          <w:sz w:val="20"/>
          <w:lang w:val="hy-AM"/>
        </w:rPr>
        <w:t>որոշումը։</w:t>
      </w:r>
      <w:r w:rsidRPr="002C6D94">
        <w:rPr>
          <w:rFonts w:ascii="GHEA Grapalat" w:hAnsi="GHEA Grapalat" w:cs="Sylfaen"/>
          <w:sz w:val="20"/>
          <w:lang w:val="es-ES"/>
        </w:rPr>
        <w:t xml:space="preserve"> </w:t>
      </w:r>
      <w:r w:rsidRPr="002C6D94">
        <w:rPr>
          <w:rFonts w:ascii="GHEA Grapalat" w:hAnsi="GHEA Grapalat" w:cs="Sylfaen"/>
          <w:sz w:val="20"/>
          <w:lang w:val="ru-RU"/>
        </w:rPr>
        <w:t>Մինչև</w:t>
      </w:r>
      <w:r w:rsidRPr="002C6D94">
        <w:rPr>
          <w:rFonts w:ascii="GHEA Grapalat" w:hAnsi="GHEA Grapalat" w:cs="Sylfaen"/>
          <w:sz w:val="20"/>
          <w:lang w:val="es-ES"/>
        </w:rPr>
        <w:t xml:space="preserve"> </w:t>
      </w:r>
      <w:r w:rsidRPr="002C6D94">
        <w:rPr>
          <w:rFonts w:ascii="GHEA Grapalat" w:hAnsi="GHEA Grapalat" w:cs="Sylfaen"/>
          <w:sz w:val="20"/>
          <w:lang w:val="ru-RU"/>
        </w:rPr>
        <w:t>անգործության</w:t>
      </w:r>
      <w:r w:rsidRPr="002C6D94">
        <w:rPr>
          <w:rFonts w:ascii="GHEA Grapalat" w:hAnsi="GHEA Grapalat" w:cs="Sylfaen"/>
          <w:sz w:val="20"/>
          <w:lang w:val="es-ES"/>
        </w:rPr>
        <w:t xml:space="preserve"> </w:t>
      </w:r>
      <w:r w:rsidRPr="002C6D94">
        <w:rPr>
          <w:rFonts w:ascii="GHEA Grapalat" w:hAnsi="GHEA Grapalat" w:cs="Sylfaen"/>
          <w:sz w:val="20"/>
          <w:lang w:val="ru-RU"/>
        </w:rPr>
        <w:t>ժամկետը</w:t>
      </w:r>
      <w:r w:rsidRPr="002C6D94">
        <w:rPr>
          <w:rFonts w:ascii="GHEA Grapalat" w:hAnsi="GHEA Grapalat" w:cs="Sylfaen"/>
          <w:sz w:val="20"/>
          <w:lang w:val="es-ES"/>
        </w:rPr>
        <w:t xml:space="preserve"> </w:t>
      </w:r>
      <w:r w:rsidRPr="002C6D94">
        <w:rPr>
          <w:rFonts w:ascii="GHEA Grapalat" w:hAnsi="GHEA Grapalat" w:cs="Sylfaen"/>
          <w:sz w:val="20"/>
          <w:lang w:val="ru-RU"/>
        </w:rPr>
        <w:t>լրանալը</w:t>
      </w:r>
      <w:r w:rsidRPr="002C6D94">
        <w:rPr>
          <w:rFonts w:ascii="GHEA Grapalat" w:hAnsi="GHEA Grapalat" w:cs="Sylfaen"/>
          <w:sz w:val="20"/>
          <w:lang w:val="es-ES"/>
        </w:rPr>
        <w:t xml:space="preserve"> </w:t>
      </w:r>
      <w:r w:rsidRPr="002C6D94">
        <w:rPr>
          <w:rFonts w:ascii="GHEA Grapalat" w:hAnsi="GHEA Grapalat" w:cs="Sylfaen"/>
          <w:sz w:val="20"/>
          <w:lang w:val="ru-RU"/>
        </w:rPr>
        <w:t>կամ</w:t>
      </w:r>
      <w:r w:rsidRPr="002C6D94">
        <w:rPr>
          <w:rFonts w:ascii="GHEA Grapalat" w:hAnsi="GHEA Grapalat" w:cs="Sylfaen"/>
          <w:sz w:val="20"/>
          <w:lang w:val="es-ES"/>
        </w:rPr>
        <w:t xml:space="preserve"> </w:t>
      </w:r>
      <w:r w:rsidRPr="002C6D94">
        <w:rPr>
          <w:rFonts w:ascii="GHEA Grapalat" w:hAnsi="GHEA Grapalat" w:cs="Sylfaen"/>
          <w:sz w:val="20"/>
          <w:lang w:val="ru-RU"/>
        </w:rPr>
        <w:t>առանց</w:t>
      </w:r>
      <w:r w:rsidRPr="002C6D94">
        <w:rPr>
          <w:rFonts w:ascii="GHEA Grapalat" w:hAnsi="GHEA Grapalat" w:cs="Sylfaen"/>
          <w:sz w:val="20"/>
          <w:lang w:val="es-ES"/>
        </w:rPr>
        <w:t xml:space="preserve"> </w:t>
      </w:r>
      <w:r w:rsidRPr="002C6D94">
        <w:rPr>
          <w:rFonts w:ascii="GHEA Grapalat" w:hAnsi="GHEA Grapalat" w:cs="Sylfaen"/>
          <w:sz w:val="20"/>
          <w:lang w:val="ru-RU"/>
        </w:rPr>
        <w:t>պայմանագիր</w:t>
      </w:r>
      <w:r w:rsidRPr="002C6D94">
        <w:rPr>
          <w:rFonts w:ascii="GHEA Grapalat" w:hAnsi="GHEA Grapalat" w:cs="Sylfaen"/>
          <w:sz w:val="20"/>
          <w:lang w:val="es-ES"/>
        </w:rPr>
        <w:t xml:space="preserve"> </w:t>
      </w:r>
      <w:r w:rsidRPr="002C6D94">
        <w:rPr>
          <w:rFonts w:ascii="GHEA Grapalat" w:hAnsi="GHEA Grapalat" w:cs="Sylfaen"/>
          <w:sz w:val="20"/>
          <w:lang w:val="ru-RU"/>
        </w:rPr>
        <w:t>կնքելու</w:t>
      </w:r>
      <w:r w:rsidRPr="002C6D94">
        <w:rPr>
          <w:rFonts w:ascii="GHEA Grapalat" w:hAnsi="GHEA Grapalat" w:cs="Sylfaen"/>
          <w:sz w:val="20"/>
          <w:lang w:val="es-ES"/>
        </w:rPr>
        <w:t xml:space="preserve"> </w:t>
      </w:r>
      <w:r w:rsidRPr="002C6D94">
        <w:rPr>
          <w:rFonts w:ascii="GHEA Grapalat" w:hAnsi="GHEA Grapalat" w:cs="Sylfaen"/>
          <w:sz w:val="20"/>
          <w:lang w:val="hy-AM"/>
        </w:rPr>
        <w:t xml:space="preserve"> կամ գնման ընթացակարգը չկայացած հայտարարելու </w:t>
      </w:r>
      <w:r w:rsidRPr="002C6D94">
        <w:rPr>
          <w:rFonts w:ascii="GHEA Grapalat" w:hAnsi="GHEA Grapalat" w:cs="Sylfaen"/>
          <w:sz w:val="20"/>
          <w:lang w:val="ru-RU"/>
        </w:rPr>
        <w:t>մասին</w:t>
      </w:r>
      <w:r w:rsidRPr="002C6D94">
        <w:rPr>
          <w:rFonts w:ascii="GHEA Grapalat" w:hAnsi="GHEA Grapalat" w:cs="Sylfaen"/>
          <w:sz w:val="20"/>
          <w:lang w:val="es-ES"/>
        </w:rPr>
        <w:t xml:space="preserve"> </w:t>
      </w:r>
      <w:r w:rsidRPr="002C6D94">
        <w:rPr>
          <w:rFonts w:ascii="GHEA Grapalat" w:hAnsi="GHEA Grapalat" w:cs="Sylfaen"/>
          <w:sz w:val="20"/>
          <w:lang w:val="ru-RU"/>
        </w:rPr>
        <w:t>հայտարարության</w:t>
      </w:r>
      <w:r w:rsidRPr="002C6D94">
        <w:rPr>
          <w:rFonts w:ascii="GHEA Grapalat" w:hAnsi="GHEA Grapalat" w:cs="Sylfaen"/>
          <w:sz w:val="20"/>
          <w:lang w:val="es-ES"/>
        </w:rPr>
        <w:t xml:space="preserve"> </w:t>
      </w:r>
      <w:r w:rsidRPr="002C6D94">
        <w:rPr>
          <w:rFonts w:ascii="GHEA Grapalat" w:hAnsi="GHEA Grapalat" w:cs="Sylfaen"/>
          <w:sz w:val="20"/>
          <w:lang w:val="ru-RU"/>
        </w:rPr>
        <w:t>հրապարակման</w:t>
      </w:r>
      <w:r w:rsidRPr="002C6D94">
        <w:rPr>
          <w:rFonts w:ascii="GHEA Grapalat" w:hAnsi="GHEA Grapalat" w:cs="Sylfaen"/>
          <w:sz w:val="20"/>
          <w:lang w:val="es-ES"/>
        </w:rPr>
        <w:t xml:space="preserve"> </w:t>
      </w:r>
      <w:r w:rsidRPr="002C6D94">
        <w:rPr>
          <w:rFonts w:ascii="GHEA Grapalat" w:hAnsi="GHEA Grapalat" w:cs="Sylfaen"/>
          <w:sz w:val="20"/>
          <w:lang w:val="ru-RU"/>
        </w:rPr>
        <w:t>կնք</w:t>
      </w:r>
      <w:r w:rsidRPr="002C6D94">
        <w:rPr>
          <w:rFonts w:ascii="GHEA Grapalat" w:hAnsi="GHEA Grapalat" w:cs="Sylfaen"/>
          <w:sz w:val="20"/>
        </w:rPr>
        <w:t>վ</w:t>
      </w:r>
      <w:r w:rsidRPr="002C6D94">
        <w:rPr>
          <w:rFonts w:ascii="GHEA Grapalat" w:hAnsi="GHEA Grapalat" w:cs="Sylfaen"/>
          <w:sz w:val="20"/>
          <w:lang w:val="ru-RU"/>
        </w:rPr>
        <w:t>ած</w:t>
      </w:r>
      <w:r w:rsidRPr="002C6D94">
        <w:rPr>
          <w:rFonts w:ascii="GHEA Grapalat" w:hAnsi="GHEA Grapalat" w:cs="Sylfaen"/>
          <w:sz w:val="20"/>
          <w:lang w:val="es-ES"/>
        </w:rPr>
        <w:t xml:space="preserve"> </w:t>
      </w:r>
      <w:r w:rsidRPr="002C6D94">
        <w:rPr>
          <w:rFonts w:ascii="GHEA Grapalat" w:hAnsi="GHEA Grapalat" w:cs="Sylfaen"/>
          <w:sz w:val="20"/>
          <w:lang w:val="ru-RU"/>
        </w:rPr>
        <w:t>պայմանագիրն</w:t>
      </w:r>
      <w:r w:rsidRPr="002C6D94">
        <w:rPr>
          <w:rFonts w:ascii="GHEA Grapalat" w:hAnsi="GHEA Grapalat" w:cs="Sylfaen"/>
          <w:sz w:val="20"/>
          <w:lang w:val="es-ES"/>
        </w:rPr>
        <w:t xml:space="preserve"> </w:t>
      </w:r>
      <w:r w:rsidRPr="002C6D94">
        <w:rPr>
          <w:rFonts w:ascii="GHEA Grapalat" w:hAnsi="GHEA Grapalat" w:cs="Sylfaen"/>
          <w:sz w:val="20"/>
          <w:lang w:val="ru-RU"/>
        </w:rPr>
        <w:t>առ</w:t>
      </w:r>
      <w:r w:rsidRPr="002C6D94">
        <w:rPr>
          <w:rFonts w:ascii="GHEA Grapalat" w:hAnsi="GHEA Grapalat" w:cs="Sylfaen"/>
          <w:sz w:val="20"/>
          <w:lang w:val="es-ES"/>
        </w:rPr>
        <w:t xml:space="preserve"> </w:t>
      </w:r>
      <w:r w:rsidRPr="002C6D94">
        <w:rPr>
          <w:rFonts w:ascii="GHEA Grapalat" w:hAnsi="GHEA Grapalat" w:cs="Sylfaen"/>
          <w:sz w:val="20"/>
          <w:lang w:val="ru-RU"/>
        </w:rPr>
        <w:t>ոչինչ</w:t>
      </w:r>
      <w:r w:rsidRPr="002C6D94">
        <w:rPr>
          <w:rFonts w:ascii="GHEA Grapalat" w:hAnsi="GHEA Grapalat" w:cs="Sylfaen"/>
          <w:sz w:val="20"/>
          <w:lang w:val="es-ES"/>
        </w:rPr>
        <w:t xml:space="preserve"> </w:t>
      </w:r>
      <w:r w:rsidRPr="002C6D94">
        <w:rPr>
          <w:rFonts w:ascii="GHEA Grapalat" w:hAnsi="GHEA Grapalat" w:cs="Sylfaen"/>
          <w:sz w:val="20"/>
          <w:lang w:val="ru-RU"/>
        </w:rPr>
        <w:t>է։</w:t>
      </w:r>
    </w:p>
    <w:p w14:paraId="7A5D9291" w14:textId="77777777" w:rsidR="00583092" w:rsidRPr="002C6D94" w:rsidRDefault="00583092" w:rsidP="002C6D94">
      <w:pPr>
        <w:pStyle w:val="23"/>
        <w:spacing w:line="240" w:lineRule="auto"/>
        <w:ind w:firstLine="567"/>
        <w:rPr>
          <w:rFonts w:ascii="GHEA Grapalat" w:hAnsi="GHEA Grapalat" w:cs="Sylfaen"/>
          <w:szCs w:val="24"/>
          <w:lang w:val="es-ES"/>
        </w:rPr>
      </w:pPr>
    </w:p>
    <w:p w14:paraId="3516F892" w14:textId="77777777" w:rsidR="000313A6" w:rsidRPr="002C6D94" w:rsidRDefault="00AA0AD8" w:rsidP="002C6D94">
      <w:pPr>
        <w:jc w:val="center"/>
        <w:rPr>
          <w:rFonts w:ascii="GHEA Grapalat" w:hAnsi="GHEA Grapalat" w:cs="Arial"/>
          <w:b/>
          <w:iCs/>
          <w:sz w:val="20"/>
          <w:lang w:val="af-ZA"/>
        </w:rPr>
      </w:pPr>
      <w:r w:rsidRPr="002C6D94">
        <w:rPr>
          <w:rFonts w:ascii="GHEA Grapalat" w:hAnsi="GHEA Grapalat"/>
          <w:b/>
          <w:iCs/>
          <w:sz w:val="20"/>
          <w:lang w:val="es-ES"/>
        </w:rPr>
        <w:t>9</w:t>
      </w:r>
      <w:r w:rsidR="008D5016" w:rsidRPr="002C6D94">
        <w:rPr>
          <w:rFonts w:ascii="GHEA Grapalat" w:hAnsi="GHEA Grapalat"/>
          <w:b/>
          <w:iCs/>
          <w:sz w:val="20"/>
          <w:lang w:val="af-ZA"/>
        </w:rPr>
        <w:t xml:space="preserve">. </w:t>
      </w:r>
      <w:r w:rsidR="008D5016" w:rsidRPr="002C6D94">
        <w:rPr>
          <w:rFonts w:ascii="GHEA Grapalat" w:hAnsi="GHEA Grapalat" w:cs="Sylfaen"/>
          <w:b/>
          <w:iCs/>
          <w:sz w:val="20"/>
          <w:lang w:val="af-ZA"/>
        </w:rPr>
        <w:t>ՊԱՅՄԱՆԱԳՐԻ</w:t>
      </w:r>
      <w:r w:rsidR="008D5016" w:rsidRPr="002C6D94">
        <w:rPr>
          <w:rFonts w:ascii="GHEA Grapalat" w:hAnsi="GHEA Grapalat" w:cs="Arial"/>
          <w:b/>
          <w:iCs/>
          <w:sz w:val="20"/>
          <w:lang w:val="af-ZA"/>
        </w:rPr>
        <w:t xml:space="preserve"> </w:t>
      </w:r>
      <w:r w:rsidR="008D5016" w:rsidRPr="002C6D94">
        <w:rPr>
          <w:rFonts w:ascii="GHEA Grapalat" w:hAnsi="GHEA Grapalat" w:cs="Sylfaen"/>
          <w:b/>
          <w:iCs/>
          <w:sz w:val="20"/>
          <w:lang w:val="af-ZA"/>
        </w:rPr>
        <w:t>ԿՆՔՈՒՄԸ</w:t>
      </w:r>
      <w:r w:rsidR="008D5016" w:rsidRPr="002C6D94">
        <w:rPr>
          <w:rFonts w:ascii="GHEA Grapalat" w:hAnsi="GHEA Grapalat" w:cs="Arial"/>
          <w:b/>
          <w:iCs/>
          <w:sz w:val="20"/>
          <w:lang w:val="af-ZA"/>
        </w:rPr>
        <w:t xml:space="preserve"> </w:t>
      </w:r>
    </w:p>
    <w:p w14:paraId="4D4AD653" w14:textId="77777777" w:rsidR="00096865" w:rsidRPr="002C6D94" w:rsidRDefault="00096865" w:rsidP="002C6D94">
      <w:pPr>
        <w:jc w:val="center"/>
        <w:rPr>
          <w:rFonts w:ascii="GHEA Grapalat" w:hAnsi="GHEA Grapalat"/>
          <w:b/>
          <w:iCs/>
          <w:sz w:val="20"/>
          <w:lang w:val="af-ZA"/>
        </w:rPr>
      </w:pPr>
    </w:p>
    <w:p w14:paraId="4B0D0D76" w14:textId="77777777" w:rsidR="00096865" w:rsidRPr="002C6D94" w:rsidRDefault="00AA0AD8" w:rsidP="002C6D94">
      <w:pPr>
        <w:ind w:firstLine="567"/>
        <w:jc w:val="both"/>
        <w:rPr>
          <w:rFonts w:ascii="GHEA Grapalat" w:hAnsi="GHEA Grapalat" w:cs="Sylfaen"/>
          <w:sz w:val="20"/>
          <w:lang w:val="af-ZA"/>
        </w:rPr>
      </w:pPr>
      <w:r w:rsidRPr="002C6D94">
        <w:rPr>
          <w:rFonts w:ascii="GHEA Grapalat" w:hAnsi="GHEA Grapalat"/>
          <w:iCs/>
          <w:sz w:val="20"/>
          <w:lang w:val="es-ES"/>
        </w:rPr>
        <w:t>9</w:t>
      </w:r>
      <w:r w:rsidR="00096865" w:rsidRPr="002C6D94">
        <w:rPr>
          <w:rFonts w:ascii="GHEA Grapalat" w:hAnsi="GHEA Grapalat"/>
          <w:iCs/>
          <w:sz w:val="20"/>
          <w:lang w:val="af-ZA"/>
        </w:rPr>
        <w:t xml:space="preserve">.1 </w:t>
      </w:r>
      <w:r w:rsidR="00096865" w:rsidRPr="002C6D94">
        <w:rPr>
          <w:rFonts w:ascii="GHEA Grapalat" w:hAnsi="GHEA Grapalat" w:cs="Sylfaen"/>
          <w:sz w:val="20"/>
          <w:lang w:val="ru-RU"/>
        </w:rPr>
        <w:t>Պայմանագիր</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կնքվում</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է</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հանձնաժողովի</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որոշման</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հիման</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վրա</w:t>
      </w:r>
      <w:r w:rsidR="00096865" w:rsidRPr="002C6D94">
        <w:rPr>
          <w:rFonts w:ascii="GHEA Grapalat" w:hAnsi="GHEA Grapalat" w:cs="Sylfaen"/>
          <w:sz w:val="20"/>
          <w:lang w:val="af-ZA"/>
        </w:rPr>
        <w:t xml:space="preserve">` </w:t>
      </w:r>
      <w:r w:rsidRPr="002C6D94">
        <w:rPr>
          <w:rFonts w:ascii="GHEA Grapalat" w:hAnsi="GHEA Grapalat" w:cs="Sylfaen"/>
          <w:sz w:val="20"/>
        </w:rPr>
        <w:t>պ</w:t>
      </w:r>
      <w:r w:rsidR="00096865" w:rsidRPr="002C6D94">
        <w:rPr>
          <w:rFonts w:ascii="GHEA Grapalat" w:hAnsi="GHEA Grapalat" w:cs="Sylfaen"/>
          <w:sz w:val="20"/>
          <w:lang w:val="ru-RU"/>
        </w:rPr>
        <w:t>ատվիրատուի</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կողմից</w:t>
      </w:r>
      <w:r w:rsidR="004D5671" w:rsidRPr="002C6D94">
        <w:rPr>
          <w:rFonts w:ascii="GHEA Grapalat" w:hAnsi="GHEA Grapalat" w:cs="Sylfaen"/>
          <w:sz w:val="20"/>
          <w:lang w:val="ru-RU"/>
        </w:rPr>
        <w:t>։</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Պայմանագիրը</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կնքվում</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է</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գրավոր</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մեկ</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փաստաթուղթ</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կազմելու</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միջոցով</w:t>
      </w:r>
      <w:r w:rsidR="004D5671" w:rsidRPr="002C6D94">
        <w:rPr>
          <w:rFonts w:ascii="GHEA Grapalat" w:hAnsi="GHEA Grapalat" w:cs="Sylfaen"/>
          <w:sz w:val="20"/>
          <w:lang w:val="ru-RU"/>
        </w:rPr>
        <w:t>։</w:t>
      </w:r>
    </w:p>
    <w:p w14:paraId="4ECA4381" w14:textId="77777777" w:rsidR="00EB6E54" w:rsidRPr="002C6D94" w:rsidRDefault="00AA0AD8" w:rsidP="002C6D94">
      <w:pPr>
        <w:ind w:firstLine="567"/>
        <w:jc w:val="both"/>
        <w:rPr>
          <w:rFonts w:ascii="GHEA Grapalat" w:hAnsi="GHEA Grapalat" w:cs="Sylfaen"/>
          <w:sz w:val="20"/>
          <w:lang w:val="af-ZA"/>
        </w:rPr>
      </w:pPr>
      <w:r w:rsidRPr="002C6D94">
        <w:rPr>
          <w:rFonts w:ascii="GHEA Grapalat" w:hAnsi="GHEA Grapalat" w:cs="Sylfaen"/>
          <w:sz w:val="20"/>
          <w:lang w:val="af-ZA"/>
        </w:rPr>
        <w:t>9</w:t>
      </w:r>
      <w:r w:rsidR="00096865" w:rsidRPr="002C6D94">
        <w:rPr>
          <w:rFonts w:ascii="GHEA Grapalat" w:hAnsi="GHEA Grapalat" w:cs="Sylfaen"/>
          <w:sz w:val="20"/>
          <w:lang w:val="af-ZA"/>
        </w:rPr>
        <w:t xml:space="preserve">.2 </w:t>
      </w:r>
      <w:r w:rsidR="00EB6E54" w:rsidRPr="002C6D94">
        <w:rPr>
          <w:rFonts w:ascii="GHEA Grapalat" w:hAnsi="GHEA Grapalat" w:cs="Sylfaen"/>
          <w:sz w:val="20"/>
          <w:lang w:val="ru-RU"/>
        </w:rPr>
        <w:t>Սույն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հրավերի</w:t>
      </w:r>
      <w:r w:rsidR="00EB6E54" w:rsidRPr="002C6D94">
        <w:rPr>
          <w:rFonts w:ascii="GHEA Grapalat" w:hAnsi="GHEA Grapalat" w:cs="Sylfaen"/>
          <w:sz w:val="20"/>
          <w:lang w:val="af-ZA"/>
        </w:rPr>
        <w:t xml:space="preserve"> </w:t>
      </w:r>
      <w:r w:rsidR="005D3674" w:rsidRPr="002C6D94">
        <w:rPr>
          <w:rFonts w:ascii="GHEA Grapalat" w:hAnsi="GHEA Grapalat" w:cs="Sylfaen"/>
          <w:sz w:val="20"/>
          <w:lang w:val="af-ZA"/>
        </w:rPr>
        <w:t>1-</w:t>
      </w:r>
      <w:r w:rsidR="005D3674" w:rsidRPr="002C6D94">
        <w:rPr>
          <w:rFonts w:ascii="GHEA Grapalat" w:hAnsi="GHEA Grapalat" w:cs="Sylfaen"/>
          <w:sz w:val="20"/>
        </w:rPr>
        <w:t>ին</w:t>
      </w:r>
      <w:r w:rsidR="005D3674" w:rsidRPr="002C6D94">
        <w:rPr>
          <w:rFonts w:ascii="GHEA Grapalat" w:hAnsi="GHEA Grapalat" w:cs="Sylfaen"/>
          <w:sz w:val="20"/>
          <w:lang w:val="af-ZA"/>
        </w:rPr>
        <w:t xml:space="preserve"> </w:t>
      </w:r>
      <w:r w:rsidR="005D3674" w:rsidRPr="002C6D94">
        <w:rPr>
          <w:rFonts w:ascii="GHEA Grapalat" w:hAnsi="GHEA Grapalat" w:cs="Sylfaen"/>
          <w:sz w:val="20"/>
        </w:rPr>
        <w:t>մասի</w:t>
      </w:r>
      <w:r w:rsidR="005D3674" w:rsidRPr="002C6D94">
        <w:rPr>
          <w:rFonts w:ascii="GHEA Grapalat" w:hAnsi="GHEA Grapalat" w:cs="Sylfaen"/>
          <w:sz w:val="20"/>
          <w:lang w:val="af-ZA"/>
        </w:rPr>
        <w:t xml:space="preserve"> </w:t>
      </w:r>
      <w:r w:rsidRPr="002C6D94">
        <w:rPr>
          <w:rFonts w:ascii="GHEA Grapalat" w:hAnsi="GHEA Grapalat" w:cs="Sylfaen"/>
          <w:sz w:val="20"/>
          <w:lang w:val="af-ZA"/>
        </w:rPr>
        <w:t>8</w:t>
      </w:r>
      <w:r w:rsidR="003717D2" w:rsidRPr="002C6D94">
        <w:rPr>
          <w:rFonts w:ascii="GHEA Grapalat" w:hAnsi="GHEA Grapalat" w:cs="Sylfaen"/>
          <w:sz w:val="20"/>
          <w:lang w:val="hy-AM"/>
        </w:rPr>
        <w:t>.</w:t>
      </w:r>
      <w:r w:rsidR="00F96621" w:rsidRPr="002C6D94">
        <w:rPr>
          <w:rFonts w:ascii="GHEA Grapalat" w:hAnsi="GHEA Grapalat" w:cs="Sylfaen"/>
          <w:sz w:val="20"/>
          <w:lang w:val="af-ZA"/>
        </w:rPr>
        <w:t>2</w:t>
      </w:r>
      <w:r w:rsidR="00325647" w:rsidRPr="002C6D94">
        <w:rPr>
          <w:rFonts w:ascii="GHEA Grapalat" w:hAnsi="GHEA Grapalat" w:cs="Sylfaen"/>
          <w:sz w:val="20"/>
          <w:lang w:val="af-ZA"/>
        </w:rPr>
        <w:t>3</w:t>
      </w:r>
      <w:r w:rsidR="00D61B60" w:rsidRPr="002C6D94">
        <w:rPr>
          <w:rFonts w:ascii="GHEA Grapalat" w:hAnsi="GHEA Grapalat" w:cs="Sylfaen"/>
          <w:sz w:val="20"/>
          <w:lang w:val="af-ZA"/>
        </w:rPr>
        <w:t xml:space="preserve"> </w:t>
      </w:r>
      <w:r w:rsidR="00EB6E54" w:rsidRPr="002C6D94">
        <w:rPr>
          <w:rFonts w:ascii="GHEA Grapalat" w:hAnsi="GHEA Grapalat" w:cs="Sylfaen"/>
          <w:sz w:val="20"/>
          <w:lang w:val="ru-RU"/>
        </w:rPr>
        <w:t>կետով</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սահմանված</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անգործության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ժամկետը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լրանալուն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հաջորդող</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չոր</w:t>
      </w:r>
      <w:r w:rsidR="00D42D0A" w:rsidRPr="002C6D94">
        <w:rPr>
          <w:rFonts w:ascii="GHEA Grapalat" w:hAnsi="GHEA Grapalat" w:cs="Sylfaen"/>
          <w:sz w:val="20"/>
          <w:lang w:val="hy-AM"/>
        </w:rPr>
        <w:t>րորդ</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աշխատանքային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օր</w:t>
      </w:r>
      <w:r w:rsidR="00D42D0A" w:rsidRPr="002C6D94">
        <w:rPr>
          <w:rFonts w:ascii="GHEA Grapalat" w:hAnsi="GHEA Grapalat" w:cs="Sylfaen"/>
          <w:sz w:val="20"/>
          <w:lang w:val="hy-AM"/>
        </w:rPr>
        <w:t>ը</w:t>
      </w:r>
      <w:r w:rsidR="00EB6E54" w:rsidRPr="002C6D94">
        <w:rPr>
          <w:rFonts w:ascii="GHEA Grapalat" w:hAnsi="GHEA Grapalat" w:cs="Sylfaen"/>
          <w:sz w:val="20"/>
          <w:lang w:val="af-ZA"/>
        </w:rPr>
        <w:t xml:space="preserve"> </w:t>
      </w:r>
      <w:r w:rsidRPr="002C6D94">
        <w:rPr>
          <w:rFonts w:ascii="GHEA Grapalat" w:hAnsi="GHEA Grapalat" w:cs="Sylfaen"/>
          <w:sz w:val="20"/>
        </w:rPr>
        <w:t>պ</w:t>
      </w:r>
      <w:r w:rsidR="00EB6E54" w:rsidRPr="002C6D94">
        <w:rPr>
          <w:rFonts w:ascii="GHEA Grapalat" w:hAnsi="GHEA Grapalat" w:cs="Sylfaen"/>
          <w:sz w:val="20"/>
          <w:lang w:val="ru-RU"/>
        </w:rPr>
        <w:t>ատվիրատուն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ծանուցում</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է</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ընտրված</w:t>
      </w:r>
      <w:r w:rsidR="00EB6E54" w:rsidRPr="002C6D94">
        <w:rPr>
          <w:rFonts w:ascii="GHEA Grapalat" w:hAnsi="GHEA Grapalat" w:cs="Sylfaen"/>
          <w:sz w:val="20"/>
          <w:lang w:val="af-ZA"/>
        </w:rPr>
        <w:t xml:space="preserve"> </w:t>
      </w:r>
      <w:r w:rsidR="005457B4" w:rsidRPr="002C6D94">
        <w:rPr>
          <w:rFonts w:ascii="GHEA Grapalat" w:hAnsi="GHEA Grapalat" w:cs="Sylfaen"/>
          <w:sz w:val="20"/>
        </w:rPr>
        <w:t>մ</w:t>
      </w:r>
      <w:r w:rsidR="00EB6E54" w:rsidRPr="002C6D94">
        <w:rPr>
          <w:rFonts w:ascii="GHEA Grapalat" w:hAnsi="GHEA Grapalat" w:cs="Sylfaen"/>
          <w:sz w:val="20"/>
          <w:lang w:val="ru-RU"/>
        </w:rPr>
        <w:t>ասնակցին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ներկայացնելով</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պայմանագիր</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կնքելու</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առաջարկը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և</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պայմանագրի</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նախագիծը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Ընդ</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որում</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պայմանագիրը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կարող</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է</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կնքվել</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ոչ</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շուտ</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քան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սույն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հրավերի</w:t>
      </w:r>
      <w:r w:rsidR="00EB6E54" w:rsidRPr="002C6D94">
        <w:rPr>
          <w:rFonts w:ascii="GHEA Grapalat" w:hAnsi="GHEA Grapalat" w:cs="Sylfaen"/>
          <w:sz w:val="20"/>
          <w:lang w:val="af-ZA"/>
        </w:rPr>
        <w:t xml:space="preserve"> </w:t>
      </w:r>
      <w:r w:rsidR="005D3674" w:rsidRPr="002C6D94">
        <w:rPr>
          <w:rFonts w:ascii="GHEA Grapalat" w:hAnsi="GHEA Grapalat" w:cs="Sylfaen"/>
          <w:sz w:val="20"/>
          <w:lang w:val="af-ZA"/>
        </w:rPr>
        <w:t>1-</w:t>
      </w:r>
      <w:r w:rsidR="005D3674" w:rsidRPr="002C6D94">
        <w:rPr>
          <w:rFonts w:ascii="GHEA Grapalat" w:hAnsi="GHEA Grapalat" w:cs="Sylfaen"/>
          <w:sz w:val="20"/>
        </w:rPr>
        <w:t>ին</w:t>
      </w:r>
      <w:r w:rsidR="005D3674" w:rsidRPr="002C6D94">
        <w:rPr>
          <w:rFonts w:ascii="GHEA Grapalat" w:hAnsi="GHEA Grapalat" w:cs="Sylfaen"/>
          <w:sz w:val="20"/>
          <w:lang w:val="af-ZA"/>
        </w:rPr>
        <w:t xml:space="preserve"> </w:t>
      </w:r>
      <w:r w:rsidR="005D3674" w:rsidRPr="002C6D94">
        <w:rPr>
          <w:rFonts w:ascii="GHEA Grapalat" w:hAnsi="GHEA Grapalat" w:cs="Sylfaen"/>
          <w:sz w:val="20"/>
        </w:rPr>
        <w:t>մասի</w:t>
      </w:r>
      <w:r w:rsidR="005D3674" w:rsidRPr="002C6D94">
        <w:rPr>
          <w:rFonts w:ascii="GHEA Grapalat" w:hAnsi="GHEA Grapalat" w:cs="Sylfaen"/>
          <w:sz w:val="20"/>
          <w:lang w:val="af-ZA"/>
        </w:rPr>
        <w:t xml:space="preserve"> </w:t>
      </w:r>
      <w:r w:rsidRPr="002C6D94">
        <w:rPr>
          <w:rFonts w:ascii="GHEA Grapalat" w:hAnsi="GHEA Grapalat" w:cs="Sylfaen"/>
          <w:sz w:val="20"/>
          <w:lang w:val="af-ZA"/>
        </w:rPr>
        <w:t>8</w:t>
      </w:r>
      <w:r w:rsidR="003717D2" w:rsidRPr="002C6D94">
        <w:rPr>
          <w:rFonts w:ascii="GHEA Grapalat" w:hAnsi="GHEA Grapalat" w:cs="Sylfaen"/>
          <w:sz w:val="20"/>
          <w:lang w:val="hy-AM"/>
        </w:rPr>
        <w:t>.</w:t>
      </w:r>
      <w:r w:rsidR="00F96621" w:rsidRPr="002C6D94">
        <w:rPr>
          <w:rFonts w:ascii="GHEA Grapalat" w:hAnsi="GHEA Grapalat" w:cs="Sylfaen"/>
          <w:sz w:val="20"/>
          <w:lang w:val="af-ZA"/>
        </w:rPr>
        <w:t>2</w:t>
      </w:r>
      <w:r w:rsidR="00325647" w:rsidRPr="002C6D94">
        <w:rPr>
          <w:rFonts w:ascii="GHEA Grapalat" w:hAnsi="GHEA Grapalat" w:cs="Sylfaen"/>
          <w:sz w:val="20"/>
          <w:lang w:val="af-ZA"/>
        </w:rPr>
        <w:t>3</w:t>
      </w:r>
      <w:r w:rsidR="00A5501E" w:rsidRPr="002C6D94">
        <w:rPr>
          <w:rFonts w:ascii="GHEA Grapalat" w:hAnsi="GHEA Grapalat" w:cs="Sylfaen"/>
          <w:sz w:val="20"/>
          <w:lang w:val="af-ZA"/>
        </w:rPr>
        <w:t xml:space="preserve"> </w:t>
      </w:r>
      <w:r w:rsidR="00EB6E54" w:rsidRPr="002C6D94">
        <w:rPr>
          <w:rFonts w:ascii="GHEA Grapalat" w:hAnsi="GHEA Grapalat" w:cs="Sylfaen"/>
          <w:sz w:val="20"/>
          <w:lang w:val="ru-RU"/>
        </w:rPr>
        <w:t>կետով</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սահմանված</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անգործության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ժամկետը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լրանալու</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օրվան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հաջորդող</w:t>
      </w:r>
      <w:r w:rsidR="00EB6E54" w:rsidRPr="002C6D94">
        <w:rPr>
          <w:rFonts w:ascii="GHEA Grapalat" w:hAnsi="GHEA Grapalat" w:cs="Sylfaen"/>
          <w:sz w:val="20"/>
          <w:lang w:val="af-ZA"/>
        </w:rPr>
        <w:t xml:space="preserve"> </w:t>
      </w:r>
      <w:r w:rsidR="00D42D0A" w:rsidRPr="002C6D94">
        <w:rPr>
          <w:rFonts w:ascii="GHEA Grapalat" w:hAnsi="GHEA Grapalat" w:cs="Sylfaen"/>
          <w:sz w:val="20"/>
          <w:lang w:val="hy-AM"/>
        </w:rPr>
        <w:t>չորրորդ</w:t>
      </w:r>
      <w:r w:rsidR="00D42D0A" w:rsidRPr="002C6D94">
        <w:rPr>
          <w:rFonts w:ascii="GHEA Grapalat" w:hAnsi="GHEA Grapalat" w:cs="Sylfaen"/>
          <w:sz w:val="20"/>
          <w:lang w:val="af-ZA"/>
        </w:rPr>
        <w:t xml:space="preserve"> </w:t>
      </w:r>
      <w:r w:rsidR="00EB6E54" w:rsidRPr="002C6D94">
        <w:rPr>
          <w:rFonts w:ascii="GHEA Grapalat" w:hAnsi="GHEA Grapalat" w:cs="Sylfaen"/>
          <w:sz w:val="20"/>
          <w:lang w:val="ru-RU"/>
        </w:rPr>
        <w:t>աշխատանքային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օրը</w:t>
      </w:r>
      <w:r w:rsidR="00EB6E54" w:rsidRPr="002C6D94">
        <w:rPr>
          <w:rFonts w:ascii="GHEA Grapalat" w:hAnsi="GHEA Grapalat" w:cs="Sylfaen"/>
          <w:sz w:val="20"/>
          <w:lang w:val="af-ZA"/>
        </w:rPr>
        <w:t>:</w:t>
      </w:r>
    </w:p>
    <w:p w14:paraId="408C8B52" w14:textId="77777777" w:rsidR="00F23A51" w:rsidRPr="002C6D94" w:rsidRDefault="00AA0AD8" w:rsidP="002C6D94">
      <w:pPr>
        <w:ind w:firstLine="567"/>
        <w:jc w:val="both"/>
        <w:rPr>
          <w:rFonts w:ascii="GHEA Grapalat" w:hAnsi="GHEA Grapalat" w:cs="Sylfaen"/>
          <w:sz w:val="20"/>
          <w:lang w:val="af-ZA"/>
        </w:rPr>
      </w:pPr>
      <w:r w:rsidRPr="002C6D94">
        <w:rPr>
          <w:rFonts w:ascii="GHEA Grapalat" w:hAnsi="GHEA Grapalat" w:cs="Sylfaen"/>
          <w:sz w:val="20"/>
          <w:lang w:val="af-ZA"/>
        </w:rPr>
        <w:t>9</w:t>
      </w:r>
      <w:r w:rsidR="003717D2" w:rsidRPr="002C6D94">
        <w:rPr>
          <w:rFonts w:ascii="GHEA Grapalat" w:hAnsi="GHEA Grapalat" w:cs="Sylfaen"/>
          <w:sz w:val="20"/>
          <w:lang w:val="hy-AM"/>
        </w:rPr>
        <w:t>.3</w:t>
      </w:r>
      <w:r w:rsidR="00F23A51" w:rsidRPr="002C6D94">
        <w:rPr>
          <w:rFonts w:ascii="GHEA Grapalat" w:hAnsi="GHEA Grapalat" w:cs="Sylfaen"/>
          <w:sz w:val="20"/>
          <w:lang w:val="af-ZA"/>
        </w:rPr>
        <w:t xml:space="preserve"> </w:t>
      </w:r>
      <w:r w:rsidR="00EB6E54" w:rsidRPr="002C6D94">
        <w:rPr>
          <w:rFonts w:ascii="GHEA Grapalat" w:hAnsi="GHEA Grapalat" w:cs="Sylfaen"/>
          <w:sz w:val="20"/>
          <w:lang w:val="ru-RU"/>
        </w:rPr>
        <w:t>Ընտրված</w:t>
      </w:r>
      <w:r w:rsidR="00EB6E54" w:rsidRPr="002C6D94">
        <w:rPr>
          <w:rFonts w:ascii="GHEA Grapalat" w:hAnsi="GHEA Grapalat" w:cs="Sylfaen"/>
          <w:sz w:val="20"/>
          <w:lang w:val="af-ZA"/>
        </w:rPr>
        <w:t xml:space="preserve"> </w:t>
      </w:r>
      <w:r w:rsidRPr="002C6D94">
        <w:rPr>
          <w:rFonts w:ascii="GHEA Grapalat" w:hAnsi="GHEA Grapalat" w:cs="Sylfaen"/>
          <w:sz w:val="20"/>
        </w:rPr>
        <w:t>մ</w:t>
      </w:r>
      <w:r w:rsidR="00EB6E54" w:rsidRPr="002C6D94">
        <w:rPr>
          <w:rFonts w:ascii="GHEA Grapalat" w:hAnsi="GHEA Grapalat" w:cs="Sylfaen"/>
          <w:sz w:val="20"/>
          <w:lang w:val="ru-RU"/>
        </w:rPr>
        <w:t>ասնակցին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պայմանագիր</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կնքելու</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առաջարկը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և</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կնքվելիք</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պայմանագրի</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նախագիծը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հանձնաժողովի</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քարտուղարը</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տրամադրում</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է</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էլեկտրոնային</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եղանակով</w:t>
      </w:r>
      <w:r w:rsidR="00EB6E54" w:rsidRPr="002C6D94">
        <w:rPr>
          <w:rFonts w:ascii="GHEA Grapalat" w:hAnsi="GHEA Grapalat" w:cs="Sylfaen"/>
          <w:sz w:val="20"/>
          <w:lang w:val="af-ZA"/>
        </w:rPr>
        <w:t xml:space="preserve">: </w:t>
      </w:r>
      <w:r w:rsidR="00443B7A" w:rsidRPr="002C6D94">
        <w:rPr>
          <w:rFonts w:ascii="GHEA Grapalat" w:hAnsi="GHEA Grapalat" w:cs="Sylfaen"/>
          <w:sz w:val="20"/>
          <w:lang w:val="ru-RU"/>
        </w:rPr>
        <w:t>Ընդ</w:t>
      </w:r>
      <w:r w:rsidR="00443B7A" w:rsidRPr="002C6D94">
        <w:rPr>
          <w:rFonts w:ascii="GHEA Grapalat" w:hAnsi="GHEA Grapalat" w:cs="Sylfaen"/>
          <w:sz w:val="20"/>
          <w:lang w:val="af-ZA"/>
        </w:rPr>
        <w:t xml:space="preserve"> </w:t>
      </w:r>
      <w:r w:rsidR="00443B7A" w:rsidRPr="002C6D94">
        <w:rPr>
          <w:rFonts w:ascii="GHEA Grapalat" w:hAnsi="GHEA Grapalat" w:cs="Sylfaen"/>
          <w:sz w:val="20"/>
          <w:lang w:val="ru-RU"/>
        </w:rPr>
        <w:t>որում</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պայմանագրում</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ներառվում</w:t>
      </w:r>
      <w:r w:rsidR="00EB6E54" w:rsidRPr="002C6D94">
        <w:rPr>
          <w:rFonts w:ascii="GHEA Grapalat" w:hAnsi="GHEA Grapalat" w:cs="Sylfaen"/>
          <w:sz w:val="20"/>
          <w:lang w:val="af-ZA"/>
        </w:rPr>
        <w:t xml:space="preserve"> </w:t>
      </w:r>
      <w:r w:rsidR="003B585C" w:rsidRPr="002C6D94">
        <w:rPr>
          <w:rFonts w:ascii="GHEA Grapalat" w:hAnsi="GHEA Grapalat" w:cs="Sylfaen"/>
          <w:sz w:val="20"/>
        </w:rPr>
        <w:t>է</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ընտրված</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մասնակցի</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կողմից</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հայտով</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ներկայացված</w:t>
      </w:r>
      <w:r w:rsidR="00EB6E54" w:rsidRPr="002C6D94">
        <w:rPr>
          <w:rFonts w:ascii="GHEA Grapalat" w:hAnsi="GHEA Grapalat" w:cs="Sylfaen"/>
          <w:sz w:val="20"/>
          <w:lang w:val="af-ZA"/>
        </w:rPr>
        <w:t xml:space="preserve"> </w:t>
      </w:r>
      <w:r w:rsidR="00EB6E54" w:rsidRPr="002C6D94">
        <w:rPr>
          <w:rFonts w:ascii="GHEA Grapalat" w:hAnsi="GHEA Grapalat" w:cs="Sylfaen"/>
          <w:sz w:val="20"/>
          <w:lang w:val="ru-RU"/>
        </w:rPr>
        <w:t>ապրանքի</w:t>
      </w:r>
      <w:r w:rsidR="00EB6E54" w:rsidRPr="002C6D94">
        <w:rPr>
          <w:rFonts w:ascii="GHEA Grapalat" w:hAnsi="GHEA Grapalat" w:cs="Sylfaen"/>
          <w:sz w:val="20"/>
          <w:lang w:val="af-ZA"/>
        </w:rPr>
        <w:t xml:space="preserve"> </w:t>
      </w:r>
      <w:r w:rsidR="00137A5C" w:rsidRPr="002C6D94">
        <w:rPr>
          <w:rFonts w:ascii="GHEA Grapalat" w:hAnsi="GHEA Grapalat"/>
          <w:sz w:val="20"/>
          <w:szCs w:val="20"/>
          <w:lang w:val="hy-AM" w:eastAsia="x-none"/>
        </w:rPr>
        <w:t>ամբողջական նկարագիրը</w:t>
      </w:r>
      <w:r w:rsidR="00443B7A" w:rsidRPr="002C6D94">
        <w:rPr>
          <w:rFonts w:ascii="GHEA Grapalat" w:hAnsi="GHEA Grapalat" w:cs="Sylfaen"/>
          <w:sz w:val="20"/>
          <w:lang w:val="af-ZA"/>
        </w:rPr>
        <w:t xml:space="preserve">: </w:t>
      </w:r>
    </w:p>
    <w:p w14:paraId="6AC9B25C" w14:textId="77777777" w:rsidR="00D42D0A" w:rsidRPr="002C6D94" w:rsidRDefault="00AA0AD8" w:rsidP="002C6D94">
      <w:pPr>
        <w:ind w:firstLine="567"/>
        <w:jc w:val="both"/>
        <w:rPr>
          <w:rFonts w:ascii="GHEA Grapalat" w:hAnsi="GHEA Grapalat" w:cs="Sylfaen"/>
          <w:sz w:val="20"/>
          <w:lang w:val="hy-AM"/>
        </w:rPr>
      </w:pPr>
      <w:r w:rsidRPr="002C6D94">
        <w:rPr>
          <w:rFonts w:ascii="GHEA Grapalat" w:hAnsi="GHEA Grapalat" w:cs="Sylfaen"/>
          <w:sz w:val="20"/>
          <w:lang w:val="af-ZA"/>
        </w:rPr>
        <w:t>9</w:t>
      </w:r>
      <w:r w:rsidR="003717D2" w:rsidRPr="002C6D94">
        <w:rPr>
          <w:rFonts w:ascii="GHEA Grapalat" w:hAnsi="GHEA Grapalat" w:cs="Sylfaen"/>
          <w:sz w:val="20"/>
          <w:lang w:val="hy-AM"/>
        </w:rPr>
        <w:t>.</w:t>
      </w:r>
      <w:r w:rsidR="00325647" w:rsidRPr="002C6D94">
        <w:rPr>
          <w:rFonts w:ascii="GHEA Grapalat" w:hAnsi="GHEA Grapalat" w:cs="Sylfaen"/>
          <w:sz w:val="20"/>
          <w:lang w:val="af-ZA"/>
        </w:rPr>
        <w:t>4</w:t>
      </w:r>
      <w:r w:rsidR="00096865" w:rsidRPr="002C6D94">
        <w:rPr>
          <w:rFonts w:ascii="GHEA Grapalat" w:hAnsi="GHEA Grapalat" w:cs="Sylfaen"/>
          <w:sz w:val="20"/>
          <w:lang w:val="af-ZA"/>
        </w:rPr>
        <w:t xml:space="preserve"> </w:t>
      </w:r>
      <w:r w:rsidR="00D42D0A" w:rsidRPr="002C6D94">
        <w:rPr>
          <w:rFonts w:ascii="GHEA Grapalat" w:hAnsi="GHEA Grapalat" w:cs="Sylfaen"/>
          <w:sz w:val="20"/>
          <w:lang w:val="hy-AM"/>
        </w:rPr>
        <w:t>Եթե</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ընտրված</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մասնակիցը</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պայմանագիր</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կնքելու</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մասին</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ծանուցումը</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և</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պայմանագրի</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նախագիծն</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ստանալուց</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 xml:space="preserve">հետո </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սույն հրավերի 10</w:t>
      </w:r>
      <w:r w:rsidR="00D42D0A" w:rsidRPr="002C6D94">
        <w:rPr>
          <w:rFonts w:ascii="Cambria Math" w:hAnsi="Cambria Math" w:cs="Cambria Math"/>
          <w:sz w:val="20"/>
          <w:lang w:val="hy-AM"/>
        </w:rPr>
        <w:t>․</w:t>
      </w:r>
      <w:r w:rsidR="00D42D0A" w:rsidRPr="002C6D94">
        <w:rPr>
          <w:rFonts w:ascii="GHEA Grapalat" w:hAnsi="GHEA Grapalat" w:cs="Sylfaen"/>
          <w:sz w:val="20"/>
          <w:lang w:val="hy-AM"/>
        </w:rPr>
        <w:t xml:space="preserve">1 </w:t>
      </w:r>
      <w:r w:rsidR="00D42D0A" w:rsidRPr="002C6D94">
        <w:rPr>
          <w:rFonts w:ascii="GHEA Grapalat" w:hAnsi="GHEA Grapalat" w:cs="GHEA Grapalat"/>
          <w:sz w:val="20"/>
          <w:lang w:val="hy-AM"/>
        </w:rPr>
        <w:t>կետով</w:t>
      </w:r>
      <w:r w:rsidR="00D42D0A" w:rsidRPr="002C6D94">
        <w:rPr>
          <w:rFonts w:ascii="GHEA Grapalat" w:hAnsi="GHEA Grapalat" w:cs="Sylfaen"/>
          <w:sz w:val="20"/>
          <w:lang w:val="hy-AM"/>
        </w:rPr>
        <w:t xml:space="preserve"> նախատեսված ժամկետում, իսկ կնքվելիք պայմանագրի նախագծով</w:t>
      </w:r>
      <w:r w:rsidR="00D42D0A" w:rsidRPr="002C6D94">
        <w:rPr>
          <w:rFonts w:ascii="Courier New" w:hAnsi="Courier New" w:cs="Courier New"/>
          <w:sz w:val="20"/>
          <w:lang w:val="hy-AM"/>
        </w:rPr>
        <w:t> </w:t>
      </w:r>
      <w:r w:rsidR="00D42D0A" w:rsidRPr="002C6D94">
        <w:rPr>
          <w:rFonts w:ascii="GHEA Grapalat" w:hAnsi="GHEA Grapalat" w:cs="Sylfaen"/>
          <w:sz w:val="20"/>
          <w:lang w:val="hy-AM"/>
        </w:rPr>
        <w:t>կանխավճար նախատեսված լինելու դեպքում՝ 10 աշխատանքային օրվա ընթացքում չի</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ստորագրում</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պայմանագիրը</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և</w:t>
      </w:r>
      <w:r w:rsidR="00D42D0A" w:rsidRPr="002C6D94">
        <w:rPr>
          <w:rFonts w:ascii="GHEA Grapalat" w:hAnsi="GHEA Grapalat" w:cs="Sylfaen"/>
          <w:sz w:val="20"/>
          <w:lang w:val="af-ZA"/>
        </w:rPr>
        <w:t xml:space="preserve"> պ</w:t>
      </w:r>
      <w:r w:rsidR="00D42D0A" w:rsidRPr="002C6D94">
        <w:rPr>
          <w:rFonts w:ascii="GHEA Grapalat" w:hAnsi="GHEA Grapalat" w:cs="Sylfaen"/>
          <w:sz w:val="20"/>
          <w:lang w:val="hy-AM"/>
        </w:rPr>
        <w:t>ատվիրատուին</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ներկայացնում</w:t>
      </w:r>
      <w:r w:rsidR="00D42D0A" w:rsidRPr="002C6D94">
        <w:rPr>
          <w:rFonts w:ascii="GHEA Grapalat" w:hAnsi="GHEA Grapalat" w:cs="Sylfaen"/>
          <w:sz w:val="20"/>
          <w:lang w:val="af-ZA"/>
        </w:rPr>
        <w:t xml:space="preserve"> որակավորման և </w:t>
      </w:r>
      <w:r w:rsidR="00D42D0A" w:rsidRPr="002C6D94">
        <w:rPr>
          <w:rFonts w:ascii="GHEA Grapalat" w:hAnsi="GHEA Grapalat" w:cs="Sylfaen"/>
          <w:sz w:val="20"/>
          <w:lang w:val="hy-AM"/>
        </w:rPr>
        <w:t>պայմանագրի</w:t>
      </w:r>
      <w:r w:rsidR="00D42D0A" w:rsidRPr="002C6D94">
        <w:rPr>
          <w:rFonts w:ascii="GHEA Grapalat" w:hAnsi="GHEA Grapalat" w:cs="Sylfaen"/>
          <w:sz w:val="20"/>
          <w:lang w:val="af-ZA"/>
        </w:rPr>
        <w:t xml:space="preserve"> </w:t>
      </w:r>
      <w:r w:rsidR="00D42D0A" w:rsidRPr="002C6D94">
        <w:rPr>
          <w:rFonts w:ascii="GHEA Grapalat" w:hAnsi="GHEA Grapalat" w:cs="Sylfaen"/>
          <w:sz w:val="20"/>
          <w:lang w:val="hy-AM"/>
        </w:rPr>
        <w:t>ապահովումները</w:t>
      </w:r>
      <w:r w:rsidR="00D42D0A" w:rsidRPr="002C6D94">
        <w:rPr>
          <w:rFonts w:ascii="GHEA Grapalat" w:hAnsi="GHEA Grapalat" w:cs="Sylfaen"/>
          <w:sz w:val="20"/>
          <w:lang w:val="af-ZA"/>
        </w:rPr>
        <w:t>,</w:t>
      </w:r>
      <w:r w:rsidR="00D42D0A" w:rsidRPr="002C6D9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C6D94">
        <w:rPr>
          <w:rFonts w:ascii="GHEA Grapalat" w:hAnsi="GHEA Grapalat" w:cs="Sylfaen"/>
          <w:i/>
          <w:sz w:val="20"/>
          <w:lang w:val="af-ZA"/>
        </w:rPr>
        <w:t xml:space="preserve"> </w:t>
      </w:r>
      <w:r w:rsidR="00D42D0A" w:rsidRPr="002C6D94">
        <w:rPr>
          <w:rFonts w:ascii="GHEA Grapalat" w:hAnsi="GHEA Grapalat" w:cs="Sylfaen"/>
          <w:sz w:val="20"/>
          <w:lang w:val="hy-AM"/>
        </w:rPr>
        <w:t>ապա նա զրկվում է պայմանագիրը ստորագրելու իրավունքից։</w:t>
      </w:r>
      <w:r w:rsidR="00D42D0A" w:rsidRPr="002C6D94">
        <w:rPr>
          <w:rFonts w:ascii="GHEA Grapalat" w:hAnsi="GHEA Grapalat" w:cs="Sylfaen"/>
          <w:sz w:val="20"/>
          <w:lang w:val="af-ZA"/>
        </w:rPr>
        <w:t xml:space="preserve"> </w:t>
      </w:r>
    </w:p>
    <w:p w14:paraId="56CC7100" w14:textId="77777777" w:rsidR="000313A6" w:rsidRPr="002C6D94" w:rsidRDefault="000313A6" w:rsidP="002C6D94">
      <w:pPr>
        <w:ind w:firstLine="567"/>
        <w:jc w:val="both"/>
        <w:rPr>
          <w:rFonts w:ascii="GHEA Grapalat" w:hAnsi="GHEA Grapalat" w:cs="Sylfaen"/>
          <w:sz w:val="20"/>
          <w:lang w:val="af-ZA"/>
        </w:rPr>
      </w:pPr>
      <w:r w:rsidRPr="002C6D94">
        <w:rPr>
          <w:rFonts w:ascii="GHEA Grapalat" w:hAnsi="GHEA Grapalat" w:cs="Sylfaen"/>
          <w:sz w:val="20"/>
          <w:lang w:val="hy-AM"/>
        </w:rPr>
        <w:t>Ընդ</w:t>
      </w:r>
      <w:r w:rsidRPr="002C6D94">
        <w:rPr>
          <w:rFonts w:ascii="GHEA Grapalat" w:hAnsi="GHEA Grapalat" w:cs="Sylfaen"/>
          <w:sz w:val="20"/>
          <w:lang w:val="af-ZA"/>
        </w:rPr>
        <w:t xml:space="preserve"> </w:t>
      </w:r>
      <w:r w:rsidRPr="002C6D94">
        <w:rPr>
          <w:rFonts w:ascii="GHEA Grapalat" w:hAnsi="GHEA Grapalat" w:cs="Sylfaen"/>
          <w:sz w:val="20"/>
          <w:lang w:val="hy-AM"/>
        </w:rPr>
        <w:t>որում</w:t>
      </w:r>
      <w:r w:rsidRPr="002C6D94">
        <w:rPr>
          <w:rFonts w:ascii="GHEA Grapalat" w:hAnsi="GHEA Grapalat" w:cs="Sylfaen"/>
          <w:sz w:val="20"/>
          <w:lang w:val="af-ZA"/>
        </w:rPr>
        <w:t xml:space="preserve"> </w:t>
      </w:r>
      <w:r w:rsidRPr="002C6D94">
        <w:rPr>
          <w:rFonts w:ascii="GHEA Grapalat" w:hAnsi="GHEA Grapalat" w:cs="Sylfaen"/>
          <w:sz w:val="20"/>
          <w:lang w:val="hy-AM"/>
        </w:rPr>
        <w:t xml:space="preserve">ընտրված մասնակցի կողմից հաստատված պայմանագրի նախագիծը </w:t>
      </w:r>
      <w:r w:rsidR="00A6756D" w:rsidRPr="002C6D94">
        <w:rPr>
          <w:rFonts w:ascii="GHEA Grapalat" w:hAnsi="GHEA Grapalat" w:cs="Sylfaen"/>
          <w:sz w:val="20"/>
          <w:lang w:val="hy-AM"/>
        </w:rPr>
        <w:t>պ</w:t>
      </w:r>
      <w:r w:rsidRPr="002C6D9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C6D94">
        <w:rPr>
          <w:rFonts w:ascii="GHEA Grapalat" w:hAnsi="GHEA Grapalat" w:cs="Sylfaen"/>
          <w:sz w:val="20"/>
          <w:lang w:val="hy-AM"/>
        </w:rPr>
        <w:t>պ</w:t>
      </w:r>
      <w:r w:rsidRPr="002C6D94">
        <w:rPr>
          <w:rFonts w:ascii="GHEA Grapalat" w:hAnsi="GHEA Grapalat" w:cs="Sylfaen"/>
          <w:sz w:val="20"/>
          <w:lang w:val="hy-AM"/>
        </w:rPr>
        <w:t>ատվիրատուի փաստաթղթաշրջանառ</w:t>
      </w:r>
      <w:r w:rsidR="005F7C1D" w:rsidRPr="002C6D94">
        <w:rPr>
          <w:rFonts w:ascii="GHEA Grapalat" w:hAnsi="GHEA Grapalat" w:cs="Sylfaen"/>
          <w:sz w:val="20"/>
          <w:lang w:val="hy-AM"/>
        </w:rPr>
        <w:t>ության համակարգում:  Պա</w:t>
      </w:r>
      <w:r w:rsidRPr="002C6D94">
        <w:rPr>
          <w:rFonts w:ascii="GHEA Grapalat" w:hAnsi="GHEA Grapalat" w:cs="Sylfaen"/>
          <w:sz w:val="20"/>
          <w:lang w:val="hy-AM"/>
        </w:rPr>
        <w:t xml:space="preserve">տվիրատուի ղեկավարի կողմից պայմանագրի նախագիծը </w:t>
      </w:r>
      <w:r w:rsidRPr="002C6D94">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և</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հաստատմանը</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հաջորդող</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աշխատանքային</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օրը</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ուղեկցող</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գրությամբ</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տրամադրվում</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է</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ընտրված</w:t>
      </w:r>
      <w:r w:rsidR="005D3674" w:rsidRPr="002C6D94">
        <w:rPr>
          <w:rFonts w:ascii="GHEA Grapalat" w:hAnsi="GHEA Grapalat" w:cs="Sylfaen"/>
          <w:sz w:val="20"/>
          <w:lang w:val="af-ZA"/>
        </w:rPr>
        <w:t xml:space="preserve"> </w:t>
      </w:r>
      <w:r w:rsidR="005D3674" w:rsidRPr="002C6D94">
        <w:rPr>
          <w:rFonts w:ascii="GHEA Grapalat" w:hAnsi="GHEA Grapalat" w:cs="Sylfaen"/>
          <w:sz w:val="20"/>
          <w:lang w:val="hy-AM"/>
        </w:rPr>
        <w:t>մասնակցին</w:t>
      </w:r>
      <w:r w:rsidRPr="002C6D94">
        <w:rPr>
          <w:rFonts w:ascii="GHEA Grapalat" w:hAnsi="GHEA Grapalat" w:cs="Sylfaen"/>
          <w:sz w:val="20"/>
          <w:lang w:val="hy-AM"/>
        </w:rPr>
        <w:t>:</w:t>
      </w:r>
    </w:p>
    <w:p w14:paraId="7C17F752" w14:textId="77777777" w:rsidR="00D612BC" w:rsidRPr="002C6D94" w:rsidRDefault="00AA0AD8" w:rsidP="002C6D94">
      <w:pPr>
        <w:pStyle w:val="a3"/>
        <w:spacing w:line="240" w:lineRule="auto"/>
        <w:ind w:firstLine="567"/>
        <w:rPr>
          <w:rFonts w:ascii="GHEA Grapalat" w:hAnsi="GHEA Grapalat" w:cs="Sylfaen"/>
          <w:i w:val="0"/>
          <w:szCs w:val="24"/>
          <w:lang w:val="af-ZA"/>
        </w:rPr>
      </w:pPr>
      <w:r w:rsidRPr="002C6D94">
        <w:rPr>
          <w:rFonts w:ascii="GHEA Grapalat" w:hAnsi="GHEA Grapalat" w:cs="Sylfaen"/>
          <w:i w:val="0"/>
          <w:szCs w:val="24"/>
          <w:lang w:val="af-ZA"/>
        </w:rPr>
        <w:t>9</w:t>
      </w:r>
      <w:r w:rsidR="00D17258" w:rsidRPr="002C6D94">
        <w:rPr>
          <w:rFonts w:ascii="GHEA Grapalat" w:hAnsi="GHEA Grapalat" w:cs="Sylfaen"/>
          <w:i w:val="0"/>
          <w:szCs w:val="24"/>
          <w:lang w:val="af-ZA"/>
        </w:rPr>
        <w:t>.</w:t>
      </w:r>
      <w:r w:rsidR="00AE2768" w:rsidRPr="002C6D94">
        <w:rPr>
          <w:rFonts w:ascii="GHEA Grapalat" w:hAnsi="GHEA Grapalat" w:cs="Sylfaen"/>
          <w:i w:val="0"/>
          <w:szCs w:val="24"/>
          <w:lang w:val="af-ZA"/>
        </w:rPr>
        <w:t xml:space="preserve">5 </w:t>
      </w:r>
      <w:r w:rsidR="00096865" w:rsidRPr="002C6D94">
        <w:rPr>
          <w:rFonts w:ascii="GHEA Grapalat" w:hAnsi="GHEA Grapalat" w:cs="Sylfaen"/>
          <w:i w:val="0"/>
          <w:szCs w:val="24"/>
          <w:lang w:val="ru-RU"/>
        </w:rPr>
        <w:t>Մինչև</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սույն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հրավերի</w:t>
      </w:r>
      <w:r w:rsidR="00096865" w:rsidRPr="002C6D94">
        <w:rPr>
          <w:rFonts w:ascii="GHEA Grapalat" w:hAnsi="GHEA Grapalat" w:cs="Sylfaen"/>
          <w:i w:val="0"/>
          <w:szCs w:val="24"/>
          <w:lang w:val="af-ZA"/>
        </w:rPr>
        <w:t xml:space="preserve"> </w:t>
      </w:r>
      <w:r w:rsidR="00447FFD" w:rsidRPr="002C6D94">
        <w:rPr>
          <w:rFonts w:ascii="GHEA Grapalat" w:hAnsi="GHEA Grapalat" w:cs="Sylfaen"/>
          <w:i w:val="0"/>
          <w:szCs w:val="24"/>
          <w:lang w:val="af-ZA"/>
        </w:rPr>
        <w:t xml:space="preserve">1-ին մասի </w:t>
      </w:r>
      <w:r w:rsidR="00A6756D" w:rsidRPr="002C6D94">
        <w:rPr>
          <w:rFonts w:ascii="GHEA Grapalat" w:hAnsi="GHEA Grapalat" w:cs="Sylfaen"/>
          <w:i w:val="0"/>
          <w:szCs w:val="24"/>
          <w:lang w:val="af-ZA"/>
        </w:rPr>
        <w:t>9</w:t>
      </w:r>
      <w:r w:rsidR="005B1DD6" w:rsidRPr="002C6D94">
        <w:rPr>
          <w:rFonts w:ascii="GHEA Grapalat" w:hAnsi="GHEA Grapalat" w:cs="Sylfaen"/>
          <w:i w:val="0"/>
          <w:szCs w:val="24"/>
          <w:lang w:val="hy-AM"/>
        </w:rPr>
        <w:t>.</w:t>
      </w:r>
      <w:r w:rsidR="00325647" w:rsidRPr="002C6D94">
        <w:rPr>
          <w:rFonts w:ascii="GHEA Grapalat" w:hAnsi="GHEA Grapalat" w:cs="Sylfaen"/>
          <w:i w:val="0"/>
          <w:szCs w:val="24"/>
          <w:lang w:val="af-ZA"/>
        </w:rPr>
        <w:t>4</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կետով</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նախատեսված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ժամկետի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ավարտը</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կողմերի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համաձայնությամբ</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կարող</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են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պայմանագրի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նախագծում</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կատարվել</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փոփոխություններ</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սակայն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դրանք</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չեն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կարող</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հանգեցնել</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գնման</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առարկայի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բնութագրերի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փոփոխմանը</w:t>
      </w:r>
      <w:r w:rsidR="00096865" w:rsidRPr="002C6D94">
        <w:rPr>
          <w:rFonts w:ascii="GHEA Grapalat" w:hAnsi="GHEA Grapalat" w:cs="Sylfaen"/>
          <w:i w:val="0"/>
          <w:szCs w:val="24"/>
          <w:lang w:val="af-ZA"/>
        </w:rPr>
        <w:t xml:space="preserve">, </w:t>
      </w:r>
      <w:r w:rsidR="00D42D0A" w:rsidRPr="002C6D94">
        <w:rPr>
          <w:rFonts w:ascii="GHEA Grapalat" w:hAnsi="GHEA Grapalat" w:cs="Sylfaen"/>
          <w:i w:val="0"/>
          <w:szCs w:val="24"/>
          <w:lang w:val="hy-AM"/>
        </w:rPr>
        <w:t>կանխավճարի չափի կամ</w:t>
      </w:r>
      <w:r w:rsidR="00D42D0A" w:rsidRPr="002C6D94" w:rsidDel="00D42D0A">
        <w:rPr>
          <w:rFonts w:ascii="GHEA Grapalat" w:hAnsi="GHEA Grapalat" w:cs="Sylfaen"/>
          <w:i w:val="0"/>
          <w:szCs w:val="24"/>
          <w:lang w:val="af-ZA"/>
        </w:rPr>
        <w:t xml:space="preserve"> </w:t>
      </w:r>
      <w:r w:rsidR="00096865" w:rsidRPr="002C6D94">
        <w:rPr>
          <w:rFonts w:ascii="GHEA Grapalat" w:hAnsi="GHEA Grapalat" w:cs="Sylfaen"/>
          <w:i w:val="0"/>
          <w:szCs w:val="24"/>
          <w:lang w:val="ru-RU"/>
        </w:rPr>
        <w:t>ընտրված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մասնակցի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առաջարկած</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գնի</w:t>
      </w:r>
      <w:r w:rsidR="00096865" w:rsidRPr="002C6D94">
        <w:rPr>
          <w:rFonts w:ascii="GHEA Grapalat" w:hAnsi="GHEA Grapalat" w:cs="Sylfaen"/>
          <w:i w:val="0"/>
          <w:szCs w:val="24"/>
          <w:lang w:val="af-ZA"/>
        </w:rPr>
        <w:t xml:space="preserve"> </w:t>
      </w:r>
      <w:r w:rsidR="00096865" w:rsidRPr="002C6D94">
        <w:rPr>
          <w:rFonts w:ascii="GHEA Grapalat" w:hAnsi="GHEA Grapalat" w:cs="Sylfaen"/>
          <w:i w:val="0"/>
          <w:szCs w:val="24"/>
          <w:lang w:val="ru-RU"/>
        </w:rPr>
        <w:t>ավելացմանը</w:t>
      </w:r>
      <w:r w:rsidR="004D5671" w:rsidRPr="002C6D94">
        <w:rPr>
          <w:rFonts w:ascii="GHEA Grapalat" w:hAnsi="GHEA Grapalat" w:cs="Sylfaen"/>
          <w:i w:val="0"/>
          <w:szCs w:val="24"/>
          <w:lang w:val="ru-RU"/>
        </w:rPr>
        <w:t>։</w:t>
      </w:r>
      <w:r w:rsidR="00D612BC" w:rsidRPr="002C6D94">
        <w:rPr>
          <w:rFonts w:ascii="GHEA Mariam" w:hAnsi="GHEA Mariam"/>
          <w:spacing w:val="-8"/>
          <w:lang w:val="af-ZA"/>
        </w:rPr>
        <w:t xml:space="preserve"> </w:t>
      </w:r>
    </w:p>
    <w:p w14:paraId="3E77FB53" w14:textId="77777777" w:rsidR="00096865" w:rsidRPr="002C6D94" w:rsidRDefault="00096865" w:rsidP="002C6D94">
      <w:pPr>
        <w:jc w:val="center"/>
        <w:rPr>
          <w:rFonts w:ascii="GHEA Grapalat" w:hAnsi="GHEA Grapalat"/>
          <w:b/>
          <w:iCs/>
          <w:sz w:val="20"/>
          <w:lang w:val="af-ZA"/>
        </w:rPr>
      </w:pPr>
    </w:p>
    <w:p w14:paraId="1BF186C8" w14:textId="77777777" w:rsidR="00096865" w:rsidRPr="002C6D94" w:rsidRDefault="00030D40" w:rsidP="002C6D94">
      <w:pPr>
        <w:jc w:val="center"/>
        <w:rPr>
          <w:rFonts w:ascii="GHEA Grapalat" w:hAnsi="GHEA Grapalat" w:cs="Arial"/>
          <w:b/>
          <w:iCs/>
          <w:sz w:val="20"/>
          <w:lang w:val="af-ZA"/>
        </w:rPr>
      </w:pPr>
      <w:r w:rsidRPr="002C6D94">
        <w:rPr>
          <w:rFonts w:ascii="GHEA Grapalat" w:hAnsi="GHEA Grapalat"/>
          <w:b/>
          <w:iCs/>
          <w:sz w:val="20"/>
          <w:lang w:val="af-ZA"/>
        </w:rPr>
        <w:t>10</w:t>
      </w:r>
      <w:r w:rsidR="008D5016" w:rsidRPr="002C6D94">
        <w:rPr>
          <w:rFonts w:ascii="GHEA Grapalat" w:hAnsi="GHEA Grapalat"/>
          <w:b/>
          <w:iCs/>
          <w:sz w:val="20"/>
          <w:lang w:val="af-ZA"/>
        </w:rPr>
        <w:t xml:space="preserve">. </w:t>
      </w:r>
      <w:r w:rsidR="00E2245F" w:rsidRPr="002C6D94">
        <w:rPr>
          <w:rFonts w:ascii="GHEA Grapalat" w:hAnsi="GHEA Grapalat" w:cs="Sylfaen"/>
          <w:b/>
          <w:iCs/>
          <w:sz w:val="20"/>
          <w:lang w:val="hy-AM"/>
        </w:rPr>
        <w:t>ՈՐԱԿԱՎՈՐՄԱՆ</w:t>
      </w:r>
      <w:r w:rsidR="00E2245F" w:rsidRPr="002C6D94">
        <w:rPr>
          <w:rFonts w:ascii="GHEA Grapalat" w:hAnsi="GHEA Grapalat" w:cs="Arial"/>
          <w:b/>
          <w:iCs/>
          <w:sz w:val="20"/>
          <w:lang w:val="af-ZA"/>
        </w:rPr>
        <w:t xml:space="preserve"> </w:t>
      </w:r>
      <w:r w:rsidR="00E2245F" w:rsidRPr="002C6D94">
        <w:rPr>
          <w:rFonts w:ascii="GHEA Grapalat" w:hAnsi="GHEA Grapalat" w:cs="Sylfaen"/>
          <w:b/>
          <w:iCs/>
          <w:sz w:val="20"/>
          <w:lang w:val="hy-AM"/>
        </w:rPr>
        <w:t>ԵՎ</w:t>
      </w:r>
      <w:r w:rsidR="00E2245F" w:rsidRPr="002C6D94">
        <w:rPr>
          <w:rFonts w:ascii="GHEA Grapalat" w:hAnsi="GHEA Grapalat" w:cs="Sylfaen"/>
          <w:b/>
          <w:iCs/>
          <w:sz w:val="20"/>
          <w:lang w:val="af-ZA"/>
        </w:rPr>
        <w:t xml:space="preserve"> </w:t>
      </w:r>
      <w:r w:rsidR="008D5016" w:rsidRPr="002C6D94">
        <w:rPr>
          <w:rFonts w:ascii="GHEA Grapalat" w:hAnsi="GHEA Grapalat" w:cs="Sylfaen"/>
          <w:b/>
          <w:iCs/>
          <w:sz w:val="20"/>
          <w:lang w:val="af-ZA"/>
        </w:rPr>
        <w:t>ՊԱՅՄԱՆԱԳՐԻ</w:t>
      </w:r>
      <w:r w:rsidR="00EE0172" w:rsidRPr="002C6D94">
        <w:rPr>
          <w:rFonts w:ascii="GHEA Grapalat" w:hAnsi="GHEA Grapalat" w:cs="Sylfaen"/>
          <w:b/>
          <w:iCs/>
          <w:sz w:val="20"/>
          <w:lang w:val="hy-AM"/>
        </w:rPr>
        <w:t xml:space="preserve"> </w:t>
      </w:r>
      <w:r w:rsidR="008D5016" w:rsidRPr="002C6D94">
        <w:rPr>
          <w:rFonts w:ascii="GHEA Grapalat" w:hAnsi="GHEA Grapalat" w:cs="Sylfaen"/>
          <w:b/>
          <w:iCs/>
          <w:sz w:val="20"/>
          <w:lang w:val="af-ZA"/>
        </w:rPr>
        <w:t>ԱՊԱՀՈՎՈՒՄ</w:t>
      </w:r>
      <w:r w:rsidR="00E2245F" w:rsidRPr="002C6D94">
        <w:rPr>
          <w:rFonts w:ascii="GHEA Grapalat" w:hAnsi="GHEA Grapalat" w:cs="Sylfaen"/>
          <w:b/>
          <w:iCs/>
          <w:sz w:val="20"/>
          <w:lang w:val="hy-AM"/>
        </w:rPr>
        <w:t>ՆԵՐ</w:t>
      </w:r>
      <w:r w:rsidR="008D5016" w:rsidRPr="002C6D94">
        <w:rPr>
          <w:rFonts w:ascii="GHEA Grapalat" w:hAnsi="GHEA Grapalat" w:cs="Sylfaen"/>
          <w:b/>
          <w:iCs/>
          <w:sz w:val="20"/>
          <w:lang w:val="af-ZA"/>
        </w:rPr>
        <w:t>Ը</w:t>
      </w:r>
      <w:r w:rsidR="008D5016" w:rsidRPr="002C6D94">
        <w:rPr>
          <w:rFonts w:ascii="GHEA Grapalat" w:hAnsi="GHEA Grapalat" w:cs="Arial"/>
          <w:b/>
          <w:iCs/>
          <w:sz w:val="20"/>
          <w:lang w:val="af-ZA"/>
        </w:rPr>
        <w:t xml:space="preserve"> </w:t>
      </w:r>
    </w:p>
    <w:p w14:paraId="1BCC6227" w14:textId="77777777" w:rsidR="00096865" w:rsidRPr="002C6D94" w:rsidRDefault="00096865" w:rsidP="002C6D94">
      <w:pPr>
        <w:jc w:val="center"/>
        <w:rPr>
          <w:rFonts w:ascii="GHEA Grapalat" w:hAnsi="GHEA Grapalat"/>
          <w:b/>
          <w:iCs/>
          <w:sz w:val="20"/>
          <w:lang w:val="af-ZA"/>
        </w:rPr>
      </w:pPr>
    </w:p>
    <w:p w14:paraId="01DE6914" w14:textId="512BF830" w:rsidR="00B10AF7" w:rsidRPr="002C6D94" w:rsidRDefault="00030D40" w:rsidP="002C6D94">
      <w:pPr>
        <w:ind w:firstLine="567"/>
        <w:jc w:val="both"/>
        <w:rPr>
          <w:rFonts w:ascii="GHEA Grapalat" w:hAnsi="GHEA Grapalat" w:cs="Sylfaen"/>
          <w:sz w:val="20"/>
          <w:lang w:val="hy-AM"/>
        </w:rPr>
      </w:pPr>
      <w:r w:rsidRPr="002C6D94">
        <w:rPr>
          <w:rFonts w:ascii="GHEA Grapalat" w:hAnsi="GHEA Grapalat"/>
          <w:iCs/>
          <w:sz w:val="20"/>
          <w:lang w:val="af-ZA"/>
        </w:rPr>
        <w:t>10</w:t>
      </w:r>
      <w:r w:rsidR="00096865" w:rsidRPr="002C6D94">
        <w:rPr>
          <w:rFonts w:ascii="GHEA Grapalat" w:hAnsi="GHEA Grapalat"/>
          <w:iCs/>
          <w:sz w:val="20"/>
          <w:lang w:val="af-ZA"/>
        </w:rPr>
        <w:t>.</w:t>
      </w:r>
      <w:r w:rsidR="00096865" w:rsidRPr="002C6D94">
        <w:rPr>
          <w:rFonts w:ascii="GHEA Grapalat" w:hAnsi="GHEA Grapalat" w:cs="Sylfaen"/>
          <w:sz w:val="20"/>
          <w:lang w:val="af-ZA"/>
        </w:rPr>
        <w:t xml:space="preserve">1 </w:t>
      </w:r>
      <w:r w:rsidR="00A161E3" w:rsidRPr="002C6D94">
        <w:rPr>
          <w:rFonts w:ascii="GHEA Grapalat" w:hAnsi="GHEA Grapalat" w:cs="Sylfaen"/>
          <w:sz w:val="20"/>
          <w:lang w:val="hy-AM"/>
        </w:rPr>
        <w:t>Որակավորման</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և</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պ</w:t>
      </w:r>
      <w:r w:rsidR="00A161E3" w:rsidRPr="002C6D94">
        <w:rPr>
          <w:rFonts w:ascii="GHEA Grapalat" w:hAnsi="GHEA Grapalat" w:cs="Sylfaen"/>
          <w:sz w:val="20"/>
          <w:lang w:val="ru-RU"/>
        </w:rPr>
        <w:t>այմանագրի</w:t>
      </w:r>
      <w:r w:rsidR="00A161E3" w:rsidRPr="002C6D94">
        <w:rPr>
          <w:rFonts w:ascii="GHEA Grapalat" w:hAnsi="GHEA Grapalat" w:cs="Sylfaen"/>
          <w:sz w:val="20"/>
          <w:lang w:val="hy-AM"/>
        </w:rPr>
        <w:t xml:space="preserve"> </w:t>
      </w:r>
      <w:r w:rsidR="00A161E3" w:rsidRPr="002C6D94">
        <w:rPr>
          <w:rFonts w:ascii="GHEA Grapalat" w:hAnsi="GHEA Grapalat" w:cs="Sylfaen"/>
          <w:sz w:val="20"/>
          <w:lang w:val="ru-RU"/>
        </w:rPr>
        <w:t>ապահովում</w:t>
      </w:r>
      <w:r w:rsidR="00A161E3" w:rsidRPr="002C6D94">
        <w:rPr>
          <w:rFonts w:ascii="GHEA Grapalat" w:hAnsi="GHEA Grapalat" w:cs="Sylfaen"/>
          <w:sz w:val="20"/>
          <w:lang w:val="hy-AM"/>
        </w:rPr>
        <w:t>ները</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ներկայացնելու</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պահանջի</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հիման</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վրա</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այն</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ստանալու</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օրվանից</w:t>
      </w:r>
      <w:r w:rsidR="00A161E3" w:rsidRPr="002C6D94">
        <w:rPr>
          <w:rFonts w:ascii="GHEA Grapalat" w:hAnsi="GHEA Grapalat" w:cs="Sylfaen"/>
          <w:sz w:val="20"/>
          <w:lang w:val="af-ZA"/>
        </w:rPr>
        <w:t xml:space="preserve"> </w:t>
      </w:r>
      <w:r w:rsidR="009D62B8" w:rsidRPr="002C6D94">
        <w:rPr>
          <w:rFonts w:ascii="GHEA Grapalat" w:hAnsi="GHEA Grapalat" w:cs="Sylfaen"/>
          <w:sz w:val="20"/>
          <w:lang w:val="hy-AM"/>
        </w:rPr>
        <w:t xml:space="preserve">հետո </w:t>
      </w:r>
      <w:r w:rsidR="00A161E3" w:rsidRPr="002C6D94">
        <w:rPr>
          <w:rFonts w:ascii="GHEA Grapalat" w:hAnsi="GHEA Grapalat" w:cs="Sylfaen"/>
          <w:sz w:val="20"/>
          <w:lang w:val="hy-AM"/>
        </w:rPr>
        <w:t xml:space="preserve">5 </w:t>
      </w:r>
      <w:r w:rsidR="00A161E3" w:rsidRPr="002C6D94">
        <w:rPr>
          <w:rFonts w:ascii="GHEA Grapalat" w:hAnsi="GHEA Grapalat" w:cs="Sylfaen"/>
          <w:sz w:val="20"/>
          <w:lang w:val="af-ZA"/>
        </w:rPr>
        <w:t xml:space="preserve">աշխատանքային </w:t>
      </w:r>
      <w:r w:rsidR="00A161E3" w:rsidRPr="002C6D94">
        <w:rPr>
          <w:rFonts w:ascii="GHEA Grapalat" w:hAnsi="GHEA Grapalat" w:cs="Sylfaen"/>
          <w:sz w:val="20"/>
          <w:lang w:val="ru-RU"/>
        </w:rPr>
        <w:t>օրվա</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ընթացքում</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ընտրված</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մասնակիցը</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պարտավոր</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է</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ներկայացնել</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որակավորման</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և</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ru-RU"/>
        </w:rPr>
        <w:t>պայմանագրի</w:t>
      </w:r>
      <w:r w:rsidR="00A161E3" w:rsidRPr="002C6D94">
        <w:rPr>
          <w:rFonts w:ascii="GHEA Grapalat" w:hAnsi="GHEA Grapalat" w:cs="Sylfaen"/>
          <w:sz w:val="20"/>
          <w:lang w:val="hy-AM"/>
        </w:rPr>
        <w:t xml:space="preserve"> </w:t>
      </w:r>
      <w:r w:rsidR="00A161E3" w:rsidRPr="002C6D94">
        <w:rPr>
          <w:rFonts w:ascii="GHEA Grapalat" w:hAnsi="GHEA Grapalat" w:cs="Sylfaen"/>
          <w:sz w:val="20"/>
          <w:lang w:val="ru-RU"/>
        </w:rPr>
        <w:t>ապահովում</w:t>
      </w:r>
      <w:r w:rsidR="00A161E3" w:rsidRPr="002C6D94">
        <w:rPr>
          <w:rFonts w:ascii="GHEA Grapalat" w:hAnsi="GHEA Grapalat" w:cs="Sylfaen"/>
          <w:sz w:val="20"/>
          <w:lang w:val="hy-AM"/>
        </w:rPr>
        <w:t>ներ</w:t>
      </w:r>
      <w:r w:rsidR="00A161E3" w:rsidRPr="002C6D94">
        <w:rPr>
          <w:rFonts w:ascii="GHEA Grapalat" w:hAnsi="GHEA Grapalat" w:cs="Sylfaen"/>
          <w:sz w:val="20"/>
          <w:lang w:val="ru-RU"/>
        </w:rPr>
        <w:t>։</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Ընտրված</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մասնակցի</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հետ</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պայմանագիր</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կնքվում</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է</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եթե</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վերջինս</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ներկայացնում</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է</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որակավորման և</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 xml:space="preserve">պայմանագրի </w:t>
      </w:r>
      <w:r w:rsidR="00A161E3" w:rsidRPr="002C6D94">
        <w:rPr>
          <w:rFonts w:ascii="GHEA Grapalat" w:hAnsi="GHEA Grapalat" w:cs="Sylfaen"/>
          <w:sz w:val="20"/>
          <w:lang w:val="af-ZA"/>
        </w:rPr>
        <w:t>(</w:t>
      </w:r>
      <w:r w:rsidR="00A161E3" w:rsidRPr="002C6D94">
        <w:rPr>
          <w:rFonts w:ascii="GHEA Grapalat" w:hAnsi="GHEA Grapalat" w:cs="Sylfaen"/>
          <w:sz w:val="20"/>
          <w:lang w:val="hy-AM"/>
        </w:rPr>
        <w:t>կանխավճարի</w:t>
      </w:r>
      <w:r w:rsidR="00A161E3" w:rsidRPr="002C6D94">
        <w:rPr>
          <w:rFonts w:ascii="GHEA Grapalat" w:hAnsi="GHEA Grapalat" w:cs="Sylfaen"/>
          <w:sz w:val="20"/>
          <w:lang w:val="af-ZA"/>
        </w:rPr>
        <w:t xml:space="preserve">) </w:t>
      </w:r>
      <w:r w:rsidR="00A161E3" w:rsidRPr="002C6D94">
        <w:rPr>
          <w:rFonts w:ascii="GHEA Grapalat" w:hAnsi="GHEA Grapalat" w:cs="Sylfaen"/>
          <w:sz w:val="20"/>
          <w:lang w:val="hy-AM"/>
        </w:rPr>
        <w:t xml:space="preserve"> ապահովումները:</w:t>
      </w:r>
    </w:p>
    <w:p w14:paraId="089EADE0" w14:textId="1EDD2766" w:rsidR="00BA7FAD" w:rsidRPr="002C6D94" w:rsidRDefault="00AD6D6A" w:rsidP="002C6D94">
      <w:pPr>
        <w:ind w:firstLine="567"/>
        <w:jc w:val="both"/>
        <w:rPr>
          <w:rFonts w:ascii="GHEA Grapalat" w:hAnsi="GHEA Grapalat" w:cs="Arial"/>
          <w:sz w:val="20"/>
          <w:lang w:val="hy-AM"/>
        </w:rPr>
      </w:pPr>
      <w:r w:rsidRPr="002C6D94">
        <w:rPr>
          <w:rFonts w:ascii="GHEA Grapalat" w:hAnsi="GHEA Grapalat" w:cs="Sylfaen"/>
          <w:sz w:val="20"/>
          <w:lang w:val="hy-AM"/>
        </w:rPr>
        <w:t>10.2</w:t>
      </w:r>
      <w:r w:rsidR="00F96621" w:rsidRPr="002C6D94">
        <w:rPr>
          <w:rFonts w:ascii="GHEA Grapalat" w:hAnsi="GHEA Grapalat" w:cs="Sylfaen"/>
          <w:sz w:val="20"/>
          <w:lang w:val="af-ZA"/>
        </w:rPr>
        <w:t xml:space="preserve"> </w:t>
      </w:r>
      <w:r w:rsidR="0074145B" w:rsidRPr="002C6D94">
        <w:rPr>
          <w:rFonts w:ascii="GHEA Grapalat" w:hAnsi="GHEA Grapalat" w:cs="Sylfaen"/>
          <w:sz w:val="20"/>
          <w:lang w:val="hy-AM"/>
        </w:rPr>
        <w:t>Որակավորման</w:t>
      </w:r>
      <w:r w:rsidR="0074145B" w:rsidRPr="002C6D94">
        <w:rPr>
          <w:rFonts w:ascii="GHEA Grapalat" w:hAnsi="GHEA Grapalat" w:cs="Sylfaen"/>
          <w:sz w:val="20"/>
          <w:lang w:val="af-ZA"/>
        </w:rPr>
        <w:t xml:space="preserve"> </w:t>
      </w:r>
      <w:r w:rsidR="0074145B" w:rsidRPr="002C6D94">
        <w:rPr>
          <w:rFonts w:ascii="GHEA Grapalat" w:hAnsi="GHEA Grapalat" w:cs="Sylfaen"/>
          <w:sz w:val="20"/>
          <w:lang w:val="hy-AM"/>
        </w:rPr>
        <w:t>ապահովման</w:t>
      </w:r>
      <w:r w:rsidR="0074145B" w:rsidRPr="002C6D94">
        <w:rPr>
          <w:rFonts w:ascii="GHEA Grapalat" w:hAnsi="GHEA Grapalat" w:cs="Sylfaen"/>
          <w:sz w:val="20"/>
          <w:lang w:val="af-ZA"/>
        </w:rPr>
        <w:t xml:space="preserve"> </w:t>
      </w:r>
      <w:r w:rsidR="0074145B" w:rsidRPr="002C6D94">
        <w:rPr>
          <w:rFonts w:ascii="GHEA Grapalat" w:hAnsi="GHEA Grapalat" w:cs="Sylfaen"/>
          <w:sz w:val="20"/>
          <w:lang w:val="hy-AM"/>
        </w:rPr>
        <w:t>չափը</w:t>
      </w:r>
      <w:r w:rsidR="0074145B" w:rsidRPr="002C6D94">
        <w:rPr>
          <w:rFonts w:ascii="GHEA Grapalat" w:hAnsi="GHEA Grapalat" w:cs="Sylfaen"/>
          <w:sz w:val="20"/>
          <w:lang w:val="af-ZA"/>
        </w:rPr>
        <w:t xml:space="preserve"> </w:t>
      </w:r>
      <w:r w:rsidR="0074145B" w:rsidRPr="002C6D94">
        <w:rPr>
          <w:rFonts w:ascii="GHEA Grapalat" w:hAnsi="GHEA Grapalat" w:cs="Sylfaen"/>
          <w:sz w:val="20"/>
          <w:lang w:val="hy-AM"/>
        </w:rPr>
        <w:t>հավասար</w:t>
      </w:r>
      <w:r w:rsidR="0074145B" w:rsidRPr="002C6D94">
        <w:rPr>
          <w:rFonts w:ascii="GHEA Grapalat" w:hAnsi="GHEA Grapalat" w:cs="Sylfaen"/>
          <w:sz w:val="20"/>
          <w:lang w:val="af-ZA"/>
        </w:rPr>
        <w:t xml:space="preserve"> </w:t>
      </w:r>
      <w:r w:rsidR="0074145B" w:rsidRPr="002C6D94">
        <w:rPr>
          <w:rFonts w:ascii="GHEA Grapalat" w:hAnsi="GHEA Grapalat" w:cs="Sylfaen"/>
          <w:sz w:val="20"/>
          <w:lang w:val="hy-AM"/>
        </w:rPr>
        <w:t>է</w:t>
      </w:r>
      <w:r w:rsidR="0074145B" w:rsidRPr="002C6D94">
        <w:rPr>
          <w:rFonts w:ascii="GHEA Grapalat" w:hAnsi="GHEA Grapalat" w:cs="Sylfaen"/>
          <w:sz w:val="20"/>
          <w:lang w:val="af-ZA"/>
        </w:rPr>
        <w:t xml:space="preserve"> </w:t>
      </w:r>
      <w:r w:rsidR="00A161E3" w:rsidRPr="002C6D94">
        <w:rPr>
          <w:rFonts w:ascii="GHEA Grapalat" w:hAnsi="GHEA Grapalat" w:cs="Sylfaen"/>
          <w:sz w:val="20"/>
          <w:lang w:val="hy-AM"/>
        </w:rPr>
        <w:t xml:space="preserve"> սույն ընթացակարգի շրջանակում գնվելիք ապրանքի գնման գնի </w:t>
      </w:r>
      <w:r w:rsidR="005A72DB" w:rsidRPr="002C6D94">
        <w:rPr>
          <w:rFonts w:ascii="GHEA Grapalat" w:hAnsi="GHEA Grapalat" w:cs="Sylfaen"/>
          <w:sz w:val="20"/>
          <w:lang w:val="hy-AM"/>
        </w:rPr>
        <w:t>15 տոկոսին</w:t>
      </w:r>
      <w:r w:rsidR="0074145B" w:rsidRPr="002C6D94">
        <w:rPr>
          <w:rFonts w:ascii="GHEA Grapalat" w:hAnsi="GHEA Grapalat" w:cs="Sylfaen"/>
          <w:sz w:val="20"/>
          <w:lang w:val="af-ZA"/>
        </w:rPr>
        <w:t>:</w:t>
      </w:r>
      <w:r w:rsidR="00A161E3" w:rsidRPr="002C6D94">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C6D94">
        <w:rPr>
          <w:rFonts w:ascii="GHEA Grapalat" w:hAnsi="GHEA Grapalat" w:cs="Sylfaen"/>
          <w:sz w:val="20"/>
          <w:lang w:val="hy-AM"/>
        </w:rPr>
        <w:t>Որակավորման</w:t>
      </w:r>
      <w:r w:rsidR="00F96621" w:rsidRPr="002C6D94">
        <w:rPr>
          <w:rFonts w:ascii="GHEA Grapalat" w:hAnsi="GHEA Grapalat" w:cs="Sylfaen"/>
          <w:sz w:val="20"/>
          <w:lang w:val="af-ZA"/>
        </w:rPr>
        <w:t xml:space="preserve"> </w:t>
      </w:r>
      <w:r w:rsidR="00F96621" w:rsidRPr="002C6D94">
        <w:rPr>
          <w:rFonts w:ascii="GHEA Grapalat" w:hAnsi="GHEA Grapalat" w:cs="Sylfaen"/>
          <w:sz w:val="20"/>
          <w:lang w:val="hy-AM"/>
        </w:rPr>
        <w:t>ապահովումը</w:t>
      </w:r>
      <w:r w:rsidR="00F96621" w:rsidRPr="002C6D94">
        <w:rPr>
          <w:rFonts w:ascii="GHEA Grapalat" w:hAnsi="GHEA Grapalat" w:cs="Sylfaen"/>
          <w:sz w:val="20"/>
          <w:lang w:val="af-ZA"/>
        </w:rPr>
        <w:t xml:space="preserve"> </w:t>
      </w:r>
      <w:r w:rsidR="00F96621" w:rsidRPr="002C6D94">
        <w:rPr>
          <w:rFonts w:ascii="GHEA Grapalat" w:hAnsi="GHEA Grapalat" w:cs="Sylfaen"/>
          <w:sz w:val="20"/>
          <w:lang w:val="hy-AM"/>
        </w:rPr>
        <w:t>ներկայացվում</w:t>
      </w:r>
      <w:r w:rsidR="00F96621" w:rsidRPr="002C6D94">
        <w:rPr>
          <w:rFonts w:ascii="GHEA Grapalat" w:hAnsi="GHEA Grapalat" w:cs="Sylfaen"/>
          <w:sz w:val="20"/>
          <w:lang w:val="af-ZA"/>
        </w:rPr>
        <w:t xml:space="preserve"> </w:t>
      </w:r>
      <w:r w:rsidR="00F96621" w:rsidRPr="002C6D94">
        <w:rPr>
          <w:rFonts w:ascii="GHEA Grapalat" w:hAnsi="GHEA Grapalat" w:cs="Sylfaen"/>
          <w:sz w:val="20"/>
          <w:lang w:val="hy-AM"/>
        </w:rPr>
        <w:t>է</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 xml:space="preserve">տուժանքի </w:t>
      </w:r>
      <w:r w:rsidR="005A72DB" w:rsidRPr="002C6D94">
        <w:rPr>
          <w:rFonts w:ascii="GHEA Grapalat" w:hAnsi="GHEA Grapalat" w:cs="Sylfaen"/>
          <w:sz w:val="20"/>
          <w:lang w:val="af-ZA"/>
        </w:rPr>
        <w:t>(</w:t>
      </w:r>
      <w:r w:rsidR="005A72DB" w:rsidRPr="002C6D94">
        <w:rPr>
          <w:rFonts w:ascii="GHEA Grapalat" w:hAnsi="GHEA Grapalat" w:cs="Sylfaen"/>
          <w:sz w:val="20"/>
          <w:lang w:val="hy-AM"/>
        </w:rPr>
        <w:t>հավելված 4․2</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կամ</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կանխիկ</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փողի ձևով:</w:t>
      </w:r>
      <w:r w:rsidR="005A72DB" w:rsidRPr="002C6D94">
        <w:rPr>
          <w:rFonts w:ascii="GHEA Grapalat" w:hAnsi="GHEA Grapalat" w:cs="Sylfaen"/>
          <w:sz w:val="20"/>
          <w:lang w:val="af-ZA"/>
        </w:rPr>
        <w:t xml:space="preserve"> Ընդ որում ապահովումը</w:t>
      </w:r>
      <w:r w:rsidR="005A72DB" w:rsidRPr="002C6D94">
        <w:rPr>
          <w:rFonts w:ascii="GHEA Grapalat" w:hAnsi="GHEA Grapalat"/>
          <w:shd w:val="clear" w:color="auto" w:fill="FFFFFF"/>
          <w:lang w:val="af-ZA"/>
        </w:rPr>
        <w:t xml:space="preserve"> </w:t>
      </w:r>
      <w:r w:rsidR="005A72DB" w:rsidRPr="002C6D94">
        <w:rPr>
          <w:rFonts w:ascii="GHEA Grapalat" w:hAnsi="GHEA Grapalat" w:cs="Sylfaen"/>
          <w:sz w:val="20"/>
          <w:lang w:val="hy-AM"/>
        </w:rPr>
        <w:t>պետք</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է</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վավեր</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լինի</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առնվազն</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մինչև</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պայմանագրի</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կատարման</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արդյունքը</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պատվիրատուի</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կողմից</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ամբողջական</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ընդունվելու</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օրվան</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հաջորդող</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2</w:t>
      </w:r>
      <w:r w:rsidR="005A72DB" w:rsidRPr="002C6D94">
        <w:rPr>
          <w:rFonts w:ascii="GHEA Grapalat" w:hAnsi="GHEA Grapalat" w:cs="Sylfaen"/>
          <w:sz w:val="20"/>
          <w:lang w:val="af-ZA"/>
        </w:rPr>
        <w:t>0-</w:t>
      </w:r>
      <w:r w:rsidR="005A72DB" w:rsidRPr="002C6D94">
        <w:rPr>
          <w:rFonts w:ascii="GHEA Grapalat" w:hAnsi="GHEA Grapalat" w:cs="Sylfaen"/>
          <w:sz w:val="20"/>
          <w:lang w:val="hy-AM"/>
        </w:rPr>
        <w:t>րդ</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աշխատանքային</w:t>
      </w:r>
      <w:r w:rsidR="005A72DB" w:rsidRPr="002C6D94">
        <w:rPr>
          <w:rFonts w:ascii="GHEA Grapalat" w:hAnsi="GHEA Grapalat" w:cs="Sylfaen"/>
          <w:sz w:val="20"/>
          <w:lang w:val="af-ZA"/>
        </w:rPr>
        <w:t xml:space="preserve"> </w:t>
      </w:r>
      <w:r w:rsidR="005A72DB" w:rsidRPr="002C6D94">
        <w:rPr>
          <w:rFonts w:ascii="GHEA Grapalat" w:hAnsi="GHEA Grapalat" w:cs="Sylfaen"/>
          <w:sz w:val="20"/>
          <w:lang w:val="hy-AM"/>
        </w:rPr>
        <w:t>օրը</w:t>
      </w:r>
      <w:r w:rsidR="005A72DB" w:rsidRPr="002C6D94">
        <w:rPr>
          <w:rFonts w:ascii="GHEA Grapalat" w:hAnsi="GHEA Grapalat" w:cs="Sylfaen"/>
          <w:sz w:val="20"/>
          <w:lang w:val="af-ZA"/>
        </w:rPr>
        <w:t xml:space="preserve"> </w:t>
      </w:r>
      <w:r w:rsidR="005A72DB" w:rsidRPr="002C6D94">
        <w:rPr>
          <w:rFonts w:ascii="GHEA Grapalat" w:hAnsi="GHEA Grapalat" w:cs="Arial"/>
          <w:sz w:val="20"/>
          <w:lang w:val="hy-AM"/>
        </w:rPr>
        <w:t>ներառյալ</w:t>
      </w:r>
      <w:r w:rsidR="00823347" w:rsidRPr="002C6D94">
        <w:rPr>
          <w:rFonts w:ascii="GHEA Grapalat" w:hAnsi="GHEA Grapalat" w:cs="Arial"/>
          <w:sz w:val="20"/>
          <w:lang w:val="hy-AM"/>
        </w:rPr>
        <w:t>:</w:t>
      </w:r>
      <w:r w:rsidR="00F96621" w:rsidRPr="002C6D94">
        <w:rPr>
          <w:rFonts w:ascii="GHEA Grapalat" w:hAnsi="GHEA Grapalat" w:cs="Sylfaen"/>
          <w:sz w:val="20"/>
          <w:lang w:val="af-ZA"/>
        </w:rPr>
        <w:t xml:space="preserve"> </w:t>
      </w:r>
    </w:p>
    <w:p w14:paraId="4A8113F6" w14:textId="56129B2B" w:rsidR="00BA7FAD" w:rsidRPr="002C6D94" w:rsidRDefault="00BA7FAD" w:rsidP="002C6D94">
      <w:pPr>
        <w:ind w:firstLine="567"/>
        <w:jc w:val="both"/>
        <w:rPr>
          <w:rFonts w:ascii="GHEA Grapalat" w:hAnsi="GHEA Grapalat" w:cs="Arial"/>
          <w:sz w:val="20"/>
          <w:lang w:val="hy-AM"/>
        </w:rPr>
      </w:pPr>
      <w:r w:rsidRPr="002C6D94">
        <w:rPr>
          <w:rFonts w:ascii="GHEA Grapalat" w:hAnsi="GHEA Grapalat" w:cs="Arial"/>
          <w:sz w:val="20"/>
          <w:lang w:val="hy-AM"/>
        </w:rPr>
        <w:t>Եթե</w:t>
      </w:r>
      <w:r w:rsidRPr="002C6D94">
        <w:rPr>
          <w:rFonts w:ascii="GHEA Grapalat" w:hAnsi="GHEA Grapalat" w:cs="Arial"/>
          <w:sz w:val="20"/>
          <w:lang w:val="af-ZA"/>
        </w:rPr>
        <w:t xml:space="preserve"> </w:t>
      </w:r>
      <w:r w:rsidRPr="002C6D94">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C6D94">
        <w:rPr>
          <w:rFonts w:ascii="GHEA Grapalat" w:hAnsi="GHEA Grapalat" w:cs="Arial"/>
          <w:sz w:val="20"/>
          <w:lang w:val="hy-AM"/>
        </w:rPr>
        <w:t xml:space="preserve">, </w:t>
      </w:r>
      <w:r w:rsidR="005A72DB" w:rsidRPr="002C6D94">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C6D94">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2C6D94">
        <w:rPr>
          <w:rFonts w:ascii="GHEA Grapalat" w:hAnsi="GHEA Grapalat" w:cs="Arial"/>
          <w:sz w:val="20"/>
          <w:lang w:val="hy-AM"/>
        </w:rPr>
        <w:t xml:space="preserve"> </w:t>
      </w:r>
      <w:r w:rsidRPr="002C6D94">
        <w:rPr>
          <w:rFonts w:ascii="GHEA Grapalat" w:hAnsi="GHEA Grapalat"/>
          <w:sz w:val="20"/>
          <w:szCs w:val="20"/>
          <w:lang w:val="hy-AM"/>
        </w:rPr>
        <w:t>Կանխիկ</w:t>
      </w:r>
      <w:r w:rsidRPr="002C6D94">
        <w:rPr>
          <w:rFonts w:ascii="GHEA Grapalat" w:hAnsi="GHEA Grapalat"/>
          <w:sz w:val="20"/>
          <w:szCs w:val="20"/>
          <w:lang w:val="af-ZA"/>
        </w:rPr>
        <w:t xml:space="preserve"> </w:t>
      </w:r>
      <w:r w:rsidRPr="002C6D94">
        <w:rPr>
          <w:rFonts w:ascii="GHEA Grapalat" w:hAnsi="GHEA Grapalat"/>
          <w:sz w:val="20"/>
          <w:szCs w:val="20"/>
          <w:lang w:val="hy-AM"/>
        </w:rPr>
        <w:t>փողի</w:t>
      </w:r>
      <w:r w:rsidRPr="002C6D94">
        <w:rPr>
          <w:rFonts w:ascii="GHEA Grapalat" w:hAnsi="GHEA Grapalat"/>
          <w:sz w:val="20"/>
          <w:szCs w:val="20"/>
          <w:lang w:val="af-ZA"/>
        </w:rPr>
        <w:t xml:space="preserve"> </w:t>
      </w:r>
      <w:r w:rsidRPr="002C6D94">
        <w:rPr>
          <w:rFonts w:ascii="GHEA Grapalat" w:hAnsi="GHEA Grapalat"/>
          <w:sz w:val="20"/>
          <w:szCs w:val="20"/>
          <w:lang w:val="hy-AM"/>
        </w:rPr>
        <w:t>ձևով</w:t>
      </w:r>
      <w:r w:rsidRPr="002C6D94">
        <w:rPr>
          <w:rFonts w:ascii="GHEA Grapalat" w:hAnsi="GHEA Grapalat"/>
          <w:sz w:val="20"/>
          <w:szCs w:val="20"/>
          <w:lang w:val="af-ZA"/>
        </w:rPr>
        <w:t xml:space="preserve"> </w:t>
      </w:r>
      <w:r w:rsidRPr="002C6D94">
        <w:rPr>
          <w:rFonts w:ascii="GHEA Grapalat" w:hAnsi="GHEA Grapalat"/>
          <w:sz w:val="20"/>
          <w:szCs w:val="20"/>
          <w:lang w:val="hy-AM"/>
        </w:rPr>
        <w:t>ներկայացված</w:t>
      </w:r>
      <w:r w:rsidRPr="002C6D94">
        <w:rPr>
          <w:rFonts w:ascii="GHEA Grapalat" w:hAnsi="GHEA Grapalat"/>
          <w:sz w:val="20"/>
          <w:szCs w:val="20"/>
          <w:lang w:val="af-ZA"/>
        </w:rPr>
        <w:t xml:space="preserve"> </w:t>
      </w:r>
      <w:r w:rsidRPr="002C6D9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C6D94">
        <w:rPr>
          <w:rFonts w:ascii="GHEA Grapalat" w:hAnsi="GHEA Grapalat" w:cs="Arial"/>
          <w:sz w:val="20"/>
          <w:lang w:val="hy-AM"/>
        </w:rPr>
        <w:t>:</w:t>
      </w:r>
      <w:r w:rsidRPr="002C6D94">
        <w:rPr>
          <w:rFonts w:ascii="GHEA Grapalat" w:hAnsi="GHEA Grapalat" w:cs="Arial"/>
          <w:sz w:val="20"/>
          <w:lang w:val="hy-AM"/>
        </w:rPr>
        <w:t xml:space="preserve">  </w:t>
      </w:r>
    </w:p>
    <w:p w14:paraId="54E796F0" w14:textId="77777777" w:rsidR="00BA7FAD" w:rsidRPr="002C6D94" w:rsidRDefault="00BA7FAD" w:rsidP="002C6D94">
      <w:pPr>
        <w:pStyle w:val="af4"/>
        <w:spacing w:before="0" w:beforeAutospacing="0" w:after="0" w:afterAutospacing="0"/>
        <w:ind w:firstLine="375"/>
        <w:jc w:val="both"/>
        <w:rPr>
          <w:rFonts w:ascii="GHEA Grapalat" w:hAnsi="GHEA Grapalat" w:cs="Arial"/>
          <w:sz w:val="20"/>
          <w:lang w:val="hy-AM"/>
        </w:rPr>
      </w:pPr>
      <w:r w:rsidRPr="002C6D9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2C6D94" w:rsidRDefault="00501A05" w:rsidP="002C6D94">
      <w:pPr>
        <w:ind w:firstLine="567"/>
        <w:jc w:val="both"/>
        <w:rPr>
          <w:rFonts w:ascii="GHEA Grapalat" w:hAnsi="GHEA Grapalat" w:cs="Arial"/>
          <w:sz w:val="20"/>
          <w:lang w:val="hy-AM"/>
        </w:rPr>
      </w:pPr>
      <w:r w:rsidRPr="002C6D9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51DE1380" w:rsidR="00FE3FA0" w:rsidRPr="002C6D94" w:rsidRDefault="00281740" w:rsidP="002C6D94">
      <w:pPr>
        <w:ind w:firstLine="567"/>
        <w:jc w:val="both"/>
        <w:rPr>
          <w:rFonts w:ascii="GHEA Grapalat" w:hAnsi="GHEA Grapalat" w:cs="Sylfaen"/>
          <w:sz w:val="20"/>
          <w:lang w:val="hy-AM"/>
        </w:rPr>
      </w:pPr>
      <w:r w:rsidRPr="002C6D94">
        <w:rPr>
          <w:rFonts w:ascii="GHEA Grapalat" w:hAnsi="GHEA Grapalat" w:cs="Sylfaen"/>
          <w:sz w:val="20"/>
          <w:lang w:val="hy-AM"/>
        </w:rPr>
        <w:t>10.3. Պայմանագրի</w:t>
      </w:r>
      <w:r w:rsidRPr="002C6D94">
        <w:rPr>
          <w:rFonts w:ascii="GHEA Grapalat" w:hAnsi="GHEA Grapalat" w:cs="Sylfaen"/>
          <w:sz w:val="20"/>
          <w:lang w:val="af-ZA"/>
        </w:rPr>
        <w:t xml:space="preserve"> </w:t>
      </w:r>
      <w:r w:rsidRPr="002C6D94">
        <w:rPr>
          <w:rFonts w:ascii="GHEA Grapalat" w:hAnsi="GHEA Grapalat" w:cs="Sylfaen"/>
          <w:sz w:val="20"/>
          <w:lang w:val="hy-AM"/>
        </w:rPr>
        <w:t>ապահովման</w:t>
      </w:r>
      <w:r w:rsidRPr="002C6D94">
        <w:rPr>
          <w:rFonts w:ascii="GHEA Grapalat" w:hAnsi="GHEA Grapalat" w:cs="Sylfaen"/>
          <w:sz w:val="20"/>
          <w:lang w:val="af-ZA"/>
        </w:rPr>
        <w:t xml:space="preserve"> </w:t>
      </w:r>
      <w:r w:rsidRPr="002C6D94">
        <w:rPr>
          <w:rFonts w:ascii="GHEA Grapalat" w:hAnsi="GHEA Grapalat" w:cs="Sylfaen"/>
          <w:sz w:val="20"/>
          <w:lang w:val="hy-AM"/>
        </w:rPr>
        <w:t>չափը</w:t>
      </w:r>
      <w:r w:rsidRPr="002C6D94">
        <w:rPr>
          <w:rFonts w:ascii="GHEA Grapalat" w:hAnsi="GHEA Grapalat" w:cs="Sylfaen"/>
          <w:sz w:val="20"/>
          <w:lang w:val="af-ZA"/>
        </w:rPr>
        <w:t xml:space="preserve"> </w:t>
      </w:r>
      <w:r w:rsidRPr="002C6D94">
        <w:rPr>
          <w:rFonts w:ascii="GHEA Grapalat" w:hAnsi="GHEA Grapalat" w:cs="Sylfaen"/>
          <w:sz w:val="20"/>
          <w:lang w:val="hy-AM"/>
        </w:rPr>
        <w:t>կազմում</w:t>
      </w:r>
      <w:r w:rsidRPr="002C6D94">
        <w:rPr>
          <w:rFonts w:ascii="GHEA Grapalat" w:hAnsi="GHEA Grapalat" w:cs="Sylfaen"/>
          <w:sz w:val="20"/>
          <w:lang w:val="af-ZA"/>
        </w:rPr>
        <w:t xml:space="preserve"> </w:t>
      </w:r>
      <w:r w:rsidRPr="002C6D94">
        <w:rPr>
          <w:rFonts w:ascii="GHEA Grapalat" w:hAnsi="GHEA Grapalat" w:cs="Sylfaen"/>
          <w:sz w:val="20"/>
          <w:lang w:val="hy-AM"/>
        </w:rPr>
        <w:t>է</w:t>
      </w:r>
      <w:r w:rsidRPr="002C6D94">
        <w:rPr>
          <w:rFonts w:ascii="GHEA Grapalat" w:hAnsi="GHEA Grapalat" w:cs="Sylfaen"/>
          <w:sz w:val="20"/>
          <w:lang w:val="af-ZA"/>
        </w:rPr>
        <w:t xml:space="preserve"> </w:t>
      </w:r>
      <w:r w:rsidR="003B269F" w:rsidRPr="002C6D94">
        <w:rPr>
          <w:rFonts w:ascii="GHEA Grapalat" w:hAnsi="GHEA Grapalat" w:cs="Sylfaen"/>
          <w:sz w:val="20"/>
          <w:lang w:val="hy-AM"/>
        </w:rPr>
        <w:t xml:space="preserve">գնման </w:t>
      </w:r>
      <w:r w:rsidRPr="002C6D94">
        <w:rPr>
          <w:rFonts w:ascii="GHEA Grapalat" w:hAnsi="GHEA Grapalat" w:cs="Sylfaen"/>
          <w:sz w:val="20"/>
          <w:lang w:val="hy-AM"/>
        </w:rPr>
        <w:t>գնի</w:t>
      </w:r>
      <w:r w:rsidRPr="002C6D94">
        <w:rPr>
          <w:rFonts w:ascii="GHEA Grapalat" w:hAnsi="GHEA Grapalat" w:cs="Sylfaen"/>
          <w:sz w:val="20"/>
          <w:lang w:val="af-ZA"/>
        </w:rPr>
        <w:t xml:space="preserve"> 10 </w:t>
      </w:r>
      <w:r w:rsidRPr="002C6D94">
        <w:rPr>
          <w:rFonts w:ascii="GHEA Grapalat" w:hAnsi="GHEA Grapalat" w:cs="Sylfaen"/>
          <w:sz w:val="20"/>
          <w:lang w:val="hy-AM"/>
        </w:rPr>
        <w:t>տոկոսը:</w:t>
      </w:r>
      <w:r w:rsidR="003B269F" w:rsidRPr="002C6D94">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C6D94">
        <w:rPr>
          <w:rFonts w:ascii="GHEA Grapalat" w:hAnsi="GHEA Grapalat" w:cs="Sylfaen"/>
          <w:sz w:val="20"/>
          <w:lang w:val="hy-AM"/>
        </w:rPr>
        <w:t xml:space="preserve"> Պայմանագրի ապահովումը ներկայացվում է </w:t>
      </w:r>
      <w:r w:rsidR="001758BE" w:rsidRPr="002C6D94">
        <w:rPr>
          <w:rFonts w:ascii="GHEA Grapalat" w:hAnsi="GHEA Grapalat" w:cs="Sylfaen"/>
          <w:sz w:val="20"/>
          <w:lang w:val="hy-AM"/>
        </w:rPr>
        <w:t>տուժանքի (հավելված 5․1</w:t>
      </w:r>
      <w:r w:rsidR="007862B1" w:rsidRPr="002C6D94">
        <w:rPr>
          <w:rFonts w:ascii="GHEA Grapalat" w:hAnsi="GHEA Grapalat" w:cs="Sylfaen"/>
          <w:sz w:val="20"/>
          <w:lang w:val="hy-AM"/>
        </w:rPr>
        <w:t xml:space="preserve">) </w:t>
      </w:r>
      <w:r w:rsidR="00501A05" w:rsidRPr="002C6D94">
        <w:rPr>
          <w:rFonts w:ascii="GHEA Grapalat" w:hAnsi="GHEA Grapalat" w:cs="Sylfaen"/>
          <w:sz w:val="20"/>
          <w:lang w:val="hy-AM"/>
        </w:rPr>
        <w:t>կամ կան</w:t>
      </w:r>
      <w:r w:rsidR="007862B1" w:rsidRPr="002C6D94">
        <w:rPr>
          <w:rFonts w:ascii="GHEA Grapalat" w:hAnsi="GHEA Grapalat" w:cs="Sylfaen"/>
          <w:sz w:val="20"/>
          <w:lang w:val="hy-AM"/>
        </w:rPr>
        <w:t>խ</w:t>
      </w:r>
      <w:r w:rsidR="00501A05" w:rsidRPr="002C6D94">
        <w:rPr>
          <w:rFonts w:ascii="GHEA Grapalat" w:hAnsi="GHEA Grapalat" w:cs="Sylfaen"/>
          <w:sz w:val="20"/>
          <w:lang w:val="hy-AM"/>
        </w:rPr>
        <w:t>ի</w:t>
      </w:r>
      <w:r w:rsidR="00AE0B66" w:rsidRPr="002C6D94">
        <w:rPr>
          <w:rFonts w:ascii="GHEA Grapalat" w:hAnsi="GHEA Grapalat" w:cs="Sylfaen"/>
          <w:sz w:val="20"/>
          <w:lang w:val="hy-AM"/>
        </w:rPr>
        <w:t>կ</w:t>
      </w:r>
      <w:r w:rsidR="00501A05" w:rsidRPr="002C6D94">
        <w:rPr>
          <w:rFonts w:ascii="GHEA Grapalat" w:hAnsi="GHEA Grapalat" w:cs="Sylfaen"/>
          <w:sz w:val="20"/>
          <w:lang w:val="hy-AM"/>
        </w:rPr>
        <w:t xml:space="preserve"> փողի ձևով:</w:t>
      </w:r>
    </w:p>
    <w:p w14:paraId="7154DD15" w14:textId="161CC259" w:rsidR="00F562EA" w:rsidRPr="002C6D94" w:rsidRDefault="00F562EA" w:rsidP="002C6D94">
      <w:pPr>
        <w:ind w:firstLine="567"/>
        <w:jc w:val="both"/>
        <w:rPr>
          <w:rFonts w:ascii="GHEA Grapalat" w:hAnsi="GHEA Grapalat" w:cs="Sylfaen"/>
          <w:sz w:val="20"/>
          <w:lang w:val="hy-AM"/>
        </w:rPr>
      </w:pPr>
      <w:r w:rsidRPr="002C6D94">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C6D94">
        <w:rPr>
          <w:rFonts w:ascii="GHEA Grapalat" w:hAnsi="GHEA Grapalat" w:cs="Arial"/>
          <w:sz w:val="20"/>
          <w:lang w:val="hy-AM"/>
        </w:rPr>
        <w:t xml:space="preserve"> </w:t>
      </w:r>
      <w:r w:rsidR="00076C2C" w:rsidRPr="002C6D9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C6D9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2C6D94">
        <w:rPr>
          <w:rFonts w:ascii="GHEA Grapalat" w:hAnsi="GHEA Grapalat"/>
          <w:lang w:val="hy-AM"/>
        </w:rPr>
        <w:t xml:space="preserve"> </w:t>
      </w:r>
    </w:p>
    <w:p w14:paraId="5FB25342" w14:textId="1F61ED81" w:rsidR="00281740" w:rsidRPr="002C6D94" w:rsidRDefault="00281740" w:rsidP="002C6D94">
      <w:pPr>
        <w:ind w:firstLine="567"/>
        <w:jc w:val="both"/>
        <w:rPr>
          <w:rFonts w:ascii="GHEA Grapalat" w:hAnsi="GHEA Grapalat"/>
          <w:sz w:val="20"/>
          <w:szCs w:val="20"/>
          <w:lang w:val="hy-AM"/>
        </w:rPr>
      </w:pPr>
      <w:r w:rsidRPr="002C6D9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C6D94">
        <w:rPr>
          <w:rFonts w:ascii="GHEA Grapalat" w:hAnsi="GHEA Grapalat" w:cs="Sylfaen"/>
          <w:sz w:val="20"/>
          <w:lang w:val="hy-AM"/>
        </w:rPr>
        <w:t xml:space="preserve">ամբողջական կատարման վերջին օրվան հաջորդող </w:t>
      </w:r>
      <w:r w:rsidR="001758BE" w:rsidRPr="002C6D94">
        <w:rPr>
          <w:rFonts w:ascii="GHEA Grapalat" w:hAnsi="GHEA Grapalat" w:cs="Sylfaen"/>
          <w:sz w:val="20"/>
          <w:lang w:val="hy-AM"/>
        </w:rPr>
        <w:t>2</w:t>
      </w:r>
      <w:r w:rsidRPr="002C6D94">
        <w:rPr>
          <w:rFonts w:ascii="GHEA Grapalat" w:hAnsi="GHEA Grapalat" w:cs="Sylfaen"/>
          <w:sz w:val="20"/>
          <w:lang w:val="hy-AM"/>
        </w:rPr>
        <w:t xml:space="preserve">0-րդ </w:t>
      </w:r>
      <w:r w:rsidR="00A558B9" w:rsidRPr="002C6D94">
        <w:rPr>
          <w:rFonts w:ascii="GHEA Grapalat" w:hAnsi="GHEA Grapalat" w:cs="Sylfaen"/>
          <w:sz w:val="20"/>
          <w:lang w:val="hy-AM"/>
        </w:rPr>
        <w:t>աշխատանքային</w:t>
      </w:r>
      <w:r w:rsidRPr="002C6D94">
        <w:rPr>
          <w:rFonts w:ascii="GHEA Grapalat" w:hAnsi="GHEA Grapalat" w:cs="Sylfaen"/>
          <w:sz w:val="20"/>
          <w:lang w:val="hy-AM"/>
        </w:rPr>
        <w:t xml:space="preserve"> օրը ներառյալ:</w:t>
      </w:r>
      <w:r w:rsidRPr="002C6D9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2C6D94">
        <w:rPr>
          <w:rFonts w:ascii="GHEA Grapalat" w:hAnsi="GHEA Grapalat"/>
          <w:sz w:val="20"/>
          <w:szCs w:val="20"/>
          <w:lang w:val="hy-AM"/>
        </w:rPr>
        <w:t xml:space="preserve"> </w:t>
      </w:r>
      <w:r w:rsidRPr="002C6D94">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C6D94" w:rsidRDefault="00281740" w:rsidP="002C6D94">
      <w:pPr>
        <w:ind w:firstLine="567"/>
        <w:jc w:val="both"/>
        <w:rPr>
          <w:rFonts w:ascii="GHEA Grapalat" w:hAnsi="GHEA Grapalat" w:cs="Arial"/>
          <w:sz w:val="20"/>
          <w:lang w:val="hy-AM"/>
        </w:rPr>
      </w:pPr>
      <w:r w:rsidRPr="002C6D94">
        <w:rPr>
          <w:rFonts w:ascii="GHEA Grapalat" w:hAnsi="GHEA Grapalat"/>
          <w:sz w:val="20"/>
          <w:szCs w:val="20"/>
          <w:lang w:val="hy-AM"/>
        </w:rPr>
        <w:t>Կանխիկ</w:t>
      </w:r>
      <w:r w:rsidRPr="002C6D94">
        <w:rPr>
          <w:rFonts w:ascii="GHEA Grapalat" w:hAnsi="GHEA Grapalat"/>
          <w:sz w:val="20"/>
          <w:szCs w:val="20"/>
          <w:lang w:val="af-ZA"/>
        </w:rPr>
        <w:t xml:space="preserve"> </w:t>
      </w:r>
      <w:r w:rsidRPr="002C6D94">
        <w:rPr>
          <w:rFonts w:ascii="GHEA Grapalat" w:hAnsi="GHEA Grapalat"/>
          <w:sz w:val="20"/>
          <w:szCs w:val="20"/>
          <w:lang w:val="hy-AM"/>
        </w:rPr>
        <w:t>փողի</w:t>
      </w:r>
      <w:r w:rsidRPr="002C6D94">
        <w:rPr>
          <w:rFonts w:ascii="GHEA Grapalat" w:hAnsi="GHEA Grapalat"/>
          <w:sz w:val="20"/>
          <w:szCs w:val="20"/>
          <w:lang w:val="af-ZA"/>
        </w:rPr>
        <w:t xml:space="preserve"> </w:t>
      </w:r>
      <w:r w:rsidRPr="002C6D94">
        <w:rPr>
          <w:rFonts w:ascii="GHEA Grapalat" w:hAnsi="GHEA Grapalat"/>
          <w:sz w:val="20"/>
          <w:szCs w:val="20"/>
          <w:lang w:val="hy-AM"/>
        </w:rPr>
        <w:t>ձևով</w:t>
      </w:r>
      <w:r w:rsidRPr="002C6D94">
        <w:rPr>
          <w:rFonts w:ascii="GHEA Grapalat" w:hAnsi="GHEA Grapalat"/>
          <w:sz w:val="20"/>
          <w:szCs w:val="20"/>
          <w:lang w:val="af-ZA"/>
        </w:rPr>
        <w:t xml:space="preserve"> </w:t>
      </w:r>
      <w:r w:rsidRPr="002C6D94">
        <w:rPr>
          <w:rFonts w:ascii="GHEA Grapalat" w:hAnsi="GHEA Grapalat"/>
          <w:sz w:val="20"/>
          <w:szCs w:val="20"/>
          <w:lang w:val="hy-AM"/>
        </w:rPr>
        <w:t>ներկայացված</w:t>
      </w:r>
      <w:r w:rsidRPr="002C6D94">
        <w:rPr>
          <w:rFonts w:ascii="GHEA Grapalat" w:hAnsi="GHEA Grapalat"/>
          <w:sz w:val="20"/>
          <w:szCs w:val="20"/>
          <w:lang w:val="af-ZA"/>
        </w:rPr>
        <w:t xml:space="preserve"> </w:t>
      </w:r>
      <w:r w:rsidRPr="002C6D9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2C6D94" w:rsidRDefault="00030D40" w:rsidP="002C6D94">
      <w:pPr>
        <w:ind w:firstLine="567"/>
        <w:jc w:val="both"/>
        <w:rPr>
          <w:rFonts w:ascii="GHEA Grapalat" w:hAnsi="GHEA Grapalat" w:cs="Sylfaen"/>
          <w:sz w:val="20"/>
          <w:lang w:val="af-ZA"/>
        </w:rPr>
      </w:pPr>
      <w:r w:rsidRPr="002C6D94">
        <w:rPr>
          <w:rFonts w:ascii="GHEA Grapalat" w:hAnsi="GHEA Grapalat" w:cs="Sylfaen"/>
          <w:sz w:val="20"/>
          <w:lang w:val="af-ZA"/>
        </w:rPr>
        <w:t>10</w:t>
      </w:r>
      <w:r w:rsidR="005162B1" w:rsidRPr="002C6D94">
        <w:rPr>
          <w:rFonts w:ascii="GHEA Grapalat" w:hAnsi="GHEA Grapalat" w:cs="Sylfaen"/>
          <w:sz w:val="20"/>
          <w:lang w:val="af-ZA"/>
        </w:rPr>
        <w:t>.</w:t>
      </w:r>
      <w:r w:rsidR="00F02DBC" w:rsidRPr="002C6D94">
        <w:rPr>
          <w:rFonts w:ascii="GHEA Grapalat" w:hAnsi="GHEA Grapalat" w:cs="Sylfaen"/>
          <w:sz w:val="20"/>
          <w:lang w:val="af-ZA"/>
        </w:rPr>
        <w:t>6</w:t>
      </w:r>
      <w:r w:rsidR="00D93027" w:rsidRPr="002C6D94">
        <w:rPr>
          <w:rFonts w:ascii="GHEA Grapalat" w:hAnsi="GHEA Grapalat" w:cs="Sylfaen"/>
          <w:sz w:val="20"/>
          <w:lang w:val="af-ZA"/>
        </w:rPr>
        <w:t xml:space="preserve"> </w:t>
      </w:r>
      <w:r w:rsidR="00F02DBC" w:rsidRPr="002C6D9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2C6D94" w:rsidRDefault="00DB4EFF" w:rsidP="002C6D94">
      <w:pPr>
        <w:pStyle w:val="af4"/>
        <w:spacing w:before="0" w:beforeAutospacing="0" w:after="0" w:afterAutospacing="0"/>
        <w:ind w:firstLine="375"/>
        <w:jc w:val="both"/>
        <w:rPr>
          <w:rFonts w:ascii="GHEA Grapalat" w:hAnsi="GHEA Grapalat" w:cs="Sylfaen"/>
          <w:sz w:val="20"/>
          <w:lang w:val="af-ZA"/>
        </w:rPr>
      </w:pPr>
      <w:r w:rsidRPr="002C6D94">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w:t>
      </w:r>
      <w:r w:rsidRPr="002C6D94">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2C6D94" w:rsidRDefault="00DB4EFF" w:rsidP="002C6D94">
      <w:pPr>
        <w:ind w:firstLine="567"/>
        <w:jc w:val="both"/>
        <w:rPr>
          <w:rFonts w:ascii="GHEA Grapalat" w:hAnsi="GHEA Grapalat"/>
          <w:b/>
          <w:szCs w:val="22"/>
          <w:lang w:val="af-ZA"/>
        </w:rPr>
      </w:pPr>
    </w:p>
    <w:p w14:paraId="435887B4" w14:textId="77777777" w:rsidR="00096865" w:rsidRPr="002C6D94" w:rsidRDefault="008D5016" w:rsidP="002C6D94">
      <w:pPr>
        <w:jc w:val="center"/>
        <w:rPr>
          <w:rFonts w:ascii="GHEA Grapalat" w:hAnsi="GHEA Grapalat" w:cs="Arial"/>
          <w:b/>
          <w:sz w:val="20"/>
          <w:lang w:val="af-ZA"/>
        </w:rPr>
      </w:pPr>
      <w:r w:rsidRPr="002C6D94">
        <w:rPr>
          <w:rFonts w:ascii="GHEA Grapalat" w:hAnsi="GHEA Grapalat"/>
          <w:b/>
          <w:sz w:val="20"/>
          <w:lang w:val="af-ZA"/>
        </w:rPr>
        <w:t>1</w:t>
      </w:r>
      <w:r w:rsidR="00030D40" w:rsidRPr="002C6D94">
        <w:rPr>
          <w:rFonts w:ascii="GHEA Grapalat" w:hAnsi="GHEA Grapalat"/>
          <w:b/>
          <w:sz w:val="20"/>
          <w:lang w:val="af-ZA"/>
        </w:rPr>
        <w:t>1</w:t>
      </w:r>
      <w:r w:rsidRPr="002C6D94">
        <w:rPr>
          <w:rFonts w:ascii="GHEA Grapalat" w:hAnsi="GHEA Grapalat"/>
          <w:b/>
          <w:sz w:val="20"/>
          <w:lang w:val="af-ZA"/>
        </w:rPr>
        <w:t xml:space="preserve">. </w:t>
      </w:r>
      <w:r w:rsidRPr="002C6D94">
        <w:rPr>
          <w:rFonts w:ascii="GHEA Grapalat" w:hAnsi="GHEA Grapalat" w:cs="Sylfaen"/>
          <w:b/>
          <w:sz w:val="20"/>
          <w:lang w:val="af-ZA"/>
        </w:rPr>
        <w:t>ԸՆԹԱՑԱԿԱՐԳԸ</w:t>
      </w:r>
      <w:r w:rsidRPr="002C6D94">
        <w:rPr>
          <w:rFonts w:ascii="GHEA Grapalat" w:hAnsi="GHEA Grapalat" w:cs="Arial"/>
          <w:b/>
          <w:sz w:val="20"/>
          <w:lang w:val="af-ZA"/>
        </w:rPr>
        <w:t xml:space="preserve"> </w:t>
      </w:r>
      <w:r w:rsidRPr="002C6D94">
        <w:rPr>
          <w:rFonts w:ascii="GHEA Grapalat" w:hAnsi="GHEA Grapalat" w:cs="Sylfaen"/>
          <w:b/>
          <w:sz w:val="20"/>
          <w:lang w:val="af-ZA"/>
        </w:rPr>
        <w:t>ՉԿԱՅԱՑԱԾ</w:t>
      </w:r>
      <w:r w:rsidRPr="002C6D94">
        <w:rPr>
          <w:rFonts w:ascii="GHEA Grapalat" w:hAnsi="GHEA Grapalat" w:cs="Arial"/>
          <w:b/>
          <w:sz w:val="20"/>
          <w:lang w:val="af-ZA"/>
        </w:rPr>
        <w:t xml:space="preserve"> </w:t>
      </w:r>
      <w:r w:rsidRPr="002C6D94">
        <w:rPr>
          <w:rFonts w:ascii="GHEA Grapalat" w:hAnsi="GHEA Grapalat" w:cs="Sylfaen"/>
          <w:b/>
          <w:sz w:val="20"/>
          <w:lang w:val="af-ZA"/>
        </w:rPr>
        <w:t>ՀԱՅՏԱՐԱՐԵԼԸ</w:t>
      </w:r>
    </w:p>
    <w:p w14:paraId="365AE187" w14:textId="77777777" w:rsidR="00096865" w:rsidRPr="002C6D94" w:rsidRDefault="00096865" w:rsidP="002C6D94">
      <w:pPr>
        <w:jc w:val="center"/>
        <w:rPr>
          <w:rFonts w:ascii="GHEA Grapalat" w:hAnsi="GHEA Grapalat"/>
          <w:b/>
          <w:sz w:val="20"/>
          <w:lang w:val="af-ZA"/>
        </w:rPr>
      </w:pPr>
    </w:p>
    <w:p w14:paraId="578AC96A"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sz w:val="20"/>
          <w:lang w:val="af-ZA"/>
        </w:rPr>
        <w:t>1</w:t>
      </w:r>
      <w:r w:rsidR="00030D40" w:rsidRPr="002C6D94">
        <w:rPr>
          <w:rFonts w:ascii="GHEA Grapalat" w:hAnsi="GHEA Grapalat"/>
          <w:sz w:val="20"/>
          <w:lang w:val="af-ZA"/>
        </w:rPr>
        <w:t>1</w:t>
      </w:r>
      <w:r w:rsidRPr="002C6D94">
        <w:rPr>
          <w:rFonts w:ascii="GHEA Grapalat" w:hAnsi="GHEA Grapalat"/>
          <w:sz w:val="20"/>
          <w:lang w:val="af-ZA"/>
        </w:rPr>
        <w:t>.</w:t>
      </w:r>
      <w:r w:rsidRPr="002C6D94">
        <w:rPr>
          <w:rFonts w:ascii="GHEA Grapalat" w:hAnsi="GHEA Grapalat" w:cs="Sylfaen"/>
          <w:sz w:val="20"/>
          <w:lang w:val="af-ZA"/>
        </w:rPr>
        <w:t xml:space="preserve">1 </w:t>
      </w:r>
      <w:r w:rsidRPr="002C6D94">
        <w:rPr>
          <w:rFonts w:ascii="GHEA Grapalat" w:hAnsi="GHEA Grapalat" w:cs="Sylfaen"/>
          <w:sz w:val="20"/>
          <w:lang w:val="ru-RU"/>
        </w:rPr>
        <w:t>Օրենքի</w:t>
      </w:r>
      <w:r w:rsidRPr="002C6D94">
        <w:rPr>
          <w:rFonts w:ascii="GHEA Grapalat" w:hAnsi="GHEA Grapalat" w:cs="Sylfaen"/>
          <w:sz w:val="20"/>
          <w:lang w:val="af-ZA"/>
        </w:rPr>
        <w:t xml:space="preserve"> 3</w:t>
      </w:r>
      <w:r w:rsidR="00A747D4" w:rsidRPr="002C6D94">
        <w:rPr>
          <w:rFonts w:ascii="GHEA Grapalat" w:hAnsi="GHEA Grapalat" w:cs="Sylfaen"/>
          <w:sz w:val="20"/>
          <w:lang w:val="af-ZA"/>
        </w:rPr>
        <w:t>7</w:t>
      </w:r>
      <w:r w:rsidRPr="002C6D94">
        <w:rPr>
          <w:rFonts w:ascii="GHEA Grapalat" w:hAnsi="GHEA Grapalat" w:cs="Sylfaen"/>
          <w:sz w:val="20"/>
          <w:lang w:val="af-ZA"/>
        </w:rPr>
        <w:t>-</w:t>
      </w:r>
      <w:r w:rsidRPr="002C6D94">
        <w:rPr>
          <w:rFonts w:ascii="GHEA Grapalat" w:hAnsi="GHEA Grapalat" w:cs="Sylfaen"/>
          <w:sz w:val="20"/>
          <w:lang w:val="ru-RU"/>
        </w:rPr>
        <w:t>րդ</w:t>
      </w:r>
      <w:r w:rsidRPr="002C6D94">
        <w:rPr>
          <w:rFonts w:ascii="GHEA Grapalat" w:hAnsi="GHEA Grapalat" w:cs="Sylfaen"/>
          <w:sz w:val="20"/>
          <w:lang w:val="af-ZA"/>
        </w:rPr>
        <w:t xml:space="preserve"> </w:t>
      </w:r>
      <w:r w:rsidRPr="002C6D94">
        <w:rPr>
          <w:rFonts w:ascii="GHEA Grapalat" w:hAnsi="GHEA Grapalat" w:cs="Sylfaen"/>
          <w:sz w:val="20"/>
          <w:lang w:val="ru-RU"/>
        </w:rPr>
        <w:t>հոդվածի</w:t>
      </w:r>
      <w:r w:rsidRPr="002C6D94">
        <w:rPr>
          <w:rFonts w:ascii="GHEA Grapalat" w:hAnsi="GHEA Grapalat" w:cs="Sylfaen"/>
          <w:sz w:val="20"/>
          <w:lang w:val="af-ZA"/>
        </w:rPr>
        <w:t xml:space="preserve"> </w:t>
      </w:r>
      <w:r w:rsidRPr="002C6D94">
        <w:rPr>
          <w:rFonts w:ascii="GHEA Grapalat" w:hAnsi="GHEA Grapalat" w:cs="Sylfaen"/>
          <w:sz w:val="20"/>
          <w:lang w:val="ru-RU"/>
        </w:rPr>
        <w:t>համաձայն</w:t>
      </w:r>
      <w:r w:rsidRPr="002C6D94">
        <w:rPr>
          <w:rFonts w:ascii="GHEA Grapalat" w:hAnsi="GHEA Grapalat" w:cs="Sylfaen"/>
          <w:sz w:val="20"/>
          <w:lang w:val="af-ZA"/>
        </w:rPr>
        <w:t xml:space="preserve">` </w:t>
      </w:r>
      <w:r w:rsidRPr="002C6D94">
        <w:rPr>
          <w:rFonts w:ascii="GHEA Grapalat" w:hAnsi="GHEA Grapalat" w:cs="Sylfaen"/>
          <w:sz w:val="20"/>
          <w:lang w:val="ru-RU"/>
        </w:rPr>
        <w:t>հանձնաժողովը</w:t>
      </w:r>
      <w:r w:rsidRPr="002C6D94">
        <w:rPr>
          <w:rFonts w:ascii="GHEA Grapalat" w:hAnsi="GHEA Grapalat" w:cs="Sylfaen"/>
          <w:sz w:val="20"/>
          <w:lang w:val="af-ZA"/>
        </w:rPr>
        <w:t xml:space="preserve"> </w:t>
      </w: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ընթացակարգը</w:t>
      </w:r>
      <w:r w:rsidRPr="002C6D94">
        <w:rPr>
          <w:rFonts w:ascii="GHEA Grapalat" w:hAnsi="GHEA Grapalat" w:cs="Sylfaen"/>
          <w:sz w:val="20"/>
          <w:lang w:val="af-ZA"/>
        </w:rPr>
        <w:t xml:space="preserve"> </w:t>
      </w:r>
      <w:r w:rsidRPr="002C6D94">
        <w:rPr>
          <w:rFonts w:ascii="GHEA Grapalat" w:hAnsi="GHEA Grapalat" w:cs="Sylfaen"/>
          <w:sz w:val="20"/>
          <w:lang w:val="ru-RU"/>
        </w:rPr>
        <w:t>չկայացած</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հայտարարում</w:t>
      </w:r>
      <w:r w:rsidRPr="002C6D94">
        <w:rPr>
          <w:rFonts w:ascii="GHEA Grapalat" w:hAnsi="GHEA Grapalat" w:cs="Sylfaen"/>
          <w:sz w:val="20"/>
          <w:lang w:val="af-ZA"/>
        </w:rPr>
        <w:t xml:space="preserve">, </w:t>
      </w:r>
      <w:r w:rsidRPr="002C6D94">
        <w:rPr>
          <w:rFonts w:ascii="GHEA Grapalat" w:hAnsi="GHEA Grapalat" w:cs="Sylfaen"/>
          <w:sz w:val="20"/>
          <w:lang w:val="ru-RU"/>
        </w:rPr>
        <w:t>եթե</w:t>
      </w:r>
      <w:r w:rsidRPr="002C6D94">
        <w:rPr>
          <w:rFonts w:ascii="GHEA Grapalat" w:hAnsi="GHEA Grapalat" w:cs="Sylfaen"/>
          <w:sz w:val="20"/>
          <w:lang w:val="af-ZA"/>
        </w:rPr>
        <w:t>`</w:t>
      </w:r>
    </w:p>
    <w:p w14:paraId="025DCB64"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1) </w:t>
      </w:r>
      <w:r w:rsidRPr="002C6D94">
        <w:rPr>
          <w:rFonts w:ascii="GHEA Grapalat" w:hAnsi="GHEA Grapalat" w:cs="Sylfaen"/>
          <w:sz w:val="20"/>
          <w:lang w:val="ru-RU"/>
        </w:rPr>
        <w:t>հայտերից</w:t>
      </w:r>
      <w:r w:rsidRPr="002C6D94">
        <w:rPr>
          <w:rFonts w:ascii="GHEA Grapalat" w:hAnsi="GHEA Grapalat" w:cs="Sylfaen"/>
          <w:sz w:val="20"/>
          <w:lang w:val="af-ZA"/>
        </w:rPr>
        <w:t xml:space="preserve"> </w:t>
      </w:r>
      <w:r w:rsidRPr="002C6D94">
        <w:rPr>
          <w:rFonts w:ascii="GHEA Grapalat" w:hAnsi="GHEA Grapalat" w:cs="Sylfaen"/>
          <w:sz w:val="20"/>
          <w:lang w:val="ru-RU"/>
        </w:rPr>
        <w:t>ոչ</w:t>
      </w:r>
      <w:r w:rsidRPr="002C6D94">
        <w:rPr>
          <w:rFonts w:ascii="GHEA Grapalat" w:hAnsi="GHEA Grapalat" w:cs="Sylfaen"/>
          <w:sz w:val="20"/>
          <w:lang w:val="af-ZA"/>
        </w:rPr>
        <w:t xml:space="preserve"> </w:t>
      </w:r>
      <w:r w:rsidRPr="002C6D94">
        <w:rPr>
          <w:rFonts w:ascii="GHEA Grapalat" w:hAnsi="GHEA Grapalat" w:cs="Sylfaen"/>
          <w:sz w:val="20"/>
          <w:lang w:val="ru-RU"/>
        </w:rPr>
        <w:t>մեկը</w:t>
      </w:r>
      <w:r w:rsidRPr="002C6D94">
        <w:rPr>
          <w:rFonts w:ascii="GHEA Grapalat" w:hAnsi="GHEA Grapalat" w:cs="Sylfaen"/>
          <w:sz w:val="20"/>
          <w:lang w:val="af-ZA"/>
        </w:rPr>
        <w:t xml:space="preserve"> </w:t>
      </w:r>
      <w:r w:rsidRPr="002C6D94">
        <w:rPr>
          <w:rFonts w:ascii="GHEA Grapalat" w:hAnsi="GHEA Grapalat" w:cs="Sylfaen"/>
          <w:sz w:val="20"/>
          <w:lang w:val="ru-RU"/>
        </w:rPr>
        <w:t>չի</w:t>
      </w:r>
      <w:r w:rsidRPr="002C6D94">
        <w:rPr>
          <w:rFonts w:ascii="GHEA Grapalat" w:hAnsi="GHEA Grapalat" w:cs="Sylfaen"/>
          <w:sz w:val="20"/>
          <w:lang w:val="af-ZA"/>
        </w:rPr>
        <w:t xml:space="preserve"> </w:t>
      </w:r>
      <w:r w:rsidRPr="002C6D94">
        <w:rPr>
          <w:rFonts w:ascii="GHEA Grapalat" w:hAnsi="GHEA Grapalat" w:cs="Sylfaen"/>
          <w:sz w:val="20"/>
          <w:lang w:val="ru-RU"/>
        </w:rPr>
        <w:t>համապատասխանում</w:t>
      </w:r>
      <w:r w:rsidRPr="002C6D94">
        <w:rPr>
          <w:rFonts w:ascii="GHEA Grapalat" w:hAnsi="GHEA Grapalat" w:cs="Sylfaen"/>
          <w:sz w:val="20"/>
          <w:lang w:val="af-ZA"/>
        </w:rPr>
        <w:t xml:space="preserve"> </w:t>
      </w:r>
      <w:r w:rsidRPr="002C6D94">
        <w:rPr>
          <w:rFonts w:ascii="GHEA Grapalat" w:hAnsi="GHEA Grapalat" w:cs="Sylfaen"/>
          <w:sz w:val="20"/>
          <w:lang w:val="ru-RU"/>
        </w:rPr>
        <w:t>հրավերի</w:t>
      </w:r>
      <w:r w:rsidRPr="002C6D94">
        <w:rPr>
          <w:rFonts w:ascii="GHEA Grapalat" w:hAnsi="GHEA Grapalat" w:cs="Sylfaen"/>
          <w:sz w:val="20"/>
          <w:lang w:val="af-ZA"/>
        </w:rPr>
        <w:t xml:space="preserve"> </w:t>
      </w:r>
      <w:r w:rsidRPr="002C6D94">
        <w:rPr>
          <w:rFonts w:ascii="GHEA Grapalat" w:hAnsi="GHEA Grapalat" w:cs="Sylfaen"/>
          <w:sz w:val="20"/>
          <w:lang w:val="ru-RU"/>
        </w:rPr>
        <w:t>պայմաններին</w:t>
      </w:r>
      <w:r w:rsidRPr="002C6D94">
        <w:rPr>
          <w:rFonts w:ascii="GHEA Grapalat" w:hAnsi="GHEA Grapalat" w:cs="Sylfaen"/>
          <w:sz w:val="20"/>
          <w:lang w:val="af-ZA"/>
        </w:rPr>
        <w:t>.</w:t>
      </w:r>
    </w:p>
    <w:p w14:paraId="3EEF8FD5" w14:textId="77777777" w:rsidR="00B172BF" w:rsidRPr="002C6D94" w:rsidRDefault="00096865" w:rsidP="002C6D94">
      <w:pPr>
        <w:ind w:firstLine="567"/>
        <w:jc w:val="both"/>
        <w:rPr>
          <w:rFonts w:ascii="GHEA Grapalat" w:hAnsi="GHEA Grapalat" w:cs="Sylfaen"/>
          <w:sz w:val="20"/>
          <w:lang w:val="hy-AM"/>
        </w:rPr>
      </w:pPr>
      <w:r w:rsidRPr="002C6D94">
        <w:rPr>
          <w:rFonts w:ascii="GHEA Grapalat" w:hAnsi="GHEA Grapalat" w:cs="Sylfaen"/>
          <w:sz w:val="20"/>
          <w:lang w:val="af-ZA"/>
        </w:rPr>
        <w:t xml:space="preserve">2) </w:t>
      </w:r>
      <w:r w:rsidRPr="002C6D94">
        <w:rPr>
          <w:rFonts w:ascii="GHEA Grapalat" w:hAnsi="GHEA Grapalat" w:cs="Sylfaen"/>
          <w:sz w:val="20"/>
          <w:lang w:val="ru-RU"/>
        </w:rPr>
        <w:t>դադարում</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գոյություն</w:t>
      </w:r>
      <w:r w:rsidRPr="002C6D94">
        <w:rPr>
          <w:rFonts w:ascii="GHEA Grapalat" w:hAnsi="GHEA Grapalat" w:cs="Sylfaen"/>
          <w:sz w:val="20"/>
          <w:lang w:val="af-ZA"/>
        </w:rPr>
        <w:t xml:space="preserve"> </w:t>
      </w:r>
      <w:r w:rsidRPr="002C6D94">
        <w:rPr>
          <w:rFonts w:ascii="GHEA Grapalat" w:hAnsi="GHEA Grapalat" w:cs="Sylfaen"/>
          <w:sz w:val="20"/>
          <w:lang w:val="ru-RU"/>
        </w:rPr>
        <w:t>ունենալ</w:t>
      </w:r>
      <w:r w:rsidRPr="002C6D94">
        <w:rPr>
          <w:rFonts w:ascii="GHEA Grapalat" w:hAnsi="GHEA Grapalat" w:cs="Sylfaen"/>
          <w:sz w:val="20"/>
          <w:lang w:val="af-ZA"/>
        </w:rPr>
        <w:t xml:space="preserve"> </w:t>
      </w:r>
      <w:r w:rsidRPr="002C6D94">
        <w:rPr>
          <w:rFonts w:ascii="GHEA Grapalat" w:hAnsi="GHEA Grapalat" w:cs="Sylfaen"/>
          <w:sz w:val="20"/>
          <w:lang w:val="ru-RU"/>
        </w:rPr>
        <w:t>գնման</w:t>
      </w:r>
      <w:r w:rsidRPr="002C6D94">
        <w:rPr>
          <w:rFonts w:ascii="GHEA Grapalat" w:hAnsi="GHEA Grapalat" w:cs="Sylfaen"/>
          <w:sz w:val="20"/>
          <w:lang w:val="af-ZA"/>
        </w:rPr>
        <w:t xml:space="preserve"> </w:t>
      </w:r>
      <w:r w:rsidRPr="002C6D94">
        <w:rPr>
          <w:rFonts w:ascii="GHEA Grapalat" w:hAnsi="GHEA Grapalat" w:cs="Sylfaen"/>
          <w:sz w:val="20"/>
          <w:lang w:val="ru-RU"/>
        </w:rPr>
        <w:t>պահանջը</w:t>
      </w:r>
      <w:r w:rsidR="00FF0FE2" w:rsidRPr="002C6D94">
        <w:rPr>
          <w:rFonts w:ascii="GHEA Grapalat" w:hAnsi="GHEA Grapalat" w:cs="Sylfaen"/>
          <w:sz w:val="20"/>
          <w:lang w:val="hy-AM"/>
        </w:rPr>
        <w:t>: Ընդ որում պ</w:t>
      </w:r>
      <w:r w:rsidR="00FF0FE2" w:rsidRPr="002C6D94">
        <w:rPr>
          <w:rFonts w:ascii="GHEA Grapalat" w:hAnsi="GHEA Grapalat" w:cs="Sylfaen"/>
          <w:sz w:val="20"/>
          <w:lang w:val="ru-RU"/>
        </w:rPr>
        <w:t>ետության</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կամ</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համայնքների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կարիքների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համար</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կազմակերպված</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գնման</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ընթացակարգը</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կարող</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է</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ամբողջությամբ</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կամ</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մասնակի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չկայացած</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հայտարարվել</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համապատասխանաբար</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Հայաստանի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Հանրապետության</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կառավարության</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կամ</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համայնքի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ավագանու</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այլ</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պատվիրատուների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դեպքում</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ընդհանուր</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կառավարումն</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իրականացնող</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լիազորված</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մարմնի</w:t>
      </w:r>
      <w:r w:rsidR="00FF0FE2" w:rsidRPr="002C6D94">
        <w:rPr>
          <w:rFonts w:ascii="GHEA Grapalat" w:hAnsi="GHEA Grapalat" w:cs="Sylfaen"/>
          <w:sz w:val="20"/>
          <w:lang w:val="af-ZA"/>
        </w:rPr>
        <w:t xml:space="preserve"> </w:t>
      </w:r>
      <w:r w:rsidR="00FF0FE2" w:rsidRPr="002C6D94">
        <w:rPr>
          <w:rFonts w:ascii="GHEA Grapalat" w:hAnsi="GHEA Grapalat" w:cs="Sylfaen"/>
          <w:sz w:val="20"/>
          <w:lang w:val="ru-RU"/>
        </w:rPr>
        <w:t>ղեկավարի</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իսկ</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հիմնադրամների</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դեպքում</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հոգաբարձուների</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խորհրդի</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որոշման</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հիման</w:t>
      </w:r>
      <w:r w:rsidR="00A10D1E" w:rsidRPr="002C6D94">
        <w:rPr>
          <w:rFonts w:ascii="GHEA Grapalat" w:hAnsi="GHEA Grapalat" w:cs="Sylfaen"/>
          <w:sz w:val="20"/>
          <w:lang w:val="af-ZA"/>
        </w:rPr>
        <w:t xml:space="preserve"> </w:t>
      </w:r>
      <w:r w:rsidR="00A10D1E" w:rsidRPr="002C6D94">
        <w:rPr>
          <w:rFonts w:ascii="GHEA Grapalat" w:hAnsi="GHEA Grapalat" w:cs="Sylfaen"/>
          <w:sz w:val="20"/>
        </w:rPr>
        <w:t>վրա</w:t>
      </w:r>
      <w:r w:rsidR="00FF0FE2" w:rsidRPr="002C6D94">
        <w:rPr>
          <w:rFonts w:ascii="GHEA Grapalat" w:hAnsi="GHEA Grapalat" w:cs="Sylfaen"/>
          <w:sz w:val="20"/>
          <w:lang w:val="hy-AM"/>
        </w:rPr>
        <w:t>:</w:t>
      </w:r>
    </w:p>
    <w:p w14:paraId="20727E1B" w14:textId="5501BE54"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3) </w:t>
      </w:r>
      <w:r w:rsidRPr="002C6D94">
        <w:rPr>
          <w:rFonts w:ascii="GHEA Grapalat" w:hAnsi="GHEA Grapalat" w:cs="Sylfaen"/>
          <w:sz w:val="20"/>
          <w:lang w:val="hy-AM"/>
        </w:rPr>
        <w:t>ոչ</w:t>
      </w:r>
      <w:r w:rsidRPr="002C6D94">
        <w:rPr>
          <w:rFonts w:ascii="GHEA Grapalat" w:hAnsi="GHEA Grapalat" w:cs="Sylfaen"/>
          <w:sz w:val="20"/>
          <w:lang w:val="af-ZA"/>
        </w:rPr>
        <w:t xml:space="preserve"> </w:t>
      </w:r>
      <w:r w:rsidRPr="002C6D94">
        <w:rPr>
          <w:rFonts w:ascii="GHEA Grapalat" w:hAnsi="GHEA Grapalat" w:cs="Sylfaen"/>
          <w:sz w:val="20"/>
          <w:lang w:val="hy-AM"/>
        </w:rPr>
        <w:t>մի</w:t>
      </w:r>
      <w:r w:rsidRPr="002C6D94">
        <w:rPr>
          <w:rFonts w:ascii="GHEA Grapalat" w:hAnsi="GHEA Grapalat" w:cs="Sylfaen"/>
          <w:sz w:val="20"/>
          <w:lang w:val="af-ZA"/>
        </w:rPr>
        <w:t xml:space="preserve"> </w:t>
      </w:r>
      <w:r w:rsidRPr="002C6D94">
        <w:rPr>
          <w:rFonts w:ascii="GHEA Grapalat" w:hAnsi="GHEA Grapalat" w:cs="Sylfaen"/>
          <w:sz w:val="20"/>
          <w:lang w:val="hy-AM"/>
        </w:rPr>
        <w:t>հայտ</w:t>
      </w:r>
      <w:r w:rsidRPr="002C6D94">
        <w:rPr>
          <w:rFonts w:ascii="GHEA Grapalat" w:hAnsi="GHEA Grapalat" w:cs="Sylfaen"/>
          <w:sz w:val="20"/>
          <w:lang w:val="af-ZA"/>
        </w:rPr>
        <w:t xml:space="preserve"> </w:t>
      </w:r>
      <w:r w:rsidRPr="002C6D94">
        <w:rPr>
          <w:rFonts w:ascii="GHEA Grapalat" w:hAnsi="GHEA Grapalat" w:cs="Sylfaen"/>
          <w:sz w:val="20"/>
          <w:lang w:val="hy-AM"/>
        </w:rPr>
        <w:t>չի</w:t>
      </w:r>
      <w:r w:rsidRPr="002C6D94">
        <w:rPr>
          <w:rFonts w:ascii="GHEA Grapalat" w:hAnsi="GHEA Grapalat" w:cs="Sylfaen"/>
          <w:sz w:val="20"/>
          <w:lang w:val="af-ZA"/>
        </w:rPr>
        <w:t xml:space="preserve"> </w:t>
      </w:r>
      <w:r w:rsidRPr="002C6D94">
        <w:rPr>
          <w:rFonts w:ascii="GHEA Grapalat" w:hAnsi="GHEA Grapalat" w:cs="Sylfaen"/>
          <w:sz w:val="20"/>
          <w:lang w:val="hy-AM"/>
        </w:rPr>
        <w:t>ներկայացվել</w:t>
      </w:r>
      <w:r w:rsidRPr="002C6D94">
        <w:rPr>
          <w:rFonts w:ascii="GHEA Grapalat" w:hAnsi="GHEA Grapalat" w:cs="Sylfaen"/>
          <w:sz w:val="20"/>
          <w:lang w:val="af-ZA"/>
        </w:rPr>
        <w:t>.</w:t>
      </w:r>
    </w:p>
    <w:p w14:paraId="635C9C83"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4) </w:t>
      </w:r>
      <w:r w:rsidRPr="002C6D94">
        <w:rPr>
          <w:rFonts w:ascii="GHEA Grapalat" w:hAnsi="GHEA Grapalat" w:cs="Sylfaen"/>
          <w:sz w:val="20"/>
          <w:lang w:val="ru-RU"/>
        </w:rPr>
        <w:t>պայմանագիր</w:t>
      </w:r>
      <w:r w:rsidRPr="002C6D94">
        <w:rPr>
          <w:rFonts w:ascii="GHEA Grapalat" w:hAnsi="GHEA Grapalat" w:cs="Sylfaen"/>
          <w:sz w:val="20"/>
          <w:lang w:val="af-ZA"/>
        </w:rPr>
        <w:t xml:space="preserve"> </w:t>
      </w:r>
      <w:r w:rsidRPr="002C6D94">
        <w:rPr>
          <w:rFonts w:ascii="GHEA Grapalat" w:hAnsi="GHEA Grapalat" w:cs="Sylfaen"/>
          <w:sz w:val="20"/>
          <w:lang w:val="ru-RU"/>
        </w:rPr>
        <w:t>չի</w:t>
      </w:r>
      <w:r w:rsidRPr="002C6D94">
        <w:rPr>
          <w:rFonts w:ascii="GHEA Grapalat" w:hAnsi="GHEA Grapalat" w:cs="Sylfaen"/>
          <w:sz w:val="20"/>
          <w:lang w:val="af-ZA"/>
        </w:rPr>
        <w:t xml:space="preserve"> </w:t>
      </w:r>
      <w:r w:rsidRPr="002C6D94">
        <w:rPr>
          <w:rFonts w:ascii="GHEA Grapalat" w:hAnsi="GHEA Grapalat" w:cs="Sylfaen"/>
          <w:sz w:val="20"/>
          <w:lang w:val="ru-RU"/>
        </w:rPr>
        <w:t>կնքվում</w:t>
      </w:r>
      <w:r w:rsidR="004D5671" w:rsidRPr="002C6D94">
        <w:rPr>
          <w:rFonts w:ascii="GHEA Grapalat" w:hAnsi="GHEA Grapalat" w:cs="Sylfaen"/>
          <w:sz w:val="20"/>
          <w:lang w:val="ru-RU"/>
        </w:rPr>
        <w:t>։</w:t>
      </w:r>
    </w:p>
    <w:p w14:paraId="72ED2B19" w14:textId="77777777" w:rsidR="00CA1C11" w:rsidRPr="002C6D94" w:rsidRDefault="00731D26" w:rsidP="002C6D94">
      <w:pPr>
        <w:ind w:firstLine="567"/>
        <w:jc w:val="both"/>
        <w:rPr>
          <w:rFonts w:ascii="GHEA Grapalat" w:hAnsi="GHEA Grapalat" w:cs="Sylfaen"/>
          <w:sz w:val="20"/>
          <w:lang w:val="af-ZA"/>
        </w:rPr>
      </w:pPr>
      <w:r w:rsidRPr="002C6D94">
        <w:rPr>
          <w:rFonts w:ascii="GHEA Grapalat" w:hAnsi="GHEA Grapalat" w:cs="Sylfaen"/>
          <w:sz w:val="20"/>
          <w:lang w:val="af-ZA"/>
        </w:rPr>
        <w:t>1</w:t>
      </w:r>
      <w:r w:rsidR="00030D40" w:rsidRPr="002C6D94">
        <w:rPr>
          <w:rFonts w:ascii="GHEA Grapalat" w:hAnsi="GHEA Grapalat" w:cs="Sylfaen"/>
          <w:sz w:val="20"/>
          <w:lang w:val="af-ZA"/>
        </w:rPr>
        <w:t>1</w:t>
      </w:r>
      <w:r w:rsidRPr="002C6D94">
        <w:rPr>
          <w:rFonts w:ascii="GHEA Grapalat" w:hAnsi="GHEA Grapalat" w:cs="Sylfaen"/>
          <w:sz w:val="20"/>
          <w:lang w:val="af-ZA"/>
        </w:rPr>
        <w:t>.2</w:t>
      </w:r>
      <w:r w:rsidR="00FE5743" w:rsidRPr="002C6D94">
        <w:rPr>
          <w:rFonts w:ascii="GHEA Grapalat" w:hAnsi="GHEA Grapalat" w:cs="Sylfaen"/>
          <w:sz w:val="20"/>
          <w:lang w:val="af-ZA"/>
        </w:rPr>
        <w:t xml:space="preserve"> Գ</w:t>
      </w:r>
      <w:r w:rsidR="00CA1C11" w:rsidRPr="002C6D94">
        <w:rPr>
          <w:rFonts w:ascii="GHEA Grapalat" w:hAnsi="GHEA Grapalat" w:cs="Sylfaen"/>
          <w:sz w:val="20"/>
          <w:lang w:val="ru-RU"/>
        </w:rPr>
        <w:t>նման</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ընթացակարգը</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չկայացած</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հայտարարվելու</w:t>
      </w:r>
      <w:r w:rsidR="00A747D4" w:rsidRPr="002C6D94">
        <w:rPr>
          <w:rFonts w:ascii="GHEA Grapalat" w:hAnsi="GHEA Grapalat" w:cs="Sylfaen"/>
          <w:sz w:val="20"/>
        </w:rPr>
        <w:t>ն</w:t>
      </w:r>
      <w:r w:rsidR="00A747D4" w:rsidRPr="002C6D94">
        <w:rPr>
          <w:rFonts w:ascii="GHEA Grapalat" w:hAnsi="GHEA Grapalat" w:cs="Sylfaen"/>
          <w:sz w:val="20"/>
          <w:lang w:val="af-ZA"/>
        </w:rPr>
        <w:t xml:space="preserve"> </w:t>
      </w:r>
      <w:r w:rsidR="00A747D4" w:rsidRPr="002C6D94">
        <w:rPr>
          <w:rFonts w:ascii="GHEA Grapalat" w:hAnsi="GHEA Grapalat" w:cs="Sylfaen"/>
          <w:sz w:val="20"/>
        </w:rPr>
        <w:t>հաջորդող</w:t>
      </w:r>
      <w:r w:rsidR="00A747D4" w:rsidRPr="002C6D94">
        <w:rPr>
          <w:rFonts w:ascii="GHEA Grapalat" w:hAnsi="GHEA Grapalat" w:cs="Sylfaen"/>
          <w:sz w:val="20"/>
          <w:lang w:val="af-ZA"/>
        </w:rPr>
        <w:t xml:space="preserve"> </w:t>
      </w:r>
      <w:r w:rsidR="00A747D4" w:rsidRPr="002C6D94">
        <w:rPr>
          <w:rFonts w:ascii="GHEA Grapalat" w:hAnsi="GHEA Grapalat" w:cs="Sylfaen"/>
          <w:sz w:val="20"/>
        </w:rPr>
        <w:t>աշխատանքային</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օրվա</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ընթացքում</w:t>
      </w:r>
      <w:r w:rsidR="00CA1C11" w:rsidRPr="002C6D94">
        <w:rPr>
          <w:rFonts w:ascii="GHEA Grapalat" w:hAnsi="GHEA Grapalat" w:cs="Sylfaen"/>
          <w:sz w:val="20"/>
          <w:lang w:val="af-ZA"/>
        </w:rPr>
        <w:t xml:space="preserve">, </w:t>
      </w:r>
      <w:r w:rsidR="003A2BE0" w:rsidRPr="002C6D94">
        <w:rPr>
          <w:rFonts w:ascii="GHEA Grapalat" w:hAnsi="GHEA Grapalat" w:cs="Sylfaen"/>
          <w:sz w:val="20"/>
          <w:lang w:val="af-ZA"/>
        </w:rPr>
        <w:t>պ</w:t>
      </w:r>
      <w:r w:rsidR="00CA1C11" w:rsidRPr="002C6D94">
        <w:rPr>
          <w:rFonts w:ascii="GHEA Grapalat" w:hAnsi="GHEA Grapalat" w:cs="Sylfaen"/>
          <w:sz w:val="20"/>
          <w:lang w:val="ru-RU"/>
        </w:rPr>
        <w:t>ատվիրատուն</w:t>
      </w:r>
      <w:r w:rsidR="00CA1C11" w:rsidRPr="002C6D94">
        <w:rPr>
          <w:rFonts w:ascii="GHEA Grapalat" w:hAnsi="GHEA Grapalat" w:cs="Sylfaen"/>
          <w:sz w:val="20"/>
          <w:lang w:val="af-ZA"/>
        </w:rPr>
        <w:t xml:space="preserve"> </w:t>
      </w:r>
      <w:r w:rsidR="00A747D4" w:rsidRPr="002C6D94">
        <w:rPr>
          <w:rFonts w:ascii="GHEA Grapalat" w:hAnsi="GHEA Grapalat" w:cs="Sylfaen"/>
          <w:sz w:val="20"/>
          <w:lang w:val="af-ZA"/>
        </w:rPr>
        <w:t xml:space="preserve">տեղեկագրում </w:t>
      </w:r>
      <w:r w:rsidR="005F7C1D" w:rsidRPr="002C6D94">
        <w:rPr>
          <w:rFonts w:ascii="GHEA Grapalat" w:hAnsi="GHEA Grapalat" w:cs="Sylfaen"/>
          <w:sz w:val="20"/>
          <w:lang w:val="af-ZA"/>
        </w:rPr>
        <w:t xml:space="preserve">հրապարակում է </w:t>
      </w:r>
      <w:r w:rsidR="00CA1C11" w:rsidRPr="002C6D94">
        <w:rPr>
          <w:rFonts w:ascii="GHEA Grapalat" w:hAnsi="GHEA Grapalat" w:cs="Sylfaen"/>
          <w:sz w:val="20"/>
          <w:lang w:val="ru-RU"/>
        </w:rPr>
        <w:t>հայտարարություն</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որում</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նշվում</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է</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գնման</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ընթացակարգը</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չկայացած</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հայտարարվելու</w:t>
      </w:r>
      <w:r w:rsidR="00CA1C11" w:rsidRPr="002C6D94">
        <w:rPr>
          <w:rFonts w:ascii="GHEA Grapalat" w:hAnsi="GHEA Grapalat" w:cs="Sylfaen"/>
          <w:sz w:val="20"/>
          <w:lang w:val="af-ZA"/>
        </w:rPr>
        <w:t xml:space="preserve"> </w:t>
      </w:r>
      <w:r w:rsidR="00CA1C11" w:rsidRPr="002C6D94">
        <w:rPr>
          <w:rFonts w:ascii="GHEA Grapalat" w:hAnsi="GHEA Grapalat" w:cs="Sylfaen"/>
          <w:sz w:val="20"/>
          <w:lang w:val="ru-RU"/>
        </w:rPr>
        <w:t>հիմնավորումը։</w:t>
      </w:r>
      <w:r w:rsidR="00CA1C11" w:rsidRPr="002C6D94">
        <w:rPr>
          <w:rFonts w:ascii="GHEA Grapalat" w:hAnsi="GHEA Grapalat" w:cs="Sylfaen"/>
          <w:sz w:val="20"/>
          <w:lang w:val="af-ZA"/>
        </w:rPr>
        <w:t xml:space="preserve"> </w:t>
      </w:r>
    </w:p>
    <w:p w14:paraId="0F9B524D" w14:textId="77777777" w:rsidR="00CA1C11" w:rsidRPr="002C6D94" w:rsidRDefault="00CA1C11" w:rsidP="002C6D94">
      <w:pPr>
        <w:ind w:firstLine="567"/>
        <w:jc w:val="both"/>
        <w:rPr>
          <w:rFonts w:ascii="GHEA Grapalat" w:hAnsi="GHEA Grapalat" w:cs="Sylfaen"/>
          <w:sz w:val="20"/>
          <w:lang w:val="af-ZA"/>
        </w:rPr>
      </w:pPr>
    </w:p>
    <w:p w14:paraId="24E52A8F" w14:textId="77777777" w:rsidR="008D5016" w:rsidRPr="002C6D94" w:rsidRDefault="008D5016" w:rsidP="002C6D94">
      <w:pPr>
        <w:jc w:val="center"/>
        <w:rPr>
          <w:rFonts w:ascii="GHEA Grapalat" w:hAnsi="GHEA Grapalat"/>
          <w:b/>
          <w:sz w:val="20"/>
          <w:lang w:val="af-ZA"/>
        </w:rPr>
      </w:pPr>
      <w:r w:rsidRPr="002C6D94">
        <w:rPr>
          <w:rFonts w:ascii="GHEA Grapalat" w:hAnsi="GHEA Grapalat"/>
          <w:b/>
          <w:sz w:val="20"/>
          <w:lang w:val="af-ZA"/>
        </w:rPr>
        <w:t>1</w:t>
      </w:r>
      <w:r w:rsidR="00375FD2" w:rsidRPr="002C6D94">
        <w:rPr>
          <w:rFonts w:ascii="GHEA Grapalat" w:hAnsi="GHEA Grapalat"/>
          <w:b/>
          <w:sz w:val="20"/>
          <w:lang w:val="af-ZA"/>
        </w:rPr>
        <w:t>2</w:t>
      </w:r>
      <w:r w:rsidRPr="002C6D94">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2C6D94" w:rsidRDefault="008D5016" w:rsidP="002C6D94">
      <w:pPr>
        <w:jc w:val="center"/>
        <w:rPr>
          <w:rFonts w:ascii="GHEA Grapalat" w:hAnsi="GHEA Grapalat"/>
          <w:b/>
          <w:sz w:val="20"/>
          <w:lang w:val="af-ZA"/>
        </w:rPr>
      </w:pPr>
      <w:r w:rsidRPr="002C6D94">
        <w:rPr>
          <w:rFonts w:ascii="GHEA Grapalat" w:hAnsi="GHEA Grapalat"/>
          <w:b/>
          <w:sz w:val="20"/>
          <w:lang w:val="af-ZA"/>
        </w:rPr>
        <w:t xml:space="preserve">ԸՆԴՈՒՆՎԱԾ ՈՐՈՇՈՒՄՆԵՐԸ ԲՈՂՈՔԱՐԿԵԼՈՒ ՄԱՍՆԱԿՑԻ </w:t>
      </w:r>
    </w:p>
    <w:p w14:paraId="05815C76" w14:textId="77777777" w:rsidR="00096865" w:rsidRPr="002C6D94" w:rsidRDefault="008D5016" w:rsidP="002C6D94">
      <w:pPr>
        <w:jc w:val="center"/>
        <w:rPr>
          <w:rFonts w:ascii="GHEA Grapalat" w:hAnsi="GHEA Grapalat"/>
          <w:b/>
          <w:sz w:val="20"/>
          <w:lang w:val="af-ZA"/>
        </w:rPr>
      </w:pPr>
      <w:r w:rsidRPr="002C6D94">
        <w:rPr>
          <w:rFonts w:ascii="GHEA Grapalat" w:hAnsi="GHEA Grapalat"/>
          <w:b/>
          <w:sz w:val="20"/>
          <w:lang w:val="af-ZA"/>
        </w:rPr>
        <w:t>ԻՐԱՎՈՒՆՔԸ ԵՎ ԿԱՐԳԸ</w:t>
      </w:r>
    </w:p>
    <w:p w14:paraId="4EC4E0ED" w14:textId="77777777" w:rsidR="00996C19" w:rsidRPr="002C6D94" w:rsidRDefault="00996C19" w:rsidP="002C6D94">
      <w:pPr>
        <w:jc w:val="center"/>
        <w:rPr>
          <w:rFonts w:ascii="GHEA Grapalat" w:hAnsi="GHEA Grapalat"/>
          <w:b/>
          <w:sz w:val="20"/>
          <w:lang w:val="af-ZA"/>
        </w:rPr>
      </w:pPr>
    </w:p>
    <w:p w14:paraId="71F5B791"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 </w:t>
      </w:r>
      <w:r w:rsidRPr="002C6D94">
        <w:rPr>
          <w:rFonts w:ascii="GHEA Grapalat" w:hAnsi="GHEA Grapalat"/>
          <w:sz w:val="20"/>
          <w:szCs w:val="20"/>
        </w:rPr>
        <w:t>Յուրաքանչյուր</w:t>
      </w:r>
      <w:r w:rsidRPr="002C6D94">
        <w:rPr>
          <w:rFonts w:ascii="GHEA Grapalat" w:hAnsi="GHEA Grapalat"/>
          <w:sz w:val="20"/>
          <w:szCs w:val="20"/>
          <w:lang w:val="es-ES"/>
        </w:rPr>
        <w:t xml:space="preserve"> </w:t>
      </w:r>
      <w:r w:rsidRPr="002C6D94">
        <w:rPr>
          <w:rFonts w:ascii="GHEA Grapalat" w:hAnsi="GHEA Grapalat"/>
          <w:sz w:val="20"/>
          <w:szCs w:val="20"/>
        </w:rPr>
        <w:t>շահագրգիռ</w:t>
      </w:r>
      <w:r w:rsidRPr="002C6D94">
        <w:rPr>
          <w:rFonts w:ascii="GHEA Grapalat" w:hAnsi="GHEA Grapalat"/>
          <w:sz w:val="20"/>
          <w:szCs w:val="20"/>
          <w:lang w:val="es-ES"/>
        </w:rPr>
        <w:t xml:space="preserve"> </w:t>
      </w:r>
      <w:r w:rsidRPr="002C6D94">
        <w:rPr>
          <w:rFonts w:ascii="GHEA Grapalat" w:hAnsi="GHEA Grapalat"/>
          <w:sz w:val="20"/>
          <w:szCs w:val="20"/>
        </w:rPr>
        <w:t>անձ</w:t>
      </w:r>
      <w:r w:rsidRPr="002C6D94">
        <w:rPr>
          <w:rFonts w:ascii="GHEA Grapalat" w:hAnsi="GHEA Grapalat"/>
          <w:sz w:val="20"/>
          <w:szCs w:val="20"/>
          <w:lang w:val="es-ES"/>
        </w:rPr>
        <w:t xml:space="preserve"> </w:t>
      </w:r>
      <w:r w:rsidRPr="002C6D94">
        <w:rPr>
          <w:rFonts w:ascii="GHEA Grapalat" w:hAnsi="GHEA Grapalat"/>
          <w:sz w:val="20"/>
          <w:szCs w:val="20"/>
        </w:rPr>
        <w:t>իրավունք</w:t>
      </w:r>
      <w:r w:rsidRPr="002C6D94">
        <w:rPr>
          <w:rFonts w:ascii="GHEA Grapalat" w:hAnsi="GHEA Grapalat"/>
          <w:sz w:val="20"/>
          <w:szCs w:val="20"/>
          <w:lang w:val="es-ES"/>
        </w:rPr>
        <w:t xml:space="preserve"> </w:t>
      </w:r>
      <w:r w:rsidRPr="002C6D94">
        <w:rPr>
          <w:rFonts w:ascii="GHEA Grapalat" w:hAnsi="GHEA Grapalat"/>
          <w:sz w:val="20"/>
          <w:szCs w:val="20"/>
        </w:rPr>
        <w:t>ունի</w:t>
      </w:r>
      <w:r w:rsidRPr="002C6D94">
        <w:rPr>
          <w:rFonts w:ascii="GHEA Grapalat" w:hAnsi="GHEA Grapalat"/>
          <w:sz w:val="20"/>
          <w:szCs w:val="20"/>
          <w:lang w:val="es-ES"/>
        </w:rPr>
        <w:t xml:space="preserve"> </w:t>
      </w:r>
      <w:r w:rsidRPr="002C6D94">
        <w:rPr>
          <w:rFonts w:ascii="GHEA Grapalat" w:hAnsi="GHEA Grapalat"/>
          <w:sz w:val="20"/>
          <w:szCs w:val="20"/>
        </w:rPr>
        <w:t>բողոքարկելու</w:t>
      </w:r>
      <w:r w:rsidRPr="002C6D94">
        <w:rPr>
          <w:rFonts w:ascii="GHEA Grapalat" w:hAnsi="GHEA Grapalat"/>
          <w:sz w:val="20"/>
          <w:szCs w:val="20"/>
          <w:lang w:val="es-ES"/>
        </w:rPr>
        <w:t xml:space="preserve">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գործողությունները</w:t>
      </w:r>
      <w:r w:rsidRPr="002C6D94">
        <w:rPr>
          <w:rFonts w:ascii="GHEA Grapalat" w:hAnsi="GHEA Grapalat"/>
          <w:sz w:val="20"/>
          <w:szCs w:val="20"/>
          <w:lang w:val="es-ES"/>
        </w:rPr>
        <w:t xml:space="preserve"> (</w:t>
      </w:r>
      <w:r w:rsidRPr="002C6D94">
        <w:rPr>
          <w:rFonts w:ascii="GHEA Grapalat" w:hAnsi="GHEA Grapalat"/>
          <w:sz w:val="20"/>
          <w:szCs w:val="20"/>
        </w:rPr>
        <w:t>անգործությունը</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որոշումները</w:t>
      </w:r>
      <w:r w:rsidRPr="002C6D94">
        <w:rPr>
          <w:rFonts w:ascii="GHEA Grapalat" w:hAnsi="GHEA Grapalat"/>
          <w:sz w:val="20"/>
          <w:szCs w:val="20"/>
          <w:lang w:val="es-ES"/>
        </w:rPr>
        <w:t xml:space="preserve"> </w:t>
      </w:r>
      <w:r w:rsidRPr="002C6D94">
        <w:rPr>
          <w:rFonts w:ascii="GHEA Grapalat" w:hAnsi="GHEA Grapalat"/>
          <w:sz w:val="20"/>
          <w:szCs w:val="20"/>
        </w:rPr>
        <w:t>Հայաստանի</w:t>
      </w:r>
      <w:r w:rsidRPr="002C6D94">
        <w:rPr>
          <w:rFonts w:ascii="GHEA Grapalat" w:hAnsi="GHEA Grapalat"/>
          <w:sz w:val="20"/>
          <w:szCs w:val="20"/>
          <w:lang w:val="es-ES"/>
        </w:rPr>
        <w:t xml:space="preserve"> </w:t>
      </w:r>
      <w:r w:rsidRPr="002C6D94">
        <w:rPr>
          <w:rFonts w:ascii="GHEA Grapalat" w:hAnsi="GHEA Grapalat"/>
          <w:sz w:val="20"/>
          <w:szCs w:val="20"/>
        </w:rPr>
        <w:t>Հանրապետության</w:t>
      </w:r>
      <w:r w:rsidRPr="002C6D94">
        <w:rPr>
          <w:rFonts w:ascii="GHEA Grapalat" w:hAnsi="GHEA Grapalat"/>
          <w:sz w:val="20"/>
          <w:szCs w:val="20"/>
          <w:lang w:val="es-ES"/>
        </w:rPr>
        <w:t xml:space="preserve"> </w:t>
      </w:r>
      <w:r w:rsidRPr="002C6D94">
        <w:rPr>
          <w:rFonts w:ascii="GHEA Grapalat" w:hAnsi="GHEA Grapalat"/>
          <w:sz w:val="20"/>
          <w:szCs w:val="20"/>
        </w:rPr>
        <w:t>քաղաքացիական</w:t>
      </w:r>
      <w:r w:rsidRPr="002C6D94">
        <w:rPr>
          <w:rFonts w:ascii="GHEA Grapalat" w:hAnsi="GHEA Grapalat"/>
          <w:sz w:val="20"/>
          <w:szCs w:val="20"/>
          <w:lang w:val="es-ES"/>
        </w:rPr>
        <w:t xml:space="preserve"> </w:t>
      </w:r>
      <w:r w:rsidRPr="002C6D94">
        <w:rPr>
          <w:rFonts w:ascii="GHEA Grapalat" w:hAnsi="GHEA Grapalat"/>
          <w:sz w:val="20"/>
          <w:szCs w:val="20"/>
        </w:rPr>
        <w:t>դատավարության</w:t>
      </w:r>
      <w:r w:rsidRPr="002C6D94">
        <w:rPr>
          <w:rFonts w:ascii="GHEA Grapalat" w:hAnsi="GHEA Grapalat"/>
          <w:sz w:val="20"/>
          <w:szCs w:val="20"/>
          <w:lang w:val="es-ES"/>
        </w:rPr>
        <w:t xml:space="preserve"> </w:t>
      </w:r>
      <w:r w:rsidRPr="002C6D94">
        <w:rPr>
          <w:rFonts w:ascii="GHEA Grapalat" w:hAnsi="GHEA Grapalat"/>
          <w:sz w:val="20"/>
          <w:szCs w:val="20"/>
        </w:rPr>
        <w:t>օրենսգրքով</w:t>
      </w:r>
      <w:r w:rsidRPr="002C6D94">
        <w:rPr>
          <w:rFonts w:ascii="GHEA Grapalat" w:hAnsi="GHEA Grapalat"/>
          <w:sz w:val="20"/>
          <w:szCs w:val="20"/>
          <w:lang w:val="es-ES"/>
        </w:rPr>
        <w:t xml:space="preserve"> (</w:t>
      </w:r>
      <w:r w:rsidRPr="002C6D94">
        <w:rPr>
          <w:rFonts w:ascii="GHEA Grapalat" w:hAnsi="GHEA Grapalat"/>
          <w:sz w:val="20"/>
          <w:szCs w:val="20"/>
        </w:rPr>
        <w:t>այսուհետ՝</w:t>
      </w:r>
      <w:r w:rsidRPr="002C6D94">
        <w:rPr>
          <w:rFonts w:ascii="GHEA Grapalat" w:hAnsi="GHEA Grapalat"/>
          <w:sz w:val="20"/>
          <w:szCs w:val="20"/>
          <w:lang w:val="es-ES"/>
        </w:rPr>
        <w:t xml:space="preserve"> </w:t>
      </w:r>
      <w:r w:rsidRPr="002C6D94">
        <w:rPr>
          <w:rFonts w:ascii="GHEA Grapalat" w:hAnsi="GHEA Grapalat"/>
          <w:sz w:val="20"/>
          <w:szCs w:val="20"/>
        </w:rPr>
        <w:t>Օրենսգիրք</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կարգով</w:t>
      </w:r>
      <w:r w:rsidRPr="002C6D94">
        <w:rPr>
          <w:rFonts w:ascii="GHEA Grapalat" w:hAnsi="GHEA Grapalat"/>
          <w:sz w:val="20"/>
          <w:szCs w:val="20"/>
          <w:lang w:val="es-ES"/>
        </w:rPr>
        <w:t>:</w:t>
      </w:r>
    </w:p>
    <w:p w14:paraId="7A901CD9"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rPr>
        <w:t>Յուրաքանչյուր</w:t>
      </w:r>
      <w:r w:rsidRPr="002C6D94">
        <w:rPr>
          <w:rFonts w:ascii="GHEA Grapalat" w:hAnsi="GHEA Grapalat"/>
          <w:sz w:val="20"/>
          <w:szCs w:val="20"/>
          <w:lang w:val="es-ES"/>
        </w:rPr>
        <w:t xml:space="preserve"> </w:t>
      </w:r>
      <w:r w:rsidRPr="002C6D94">
        <w:rPr>
          <w:rFonts w:ascii="GHEA Grapalat" w:hAnsi="GHEA Grapalat"/>
          <w:sz w:val="20"/>
          <w:szCs w:val="20"/>
        </w:rPr>
        <w:t>ոք</w:t>
      </w:r>
      <w:r w:rsidRPr="002C6D94">
        <w:rPr>
          <w:rFonts w:ascii="GHEA Grapalat" w:hAnsi="GHEA Grapalat"/>
          <w:sz w:val="20"/>
          <w:szCs w:val="20"/>
          <w:lang w:val="es-ES"/>
        </w:rPr>
        <w:t xml:space="preserve"> </w:t>
      </w:r>
      <w:r w:rsidRPr="002C6D94">
        <w:rPr>
          <w:rFonts w:ascii="GHEA Grapalat" w:hAnsi="GHEA Grapalat"/>
          <w:sz w:val="20"/>
          <w:szCs w:val="20"/>
        </w:rPr>
        <w:t>իրավունք</w:t>
      </w:r>
      <w:r w:rsidRPr="002C6D94">
        <w:rPr>
          <w:rFonts w:ascii="GHEA Grapalat" w:hAnsi="GHEA Grapalat"/>
          <w:sz w:val="20"/>
          <w:szCs w:val="20"/>
          <w:lang w:val="es-ES"/>
        </w:rPr>
        <w:t xml:space="preserve"> </w:t>
      </w:r>
      <w:r w:rsidRPr="002C6D94">
        <w:rPr>
          <w:rFonts w:ascii="GHEA Grapalat" w:hAnsi="GHEA Grapalat"/>
          <w:sz w:val="20"/>
          <w:szCs w:val="20"/>
        </w:rPr>
        <w:t>ունի</w:t>
      </w:r>
      <w:r w:rsidRPr="002C6D94">
        <w:rPr>
          <w:rFonts w:ascii="GHEA Grapalat" w:hAnsi="GHEA Grapalat"/>
          <w:sz w:val="20"/>
          <w:szCs w:val="20"/>
          <w:lang w:val="es-ES"/>
        </w:rPr>
        <w:t xml:space="preserve"> </w:t>
      </w:r>
      <w:r w:rsidRPr="002C6D94">
        <w:rPr>
          <w:rFonts w:ascii="GHEA Grapalat" w:hAnsi="GHEA Grapalat"/>
          <w:sz w:val="20"/>
          <w:szCs w:val="20"/>
        </w:rPr>
        <w:t>Օրենսգրքով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կարգով</w:t>
      </w:r>
      <w:r w:rsidRPr="002C6D94">
        <w:rPr>
          <w:rFonts w:ascii="GHEA Grapalat" w:hAnsi="GHEA Grapalat"/>
          <w:sz w:val="20"/>
          <w:szCs w:val="20"/>
          <w:lang w:val="es-ES"/>
        </w:rPr>
        <w:t xml:space="preserve"> </w:t>
      </w:r>
      <w:r w:rsidRPr="002C6D94">
        <w:rPr>
          <w:rFonts w:ascii="GHEA Grapalat" w:hAnsi="GHEA Grapalat"/>
          <w:sz w:val="20"/>
          <w:szCs w:val="20"/>
        </w:rPr>
        <w:t>մինչև</w:t>
      </w:r>
      <w:r w:rsidRPr="002C6D94">
        <w:rPr>
          <w:rFonts w:ascii="GHEA Grapalat" w:hAnsi="GHEA Grapalat"/>
          <w:sz w:val="20"/>
          <w:szCs w:val="20"/>
          <w:lang w:val="es-ES"/>
        </w:rPr>
        <w:t xml:space="preserve"> </w:t>
      </w:r>
      <w:r w:rsidRPr="002C6D94">
        <w:rPr>
          <w:rFonts w:ascii="GHEA Grapalat" w:hAnsi="GHEA Grapalat"/>
          <w:sz w:val="20"/>
          <w:szCs w:val="20"/>
        </w:rPr>
        <w:t>հայտերի</w:t>
      </w:r>
      <w:r w:rsidRPr="002C6D94">
        <w:rPr>
          <w:rFonts w:ascii="GHEA Grapalat" w:hAnsi="GHEA Grapalat"/>
          <w:sz w:val="20"/>
          <w:szCs w:val="20"/>
          <w:lang w:val="es-ES"/>
        </w:rPr>
        <w:t xml:space="preserve"> </w:t>
      </w:r>
      <w:r w:rsidRPr="002C6D94">
        <w:rPr>
          <w:rFonts w:ascii="GHEA Grapalat" w:hAnsi="GHEA Grapalat"/>
          <w:sz w:val="20"/>
          <w:szCs w:val="20"/>
        </w:rPr>
        <w:t>ներկայացման</w:t>
      </w:r>
      <w:r w:rsidRPr="002C6D94">
        <w:rPr>
          <w:rFonts w:ascii="GHEA Grapalat" w:hAnsi="GHEA Grapalat"/>
          <w:sz w:val="20"/>
          <w:szCs w:val="20"/>
          <w:lang w:val="es-ES"/>
        </w:rPr>
        <w:t xml:space="preserve"> </w:t>
      </w:r>
      <w:r w:rsidRPr="002C6D94">
        <w:rPr>
          <w:rFonts w:ascii="GHEA Grapalat" w:hAnsi="GHEA Grapalat"/>
          <w:sz w:val="20"/>
          <w:szCs w:val="20"/>
        </w:rPr>
        <w:t>վերջնաժամկետը</w:t>
      </w:r>
      <w:r w:rsidRPr="002C6D94">
        <w:rPr>
          <w:rFonts w:ascii="GHEA Grapalat" w:hAnsi="GHEA Grapalat"/>
          <w:sz w:val="20"/>
          <w:szCs w:val="20"/>
          <w:lang w:val="es-ES"/>
        </w:rPr>
        <w:t xml:space="preserve"> </w:t>
      </w:r>
      <w:r w:rsidRPr="002C6D94">
        <w:rPr>
          <w:rFonts w:ascii="GHEA Grapalat" w:hAnsi="GHEA Grapalat"/>
          <w:sz w:val="20"/>
          <w:szCs w:val="20"/>
        </w:rPr>
        <w:t>բողոքարկելու</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առարկայի</w:t>
      </w:r>
      <w:r w:rsidRPr="002C6D94">
        <w:rPr>
          <w:rFonts w:ascii="GHEA Grapalat" w:hAnsi="GHEA Grapalat"/>
          <w:sz w:val="20"/>
          <w:szCs w:val="20"/>
          <w:lang w:val="es-ES"/>
        </w:rPr>
        <w:t xml:space="preserve"> </w:t>
      </w:r>
      <w:r w:rsidRPr="002C6D94">
        <w:rPr>
          <w:rFonts w:ascii="GHEA Grapalat" w:hAnsi="GHEA Grapalat"/>
          <w:sz w:val="20"/>
          <w:szCs w:val="20"/>
        </w:rPr>
        <w:t>բնութագրերը</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հրավերի</w:t>
      </w:r>
      <w:r w:rsidRPr="002C6D94">
        <w:rPr>
          <w:rFonts w:ascii="GHEA Grapalat" w:hAnsi="GHEA Grapalat"/>
          <w:sz w:val="20"/>
          <w:szCs w:val="20"/>
          <w:lang w:val="es-ES"/>
        </w:rPr>
        <w:t xml:space="preserve"> </w:t>
      </w:r>
      <w:r w:rsidRPr="002C6D94">
        <w:rPr>
          <w:rFonts w:ascii="GHEA Grapalat" w:hAnsi="GHEA Grapalat"/>
          <w:sz w:val="20"/>
          <w:szCs w:val="20"/>
        </w:rPr>
        <w:t>պահանջները</w:t>
      </w:r>
      <w:r w:rsidRPr="002C6D94">
        <w:rPr>
          <w:rFonts w:ascii="GHEA Grapalat" w:hAnsi="GHEA Grapalat"/>
          <w:sz w:val="20"/>
          <w:szCs w:val="20"/>
          <w:lang w:val="es-ES"/>
        </w:rPr>
        <w:t>:</w:t>
      </w:r>
    </w:p>
    <w:p w14:paraId="05AFB5AF"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2.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ընթացակարգի</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sz w:val="20"/>
          <w:szCs w:val="20"/>
        </w:rPr>
        <w:t>հարաբերությունները</w:t>
      </w:r>
      <w:r w:rsidRPr="002C6D94">
        <w:rPr>
          <w:rFonts w:ascii="GHEA Grapalat" w:hAnsi="GHEA Grapalat"/>
          <w:sz w:val="20"/>
          <w:szCs w:val="20"/>
          <w:lang w:val="es-ES"/>
        </w:rPr>
        <w:t xml:space="preserve"> </w:t>
      </w:r>
      <w:r w:rsidRPr="002C6D94">
        <w:rPr>
          <w:rFonts w:ascii="GHEA Grapalat" w:hAnsi="GHEA Grapalat"/>
          <w:sz w:val="20"/>
          <w:szCs w:val="20"/>
        </w:rPr>
        <w:t>վարչական</w:t>
      </w:r>
      <w:r w:rsidRPr="002C6D94">
        <w:rPr>
          <w:rFonts w:ascii="GHEA Grapalat" w:hAnsi="GHEA Grapalat"/>
          <w:sz w:val="20"/>
          <w:szCs w:val="20"/>
          <w:lang w:val="es-ES"/>
        </w:rPr>
        <w:t xml:space="preserve"> </w:t>
      </w:r>
      <w:r w:rsidRPr="002C6D94">
        <w:rPr>
          <w:rFonts w:ascii="GHEA Grapalat" w:hAnsi="GHEA Grapalat"/>
          <w:sz w:val="20"/>
          <w:szCs w:val="20"/>
        </w:rPr>
        <w:t>հարաբերություններ</w:t>
      </w:r>
      <w:r w:rsidRPr="002C6D94">
        <w:rPr>
          <w:rFonts w:ascii="GHEA Grapalat" w:hAnsi="GHEA Grapalat"/>
          <w:sz w:val="20"/>
          <w:szCs w:val="20"/>
          <w:lang w:val="es-ES"/>
        </w:rPr>
        <w:t xml:space="preserve"> </w:t>
      </w:r>
      <w:r w:rsidRPr="002C6D94">
        <w:rPr>
          <w:rFonts w:ascii="GHEA Grapalat" w:hAnsi="GHEA Grapalat"/>
          <w:sz w:val="20"/>
          <w:szCs w:val="20"/>
        </w:rPr>
        <w:t>չեն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դրանք</w:t>
      </w:r>
      <w:r w:rsidRPr="002C6D94">
        <w:rPr>
          <w:rFonts w:ascii="GHEA Grapalat" w:hAnsi="GHEA Grapalat"/>
          <w:sz w:val="20"/>
          <w:szCs w:val="20"/>
          <w:lang w:val="es-ES"/>
        </w:rPr>
        <w:t xml:space="preserve"> </w:t>
      </w:r>
      <w:r w:rsidRPr="002C6D94">
        <w:rPr>
          <w:rFonts w:ascii="GHEA Grapalat" w:hAnsi="GHEA Grapalat"/>
          <w:sz w:val="20"/>
          <w:szCs w:val="20"/>
        </w:rPr>
        <w:t>կարգավորվում</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Հայաստանի</w:t>
      </w:r>
      <w:r w:rsidRPr="002C6D94">
        <w:rPr>
          <w:rFonts w:ascii="GHEA Grapalat" w:hAnsi="GHEA Grapalat"/>
          <w:sz w:val="20"/>
          <w:szCs w:val="20"/>
          <w:lang w:val="es-ES"/>
        </w:rPr>
        <w:t xml:space="preserve"> </w:t>
      </w:r>
      <w:r w:rsidRPr="002C6D94">
        <w:rPr>
          <w:rFonts w:ascii="GHEA Grapalat" w:hAnsi="GHEA Grapalat"/>
          <w:sz w:val="20"/>
          <w:szCs w:val="20"/>
        </w:rPr>
        <w:t>Հանրապետության</w:t>
      </w:r>
      <w:r w:rsidRPr="002C6D94">
        <w:rPr>
          <w:rFonts w:ascii="GHEA Grapalat" w:hAnsi="GHEA Grapalat"/>
          <w:sz w:val="20"/>
          <w:szCs w:val="20"/>
          <w:lang w:val="es-ES"/>
        </w:rPr>
        <w:t xml:space="preserve"> </w:t>
      </w:r>
      <w:r w:rsidRPr="002C6D94">
        <w:rPr>
          <w:rFonts w:ascii="GHEA Grapalat" w:hAnsi="GHEA Grapalat"/>
          <w:sz w:val="20"/>
          <w:szCs w:val="20"/>
        </w:rPr>
        <w:t>քաղաքացիաիրավական</w:t>
      </w:r>
      <w:r w:rsidRPr="002C6D94">
        <w:rPr>
          <w:rFonts w:ascii="GHEA Grapalat" w:hAnsi="GHEA Grapalat"/>
          <w:sz w:val="20"/>
          <w:szCs w:val="20"/>
          <w:lang w:val="es-ES"/>
        </w:rPr>
        <w:t xml:space="preserve"> </w:t>
      </w:r>
      <w:r w:rsidRPr="002C6D94">
        <w:rPr>
          <w:rFonts w:ascii="GHEA Grapalat" w:hAnsi="GHEA Grapalat"/>
          <w:sz w:val="20"/>
          <w:szCs w:val="20"/>
        </w:rPr>
        <w:t>հարաբերությունները</w:t>
      </w:r>
      <w:r w:rsidRPr="002C6D94">
        <w:rPr>
          <w:rFonts w:ascii="GHEA Grapalat" w:hAnsi="GHEA Grapalat"/>
          <w:sz w:val="20"/>
          <w:szCs w:val="20"/>
          <w:lang w:val="es-ES"/>
        </w:rPr>
        <w:t xml:space="preserve"> </w:t>
      </w:r>
      <w:r w:rsidRPr="002C6D94">
        <w:rPr>
          <w:rFonts w:ascii="GHEA Grapalat" w:hAnsi="GHEA Grapalat"/>
          <w:sz w:val="20"/>
          <w:szCs w:val="20"/>
        </w:rPr>
        <w:t>կարգավորող</w:t>
      </w:r>
      <w:r w:rsidRPr="002C6D94">
        <w:rPr>
          <w:rFonts w:ascii="GHEA Grapalat" w:hAnsi="GHEA Grapalat"/>
          <w:sz w:val="20"/>
          <w:szCs w:val="20"/>
          <w:lang w:val="es-ES"/>
        </w:rPr>
        <w:t xml:space="preserve"> </w:t>
      </w:r>
      <w:r w:rsidRPr="002C6D94">
        <w:rPr>
          <w:rFonts w:ascii="GHEA Grapalat" w:hAnsi="GHEA Grapalat"/>
          <w:sz w:val="20"/>
          <w:szCs w:val="20"/>
        </w:rPr>
        <w:t>օրենսդրությամբ</w:t>
      </w:r>
      <w:r w:rsidRPr="002C6D94">
        <w:rPr>
          <w:rFonts w:ascii="GHEA Grapalat" w:hAnsi="GHEA Grapalat"/>
          <w:sz w:val="20"/>
          <w:szCs w:val="20"/>
          <w:lang w:val="es-ES"/>
        </w:rPr>
        <w:t>:</w:t>
      </w:r>
    </w:p>
    <w:p w14:paraId="40D9B000"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3.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կատարած</w:t>
      </w:r>
      <w:r w:rsidRPr="002C6D94">
        <w:rPr>
          <w:rFonts w:ascii="GHEA Grapalat" w:hAnsi="GHEA Grapalat"/>
          <w:sz w:val="20"/>
          <w:szCs w:val="20"/>
          <w:lang w:val="es-ES"/>
        </w:rPr>
        <w:t xml:space="preserve"> </w:t>
      </w:r>
      <w:r w:rsidRPr="002C6D94">
        <w:rPr>
          <w:rFonts w:ascii="GHEA Grapalat" w:hAnsi="GHEA Grapalat"/>
          <w:sz w:val="20"/>
          <w:szCs w:val="20"/>
        </w:rPr>
        <w:t>գործողության</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հետևանքով</w:t>
      </w:r>
      <w:r w:rsidRPr="002C6D94">
        <w:rPr>
          <w:rFonts w:ascii="GHEA Grapalat" w:hAnsi="GHEA Grapalat"/>
          <w:sz w:val="20"/>
          <w:szCs w:val="20"/>
          <w:lang w:val="es-ES"/>
        </w:rPr>
        <w:t xml:space="preserve"> </w:t>
      </w:r>
      <w:r w:rsidRPr="002C6D94">
        <w:rPr>
          <w:rFonts w:ascii="GHEA Grapalat" w:hAnsi="GHEA Grapalat"/>
          <w:sz w:val="20"/>
          <w:szCs w:val="20"/>
        </w:rPr>
        <w:t>պատճառված</w:t>
      </w:r>
      <w:r w:rsidRPr="002C6D94">
        <w:rPr>
          <w:rFonts w:ascii="GHEA Grapalat" w:hAnsi="GHEA Grapalat"/>
          <w:sz w:val="20"/>
          <w:szCs w:val="20"/>
          <w:lang w:val="es-ES"/>
        </w:rPr>
        <w:t xml:space="preserve"> </w:t>
      </w:r>
      <w:r w:rsidRPr="002C6D94">
        <w:rPr>
          <w:rFonts w:ascii="GHEA Grapalat" w:hAnsi="GHEA Grapalat"/>
          <w:sz w:val="20"/>
          <w:szCs w:val="20"/>
        </w:rPr>
        <w:t>վնասները</w:t>
      </w:r>
      <w:r w:rsidRPr="002C6D94">
        <w:rPr>
          <w:rFonts w:ascii="GHEA Grapalat" w:hAnsi="GHEA Grapalat"/>
          <w:sz w:val="20"/>
          <w:szCs w:val="20"/>
          <w:lang w:val="es-ES"/>
        </w:rPr>
        <w:t xml:space="preserve"> </w:t>
      </w:r>
      <w:r w:rsidRPr="002C6D94">
        <w:rPr>
          <w:rFonts w:ascii="GHEA Grapalat" w:hAnsi="GHEA Grapalat"/>
          <w:sz w:val="20"/>
          <w:szCs w:val="20"/>
        </w:rPr>
        <w:t>հատուցվում</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Հայաստանի</w:t>
      </w:r>
      <w:r w:rsidRPr="002C6D94">
        <w:rPr>
          <w:rFonts w:ascii="GHEA Grapalat" w:hAnsi="GHEA Grapalat"/>
          <w:sz w:val="20"/>
          <w:szCs w:val="20"/>
          <w:lang w:val="es-ES"/>
        </w:rPr>
        <w:t xml:space="preserve"> </w:t>
      </w:r>
      <w:r w:rsidRPr="002C6D94">
        <w:rPr>
          <w:rFonts w:ascii="GHEA Grapalat" w:hAnsi="GHEA Grapalat"/>
          <w:sz w:val="20"/>
          <w:szCs w:val="20"/>
        </w:rPr>
        <w:t>Հանրապետության</w:t>
      </w:r>
      <w:r w:rsidRPr="002C6D94">
        <w:rPr>
          <w:rFonts w:ascii="GHEA Grapalat" w:hAnsi="GHEA Grapalat"/>
          <w:sz w:val="20"/>
          <w:szCs w:val="20"/>
          <w:lang w:val="es-ES"/>
        </w:rPr>
        <w:t xml:space="preserve"> </w:t>
      </w:r>
      <w:r w:rsidRPr="002C6D94">
        <w:rPr>
          <w:rFonts w:ascii="GHEA Grapalat" w:hAnsi="GHEA Grapalat"/>
          <w:sz w:val="20"/>
          <w:szCs w:val="20"/>
        </w:rPr>
        <w:t>քաղաքացիական</w:t>
      </w:r>
      <w:r w:rsidRPr="002C6D94">
        <w:rPr>
          <w:rFonts w:ascii="GHEA Grapalat" w:hAnsi="GHEA Grapalat"/>
          <w:sz w:val="20"/>
          <w:szCs w:val="20"/>
          <w:lang w:val="es-ES"/>
        </w:rPr>
        <w:t xml:space="preserve"> </w:t>
      </w:r>
      <w:r w:rsidRPr="002C6D94">
        <w:rPr>
          <w:rFonts w:ascii="GHEA Grapalat" w:hAnsi="GHEA Grapalat"/>
          <w:sz w:val="20"/>
          <w:szCs w:val="20"/>
        </w:rPr>
        <w:t>օրենսգրքով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կարգով</w:t>
      </w:r>
      <w:r w:rsidRPr="002C6D94">
        <w:rPr>
          <w:rFonts w:ascii="GHEA Grapalat" w:hAnsi="GHEA Grapalat"/>
          <w:sz w:val="20"/>
          <w:szCs w:val="20"/>
          <w:lang w:val="es-ES"/>
        </w:rPr>
        <w:t>:</w:t>
      </w:r>
    </w:p>
    <w:p w14:paraId="7A41B707"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4.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հրավերով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ժամկետը</w:t>
      </w:r>
      <w:r w:rsidRPr="002C6D94">
        <w:rPr>
          <w:rFonts w:ascii="GHEA Grapalat" w:hAnsi="GHEA Grapalat"/>
          <w:sz w:val="20"/>
          <w:szCs w:val="20"/>
          <w:lang w:val="es-ES"/>
        </w:rPr>
        <w:t xml:space="preserve">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բողոքարկման</w:t>
      </w:r>
      <w:r w:rsidRPr="002C6D94">
        <w:rPr>
          <w:rFonts w:ascii="GHEA Grapalat" w:hAnsi="GHEA Grapalat"/>
          <w:sz w:val="20"/>
          <w:szCs w:val="20"/>
          <w:lang w:val="es-ES"/>
        </w:rPr>
        <w:t xml:space="preserve"> </w:t>
      </w:r>
      <w:r w:rsidRPr="002C6D94">
        <w:rPr>
          <w:rFonts w:ascii="GHEA Grapalat" w:hAnsi="GHEA Grapalat"/>
          <w:sz w:val="20"/>
          <w:szCs w:val="20"/>
        </w:rPr>
        <w:t>հայցային</w:t>
      </w:r>
      <w:r w:rsidRPr="002C6D94">
        <w:rPr>
          <w:rFonts w:ascii="GHEA Grapalat" w:hAnsi="GHEA Grapalat"/>
          <w:sz w:val="20"/>
          <w:szCs w:val="20"/>
          <w:lang w:val="es-ES"/>
        </w:rPr>
        <w:t xml:space="preserve"> </w:t>
      </w:r>
      <w:r w:rsidRPr="002C6D94">
        <w:rPr>
          <w:rFonts w:ascii="GHEA Grapalat" w:hAnsi="GHEA Grapalat"/>
          <w:sz w:val="20"/>
          <w:szCs w:val="20"/>
        </w:rPr>
        <w:t>վաղեմության</w:t>
      </w:r>
      <w:r w:rsidRPr="002C6D94">
        <w:rPr>
          <w:rFonts w:ascii="GHEA Grapalat" w:hAnsi="GHEA Grapalat"/>
          <w:sz w:val="20"/>
          <w:szCs w:val="20"/>
          <w:lang w:val="es-ES"/>
        </w:rPr>
        <w:t xml:space="preserve"> </w:t>
      </w:r>
      <w:r w:rsidRPr="002C6D94">
        <w:rPr>
          <w:rFonts w:ascii="GHEA Grapalat" w:hAnsi="GHEA Grapalat"/>
          <w:sz w:val="20"/>
          <w:szCs w:val="20"/>
        </w:rPr>
        <w:t>ժամկետ</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բացառությամբ</w:t>
      </w:r>
      <w:r w:rsidRPr="002C6D94">
        <w:rPr>
          <w:rFonts w:ascii="GHEA Grapalat" w:hAnsi="GHEA Grapalat"/>
          <w:sz w:val="20"/>
          <w:szCs w:val="20"/>
          <w:lang w:val="es-ES"/>
        </w:rPr>
        <w:t xml:space="preserve"> </w:t>
      </w:r>
      <w:r w:rsidRPr="002C6D94">
        <w:rPr>
          <w:rFonts w:ascii="GHEA Grapalat" w:hAnsi="GHEA Grapalat"/>
          <w:sz w:val="20"/>
          <w:szCs w:val="20"/>
        </w:rPr>
        <w:t>Օրենքի</w:t>
      </w:r>
      <w:r w:rsidRPr="002C6D94">
        <w:rPr>
          <w:rFonts w:ascii="GHEA Grapalat" w:hAnsi="GHEA Grapalat"/>
          <w:sz w:val="20"/>
          <w:szCs w:val="20"/>
          <w:lang w:val="es-ES"/>
        </w:rPr>
        <w:t xml:space="preserve"> 6-</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հոդվածի</w:t>
      </w:r>
      <w:r w:rsidRPr="002C6D94">
        <w:rPr>
          <w:rFonts w:ascii="GHEA Grapalat" w:hAnsi="GHEA Grapalat"/>
          <w:sz w:val="20"/>
          <w:szCs w:val="20"/>
          <w:lang w:val="es-ES"/>
        </w:rPr>
        <w:t xml:space="preserve"> 2-</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մասով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բողոքարկման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պայմանագիրը</w:t>
      </w:r>
      <w:r w:rsidRPr="002C6D94">
        <w:rPr>
          <w:rFonts w:ascii="GHEA Grapalat" w:hAnsi="GHEA Grapalat"/>
          <w:sz w:val="20"/>
          <w:szCs w:val="20"/>
          <w:lang w:val="es-ES"/>
        </w:rPr>
        <w:t xml:space="preserve"> </w:t>
      </w:r>
      <w:r w:rsidRPr="002C6D94">
        <w:rPr>
          <w:rFonts w:ascii="GHEA Grapalat" w:hAnsi="GHEA Grapalat"/>
          <w:sz w:val="20"/>
          <w:szCs w:val="20"/>
        </w:rPr>
        <w:t>միակողմանի</w:t>
      </w:r>
      <w:r w:rsidRPr="002C6D94">
        <w:rPr>
          <w:rFonts w:ascii="GHEA Grapalat" w:hAnsi="GHEA Grapalat"/>
          <w:sz w:val="20"/>
          <w:szCs w:val="20"/>
          <w:lang w:val="es-ES"/>
        </w:rPr>
        <w:t xml:space="preserve"> </w:t>
      </w:r>
      <w:r w:rsidRPr="002C6D94">
        <w:rPr>
          <w:rFonts w:ascii="GHEA Grapalat" w:hAnsi="GHEA Grapalat"/>
          <w:sz w:val="20"/>
          <w:szCs w:val="20"/>
        </w:rPr>
        <w:t>լուծելու</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sz w:val="20"/>
          <w:szCs w:val="20"/>
        </w:rPr>
        <w:t>վեճերի</w:t>
      </w:r>
      <w:r w:rsidRPr="002C6D94">
        <w:rPr>
          <w:rFonts w:ascii="GHEA Grapalat" w:hAnsi="GHEA Grapalat"/>
          <w:sz w:val="20"/>
          <w:szCs w:val="20"/>
          <w:lang w:val="es-ES"/>
        </w:rPr>
        <w:t xml:space="preserve">, </w:t>
      </w:r>
      <w:r w:rsidRPr="002C6D94">
        <w:rPr>
          <w:rFonts w:ascii="GHEA Grapalat" w:hAnsi="GHEA Grapalat"/>
          <w:sz w:val="20"/>
          <w:szCs w:val="20"/>
        </w:rPr>
        <w:t>որոնց</w:t>
      </w:r>
      <w:r w:rsidRPr="002C6D94">
        <w:rPr>
          <w:rFonts w:ascii="GHEA Grapalat" w:hAnsi="GHEA Grapalat"/>
          <w:sz w:val="20"/>
          <w:szCs w:val="20"/>
          <w:lang w:val="es-ES"/>
        </w:rPr>
        <w:t xml:space="preserve"> </w:t>
      </w:r>
      <w:r w:rsidRPr="002C6D94">
        <w:rPr>
          <w:rFonts w:ascii="GHEA Grapalat" w:hAnsi="GHEA Grapalat"/>
          <w:sz w:val="20"/>
          <w:szCs w:val="20"/>
        </w:rPr>
        <w:t>դեպքում</w:t>
      </w:r>
      <w:r w:rsidRPr="002C6D94">
        <w:rPr>
          <w:rFonts w:ascii="GHEA Grapalat" w:hAnsi="GHEA Grapalat"/>
          <w:sz w:val="20"/>
          <w:szCs w:val="20"/>
          <w:lang w:val="es-ES"/>
        </w:rPr>
        <w:t xml:space="preserve"> </w:t>
      </w:r>
      <w:r w:rsidRPr="002C6D94">
        <w:rPr>
          <w:rFonts w:ascii="GHEA Grapalat" w:hAnsi="GHEA Grapalat"/>
          <w:sz w:val="20"/>
          <w:szCs w:val="20"/>
        </w:rPr>
        <w:t>հայցային</w:t>
      </w:r>
      <w:r w:rsidRPr="002C6D94">
        <w:rPr>
          <w:rFonts w:ascii="GHEA Grapalat" w:hAnsi="GHEA Grapalat"/>
          <w:sz w:val="20"/>
          <w:szCs w:val="20"/>
          <w:lang w:val="es-ES"/>
        </w:rPr>
        <w:t xml:space="preserve"> </w:t>
      </w:r>
      <w:r w:rsidRPr="002C6D94">
        <w:rPr>
          <w:rFonts w:ascii="GHEA Grapalat" w:hAnsi="GHEA Grapalat"/>
          <w:sz w:val="20"/>
          <w:szCs w:val="20"/>
        </w:rPr>
        <w:t>վաղեմության</w:t>
      </w:r>
      <w:r w:rsidRPr="002C6D94">
        <w:rPr>
          <w:rFonts w:ascii="GHEA Grapalat" w:hAnsi="GHEA Grapalat"/>
          <w:sz w:val="20"/>
          <w:szCs w:val="20"/>
          <w:lang w:val="es-ES"/>
        </w:rPr>
        <w:t xml:space="preserve"> </w:t>
      </w:r>
      <w:r w:rsidRPr="002C6D94">
        <w:rPr>
          <w:rFonts w:ascii="GHEA Grapalat" w:hAnsi="GHEA Grapalat"/>
          <w:sz w:val="20"/>
          <w:szCs w:val="20"/>
        </w:rPr>
        <w:t>ժամկետը</w:t>
      </w:r>
      <w:r w:rsidRPr="002C6D94">
        <w:rPr>
          <w:rFonts w:ascii="GHEA Grapalat" w:hAnsi="GHEA Grapalat"/>
          <w:sz w:val="20"/>
          <w:szCs w:val="20"/>
          <w:lang w:val="es-ES"/>
        </w:rPr>
        <w:t xml:space="preserve"> </w:t>
      </w:r>
      <w:r w:rsidRPr="002C6D94">
        <w:rPr>
          <w:rFonts w:ascii="GHEA Grapalat" w:hAnsi="GHEA Grapalat"/>
          <w:sz w:val="20"/>
          <w:szCs w:val="20"/>
        </w:rPr>
        <w:t>երեսուն</w:t>
      </w:r>
      <w:r w:rsidRPr="002C6D94">
        <w:rPr>
          <w:rFonts w:ascii="GHEA Grapalat" w:hAnsi="GHEA Grapalat"/>
          <w:sz w:val="20"/>
          <w:szCs w:val="20"/>
          <w:lang w:val="es-ES"/>
        </w:rPr>
        <w:t xml:space="preserve"> </w:t>
      </w:r>
      <w:r w:rsidRPr="002C6D94">
        <w:rPr>
          <w:rFonts w:ascii="GHEA Grapalat" w:hAnsi="GHEA Grapalat"/>
          <w:sz w:val="20"/>
          <w:szCs w:val="20"/>
        </w:rPr>
        <w:t>օրացուցային</w:t>
      </w:r>
      <w:r w:rsidRPr="002C6D94">
        <w:rPr>
          <w:rFonts w:ascii="GHEA Grapalat" w:hAnsi="GHEA Grapalat"/>
          <w:sz w:val="20"/>
          <w:szCs w:val="20"/>
          <w:lang w:val="es-ES"/>
        </w:rPr>
        <w:t xml:space="preserve"> </w:t>
      </w:r>
      <w:r w:rsidRPr="002C6D94">
        <w:rPr>
          <w:rFonts w:ascii="GHEA Grapalat" w:hAnsi="GHEA Grapalat"/>
          <w:sz w:val="20"/>
          <w:szCs w:val="20"/>
        </w:rPr>
        <w:t>օր</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w:t>
      </w:r>
    </w:p>
    <w:p w14:paraId="46178F3D" w14:textId="77777777" w:rsidR="003B269F" w:rsidRPr="002C6D94" w:rsidRDefault="003B269F" w:rsidP="002C6D94">
      <w:pPr>
        <w:pStyle w:val="af4"/>
        <w:spacing w:before="0" w:beforeAutospacing="0" w:after="0" w:afterAutospacing="0"/>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5</w:t>
      </w:r>
      <w:r w:rsidRPr="002C6D94">
        <w:rPr>
          <w:rFonts w:ascii="Cambria Math" w:hAnsi="Cambria Math" w:cs="Cambria Math"/>
          <w:sz w:val="20"/>
          <w:szCs w:val="20"/>
          <w:lang w:val="es-ES"/>
        </w:rPr>
        <w:t>․</w:t>
      </w:r>
      <w:r w:rsidRPr="002C6D94">
        <w:rPr>
          <w:rFonts w:ascii="GHEA Grapalat" w:hAnsi="GHEA Grapalat" w:cs="GHEA Grapalat"/>
          <w:sz w:val="20"/>
          <w:szCs w:val="20"/>
        </w:rPr>
        <w:t>Սույն</w:t>
      </w:r>
      <w:r w:rsidRPr="002C6D94">
        <w:rPr>
          <w:rFonts w:ascii="GHEA Grapalat" w:hAnsi="GHEA Grapalat"/>
          <w:sz w:val="20"/>
          <w:szCs w:val="20"/>
          <w:lang w:val="es-ES"/>
        </w:rPr>
        <w:t xml:space="preserve"> </w:t>
      </w:r>
      <w:r w:rsidRPr="002C6D94">
        <w:rPr>
          <w:rFonts w:ascii="GHEA Grapalat" w:hAnsi="GHEA Grapalat" w:cs="GHEA Grapalat"/>
          <w:sz w:val="20"/>
          <w:szCs w:val="20"/>
        </w:rPr>
        <w:t>ընթացակարգի</w:t>
      </w:r>
      <w:r w:rsidRPr="002C6D94">
        <w:rPr>
          <w:rFonts w:ascii="GHEA Grapalat" w:hAnsi="GHEA Grapalat"/>
          <w:sz w:val="20"/>
          <w:szCs w:val="20"/>
          <w:lang w:val="es-ES"/>
        </w:rPr>
        <w:t xml:space="preserve"> </w:t>
      </w:r>
      <w:r w:rsidRPr="002C6D94">
        <w:rPr>
          <w:rFonts w:ascii="GHEA Grapalat" w:hAnsi="GHEA Grapalat" w:cs="GHEA Grapalat"/>
          <w:sz w:val="20"/>
          <w:szCs w:val="20"/>
        </w:rPr>
        <w:t>հետ</w:t>
      </w:r>
      <w:r w:rsidRPr="002C6D94">
        <w:rPr>
          <w:rFonts w:ascii="GHEA Grapalat" w:hAnsi="GHEA Grapalat"/>
          <w:sz w:val="20"/>
          <w:szCs w:val="20"/>
          <w:lang w:val="es-ES"/>
        </w:rPr>
        <w:t xml:space="preserve"> </w:t>
      </w:r>
      <w:r w:rsidRPr="002C6D94">
        <w:rPr>
          <w:rFonts w:ascii="GHEA Grapalat" w:hAnsi="GHEA Grapalat" w:cs="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cs="GHEA Grapalat"/>
          <w:sz w:val="20"/>
          <w:szCs w:val="20"/>
        </w:rPr>
        <w:t>վեճերը</w:t>
      </w:r>
      <w:r w:rsidRPr="002C6D94">
        <w:rPr>
          <w:rFonts w:ascii="GHEA Grapalat" w:hAnsi="GHEA Grapalat"/>
          <w:sz w:val="20"/>
          <w:szCs w:val="20"/>
          <w:lang w:val="es-ES"/>
        </w:rPr>
        <w:t xml:space="preserve"> </w:t>
      </w:r>
      <w:r w:rsidRPr="002C6D94">
        <w:rPr>
          <w:rFonts w:ascii="GHEA Grapalat" w:hAnsi="GHEA Grapalat"/>
          <w:sz w:val="20"/>
          <w:szCs w:val="20"/>
        </w:rPr>
        <w:t>քննվում</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լուծվում</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Երևան</w:t>
      </w:r>
      <w:r w:rsidRPr="002C6D94">
        <w:rPr>
          <w:rFonts w:ascii="GHEA Grapalat" w:hAnsi="GHEA Grapalat"/>
          <w:sz w:val="20"/>
          <w:szCs w:val="20"/>
          <w:lang w:val="es-ES"/>
        </w:rPr>
        <w:t xml:space="preserve"> </w:t>
      </w:r>
      <w:r w:rsidRPr="002C6D94">
        <w:rPr>
          <w:rFonts w:ascii="GHEA Grapalat" w:hAnsi="GHEA Grapalat"/>
          <w:sz w:val="20"/>
          <w:szCs w:val="20"/>
        </w:rPr>
        <w:t>քաղաքի</w:t>
      </w:r>
      <w:r w:rsidRPr="002C6D94">
        <w:rPr>
          <w:rFonts w:ascii="GHEA Grapalat" w:hAnsi="GHEA Grapalat"/>
          <w:sz w:val="20"/>
          <w:szCs w:val="20"/>
          <w:lang w:val="es-ES"/>
        </w:rPr>
        <w:t xml:space="preserve"> </w:t>
      </w:r>
      <w:r w:rsidRPr="002C6D94">
        <w:rPr>
          <w:rFonts w:ascii="GHEA Grapalat" w:hAnsi="GHEA Grapalat"/>
          <w:sz w:val="20"/>
          <w:szCs w:val="20"/>
        </w:rPr>
        <w:t>առաջին</w:t>
      </w:r>
      <w:r w:rsidRPr="002C6D94">
        <w:rPr>
          <w:rFonts w:ascii="GHEA Grapalat" w:hAnsi="GHEA Grapalat"/>
          <w:sz w:val="20"/>
          <w:szCs w:val="20"/>
          <w:lang w:val="es-ES"/>
        </w:rPr>
        <w:t xml:space="preserve"> </w:t>
      </w:r>
      <w:r w:rsidRPr="002C6D94">
        <w:rPr>
          <w:rFonts w:ascii="GHEA Grapalat" w:hAnsi="GHEA Grapalat"/>
          <w:sz w:val="20"/>
          <w:szCs w:val="20"/>
        </w:rPr>
        <w:t>ատյանի</w:t>
      </w:r>
      <w:r w:rsidRPr="002C6D94">
        <w:rPr>
          <w:rFonts w:ascii="GHEA Grapalat" w:hAnsi="GHEA Grapalat"/>
          <w:sz w:val="20"/>
          <w:szCs w:val="20"/>
          <w:lang w:val="es-ES"/>
        </w:rPr>
        <w:t xml:space="preserve"> </w:t>
      </w:r>
      <w:r w:rsidRPr="002C6D94">
        <w:rPr>
          <w:rFonts w:ascii="GHEA Grapalat" w:hAnsi="GHEA Grapalat"/>
          <w:sz w:val="20"/>
          <w:szCs w:val="20"/>
        </w:rPr>
        <w:t>ընդհանուր</w:t>
      </w:r>
      <w:r w:rsidRPr="002C6D94">
        <w:rPr>
          <w:rFonts w:ascii="GHEA Grapalat" w:hAnsi="GHEA Grapalat"/>
          <w:sz w:val="20"/>
          <w:szCs w:val="20"/>
          <w:lang w:val="es-ES"/>
        </w:rPr>
        <w:t xml:space="preserve"> </w:t>
      </w:r>
      <w:r w:rsidRPr="002C6D94">
        <w:rPr>
          <w:rFonts w:ascii="GHEA Grapalat" w:hAnsi="GHEA Grapalat"/>
          <w:sz w:val="20"/>
          <w:szCs w:val="20"/>
        </w:rPr>
        <w:t>իրավասության</w:t>
      </w:r>
      <w:r w:rsidRPr="002C6D94">
        <w:rPr>
          <w:rFonts w:ascii="GHEA Grapalat" w:hAnsi="GHEA Grapalat"/>
          <w:sz w:val="20"/>
          <w:szCs w:val="20"/>
          <w:lang w:val="es-ES"/>
        </w:rPr>
        <w:t xml:space="preserve"> </w:t>
      </w:r>
      <w:r w:rsidRPr="002C6D94">
        <w:rPr>
          <w:rFonts w:ascii="GHEA Grapalat" w:hAnsi="GHEA Grapalat"/>
          <w:sz w:val="20"/>
          <w:szCs w:val="20"/>
        </w:rPr>
        <w:t>դատարանում</w:t>
      </w:r>
      <w:r w:rsidRPr="002C6D94">
        <w:rPr>
          <w:rFonts w:ascii="GHEA Grapalat" w:hAnsi="GHEA Grapalat"/>
          <w:sz w:val="20"/>
          <w:szCs w:val="20"/>
          <w:lang w:val="es-ES"/>
        </w:rPr>
        <w:t xml:space="preserve">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ընդունելուց</w:t>
      </w:r>
      <w:r w:rsidRPr="002C6D94">
        <w:rPr>
          <w:rFonts w:ascii="GHEA Grapalat" w:hAnsi="GHEA Grapalat"/>
          <w:sz w:val="20"/>
          <w:szCs w:val="20"/>
          <w:lang w:val="es-ES"/>
        </w:rPr>
        <w:t xml:space="preserve"> </w:t>
      </w:r>
      <w:r w:rsidRPr="002C6D94">
        <w:rPr>
          <w:rFonts w:ascii="GHEA Grapalat" w:hAnsi="GHEA Grapalat"/>
          <w:sz w:val="20"/>
          <w:szCs w:val="20"/>
        </w:rPr>
        <w:t>հետո՝</w:t>
      </w:r>
      <w:r w:rsidRPr="002C6D94">
        <w:rPr>
          <w:rFonts w:ascii="GHEA Grapalat" w:hAnsi="GHEA Grapalat"/>
          <w:sz w:val="20"/>
          <w:szCs w:val="20"/>
          <w:lang w:val="es-ES"/>
        </w:rPr>
        <w:t xml:space="preserve"> </w:t>
      </w:r>
      <w:r w:rsidRPr="002C6D94">
        <w:rPr>
          <w:rFonts w:ascii="GHEA Grapalat" w:hAnsi="GHEA Grapalat"/>
          <w:sz w:val="20"/>
          <w:szCs w:val="20"/>
        </w:rPr>
        <w:t>երեսուն</w:t>
      </w:r>
      <w:r w:rsidRPr="002C6D94">
        <w:rPr>
          <w:rFonts w:ascii="GHEA Grapalat" w:hAnsi="GHEA Grapalat"/>
          <w:sz w:val="20"/>
          <w:szCs w:val="20"/>
          <w:lang w:val="es-ES"/>
        </w:rPr>
        <w:t xml:space="preserve"> </w:t>
      </w:r>
      <w:r w:rsidRPr="002C6D94">
        <w:rPr>
          <w:rFonts w:ascii="GHEA Grapalat" w:hAnsi="GHEA Grapalat"/>
          <w:sz w:val="20"/>
          <w:szCs w:val="20"/>
        </w:rPr>
        <w:t>օրվա</w:t>
      </w:r>
      <w:r w:rsidRPr="002C6D94">
        <w:rPr>
          <w:rFonts w:ascii="GHEA Grapalat" w:hAnsi="GHEA Grapalat"/>
          <w:sz w:val="20"/>
          <w:szCs w:val="20"/>
          <w:lang w:val="es-ES"/>
        </w:rPr>
        <w:t xml:space="preserve"> </w:t>
      </w:r>
      <w:r w:rsidRPr="002C6D94">
        <w:rPr>
          <w:rFonts w:ascii="GHEA Grapalat" w:hAnsi="GHEA Grapalat"/>
          <w:sz w:val="20"/>
          <w:szCs w:val="20"/>
        </w:rPr>
        <w:t>ընթացքում</w:t>
      </w:r>
      <w:r w:rsidRPr="002C6D94">
        <w:rPr>
          <w:rFonts w:ascii="GHEA Grapalat" w:hAnsi="GHEA Grapalat"/>
          <w:sz w:val="20"/>
          <w:szCs w:val="20"/>
          <w:lang w:val="es-ES"/>
        </w:rPr>
        <w:t xml:space="preserve">: </w:t>
      </w:r>
      <w:r w:rsidRPr="002C6D94">
        <w:rPr>
          <w:rFonts w:ascii="GHEA Grapalat" w:hAnsi="GHEA Grapalat"/>
          <w:sz w:val="20"/>
          <w:szCs w:val="20"/>
        </w:rPr>
        <w:t>Դատարանի</w:t>
      </w:r>
      <w:r w:rsidRPr="002C6D94">
        <w:rPr>
          <w:rFonts w:ascii="GHEA Grapalat" w:hAnsi="GHEA Grapalat"/>
          <w:sz w:val="20"/>
          <w:szCs w:val="20"/>
          <w:lang w:val="es-ES"/>
        </w:rPr>
        <w:t xml:space="preserve"> </w:t>
      </w:r>
      <w:r w:rsidRPr="002C6D94">
        <w:rPr>
          <w:rFonts w:ascii="GHEA Grapalat" w:hAnsi="GHEA Grapalat"/>
          <w:sz w:val="20"/>
          <w:szCs w:val="20"/>
        </w:rPr>
        <w:t>պատճառաբանված</w:t>
      </w:r>
      <w:r w:rsidRPr="002C6D94">
        <w:rPr>
          <w:rFonts w:ascii="GHEA Grapalat" w:hAnsi="GHEA Grapalat"/>
          <w:sz w:val="20"/>
          <w:szCs w:val="20"/>
          <w:lang w:val="es-ES"/>
        </w:rPr>
        <w:t xml:space="preserve"> </w:t>
      </w:r>
      <w:r w:rsidRPr="002C6D94">
        <w:rPr>
          <w:rFonts w:ascii="GHEA Grapalat" w:hAnsi="GHEA Grapalat"/>
          <w:sz w:val="20"/>
          <w:szCs w:val="20"/>
        </w:rPr>
        <w:t>որոշմամբ</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մասով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ժամկետը</w:t>
      </w:r>
      <w:r w:rsidRPr="002C6D94">
        <w:rPr>
          <w:rFonts w:ascii="GHEA Grapalat" w:hAnsi="GHEA Grapalat"/>
          <w:sz w:val="20"/>
          <w:szCs w:val="20"/>
          <w:lang w:val="es-ES"/>
        </w:rPr>
        <w:t xml:space="preserve"> </w:t>
      </w:r>
      <w:r w:rsidRPr="002C6D94">
        <w:rPr>
          <w:rFonts w:ascii="GHEA Grapalat" w:hAnsi="GHEA Grapalat"/>
          <w:sz w:val="20"/>
          <w:szCs w:val="20"/>
        </w:rPr>
        <w:t>կարող</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երկարաձգվել</w:t>
      </w:r>
      <w:r w:rsidRPr="002C6D94">
        <w:rPr>
          <w:rFonts w:ascii="GHEA Grapalat" w:hAnsi="GHEA Grapalat"/>
          <w:sz w:val="20"/>
          <w:szCs w:val="20"/>
          <w:lang w:val="es-ES"/>
        </w:rPr>
        <w:t xml:space="preserve"> </w:t>
      </w:r>
      <w:r w:rsidRPr="002C6D94">
        <w:rPr>
          <w:rFonts w:ascii="GHEA Grapalat" w:hAnsi="GHEA Grapalat"/>
          <w:sz w:val="20"/>
          <w:szCs w:val="20"/>
        </w:rPr>
        <w:t>մեկ</w:t>
      </w:r>
      <w:r w:rsidRPr="002C6D94">
        <w:rPr>
          <w:rFonts w:ascii="GHEA Grapalat" w:hAnsi="GHEA Grapalat"/>
          <w:sz w:val="20"/>
          <w:szCs w:val="20"/>
          <w:lang w:val="es-ES"/>
        </w:rPr>
        <w:t xml:space="preserve"> </w:t>
      </w:r>
      <w:r w:rsidRPr="002C6D94">
        <w:rPr>
          <w:rFonts w:ascii="GHEA Grapalat" w:hAnsi="GHEA Grapalat"/>
          <w:sz w:val="20"/>
          <w:szCs w:val="20"/>
        </w:rPr>
        <w:t>անգամ</w:t>
      </w:r>
      <w:r w:rsidRPr="002C6D94">
        <w:rPr>
          <w:rFonts w:ascii="GHEA Grapalat" w:hAnsi="GHEA Grapalat"/>
          <w:sz w:val="20"/>
          <w:szCs w:val="20"/>
          <w:lang w:val="es-ES"/>
        </w:rPr>
        <w:t xml:space="preserve">` </w:t>
      </w:r>
      <w:r w:rsidRPr="002C6D94">
        <w:rPr>
          <w:rFonts w:ascii="GHEA Grapalat" w:hAnsi="GHEA Grapalat"/>
          <w:sz w:val="20"/>
          <w:szCs w:val="20"/>
        </w:rPr>
        <w:t>մինչև</w:t>
      </w:r>
      <w:r w:rsidRPr="002C6D94">
        <w:rPr>
          <w:rFonts w:ascii="GHEA Grapalat" w:hAnsi="GHEA Grapalat"/>
          <w:sz w:val="20"/>
          <w:szCs w:val="20"/>
          <w:lang w:val="es-ES"/>
        </w:rPr>
        <w:t xml:space="preserve"> </w:t>
      </w:r>
      <w:r w:rsidRPr="002C6D94">
        <w:rPr>
          <w:rFonts w:ascii="GHEA Grapalat" w:hAnsi="GHEA Grapalat"/>
          <w:sz w:val="20"/>
          <w:szCs w:val="20"/>
        </w:rPr>
        <w:t>տասն</w:t>
      </w:r>
      <w:r w:rsidRPr="002C6D94">
        <w:rPr>
          <w:rFonts w:ascii="GHEA Grapalat" w:hAnsi="GHEA Grapalat"/>
          <w:sz w:val="20"/>
          <w:szCs w:val="20"/>
          <w:lang w:val="es-ES"/>
        </w:rPr>
        <w:t xml:space="preserve"> </w:t>
      </w:r>
      <w:r w:rsidRPr="002C6D94">
        <w:rPr>
          <w:rFonts w:ascii="GHEA Grapalat" w:hAnsi="GHEA Grapalat"/>
          <w:sz w:val="20"/>
          <w:szCs w:val="20"/>
        </w:rPr>
        <w:t>օրացուցային</w:t>
      </w:r>
      <w:r w:rsidRPr="002C6D94">
        <w:rPr>
          <w:rFonts w:ascii="GHEA Grapalat" w:hAnsi="GHEA Grapalat"/>
          <w:sz w:val="20"/>
          <w:szCs w:val="20"/>
          <w:lang w:val="es-ES"/>
        </w:rPr>
        <w:t xml:space="preserve"> </w:t>
      </w:r>
      <w:r w:rsidRPr="002C6D94">
        <w:rPr>
          <w:rFonts w:ascii="GHEA Grapalat" w:hAnsi="GHEA Grapalat"/>
          <w:sz w:val="20"/>
          <w:szCs w:val="20"/>
        </w:rPr>
        <w:t>օրով</w:t>
      </w:r>
      <w:r w:rsidRPr="002C6D94">
        <w:rPr>
          <w:rFonts w:ascii="GHEA Grapalat" w:hAnsi="GHEA Grapalat"/>
          <w:sz w:val="20"/>
          <w:szCs w:val="20"/>
          <w:lang w:val="es-ES"/>
        </w:rPr>
        <w:t>:</w:t>
      </w:r>
    </w:p>
    <w:p w14:paraId="10DEEF34"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 xml:space="preserve">12.6.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w:t>
      </w:r>
      <w:r w:rsidRPr="002C6D94">
        <w:rPr>
          <w:rFonts w:ascii="GHEA Grapalat" w:hAnsi="GHEA Grapalat"/>
          <w:sz w:val="20"/>
          <w:szCs w:val="20"/>
          <w:lang w:val="es-ES"/>
        </w:rPr>
        <w:t xml:space="preserve"> </w:t>
      </w:r>
      <w:r w:rsidRPr="002C6D94">
        <w:rPr>
          <w:rFonts w:ascii="GHEA Grapalat" w:hAnsi="GHEA Grapalat"/>
          <w:sz w:val="20"/>
          <w:szCs w:val="20"/>
        </w:rPr>
        <w:t>հարցը</w:t>
      </w:r>
      <w:r w:rsidRPr="002C6D94">
        <w:rPr>
          <w:rFonts w:ascii="GHEA Grapalat" w:hAnsi="GHEA Grapalat"/>
          <w:sz w:val="20"/>
          <w:szCs w:val="20"/>
          <w:lang w:val="es-ES"/>
        </w:rPr>
        <w:t xml:space="preserve"> </w:t>
      </w:r>
      <w:r w:rsidRPr="002C6D94">
        <w:rPr>
          <w:rFonts w:ascii="GHEA Grapalat" w:hAnsi="GHEA Grapalat"/>
          <w:sz w:val="20"/>
          <w:szCs w:val="20"/>
        </w:rPr>
        <w:t>լուծում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այն</w:t>
      </w:r>
      <w:r w:rsidRPr="002C6D94">
        <w:rPr>
          <w:rFonts w:ascii="GHEA Grapalat" w:hAnsi="GHEA Grapalat"/>
          <w:sz w:val="20"/>
          <w:szCs w:val="20"/>
          <w:lang w:val="es-ES"/>
        </w:rPr>
        <w:t xml:space="preserve"> </w:t>
      </w:r>
      <w:r w:rsidRPr="002C6D94">
        <w:rPr>
          <w:rFonts w:ascii="GHEA Grapalat" w:hAnsi="GHEA Grapalat"/>
          <w:sz w:val="20"/>
          <w:szCs w:val="20"/>
        </w:rPr>
        <w:t>ներկայացվելուց</w:t>
      </w:r>
      <w:r w:rsidRPr="002C6D94">
        <w:rPr>
          <w:rFonts w:ascii="GHEA Grapalat" w:hAnsi="GHEA Grapalat"/>
          <w:sz w:val="20"/>
          <w:szCs w:val="20"/>
          <w:lang w:val="es-ES"/>
        </w:rPr>
        <w:t xml:space="preserve"> </w:t>
      </w:r>
      <w:r w:rsidRPr="002C6D94">
        <w:rPr>
          <w:rFonts w:ascii="GHEA Grapalat" w:hAnsi="GHEA Grapalat"/>
          <w:sz w:val="20"/>
          <w:szCs w:val="20"/>
        </w:rPr>
        <w:t>հետո՝</w:t>
      </w:r>
      <w:r w:rsidRPr="002C6D94">
        <w:rPr>
          <w:rFonts w:ascii="GHEA Grapalat" w:hAnsi="GHEA Grapalat"/>
          <w:sz w:val="20"/>
          <w:szCs w:val="20"/>
          <w:lang w:val="es-ES"/>
        </w:rPr>
        <w:t xml:space="preserve"> </w:t>
      </w:r>
      <w:r w:rsidRPr="002C6D94">
        <w:rPr>
          <w:rFonts w:ascii="GHEA Grapalat" w:hAnsi="GHEA Grapalat"/>
          <w:sz w:val="20"/>
          <w:szCs w:val="20"/>
        </w:rPr>
        <w:t>եռօրյա</w:t>
      </w:r>
      <w:r w:rsidRPr="002C6D94">
        <w:rPr>
          <w:rFonts w:ascii="GHEA Grapalat" w:hAnsi="GHEA Grapalat"/>
          <w:sz w:val="20"/>
          <w:szCs w:val="20"/>
          <w:lang w:val="es-ES"/>
        </w:rPr>
        <w:t xml:space="preserve"> </w:t>
      </w:r>
      <w:r w:rsidRPr="002C6D94">
        <w:rPr>
          <w:rFonts w:ascii="GHEA Grapalat" w:hAnsi="GHEA Grapalat"/>
          <w:sz w:val="20"/>
          <w:szCs w:val="20"/>
        </w:rPr>
        <w:t>ժամկետում</w:t>
      </w:r>
      <w:r w:rsidRPr="002C6D94">
        <w:rPr>
          <w:rFonts w:ascii="GHEA Grapalat" w:hAnsi="GHEA Grapalat"/>
          <w:sz w:val="20"/>
          <w:szCs w:val="20"/>
          <w:lang w:val="es-ES"/>
        </w:rPr>
        <w:t>:</w:t>
      </w:r>
    </w:p>
    <w:p w14:paraId="538B61C6"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 xml:space="preserve">12.7.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միաժամանակ</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կայացնում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որոշում՝</w:t>
      </w:r>
      <w:r w:rsidRPr="002C6D94">
        <w:rPr>
          <w:rFonts w:ascii="GHEA Grapalat" w:hAnsi="GHEA Grapalat"/>
          <w:sz w:val="20"/>
          <w:szCs w:val="20"/>
          <w:lang w:val="es-ES"/>
        </w:rPr>
        <w:t xml:space="preserve"> </w:t>
      </w:r>
      <w:r w:rsidRPr="002C6D94">
        <w:rPr>
          <w:rFonts w:ascii="GHEA Grapalat" w:hAnsi="GHEA Grapalat"/>
          <w:sz w:val="20"/>
          <w:szCs w:val="20"/>
        </w:rPr>
        <w:t>պատասխանողից</w:t>
      </w:r>
      <w:r w:rsidRPr="002C6D94">
        <w:rPr>
          <w:rFonts w:ascii="GHEA Grapalat" w:hAnsi="GHEA Grapalat"/>
          <w:sz w:val="20"/>
          <w:szCs w:val="20"/>
          <w:lang w:val="es-ES"/>
        </w:rPr>
        <w:t xml:space="preserve"> </w:t>
      </w:r>
      <w:r w:rsidRPr="002C6D94">
        <w:rPr>
          <w:rFonts w:ascii="GHEA Grapalat" w:hAnsi="GHEA Grapalat"/>
          <w:sz w:val="20"/>
          <w:szCs w:val="20"/>
        </w:rPr>
        <w:t>տվյալ</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գործընթացի</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sz w:val="20"/>
          <w:szCs w:val="20"/>
        </w:rPr>
        <w:t>պատասխանողի</w:t>
      </w:r>
      <w:r w:rsidRPr="002C6D94">
        <w:rPr>
          <w:rFonts w:ascii="GHEA Grapalat" w:hAnsi="GHEA Grapalat"/>
          <w:sz w:val="20"/>
          <w:szCs w:val="20"/>
          <w:lang w:val="es-ES"/>
        </w:rPr>
        <w:t xml:space="preserve"> </w:t>
      </w:r>
      <w:r w:rsidRPr="002C6D94">
        <w:rPr>
          <w:rFonts w:ascii="GHEA Grapalat" w:hAnsi="GHEA Grapalat"/>
          <w:sz w:val="20"/>
          <w:szCs w:val="20"/>
        </w:rPr>
        <w:t>տիրապետման</w:t>
      </w:r>
      <w:r w:rsidRPr="002C6D94">
        <w:rPr>
          <w:rFonts w:ascii="GHEA Grapalat" w:hAnsi="GHEA Grapalat"/>
          <w:sz w:val="20"/>
          <w:szCs w:val="20"/>
          <w:lang w:val="es-ES"/>
        </w:rPr>
        <w:t xml:space="preserve"> </w:t>
      </w:r>
      <w:r w:rsidRPr="002C6D94">
        <w:rPr>
          <w:rFonts w:ascii="GHEA Grapalat" w:hAnsi="GHEA Grapalat"/>
          <w:sz w:val="20"/>
          <w:szCs w:val="20"/>
        </w:rPr>
        <w:t>տակ</w:t>
      </w:r>
      <w:r w:rsidRPr="002C6D94">
        <w:rPr>
          <w:rFonts w:ascii="GHEA Grapalat" w:hAnsi="GHEA Grapalat"/>
          <w:sz w:val="20"/>
          <w:szCs w:val="20"/>
          <w:lang w:val="es-ES"/>
        </w:rPr>
        <w:t xml:space="preserve"> </w:t>
      </w:r>
      <w:r w:rsidRPr="002C6D94">
        <w:rPr>
          <w:rFonts w:ascii="GHEA Grapalat" w:hAnsi="GHEA Grapalat"/>
          <w:sz w:val="20"/>
          <w:szCs w:val="20"/>
        </w:rPr>
        <w:t>գտնվող</w:t>
      </w:r>
      <w:r w:rsidRPr="002C6D94">
        <w:rPr>
          <w:rFonts w:ascii="GHEA Grapalat" w:hAnsi="GHEA Grapalat"/>
          <w:sz w:val="20"/>
          <w:szCs w:val="20"/>
          <w:lang w:val="es-ES"/>
        </w:rPr>
        <w:t xml:space="preserve"> </w:t>
      </w:r>
      <w:r w:rsidRPr="002C6D94">
        <w:rPr>
          <w:rFonts w:ascii="GHEA Grapalat" w:hAnsi="GHEA Grapalat"/>
          <w:sz w:val="20"/>
          <w:szCs w:val="20"/>
        </w:rPr>
        <w:t>բոլոր</w:t>
      </w:r>
      <w:r w:rsidRPr="002C6D94">
        <w:rPr>
          <w:rFonts w:ascii="GHEA Grapalat" w:hAnsi="GHEA Grapalat"/>
          <w:sz w:val="20"/>
          <w:szCs w:val="20"/>
          <w:lang w:val="es-ES"/>
        </w:rPr>
        <w:t xml:space="preserve"> </w:t>
      </w:r>
      <w:r w:rsidRPr="002C6D94">
        <w:rPr>
          <w:rFonts w:ascii="GHEA Grapalat" w:hAnsi="GHEA Grapalat"/>
          <w:sz w:val="20"/>
          <w:szCs w:val="20"/>
        </w:rPr>
        <w:t>ապացույցները</w:t>
      </w:r>
      <w:r w:rsidRPr="002C6D94">
        <w:rPr>
          <w:rFonts w:ascii="GHEA Grapalat" w:hAnsi="GHEA Grapalat"/>
          <w:sz w:val="20"/>
          <w:szCs w:val="20"/>
          <w:lang w:val="es-ES"/>
        </w:rPr>
        <w:t xml:space="preserve"> </w:t>
      </w:r>
      <w:r w:rsidRPr="002C6D94">
        <w:rPr>
          <w:rFonts w:ascii="GHEA Grapalat" w:hAnsi="GHEA Grapalat"/>
          <w:sz w:val="20"/>
          <w:szCs w:val="20"/>
        </w:rPr>
        <w:t>պահանջելու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w:t>
      </w:r>
    </w:p>
    <w:p w14:paraId="2532D880"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 xml:space="preserve">12.8. </w:t>
      </w:r>
      <w:r w:rsidRPr="002C6D94">
        <w:rPr>
          <w:rFonts w:ascii="GHEA Grapalat" w:hAnsi="GHEA Grapalat"/>
          <w:sz w:val="20"/>
          <w:szCs w:val="20"/>
        </w:rPr>
        <w:t>Ապացույցներ</w:t>
      </w:r>
      <w:r w:rsidRPr="002C6D94">
        <w:rPr>
          <w:rFonts w:ascii="GHEA Grapalat" w:hAnsi="GHEA Grapalat"/>
          <w:sz w:val="20"/>
          <w:szCs w:val="20"/>
          <w:lang w:val="es-ES"/>
        </w:rPr>
        <w:t xml:space="preserve"> </w:t>
      </w:r>
      <w:r w:rsidRPr="002C6D94">
        <w:rPr>
          <w:rFonts w:ascii="GHEA Grapalat" w:hAnsi="GHEA Grapalat"/>
          <w:sz w:val="20"/>
          <w:szCs w:val="20"/>
        </w:rPr>
        <w:t>պահանջելու</w:t>
      </w:r>
      <w:r w:rsidRPr="002C6D94">
        <w:rPr>
          <w:rFonts w:ascii="GHEA Grapalat" w:hAnsi="GHEA Grapalat"/>
          <w:sz w:val="20"/>
          <w:szCs w:val="20"/>
          <w:lang w:val="es-ES"/>
        </w:rPr>
        <w:t xml:space="preserve"> </w:t>
      </w:r>
      <w:r w:rsidRPr="002C6D94">
        <w:rPr>
          <w:rFonts w:ascii="GHEA Grapalat" w:hAnsi="GHEA Grapalat"/>
          <w:sz w:val="20"/>
          <w:szCs w:val="20"/>
        </w:rPr>
        <w:t>վերաբերյալ</w:t>
      </w:r>
      <w:r w:rsidRPr="002C6D94">
        <w:rPr>
          <w:rFonts w:ascii="GHEA Grapalat" w:hAnsi="GHEA Grapalat"/>
          <w:sz w:val="20"/>
          <w:szCs w:val="20"/>
          <w:lang w:val="es-ES"/>
        </w:rPr>
        <w:t xml:space="preserve"> </w:t>
      </w:r>
      <w:r w:rsidRPr="002C6D94">
        <w:rPr>
          <w:rFonts w:ascii="GHEA Grapalat" w:hAnsi="GHEA Grapalat"/>
          <w:sz w:val="20"/>
          <w:szCs w:val="20"/>
        </w:rPr>
        <w:t>որոշումը</w:t>
      </w:r>
      <w:r w:rsidRPr="002C6D94">
        <w:rPr>
          <w:rFonts w:ascii="GHEA Grapalat" w:hAnsi="GHEA Grapalat"/>
          <w:sz w:val="20"/>
          <w:szCs w:val="20"/>
          <w:lang w:val="es-ES"/>
        </w:rPr>
        <w:t xml:space="preserve"> </w:t>
      </w:r>
      <w:r w:rsidRPr="002C6D94">
        <w:rPr>
          <w:rFonts w:ascii="GHEA Grapalat" w:hAnsi="GHEA Grapalat"/>
          <w:sz w:val="20"/>
          <w:szCs w:val="20"/>
        </w:rPr>
        <w:t>կատարվում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պատասխանողի</w:t>
      </w:r>
      <w:r w:rsidRPr="002C6D94">
        <w:rPr>
          <w:rFonts w:ascii="GHEA Grapalat" w:hAnsi="GHEA Grapalat"/>
          <w:sz w:val="20"/>
          <w:szCs w:val="20"/>
          <w:lang w:val="es-ES"/>
        </w:rPr>
        <w:t xml:space="preserve"> </w:t>
      </w:r>
      <w:r w:rsidRPr="002C6D94">
        <w:rPr>
          <w:rFonts w:ascii="GHEA Grapalat" w:hAnsi="GHEA Grapalat"/>
          <w:sz w:val="20"/>
          <w:szCs w:val="20"/>
        </w:rPr>
        <w:t>կողմից</w:t>
      </w:r>
      <w:r w:rsidRPr="002C6D94">
        <w:rPr>
          <w:rFonts w:ascii="GHEA Grapalat" w:hAnsi="GHEA Grapalat"/>
          <w:sz w:val="20"/>
          <w:szCs w:val="20"/>
          <w:lang w:val="es-ES"/>
        </w:rPr>
        <w:t xml:space="preserve"> </w:t>
      </w:r>
      <w:r w:rsidRPr="002C6D94">
        <w:rPr>
          <w:rFonts w:ascii="GHEA Grapalat" w:hAnsi="GHEA Grapalat"/>
          <w:sz w:val="20"/>
          <w:szCs w:val="20"/>
        </w:rPr>
        <w:t>որոշումն</w:t>
      </w:r>
      <w:r w:rsidRPr="002C6D94">
        <w:rPr>
          <w:rFonts w:ascii="GHEA Grapalat" w:hAnsi="GHEA Grapalat"/>
          <w:sz w:val="20"/>
          <w:szCs w:val="20"/>
          <w:lang w:val="es-ES"/>
        </w:rPr>
        <w:t xml:space="preserve"> </w:t>
      </w:r>
      <w:r w:rsidRPr="002C6D94">
        <w:rPr>
          <w:rFonts w:ascii="GHEA Grapalat" w:hAnsi="GHEA Grapalat"/>
          <w:sz w:val="20"/>
          <w:szCs w:val="20"/>
        </w:rPr>
        <w:t>ստանալուց</w:t>
      </w:r>
      <w:r w:rsidRPr="002C6D94">
        <w:rPr>
          <w:rFonts w:ascii="GHEA Grapalat" w:hAnsi="GHEA Grapalat"/>
          <w:sz w:val="20"/>
          <w:szCs w:val="20"/>
          <w:lang w:val="es-ES"/>
        </w:rPr>
        <w:t xml:space="preserve"> </w:t>
      </w:r>
      <w:r w:rsidRPr="002C6D94">
        <w:rPr>
          <w:rFonts w:ascii="GHEA Grapalat" w:hAnsi="GHEA Grapalat"/>
          <w:sz w:val="20"/>
          <w:szCs w:val="20"/>
        </w:rPr>
        <w:t>հետո՝</w:t>
      </w:r>
      <w:r w:rsidRPr="002C6D94">
        <w:rPr>
          <w:rFonts w:ascii="GHEA Grapalat" w:hAnsi="GHEA Grapalat"/>
          <w:sz w:val="20"/>
          <w:szCs w:val="20"/>
          <w:lang w:val="es-ES"/>
        </w:rPr>
        <w:t xml:space="preserve"> </w:t>
      </w:r>
      <w:r w:rsidRPr="002C6D94">
        <w:rPr>
          <w:rFonts w:ascii="GHEA Grapalat" w:hAnsi="GHEA Grapalat"/>
          <w:sz w:val="20"/>
          <w:szCs w:val="20"/>
        </w:rPr>
        <w:t>հնգօրյա</w:t>
      </w:r>
      <w:r w:rsidRPr="002C6D94">
        <w:rPr>
          <w:rFonts w:ascii="GHEA Grapalat" w:hAnsi="GHEA Grapalat"/>
          <w:sz w:val="20"/>
          <w:szCs w:val="20"/>
          <w:lang w:val="es-ES"/>
        </w:rPr>
        <w:t xml:space="preserve"> </w:t>
      </w:r>
      <w:r w:rsidRPr="002C6D94">
        <w:rPr>
          <w:rFonts w:ascii="GHEA Grapalat" w:hAnsi="GHEA Grapalat"/>
          <w:sz w:val="20"/>
          <w:szCs w:val="20"/>
        </w:rPr>
        <w:t>ժամկետում</w:t>
      </w:r>
      <w:r w:rsidRPr="002C6D94">
        <w:rPr>
          <w:rFonts w:ascii="GHEA Grapalat" w:hAnsi="GHEA Grapalat"/>
          <w:sz w:val="20"/>
          <w:szCs w:val="20"/>
          <w:lang w:val="es-ES"/>
        </w:rPr>
        <w:t>:</w:t>
      </w:r>
    </w:p>
    <w:p w14:paraId="2AA86BBC"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կետով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ժամկետում</w:t>
      </w:r>
      <w:r w:rsidRPr="002C6D94">
        <w:rPr>
          <w:rFonts w:ascii="GHEA Grapalat" w:hAnsi="GHEA Grapalat"/>
          <w:sz w:val="20"/>
          <w:szCs w:val="20"/>
          <w:lang w:val="es-ES"/>
        </w:rPr>
        <w:t xml:space="preserve"> </w:t>
      </w:r>
      <w:r w:rsidRPr="002C6D94">
        <w:rPr>
          <w:rFonts w:ascii="GHEA Grapalat" w:hAnsi="GHEA Grapalat"/>
          <w:sz w:val="20"/>
          <w:szCs w:val="20"/>
        </w:rPr>
        <w:t>պատասխանողի</w:t>
      </w:r>
      <w:r w:rsidRPr="002C6D94">
        <w:rPr>
          <w:rFonts w:ascii="GHEA Grapalat" w:hAnsi="GHEA Grapalat"/>
          <w:sz w:val="20"/>
          <w:szCs w:val="20"/>
          <w:lang w:val="es-ES"/>
        </w:rPr>
        <w:t xml:space="preserve"> </w:t>
      </w:r>
      <w:r w:rsidRPr="002C6D94">
        <w:rPr>
          <w:rFonts w:ascii="GHEA Grapalat" w:hAnsi="GHEA Grapalat"/>
          <w:sz w:val="20"/>
          <w:szCs w:val="20"/>
        </w:rPr>
        <w:t>կողմից</w:t>
      </w:r>
      <w:r w:rsidRPr="002C6D94">
        <w:rPr>
          <w:rFonts w:ascii="GHEA Grapalat" w:hAnsi="GHEA Grapalat"/>
          <w:sz w:val="20"/>
          <w:szCs w:val="20"/>
          <w:lang w:val="es-ES"/>
        </w:rPr>
        <w:t xml:space="preserve"> </w:t>
      </w:r>
      <w:r w:rsidRPr="002C6D94">
        <w:rPr>
          <w:rFonts w:ascii="GHEA Grapalat" w:hAnsi="GHEA Grapalat"/>
          <w:sz w:val="20"/>
          <w:szCs w:val="20"/>
        </w:rPr>
        <w:t>ապացույցներ</w:t>
      </w:r>
      <w:r w:rsidRPr="002C6D94">
        <w:rPr>
          <w:rFonts w:ascii="GHEA Grapalat" w:hAnsi="GHEA Grapalat"/>
          <w:sz w:val="20"/>
          <w:szCs w:val="20"/>
          <w:lang w:val="es-ES"/>
        </w:rPr>
        <w:t xml:space="preserve"> </w:t>
      </w:r>
      <w:r w:rsidRPr="002C6D94">
        <w:rPr>
          <w:rFonts w:ascii="GHEA Grapalat" w:hAnsi="GHEA Grapalat"/>
          <w:sz w:val="20"/>
          <w:szCs w:val="20"/>
        </w:rPr>
        <w:t>պահանջելու</w:t>
      </w:r>
      <w:r w:rsidRPr="002C6D94">
        <w:rPr>
          <w:rFonts w:ascii="GHEA Grapalat" w:hAnsi="GHEA Grapalat"/>
          <w:sz w:val="20"/>
          <w:szCs w:val="20"/>
          <w:lang w:val="es-ES"/>
        </w:rPr>
        <w:t xml:space="preserve"> </w:t>
      </w:r>
      <w:r w:rsidRPr="002C6D94">
        <w:rPr>
          <w:rFonts w:ascii="GHEA Grapalat" w:hAnsi="GHEA Grapalat"/>
          <w:sz w:val="20"/>
          <w:szCs w:val="20"/>
        </w:rPr>
        <w:t>վերաբերյալ</w:t>
      </w:r>
      <w:r w:rsidRPr="002C6D94">
        <w:rPr>
          <w:rFonts w:ascii="GHEA Grapalat" w:hAnsi="GHEA Grapalat"/>
          <w:sz w:val="20"/>
          <w:szCs w:val="20"/>
          <w:lang w:val="es-ES"/>
        </w:rPr>
        <w:t xml:space="preserve"> </w:t>
      </w:r>
      <w:r w:rsidRPr="002C6D94">
        <w:rPr>
          <w:rFonts w:ascii="GHEA Grapalat" w:hAnsi="GHEA Grapalat"/>
          <w:sz w:val="20"/>
          <w:szCs w:val="20"/>
        </w:rPr>
        <w:t>որոշման</w:t>
      </w:r>
      <w:r w:rsidRPr="002C6D94">
        <w:rPr>
          <w:rFonts w:ascii="GHEA Grapalat" w:hAnsi="GHEA Grapalat"/>
          <w:sz w:val="20"/>
          <w:szCs w:val="20"/>
          <w:lang w:val="es-ES"/>
        </w:rPr>
        <w:t xml:space="preserve"> </w:t>
      </w:r>
      <w:r w:rsidRPr="002C6D94">
        <w:rPr>
          <w:rFonts w:ascii="GHEA Grapalat" w:hAnsi="GHEA Grapalat"/>
          <w:sz w:val="20"/>
          <w:szCs w:val="20"/>
        </w:rPr>
        <w:t>պահանջները</w:t>
      </w:r>
      <w:r w:rsidRPr="002C6D94">
        <w:rPr>
          <w:rFonts w:ascii="GHEA Grapalat" w:hAnsi="GHEA Grapalat"/>
          <w:sz w:val="20"/>
          <w:szCs w:val="20"/>
          <w:lang w:val="es-ES"/>
        </w:rPr>
        <w:t xml:space="preserve"> </w:t>
      </w:r>
      <w:r w:rsidRPr="002C6D94">
        <w:rPr>
          <w:rFonts w:ascii="GHEA Grapalat" w:hAnsi="GHEA Grapalat"/>
          <w:sz w:val="20"/>
          <w:szCs w:val="20"/>
        </w:rPr>
        <w:t>չկատարվելու</w:t>
      </w:r>
      <w:r w:rsidRPr="002C6D94">
        <w:rPr>
          <w:rFonts w:ascii="GHEA Grapalat" w:hAnsi="GHEA Grapalat"/>
          <w:sz w:val="20"/>
          <w:szCs w:val="20"/>
          <w:lang w:val="es-ES"/>
        </w:rPr>
        <w:t xml:space="preserve"> </w:t>
      </w:r>
      <w:r w:rsidRPr="002C6D94">
        <w:rPr>
          <w:rFonts w:ascii="GHEA Grapalat" w:hAnsi="GHEA Grapalat"/>
          <w:sz w:val="20"/>
          <w:szCs w:val="20"/>
        </w:rPr>
        <w:t>դեպքում</w:t>
      </w:r>
      <w:r w:rsidRPr="002C6D94">
        <w:rPr>
          <w:rFonts w:ascii="GHEA Grapalat" w:hAnsi="GHEA Grapalat"/>
          <w:sz w:val="20"/>
          <w:szCs w:val="20"/>
          <w:lang w:val="es-ES"/>
        </w:rPr>
        <w:t xml:space="preserve"> </w:t>
      </w:r>
      <w:r w:rsidRPr="002C6D94">
        <w:rPr>
          <w:rFonts w:ascii="GHEA Grapalat" w:hAnsi="GHEA Grapalat"/>
          <w:sz w:val="20"/>
          <w:szCs w:val="20"/>
        </w:rPr>
        <w:t>գործը</w:t>
      </w:r>
      <w:r w:rsidRPr="002C6D94">
        <w:rPr>
          <w:rFonts w:ascii="GHEA Grapalat" w:hAnsi="GHEA Grapalat"/>
          <w:sz w:val="20"/>
          <w:szCs w:val="20"/>
          <w:lang w:val="es-ES"/>
        </w:rPr>
        <w:t xml:space="preserve"> </w:t>
      </w:r>
      <w:r w:rsidRPr="002C6D94">
        <w:rPr>
          <w:rFonts w:ascii="GHEA Grapalat" w:hAnsi="GHEA Grapalat"/>
          <w:sz w:val="20"/>
          <w:szCs w:val="20"/>
        </w:rPr>
        <w:t>քննվում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դրանում</w:t>
      </w:r>
      <w:r w:rsidRPr="002C6D94">
        <w:rPr>
          <w:rFonts w:ascii="GHEA Grapalat" w:hAnsi="GHEA Grapalat"/>
          <w:sz w:val="20"/>
          <w:szCs w:val="20"/>
          <w:lang w:val="es-ES"/>
        </w:rPr>
        <w:t xml:space="preserve"> </w:t>
      </w:r>
      <w:r w:rsidRPr="002C6D94">
        <w:rPr>
          <w:rFonts w:ascii="GHEA Grapalat" w:hAnsi="GHEA Grapalat"/>
          <w:sz w:val="20"/>
          <w:szCs w:val="20"/>
        </w:rPr>
        <w:t>առկա</w:t>
      </w:r>
      <w:r w:rsidRPr="002C6D94">
        <w:rPr>
          <w:rFonts w:ascii="GHEA Grapalat" w:hAnsi="GHEA Grapalat"/>
          <w:sz w:val="20"/>
          <w:szCs w:val="20"/>
          <w:lang w:val="es-ES"/>
        </w:rPr>
        <w:t xml:space="preserve"> </w:t>
      </w:r>
      <w:r w:rsidRPr="002C6D94">
        <w:rPr>
          <w:rFonts w:ascii="GHEA Grapalat" w:hAnsi="GHEA Grapalat"/>
          <w:sz w:val="20"/>
          <w:szCs w:val="20"/>
        </w:rPr>
        <w:t>ապացույցների</w:t>
      </w:r>
      <w:r w:rsidRPr="002C6D94">
        <w:rPr>
          <w:rFonts w:ascii="GHEA Grapalat" w:hAnsi="GHEA Grapalat"/>
          <w:sz w:val="20"/>
          <w:szCs w:val="20"/>
          <w:lang w:val="es-ES"/>
        </w:rPr>
        <w:t xml:space="preserve"> </w:t>
      </w:r>
      <w:r w:rsidRPr="002C6D94">
        <w:rPr>
          <w:rFonts w:ascii="GHEA Grapalat" w:hAnsi="GHEA Grapalat"/>
          <w:sz w:val="20"/>
          <w:szCs w:val="20"/>
        </w:rPr>
        <w:t>հիման</w:t>
      </w:r>
      <w:r w:rsidRPr="002C6D94">
        <w:rPr>
          <w:rFonts w:ascii="GHEA Grapalat" w:hAnsi="GHEA Grapalat"/>
          <w:sz w:val="20"/>
          <w:szCs w:val="20"/>
          <w:lang w:val="es-ES"/>
        </w:rPr>
        <w:t xml:space="preserve"> </w:t>
      </w:r>
      <w:r w:rsidRPr="002C6D94">
        <w:rPr>
          <w:rFonts w:ascii="GHEA Grapalat" w:hAnsi="GHEA Grapalat"/>
          <w:sz w:val="20"/>
          <w:szCs w:val="20"/>
        </w:rPr>
        <w:t>վրա</w:t>
      </w:r>
      <w:r w:rsidRPr="002C6D94">
        <w:rPr>
          <w:rFonts w:ascii="GHEA Grapalat" w:hAnsi="GHEA Grapalat"/>
          <w:sz w:val="20"/>
          <w:szCs w:val="20"/>
          <w:lang w:val="es-ES"/>
        </w:rPr>
        <w:t xml:space="preserve">, </w:t>
      </w:r>
      <w:r w:rsidRPr="002C6D94">
        <w:rPr>
          <w:rFonts w:ascii="GHEA Grapalat" w:hAnsi="GHEA Grapalat"/>
          <w:sz w:val="20"/>
          <w:szCs w:val="20"/>
        </w:rPr>
        <w:t>իսկ</w:t>
      </w:r>
      <w:r w:rsidRPr="002C6D94">
        <w:rPr>
          <w:rFonts w:ascii="GHEA Grapalat" w:hAnsi="GHEA Grapalat"/>
          <w:sz w:val="20"/>
          <w:szCs w:val="20"/>
          <w:lang w:val="es-ES"/>
        </w:rPr>
        <w:t xml:space="preserve"> </w:t>
      </w:r>
      <w:r w:rsidRPr="002C6D94">
        <w:rPr>
          <w:rFonts w:ascii="GHEA Grapalat" w:hAnsi="GHEA Grapalat"/>
          <w:sz w:val="20"/>
          <w:szCs w:val="20"/>
        </w:rPr>
        <w:t>հայցվորի</w:t>
      </w:r>
      <w:r w:rsidRPr="002C6D94">
        <w:rPr>
          <w:rFonts w:ascii="GHEA Grapalat" w:hAnsi="GHEA Grapalat"/>
          <w:sz w:val="20"/>
          <w:szCs w:val="20"/>
          <w:lang w:val="es-ES"/>
        </w:rPr>
        <w:t xml:space="preserve"> </w:t>
      </w:r>
      <w:r w:rsidRPr="002C6D94">
        <w:rPr>
          <w:rFonts w:ascii="GHEA Grapalat" w:hAnsi="GHEA Grapalat"/>
          <w:sz w:val="20"/>
          <w:szCs w:val="20"/>
        </w:rPr>
        <w:t>վկայակոչած</w:t>
      </w:r>
      <w:r w:rsidRPr="002C6D94">
        <w:rPr>
          <w:rFonts w:ascii="GHEA Grapalat" w:hAnsi="GHEA Grapalat"/>
          <w:sz w:val="20"/>
          <w:szCs w:val="20"/>
          <w:lang w:val="es-ES"/>
        </w:rPr>
        <w:t xml:space="preserve"> </w:t>
      </w:r>
      <w:r w:rsidRPr="002C6D94">
        <w:rPr>
          <w:rFonts w:ascii="GHEA Grapalat" w:hAnsi="GHEA Grapalat"/>
          <w:sz w:val="20"/>
          <w:szCs w:val="20"/>
        </w:rPr>
        <w:t>այն</w:t>
      </w:r>
      <w:r w:rsidRPr="002C6D94">
        <w:rPr>
          <w:rFonts w:ascii="GHEA Grapalat" w:hAnsi="GHEA Grapalat"/>
          <w:sz w:val="20"/>
          <w:szCs w:val="20"/>
          <w:lang w:val="es-ES"/>
        </w:rPr>
        <w:t xml:space="preserve"> </w:t>
      </w:r>
      <w:r w:rsidRPr="002C6D94">
        <w:rPr>
          <w:rFonts w:ascii="GHEA Grapalat" w:hAnsi="GHEA Grapalat"/>
          <w:sz w:val="20"/>
          <w:szCs w:val="20"/>
        </w:rPr>
        <w:t>փաստերը</w:t>
      </w:r>
      <w:r w:rsidRPr="002C6D94">
        <w:rPr>
          <w:rFonts w:ascii="GHEA Grapalat" w:hAnsi="GHEA Grapalat"/>
          <w:sz w:val="20"/>
          <w:szCs w:val="20"/>
          <w:lang w:val="es-ES"/>
        </w:rPr>
        <w:t xml:space="preserve">, </w:t>
      </w:r>
      <w:r w:rsidRPr="002C6D94">
        <w:rPr>
          <w:rFonts w:ascii="GHEA Grapalat" w:hAnsi="GHEA Grapalat"/>
          <w:sz w:val="20"/>
          <w:szCs w:val="20"/>
        </w:rPr>
        <w:t>որոնք</w:t>
      </w:r>
      <w:r w:rsidRPr="002C6D94">
        <w:rPr>
          <w:rFonts w:ascii="GHEA Grapalat" w:hAnsi="GHEA Grapalat"/>
          <w:sz w:val="20"/>
          <w:szCs w:val="20"/>
          <w:lang w:val="es-ES"/>
        </w:rPr>
        <w:t xml:space="preserve"> </w:t>
      </w:r>
      <w:r w:rsidRPr="002C6D94">
        <w:rPr>
          <w:rFonts w:ascii="GHEA Grapalat" w:hAnsi="GHEA Grapalat"/>
          <w:sz w:val="20"/>
          <w:szCs w:val="20"/>
        </w:rPr>
        <w:t>ենթակա</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հաստատման</w:t>
      </w:r>
      <w:r w:rsidRPr="002C6D94">
        <w:rPr>
          <w:rFonts w:ascii="GHEA Grapalat" w:hAnsi="GHEA Grapalat"/>
          <w:sz w:val="20"/>
          <w:szCs w:val="20"/>
          <w:lang w:val="es-ES"/>
        </w:rPr>
        <w:t xml:space="preserve"> </w:t>
      </w:r>
      <w:r w:rsidRPr="002C6D94">
        <w:rPr>
          <w:rFonts w:ascii="GHEA Grapalat" w:hAnsi="GHEA Grapalat"/>
          <w:sz w:val="20"/>
          <w:szCs w:val="20"/>
        </w:rPr>
        <w:t>պատասխանողի</w:t>
      </w:r>
      <w:r w:rsidRPr="002C6D94">
        <w:rPr>
          <w:rFonts w:ascii="GHEA Grapalat" w:hAnsi="GHEA Grapalat"/>
          <w:sz w:val="20"/>
          <w:szCs w:val="20"/>
          <w:lang w:val="es-ES"/>
        </w:rPr>
        <w:t xml:space="preserve"> </w:t>
      </w:r>
      <w:r w:rsidRPr="002C6D94">
        <w:rPr>
          <w:rFonts w:ascii="GHEA Grapalat" w:hAnsi="GHEA Grapalat"/>
          <w:sz w:val="20"/>
          <w:szCs w:val="20"/>
        </w:rPr>
        <w:t>տիրապետման</w:t>
      </w:r>
      <w:r w:rsidRPr="002C6D94">
        <w:rPr>
          <w:rFonts w:ascii="GHEA Grapalat" w:hAnsi="GHEA Grapalat"/>
          <w:sz w:val="20"/>
          <w:szCs w:val="20"/>
          <w:lang w:val="es-ES"/>
        </w:rPr>
        <w:t xml:space="preserve"> </w:t>
      </w:r>
      <w:r w:rsidRPr="002C6D94">
        <w:rPr>
          <w:rFonts w:ascii="GHEA Grapalat" w:hAnsi="GHEA Grapalat"/>
          <w:sz w:val="20"/>
          <w:szCs w:val="20"/>
        </w:rPr>
        <w:t>տակ</w:t>
      </w:r>
      <w:r w:rsidRPr="002C6D94">
        <w:rPr>
          <w:rFonts w:ascii="GHEA Grapalat" w:hAnsi="GHEA Grapalat"/>
          <w:sz w:val="20"/>
          <w:szCs w:val="20"/>
          <w:lang w:val="es-ES"/>
        </w:rPr>
        <w:t xml:space="preserve"> </w:t>
      </w:r>
      <w:r w:rsidRPr="002C6D94">
        <w:rPr>
          <w:rFonts w:ascii="GHEA Grapalat" w:hAnsi="GHEA Grapalat"/>
          <w:sz w:val="20"/>
          <w:szCs w:val="20"/>
        </w:rPr>
        <w:t>գտնվող</w:t>
      </w:r>
      <w:r w:rsidRPr="002C6D94">
        <w:rPr>
          <w:rFonts w:ascii="GHEA Grapalat" w:hAnsi="GHEA Grapalat"/>
          <w:sz w:val="20"/>
          <w:szCs w:val="20"/>
          <w:lang w:val="es-ES"/>
        </w:rPr>
        <w:t xml:space="preserve"> </w:t>
      </w:r>
      <w:r w:rsidRPr="002C6D94">
        <w:rPr>
          <w:rFonts w:ascii="GHEA Grapalat" w:hAnsi="GHEA Grapalat"/>
          <w:sz w:val="20"/>
          <w:szCs w:val="20"/>
        </w:rPr>
        <w:t>ապացույցներով</w:t>
      </w:r>
      <w:r w:rsidRPr="002C6D94">
        <w:rPr>
          <w:rFonts w:ascii="GHEA Grapalat" w:hAnsi="GHEA Grapalat"/>
          <w:sz w:val="20"/>
          <w:szCs w:val="20"/>
          <w:lang w:val="es-ES"/>
        </w:rPr>
        <w:t xml:space="preserve">, </w:t>
      </w:r>
      <w:r w:rsidRPr="002C6D94">
        <w:rPr>
          <w:rFonts w:ascii="GHEA Grapalat" w:hAnsi="GHEA Grapalat"/>
          <w:sz w:val="20"/>
          <w:szCs w:val="20"/>
        </w:rPr>
        <w:t>համարվում</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հաստատված</w:t>
      </w:r>
      <w:r w:rsidRPr="002C6D94">
        <w:rPr>
          <w:rFonts w:ascii="GHEA Grapalat" w:hAnsi="GHEA Grapalat"/>
          <w:sz w:val="20"/>
          <w:szCs w:val="20"/>
          <w:lang w:val="es-ES"/>
        </w:rPr>
        <w:t>:</w:t>
      </w:r>
    </w:p>
    <w:p w14:paraId="1A39DED8"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9.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գործընթացին</w:t>
      </w:r>
      <w:r w:rsidRPr="002C6D94">
        <w:rPr>
          <w:rFonts w:ascii="GHEA Grapalat" w:hAnsi="GHEA Grapalat"/>
          <w:sz w:val="20"/>
          <w:szCs w:val="20"/>
          <w:lang w:val="es-ES"/>
        </w:rPr>
        <w:t xml:space="preserve"> </w:t>
      </w:r>
      <w:r w:rsidRPr="002C6D94">
        <w:rPr>
          <w:rFonts w:ascii="GHEA Grapalat" w:hAnsi="GHEA Grapalat"/>
          <w:sz w:val="20"/>
          <w:szCs w:val="20"/>
        </w:rPr>
        <w:t>վերաբերող՝</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բաժնով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վեճերի</w:t>
      </w:r>
      <w:r w:rsidRPr="002C6D94">
        <w:rPr>
          <w:rFonts w:ascii="GHEA Grapalat" w:hAnsi="GHEA Grapalat"/>
          <w:sz w:val="20"/>
          <w:szCs w:val="20"/>
          <w:lang w:val="es-ES"/>
        </w:rPr>
        <w:t xml:space="preserve"> </w:t>
      </w:r>
      <w:r w:rsidRPr="002C6D94">
        <w:rPr>
          <w:rFonts w:ascii="GHEA Grapalat" w:hAnsi="GHEA Grapalat"/>
          <w:sz w:val="20"/>
          <w:szCs w:val="20"/>
        </w:rPr>
        <w:t>վերաբերյալ</w:t>
      </w:r>
      <w:r w:rsidRPr="002C6D94">
        <w:rPr>
          <w:rFonts w:ascii="GHEA Grapalat" w:hAnsi="GHEA Grapalat"/>
          <w:sz w:val="20"/>
          <w:szCs w:val="20"/>
          <w:lang w:val="es-ES"/>
        </w:rPr>
        <w:t xml:space="preserve"> </w:t>
      </w:r>
      <w:r w:rsidRPr="002C6D94">
        <w:rPr>
          <w:rFonts w:ascii="GHEA Grapalat" w:hAnsi="GHEA Grapalat"/>
          <w:sz w:val="20"/>
          <w:szCs w:val="20"/>
        </w:rPr>
        <w:t>իր</w:t>
      </w:r>
      <w:r w:rsidRPr="002C6D94">
        <w:rPr>
          <w:rFonts w:ascii="GHEA Grapalat" w:hAnsi="GHEA Grapalat"/>
          <w:sz w:val="20"/>
          <w:szCs w:val="20"/>
          <w:lang w:val="es-ES"/>
        </w:rPr>
        <w:t xml:space="preserve"> </w:t>
      </w:r>
      <w:r w:rsidRPr="002C6D94">
        <w:rPr>
          <w:rFonts w:ascii="GHEA Grapalat" w:hAnsi="GHEA Grapalat"/>
          <w:sz w:val="20"/>
          <w:szCs w:val="20"/>
        </w:rPr>
        <w:t>վարույթում</w:t>
      </w:r>
      <w:r w:rsidRPr="002C6D94">
        <w:rPr>
          <w:rFonts w:ascii="GHEA Grapalat" w:hAnsi="GHEA Grapalat"/>
          <w:sz w:val="20"/>
          <w:szCs w:val="20"/>
          <w:lang w:val="es-ES"/>
        </w:rPr>
        <w:t xml:space="preserve"> </w:t>
      </w:r>
      <w:r w:rsidRPr="002C6D94">
        <w:rPr>
          <w:rFonts w:ascii="GHEA Grapalat" w:hAnsi="GHEA Grapalat"/>
          <w:sz w:val="20"/>
          <w:szCs w:val="20"/>
        </w:rPr>
        <w:t>քննվող</w:t>
      </w:r>
      <w:r w:rsidRPr="002C6D94">
        <w:rPr>
          <w:rFonts w:ascii="GHEA Grapalat" w:hAnsi="GHEA Grapalat"/>
          <w:sz w:val="20"/>
          <w:szCs w:val="20"/>
          <w:lang w:val="es-ES"/>
        </w:rPr>
        <w:t xml:space="preserve"> </w:t>
      </w:r>
      <w:r w:rsidRPr="002C6D94">
        <w:rPr>
          <w:rFonts w:ascii="GHEA Grapalat" w:hAnsi="GHEA Grapalat"/>
          <w:sz w:val="20"/>
          <w:szCs w:val="20"/>
        </w:rPr>
        <w:t>գործերը</w:t>
      </w:r>
      <w:r w:rsidRPr="002C6D94">
        <w:rPr>
          <w:rFonts w:ascii="GHEA Grapalat" w:hAnsi="GHEA Grapalat"/>
          <w:sz w:val="20"/>
          <w:szCs w:val="20"/>
          <w:lang w:val="es-ES"/>
        </w:rPr>
        <w:t xml:space="preserve"> </w:t>
      </w:r>
      <w:r w:rsidRPr="002C6D94">
        <w:rPr>
          <w:rFonts w:ascii="GHEA Grapalat" w:hAnsi="GHEA Grapalat"/>
          <w:sz w:val="20"/>
          <w:szCs w:val="20"/>
        </w:rPr>
        <w:t>միացնում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մեկ</w:t>
      </w:r>
      <w:r w:rsidRPr="002C6D94">
        <w:rPr>
          <w:rFonts w:ascii="GHEA Grapalat" w:hAnsi="GHEA Grapalat"/>
          <w:sz w:val="20"/>
          <w:szCs w:val="20"/>
          <w:lang w:val="es-ES"/>
        </w:rPr>
        <w:t xml:space="preserve"> </w:t>
      </w:r>
      <w:r w:rsidRPr="002C6D94">
        <w:rPr>
          <w:rFonts w:ascii="GHEA Grapalat" w:hAnsi="GHEA Grapalat"/>
          <w:sz w:val="20"/>
          <w:szCs w:val="20"/>
        </w:rPr>
        <w:t>վարույթում</w:t>
      </w:r>
      <w:r w:rsidRPr="002C6D94">
        <w:rPr>
          <w:rFonts w:ascii="GHEA Grapalat" w:hAnsi="GHEA Grapalat"/>
          <w:sz w:val="20"/>
          <w:szCs w:val="20"/>
          <w:lang w:val="es-ES"/>
        </w:rPr>
        <w:t>:</w:t>
      </w:r>
    </w:p>
    <w:p w14:paraId="3926CC40"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lastRenderedPageBreak/>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10.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որոշումն</w:t>
      </w:r>
      <w:r w:rsidRPr="002C6D94">
        <w:rPr>
          <w:rFonts w:ascii="GHEA Grapalat" w:hAnsi="GHEA Grapalat"/>
          <w:sz w:val="20"/>
          <w:szCs w:val="20"/>
          <w:lang w:val="es-ES"/>
        </w:rPr>
        <w:t xml:space="preserve"> </w:t>
      </w:r>
      <w:r w:rsidRPr="002C6D94">
        <w:rPr>
          <w:rFonts w:ascii="GHEA Grapalat" w:hAnsi="GHEA Grapalat"/>
          <w:sz w:val="20"/>
          <w:szCs w:val="20"/>
        </w:rPr>
        <w:t>անհապաղ</w:t>
      </w:r>
      <w:r w:rsidRPr="002C6D94">
        <w:rPr>
          <w:rFonts w:ascii="GHEA Grapalat" w:hAnsi="GHEA Grapalat"/>
          <w:sz w:val="20"/>
          <w:szCs w:val="20"/>
          <w:lang w:val="es-ES"/>
        </w:rPr>
        <w:t xml:space="preserve"> </w:t>
      </w:r>
      <w:r w:rsidRPr="002C6D94">
        <w:rPr>
          <w:rFonts w:ascii="GHEA Grapalat" w:hAnsi="GHEA Grapalat"/>
          <w:sz w:val="20"/>
          <w:szCs w:val="20"/>
        </w:rPr>
        <w:t>ուղարկվում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մարմնի</w:t>
      </w:r>
      <w:r w:rsidRPr="002C6D94">
        <w:rPr>
          <w:rFonts w:ascii="GHEA Grapalat" w:hAnsi="GHEA Grapalat"/>
          <w:sz w:val="20"/>
          <w:szCs w:val="20"/>
          <w:lang w:val="es-ES"/>
        </w:rPr>
        <w:t xml:space="preserve"> </w:t>
      </w:r>
      <w:r w:rsidRPr="002C6D94">
        <w:rPr>
          <w:rFonts w:ascii="GHEA Grapalat" w:hAnsi="GHEA Grapalat"/>
          <w:sz w:val="20"/>
          <w:szCs w:val="20"/>
        </w:rPr>
        <w:t>պաշտոնական</w:t>
      </w:r>
      <w:r w:rsidRPr="002C6D94">
        <w:rPr>
          <w:rFonts w:ascii="GHEA Grapalat" w:hAnsi="GHEA Grapalat"/>
          <w:sz w:val="20"/>
          <w:szCs w:val="20"/>
          <w:lang w:val="es-ES"/>
        </w:rPr>
        <w:t xml:space="preserve"> </w:t>
      </w:r>
      <w:r w:rsidRPr="002C6D94">
        <w:rPr>
          <w:rFonts w:ascii="GHEA Grapalat" w:hAnsi="GHEA Grapalat"/>
          <w:sz w:val="20"/>
          <w:szCs w:val="20"/>
        </w:rPr>
        <w:t>էլեկտրոնային</w:t>
      </w:r>
      <w:r w:rsidRPr="002C6D94">
        <w:rPr>
          <w:rFonts w:ascii="GHEA Grapalat" w:hAnsi="GHEA Grapalat"/>
          <w:sz w:val="20"/>
          <w:szCs w:val="20"/>
          <w:lang w:val="es-ES"/>
        </w:rPr>
        <w:t xml:space="preserve"> </w:t>
      </w:r>
      <w:r w:rsidRPr="002C6D94">
        <w:rPr>
          <w:rFonts w:ascii="GHEA Grapalat" w:hAnsi="GHEA Grapalat"/>
          <w:sz w:val="20"/>
          <w:szCs w:val="20"/>
        </w:rPr>
        <w:t>փոստի</w:t>
      </w:r>
      <w:r w:rsidRPr="002C6D94">
        <w:rPr>
          <w:rFonts w:ascii="GHEA Grapalat" w:hAnsi="GHEA Grapalat"/>
          <w:sz w:val="20"/>
          <w:szCs w:val="20"/>
          <w:lang w:val="es-ES"/>
        </w:rPr>
        <w:t xml:space="preserve"> </w:t>
      </w:r>
      <w:r w:rsidRPr="002C6D94">
        <w:rPr>
          <w:rFonts w:ascii="GHEA Grapalat" w:hAnsi="GHEA Grapalat"/>
          <w:sz w:val="20"/>
          <w:szCs w:val="20"/>
        </w:rPr>
        <w:t>հասցեին</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մարմինը</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կետով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որոշումն</w:t>
      </w:r>
      <w:r w:rsidRPr="002C6D94">
        <w:rPr>
          <w:rFonts w:ascii="GHEA Grapalat" w:hAnsi="GHEA Grapalat"/>
          <w:sz w:val="20"/>
          <w:szCs w:val="20"/>
          <w:lang w:val="es-ES"/>
        </w:rPr>
        <w:t xml:space="preserve"> </w:t>
      </w:r>
      <w:r w:rsidRPr="002C6D94">
        <w:rPr>
          <w:rFonts w:ascii="GHEA Grapalat" w:hAnsi="GHEA Grapalat"/>
          <w:sz w:val="20"/>
          <w:szCs w:val="20"/>
        </w:rPr>
        <w:t>անհապաղ</w:t>
      </w:r>
      <w:r w:rsidRPr="002C6D94">
        <w:rPr>
          <w:rFonts w:ascii="GHEA Grapalat" w:hAnsi="GHEA Grapalat"/>
          <w:sz w:val="20"/>
          <w:szCs w:val="20"/>
          <w:lang w:val="es-ES"/>
        </w:rPr>
        <w:t xml:space="preserve"> </w:t>
      </w:r>
      <w:r w:rsidRPr="002C6D94">
        <w:rPr>
          <w:rFonts w:ascii="GHEA Grapalat" w:hAnsi="GHEA Grapalat"/>
          <w:sz w:val="20"/>
          <w:szCs w:val="20"/>
        </w:rPr>
        <w:t>հրապարակում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տեղեկագրում՝</w:t>
      </w:r>
      <w:r w:rsidRPr="002C6D94">
        <w:rPr>
          <w:rFonts w:ascii="GHEA Grapalat" w:hAnsi="GHEA Grapalat"/>
          <w:sz w:val="20"/>
          <w:szCs w:val="20"/>
          <w:lang w:val="es-ES"/>
        </w:rPr>
        <w:t xml:space="preserve"> </w:t>
      </w:r>
      <w:r w:rsidRPr="002C6D94">
        <w:rPr>
          <w:rFonts w:ascii="GHEA Grapalat" w:hAnsi="GHEA Grapalat"/>
          <w:sz w:val="20"/>
          <w:szCs w:val="20"/>
        </w:rPr>
        <w:t>նշելով</w:t>
      </w:r>
      <w:r w:rsidRPr="002C6D94">
        <w:rPr>
          <w:rFonts w:ascii="GHEA Grapalat" w:hAnsi="GHEA Grapalat"/>
          <w:sz w:val="20"/>
          <w:szCs w:val="20"/>
          <w:lang w:val="es-ES"/>
        </w:rPr>
        <w:t xml:space="preserve"> </w:t>
      </w:r>
      <w:r w:rsidRPr="002C6D94">
        <w:rPr>
          <w:rFonts w:ascii="GHEA Grapalat" w:hAnsi="GHEA Grapalat"/>
          <w:sz w:val="20"/>
          <w:szCs w:val="20"/>
        </w:rPr>
        <w:t>կասեցման</w:t>
      </w:r>
      <w:r w:rsidRPr="002C6D94">
        <w:rPr>
          <w:rFonts w:ascii="GHEA Grapalat" w:hAnsi="GHEA Grapalat"/>
          <w:sz w:val="20"/>
          <w:szCs w:val="20"/>
          <w:lang w:val="es-ES"/>
        </w:rPr>
        <w:t xml:space="preserve"> </w:t>
      </w:r>
      <w:r w:rsidRPr="002C6D94">
        <w:rPr>
          <w:rFonts w:ascii="GHEA Grapalat" w:hAnsi="GHEA Grapalat"/>
          <w:sz w:val="20"/>
          <w:szCs w:val="20"/>
        </w:rPr>
        <w:t>օրը</w:t>
      </w:r>
      <w:r w:rsidRPr="002C6D94">
        <w:rPr>
          <w:rFonts w:ascii="GHEA Grapalat" w:hAnsi="GHEA Grapalat"/>
          <w:sz w:val="20"/>
          <w:szCs w:val="20"/>
          <w:lang w:val="es-ES"/>
        </w:rPr>
        <w:t>:</w:t>
      </w:r>
    </w:p>
    <w:p w14:paraId="20768D8A"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11</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Հայցադիմումի</w:t>
      </w:r>
      <w:r w:rsidRPr="002C6D94">
        <w:rPr>
          <w:rFonts w:ascii="GHEA Grapalat" w:hAnsi="GHEA Grapalat"/>
          <w:sz w:val="20"/>
          <w:szCs w:val="20"/>
          <w:lang w:val="es-ES"/>
        </w:rPr>
        <w:t xml:space="preserve"> </w:t>
      </w:r>
      <w:r w:rsidRPr="002C6D94">
        <w:rPr>
          <w:rFonts w:ascii="GHEA Grapalat" w:hAnsi="GHEA Grapalat"/>
          <w:sz w:val="20"/>
          <w:szCs w:val="20"/>
        </w:rPr>
        <w:t>պատասխանը</w:t>
      </w:r>
      <w:r w:rsidRPr="002C6D94">
        <w:rPr>
          <w:rFonts w:ascii="GHEA Grapalat" w:hAnsi="GHEA Grapalat"/>
          <w:sz w:val="20"/>
          <w:szCs w:val="20"/>
          <w:lang w:val="es-ES"/>
        </w:rPr>
        <w:t xml:space="preserve"> </w:t>
      </w:r>
      <w:r w:rsidRPr="002C6D94">
        <w:rPr>
          <w:rFonts w:ascii="GHEA Grapalat" w:hAnsi="GHEA Grapalat"/>
          <w:sz w:val="20"/>
          <w:szCs w:val="20"/>
        </w:rPr>
        <w:t>պատվիրատուն</w:t>
      </w:r>
      <w:r w:rsidRPr="002C6D94">
        <w:rPr>
          <w:rFonts w:ascii="GHEA Grapalat" w:hAnsi="GHEA Grapalat"/>
          <w:sz w:val="20"/>
          <w:szCs w:val="20"/>
          <w:lang w:val="es-ES"/>
        </w:rPr>
        <w:t xml:space="preserve"> </w:t>
      </w:r>
      <w:r w:rsidRPr="002C6D94">
        <w:rPr>
          <w:rFonts w:ascii="GHEA Grapalat" w:hAnsi="GHEA Grapalat"/>
          <w:sz w:val="20"/>
          <w:szCs w:val="20"/>
        </w:rPr>
        <w:t>ներկայացնում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որոշումն</w:t>
      </w:r>
      <w:r w:rsidRPr="002C6D94">
        <w:rPr>
          <w:rFonts w:ascii="GHEA Grapalat" w:hAnsi="GHEA Grapalat"/>
          <w:sz w:val="20"/>
          <w:szCs w:val="20"/>
          <w:lang w:val="es-ES"/>
        </w:rPr>
        <w:t xml:space="preserve"> </w:t>
      </w:r>
      <w:r w:rsidRPr="002C6D94">
        <w:rPr>
          <w:rFonts w:ascii="GHEA Grapalat" w:hAnsi="GHEA Grapalat"/>
          <w:sz w:val="20"/>
          <w:szCs w:val="20"/>
        </w:rPr>
        <w:t>ստանալուց</w:t>
      </w:r>
      <w:r w:rsidRPr="002C6D94">
        <w:rPr>
          <w:rFonts w:ascii="GHEA Grapalat" w:hAnsi="GHEA Grapalat"/>
          <w:sz w:val="20"/>
          <w:szCs w:val="20"/>
          <w:lang w:val="es-ES"/>
        </w:rPr>
        <w:t xml:space="preserve"> </w:t>
      </w:r>
      <w:r w:rsidRPr="002C6D94">
        <w:rPr>
          <w:rFonts w:ascii="GHEA Grapalat" w:hAnsi="GHEA Grapalat"/>
          <w:sz w:val="20"/>
          <w:szCs w:val="20"/>
        </w:rPr>
        <w:t>հետո՝</w:t>
      </w:r>
      <w:r w:rsidRPr="002C6D94">
        <w:rPr>
          <w:rFonts w:ascii="GHEA Grapalat" w:hAnsi="GHEA Grapalat"/>
          <w:sz w:val="20"/>
          <w:szCs w:val="20"/>
          <w:lang w:val="es-ES"/>
        </w:rPr>
        <w:t xml:space="preserve"> </w:t>
      </w:r>
      <w:r w:rsidRPr="002C6D94">
        <w:rPr>
          <w:rFonts w:ascii="GHEA Grapalat" w:hAnsi="GHEA Grapalat"/>
          <w:sz w:val="20"/>
          <w:szCs w:val="20"/>
        </w:rPr>
        <w:t>հնգօրյա</w:t>
      </w:r>
      <w:r w:rsidRPr="002C6D94">
        <w:rPr>
          <w:rFonts w:ascii="GHEA Grapalat" w:hAnsi="GHEA Grapalat"/>
          <w:sz w:val="20"/>
          <w:szCs w:val="20"/>
          <w:lang w:val="es-ES"/>
        </w:rPr>
        <w:t xml:space="preserve"> </w:t>
      </w:r>
      <w:r w:rsidRPr="002C6D94">
        <w:rPr>
          <w:rFonts w:ascii="GHEA Grapalat" w:hAnsi="GHEA Grapalat"/>
          <w:sz w:val="20"/>
          <w:szCs w:val="20"/>
        </w:rPr>
        <w:t>ժամկետում</w:t>
      </w:r>
      <w:r w:rsidRPr="002C6D94">
        <w:rPr>
          <w:rFonts w:ascii="GHEA Grapalat" w:hAnsi="GHEA Grapalat"/>
          <w:sz w:val="20"/>
          <w:szCs w:val="20"/>
          <w:lang w:val="es-ES"/>
        </w:rPr>
        <w:t>:</w:t>
      </w:r>
    </w:p>
    <w:p w14:paraId="7F20BC3F" w14:textId="77777777" w:rsidR="003B269F" w:rsidRPr="002C6D94" w:rsidRDefault="003B269F" w:rsidP="002C6D94">
      <w:pPr>
        <w:ind w:firstLine="375"/>
        <w:jc w:val="both"/>
        <w:rPr>
          <w:rFonts w:ascii="GHEA Grapalat" w:hAnsi="GHEA Grapalat"/>
          <w:sz w:val="20"/>
          <w:szCs w:val="20"/>
          <w:lang w:val="es-ES"/>
        </w:rPr>
      </w:pPr>
      <w:r w:rsidRPr="002C6D94">
        <w:rPr>
          <w:rFonts w:ascii="Calibri" w:hAnsi="Calibri" w:cs="Calibri"/>
          <w:sz w:val="20"/>
          <w:szCs w:val="20"/>
          <w:lang w:val="es-ES"/>
        </w:rPr>
        <w:t> </w:t>
      </w: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12 </w:t>
      </w:r>
      <w:r w:rsidRPr="002C6D94">
        <w:rPr>
          <w:rFonts w:ascii="GHEA Grapalat" w:hAnsi="GHEA Grapalat"/>
          <w:sz w:val="20"/>
          <w:szCs w:val="20"/>
        </w:rPr>
        <w:t>Գործին</w:t>
      </w:r>
      <w:r w:rsidRPr="002C6D94">
        <w:rPr>
          <w:rFonts w:ascii="GHEA Grapalat" w:hAnsi="GHEA Grapalat"/>
          <w:sz w:val="20"/>
          <w:szCs w:val="20"/>
          <w:lang w:val="es-ES"/>
        </w:rPr>
        <w:t xml:space="preserve"> </w:t>
      </w:r>
      <w:r w:rsidRPr="002C6D94">
        <w:rPr>
          <w:rFonts w:ascii="GHEA Grapalat" w:hAnsi="GHEA Grapalat"/>
          <w:sz w:val="20"/>
          <w:szCs w:val="20"/>
        </w:rPr>
        <w:t>մասնակցող</w:t>
      </w:r>
      <w:r w:rsidRPr="002C6D94">
        <w:rPr>
          <w:rFonts w:ascii="GHEA Grapalat" w:hAnsi="GHEA Grapalat"/>
          <w:sz w:val="20"/>
          <w:szCs w:val="20"/>
          <w:lang w:val="es-ES"/>
        </w:rPr>
        <w:t xml:space="preserve"> </w:t>
      </w:r>
      <w:r w:rsidRPr="002C6D94">
        <w:rPr>
          <w:rFonts w:ascii="GHEA Grapalat" w:hAnsi="GHEA Grapalat"/>
          <w:sz w:val="20"/>
          <w:szCs w:val="20"/>
        </w:rPr>
        <w:t>անձինք</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նրանց</w:t>
      </w:r>
      <w:r w:rsidRPr="002C6D94">
        <w:rPr>
          <w:rFonts w:ascii="GHEA Grapalat" w:hAnsi="GHEA Grapalat"/>
          <w:sz w:val="20"/>
          <w:szCs w:val="20"/>
          <w:lang w:val="es-ES"/>
        </w:rPr>
        <w:t xml:space="preserve"> </w:t>
      </w:r>
      <w:r w:rsidRPr="002C6D94">
        <w:rPr>
          <w:rFonts w:ascii="GHEA Grapalat" w:hAnsi="GHEA Grapalat"/>
          <w:sz w:val="20"/>
          <w:szCs w:val="20"/>
        </w:rPr>
        <w:t>ներկայացուցիչները</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նիստի</w:t>
      </w:r>
      <w:r w:rsidRPr="002C6D94">
        <w:rPr>
          <w:rFonts w:ascii="GHEA Grapalat" w:hAnsi="GHEA Grapalat"/>
          <w:sz w:val="20"/>
          <w:szCs w:val="20"/>
          <w:lang w:val="es-ES"/>
        </w:rPr>
        <w:t xml:space="preserve"> </w:t>
      </w:r>
      <w:r w:rsidRPr="002C6D94">
        <w:rPr>
          <w:rFonts w:ascii="GHEA Grapalat" w:hAnsi="GHEA Grapalat"/>
          <w:sz w:val="20"/>
          <w:szCs w:val="20"/>
        </w:rPr>
        <w:t>ժամանակի</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վայրի</w:t>
      </w:r>
      <w:r w:rsidRPr="002C6D94">
        <w:rPr>
          <w:rFonts w:ascii="GHEA Grapalat" w:hAnsi="GHEA Grapalat"/>
          <w:sz w:val="20"/>
          <w:szCs w:val="20"/>
          <w:lang w:val="es-ES"/>
        </w:rPr>
        <w:t xml:space="preserve">, </w:t>
      </w:r>
      <w:r w:rsidRPr="002C6D94">
        <w:rPr>
          <w:rFonts w:ascii="GHEA Grapalat" w:hAnsi="GHEA Grapalat"/>
          <w:sz w:val="20"/>
          <w:szCs w:val="20"/>
        </w:rPr>
        <w:t>ինչպես</w:t>
      </w:r>
      <w:r w:rsidRPr="002C6D94">
        <w:rPr>
          <w:rFonts w:ascii="GHEA Grapalat" w:hAnsi="GHEA Grapalat"/>
          <w:sz w:val="20"/>
          <w:szCs w:val="20"/>
          <w:lang w:val="es-ES"/>
        </w:rPr>
        <w:t xml:space="preserve"> </w:t>
      </w:r>
      <w:r w:rsidRPr="002C6D94">
        <w:rPr>
          <w:rFonts w:ascii="GHEA Grapalat" w:hAnsi="GHEA Grapalat"/>
          <w:sz w:val="20"/>
          <w:szCs w:val="20"/>
        </w:rPr>
        <w:t>նաև</w:t>
      </w:r>
      <w:r w:rsidRPr="002C6D94">
        <w:rPr>
          <w:rFonts w:ascii="GHEA Grapalat" w:hAnsi="GHEA Grapalat"/>
          <w:sz w:val="20"/>
          <w:szCs w:val="20"/>
          <w:lang w:val="es-ES"/>
        </w:rPr>
        <w:t xml:space="preserve"> </w:t>
      </w:r>
      <w:r w:rsidRPr="002C6D94">
        <w:rPr>
          <w:rFonts w:ascii="GHEA Grapalat" w:hAnsi="GHEA Grapalat"/>
          <w:sz w:val="20"/>
          <w:szCs w:val="20"/>
        </w:rPr>
        <w:t>Օրենսգրքով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դեպքերում</w:t>
      </w:r>
      <w:r w:rsidRPr="002C6D94">
        <w:rPr>
          <w:rFonts w:ascii="GHEA Grapalat" w:hAnsi="GHEA Grapalat"/>
          <w:sz w:val="20"/>
          <w:szCs w:val="20"/>
          <w:lang w:val="es-ES"/>
        </w:rPr>
        <w:t xml:space="preserve"> </w:t>
      </w:r>
      <w:r w:rsidRPr="002C6D94">
        <w:rPr>
          <w:rFonts w:ascii="GHEA Grapalat" w:hAnsi="GHEA Grapalat"/>
          <w:sz w:val="20"/>
          <w:szCs w:val="20"/>
        </w:rPr>
        <w:t>առանձին</w:t>
      </w:r>
      <w:r w:rsidRPr="002C6D94">
        <w:rPr>
          <w:rFonts w:ascii="GHEA Grapalat" w:hAnsi="GHEA Grapalat"/>
          <w:sz w:val="20"/>
          <w:szCs w:val="20"/>
          <w:lang w:val="es-ES"/>
        </w:rPr>
        <w:t xml:space="preserve"> </w:t>
      </w:r>
      <w:r w:rsidRPr="002C6D94">
        <w:rPr>
          <w:rFonts w:ascii="GHEA Grapalat" w:hAnsi="GHEA Grapalat"/>
          <w:sz w:val="20"/>
          <w:szCs w:val="20"/>
        </w:rPr>
        <w:t>դատավարական</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w:t>
      </w:r>
      <w:r w:rsidRPr="002C6D94">
        <w:rPr>
          <w:rFonts w:ascii="GHEA Grapalat" w:hAnsi="GHEA Grapalat"/>
          <w:sz w:val="20"/>
          <w:szCs w:val="20"/>
          <w:lang w:val="es-ES"/>
        </w:rPr>
        <w:t xml:space="preserve"> </w:t>
      </w:r>
      <w:r w:rsidRPr="002C6D94">
        <w:rPr>
          <w:rFonts w:ascii="GHEA Grapalat" w:hAnsi="GHEA Grapalat"/>
          <w:sz w:val="20"/>
          <w:szCs w:val="20"/>
        </w:rPr>
        <w:t>կատարելու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ծանուցվում</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էլեկտրոնային</w:t>
      </w:r>
      <w:r w:rsidRPr="002C6D94">
        <w:rPr>
          <w:rFonts w:ascii="GHEA Grapalat" w:hAnsi="GHEA Grapalat"/>
          <w:sz w:val="20"/>
          <w:szCs w:val="20"/>
          <w:lang w:val="es-ES"/>
        </w:rPr>
        <w:t xml:space="preserve"> </w:t>
      </w:r>
      <w:r w:rsidRPr="002C6D94">
        <w:rPr>
          <w:rFonts w:ascii="GHEA Grapalat" w:hAnsi="GHEA Grapalat"/>
          <w:sz w:val="20"/>
          <w:szCs w:val="20"/>
        </w:rPr>
        <w:t>հաղորդակցության</w:t>
      </w:r>
      <w:r w:rsidRPr="002C6D94">
        <w:rPr>
          <w:rFonts w:ascii="GHEA Grapalat" w:hAnsi="GHEA Grapalat"/>
          <w:sz w:val="20"/>
          <w:szCs w:val="20"/>
          <w:lang w:val="es-ES"/>
        </w:rPr>
        <w:t xml:space="preserve"> </w:t>
      </w:r>
      <w:r w:rsidRPr="002C6D94">
        <w:rPr>
          <w:rFonts w:ascii="GHEA Grapalat" w:hAnsi="GHEA Grapalat"/>
          <w:sz w:val="20"/>
          <w:szCs w:val="20"/>
        </w:rPr>
        <w:t>միջոցով</w:t>
      </w:r>
      <w:r w:rsidRPr="002C6D94">
        <w:rPr>
          <w:rFonts w:ascii="GHEA Grapalat" w:hAnsi="GHEA Grapalat"/>
          <w:sz w:val="20"/>
          <w:szCs w:val="20"/>
          <w:lang w:val="es-ES"/>
        </w:rPr>
        <w:t xml:space="preserve"> </w:t>
      </w:r>
      <w:r w:rsidRPr="002C6D94">
        <w:rPr>
          <w:rFonts w:ascii="GHEA Grapalat" w:hAnsi="GHEA Grapalat"/>
          <w:sz w:val="20"/>
          <w:szCs w:val="20"/>
        </w:rPr>
        <w:t>ծանուցագրերը</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այլ</w:t>
      </w:r>
      <w:r w:rsidRPr="002C6D94">
        <w:rPr>
          <w:rFonts w:ascii="GHEA Grapalat" w:hAnsi="GHEA Grapalat"/>
          <w:sz w:val="20"/>
          <w:szCs w:val="20"/>
          <w:lang w:val="es-ES"/>
        </w:rPr>
        <w:t xml:space="preserve"> </w:t>
      </w:r>
      <w:r w:rsidRPr="002C6D94">
        <w:rPr>
          <w:rFonts w:ascii="GHEA Grapalat" w:hAnsi="GHEA Grapalat"/>
          <w:sz w:val="20"/>
          <w:szCs w:val="20"/>
        </w:rPr>
        <w:t>փաստաթղթեր</w:t>
      </w:r>
      <w:r w:rsidRPr="002C6D94">
        <w:rPr>
          <w:rFonts w:ascii="GHEA Grapalat" w:hAnsi="GHEA Grapalat"/>
          <w:sz w:val="20"/>
          <w:szCs w:val="20"/>
          <w:lang w:val="es-ES"/>
        </w:rPr>
        <w:t xml:space="preserve"> </w:t>
      </w:r>
      <w:r w:rsidRPr="002C6D94">
        <w:rPr>
          <w:rFonts w:ascii="GHEA Grapalat" w:hAnsi="GHEA Grapalat"/>
          <w:sz w:val="20"/>
          <w:szCs w:val="20"/>
        </w:rPr>
        <w:t>Օրենսգրքի</w:t>
      </w:r>
      <w:r w:rsidRPr="002C6D94">
        <w:rPr>
          <w:rFonts w:ascii="GHEA Grapalat" w:hAnsi="GHEA Grapalat"/>
          <w:sz w:val="20"/>
          <w:szCs w:val="20"/>
          <w:lang w:val="es-ES"/>
        </w:rPr>
        <w:t xml:space="preserve"> 97-</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հոդվածով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կարգով</w:t>
      </w:r>
      <w:r w:rsidRPr="002C6D94">
        <w:rPr>
          <w:rFonts w:ascii="GHEA Grapalat" w:hAnsi="GHEA Grapalat"/>
          <w:sz w:val="20"/>
          <w:szCs w:val="20"/>
          <w:lang w:val="es-ES"/>
        </w:rPr>
        <w:t xml:space="preserve"> </w:t>
      </w:r>
      <w:r w:rsidRPr="002C6D94">
        <w:rPr>
          <w:rFonts w:ascii="GHEA Grapalat" w:hAnsi="GHEA Grapalat"/>
          <w:sz w:val="20"/>
          <w:szCs w:val="20"/>
        </w:rPr>
        <w:t>հայցադիմումում</w:t>
      </w:r>
      <w:r w:rsidRPr="002C6D94">
        <w:rPr>
          <w:rFonts w:ascii="GHEA Grapalat" w:hAnsi="GHEA Grapalat"/>
          <w:sz w:val="20"/>
          <w:szCs w:val="20"/>
          <w:lang w:val="es-ES"/>
        </w:rPr>
        <w:t xml:space="preserve"> </w:t>
      </w:r>
      <w:r w:rsidRPr="002C6D94">
        <w:rPr>
          <w:rFonts w:ascii="GHEA Grapalat" w:hAnsi="GHEA Grapalat"/>
          <w:sz w:val="20"/>
          <w:szCs w:val="20"/>
        </w:rPr>
        <w:t>նշված</w:t>
      </w:r>
      <w:r w:rsidRPr="002C6D94">
        <w:rPr>
          <w:rFonts w:ascii="GHEA Grapalat" w:hAnsi="GHEA Grapalat"/>
          <w:sz w:val="20"/>
          <w:szCs w:val="20"/>
          <w:lang w:val="es-ES"/>
        </w:rPr>
        <w:t xml:space="preserve"> </w:t>
      </w:r>
      <w:r w:rsidRPr="002C6D94">
        <w:rPr>
          <w:rFonts w:ascii="GHEA Grapalat" w:hAnsi="GHEA Grapalat"/>
          <w:sz w:val="20"/>
          <w:szCs w:val="20"/>
        </w:rPr>
        <w:t>էլեկտրոնային</w:t>
      </w:r>
      <w:r w:rsidRPr="002C6D94">
        <w:rPr>
          <w:rFonts w:ascii="GHEA Grapalat" w:hAnsi="GHEA Grapalat"/>
          <w:sz w:val="20"/>
          <w:szCs w:val="20"/>
          <w:lang w:val="es-ES"/>
        </w:rPr>
        <w:t xml:space="preserve"> </w:t>
      </w:r>
      <w:r w:rsidRPr="002C6D94">
        <w:rPr>
          <w:rFonts w:ascii="GHEA Grapalat" w:hAnsi="GHEA Grapalat"/>
          <w:sz w:val="20"/>
          <w:szCs w:val="20"/>
        </w:rPr>
        <w:t>փոստին</w:t>
      </w:r>
      <w:r w:rsidRPr="002C6D94">
        <w:rPr>
          <w:rFonts w:ascii="GHEA Grapalat" w:hAnsi="GHEA Grapalat"/>
          <w:sz w:val="20"/>
          <w:szCs w:val="20"/>
          <w:lang w:val="es-ES"/>
        </w:rPr>
        <w:t xml:space="preserve"> </w:t>
      </w:r>
      <w:r w:rsidRPr="002C6D94">
        <w:rPr>
          <w:rFonts w:ascii="GHEA Grapalat" w:hAnsi="GHEA Grapalat"/>
          <w:sz w:val="20"/>
          <w:szCs w:val="20"/>
        </w:rPr>
        <w:t>ուղարկելու</w:t>
      </w:r>
      <w:r w:rsidRPr="002C6D94">
        <w:rPr>
          <w:rFonts w:ascii="GHEA Grapalat" w:hAnsi="GHEA Grapalat"/>
          <w:sz w:val="20"/>
          <w:szCs w:val="20"/>
          <w:lang w:val="es-ES"/>
        </w:rPr>
        <w:t xml:space="preserve"> </w:t>
      </w:r>
      <w:r w:rsidRPr="002C6D94">
        <w:rPr>
          <w:rFonts w:ascii="GHEA Grapalat" w:hAnsi="GHEA Grapalat"/>
          <w:sz w:val="20"/>
          <w:szCs w:val="20"/>
        </w:rPr>
        <w:t>եղանակով</w:t>
      </w:r>
      <w:r w:rsidRPr="002C6D94">
        <w:rPr>
          <w:rFonts w:ascii="GHEA Grapalat" w:hAnsi="GHEA Grapalat"/>
          <w:sz w:val="20"/>
          <w:szCs w:val="20"/>
          <w:lang w:val="es-ES"/>
        </w:rPr>
        <w:t>:</w:t>
      </w:r>
    </w:p>
    <w:p w14:paraId="25E2CA47"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13</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բաժնով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վեճերով</w:t>
      </w:r>
      <w:r w:rsidRPr="002C6D94">
        <w:rPr>
          <w:rFonts w:ascii="GHEA Grapalat" w:hAnsi="GHEA Grapalat"/>
          <w:sz w:val="20"/>
          <w:szCs w:val="20"/>
          <w:lang w:val="es-ES"/>
        </w:rPr>
        <w:t xml:space="preserve"> </w:t>
      </w:r>
      <w:r w:rsidRPr="002C6D94">
        <w:rPr>
          <w:rFonts w:ascii="GHEA Grapalat" w:hAnsi="GHEA Grapalat"/>
          <w:sz w:val="20"/>
          <w:szCs w:val="20"/>
        </w:rPr>
        <w:t>գործերը</w:t>
      </w:r>
      <w:r w:rsidRPr="002C6D94">
        <w:rPr>
          <w:rFonts w:ascii="GHEA Grapalat" w:hAnsi="GHEA Grapalat"/>
          <w:sz w:val="20"/>
          <w:szCs w:val="20"/>
          <w:lang w:val="es-ES"/>
        </w:rPr>
        <w:t xml:space="preserve"> </w:t>
      </w:r>
      <w:r w:rsidRPr="002C6D94">
        <w:rPr>
          <w:rFonts w:ascii="GHEA Grapalat" w:hAnsi="GHEA Grapalat"/>
          <w:sz w:val="20"/>
          <w:szCs w:val="20"/>
        </w:rPr>
        <w:t>քննում</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դրանց</w:t>
      </w:r>
      <w:r w:rsidRPr="002C6D94">
        <w:rPr>
          <w:rFonts w:ascii="GHEA Grapalat" w:hAnsi="GHEA Grapalat"/>
          <w:sz w:val="20"/>
          <w:szCs w:val="20"/>
          <w:lang w:val="es-ES"/>
        </w:rPr>
        <w:t xml:space="preserve"> </w:t>
      </w:r>
      <w:r w:rsidRPr="002C6D94">
        <w:rPr>
          <w:rFonts w:ascii="GHEA Grapalat" w:hAnsi="GHEA Grapalat"/>
          <w:sz w:val="20"/>
          <w:szCs w:val="20"/>
        </w:rPr>
        <w:t>վերաբերյալ</w:t>
      </w:r>
      <w:r w:rsidRPr="002C6D94">
        <w:rPr>
          <w:rFonts w:ascii="GHEA Grapalat" w:hAnsi="GHEA Grapalat"/>
          <w:sz w:val="20"/>
          <w:szCs w:val="20"/>
          <w:lang w:val="es-ES"/>
        </w:rPr>
        <w:t xml:space="preserve"> </w:t>
      </w:r>
      <w:r w:rsidRPr="002C6D94">
        <w:rPr>
          <w:rFonts w:ascii="GHEA Grapalat" w:hAnsi="GHEA Grapalat"/>
          <w:sz w:val="20"/>
          <w:szCs w:val="20"/>
        </w:rPr>
        <w:t>վճիռները</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որոշումները</w:t>
      </w:r>
      <w:r w:rsidRPr="002C6D94">
        <w:rPr>
          <w:rFonts w:ascii="GHEA Grapalat" w:hAnsi="GHEA Grapalat"/>
          <w:sz w:val="20"/>
          <w:szCs w:val="20"/>
          <w:lang w:val="es-ES"/>
        </w:rPr>
        <w:t xml:space="preserve"> </w:t>
      </w:r>
      <w:r w:rsidRPr="002C6D94">
        <w:rPr>
          <w:rFonts w:ascii="GHEA Grapalat" w:hAnsi="GHEA Grapalat"/>
          <w:sz w:val="20"/>
          <w:szCs w:val="20"/>
        </w:rPr>
        <w:t>կայացնում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գրավոր</w:t>
      </w:r>
      <w:r w:rsidRPr="002C6D94">
        <w:rPr>
          <w:rFonts w:ascii="GHEA Grapalat" w:hAnsi="GHEA Grapalat"/>
          <w:sz w:val="20"/>
          <w:szCs w:val="20"/>
          <w:lang w:val="es-ES"/>
        </w:rPr>
        <w:t xml:space="preserve"> </w:t>
      </w:r>
      <w:r w:rsidRPr="002C6D94">
        <w:rPr>
          <w:rFonts w:ascii="GHEA Grapalat" w:hAnsi="GHEA Grapalat"/>
          <w:sz w:val="20"/>
          <w:szCs w:val="20"/>
        </w:rPr>
        <w:t>ընթացակարգով</w:t>
      </w:r>
      <w:r w:rsidRPr="002C6D94">
        <w:rPr>
          <w:rFonts w:ascii="GHEA Grapalat" w:hAnsi="GHEA Grapalat"/>
          <w:sz w:val="20"/>
          <w:szCs w:val="20"/>
          <w:lang w:val="es-ES"/>
        </w:rPr>
        <w:t xml:space="preserve">, </w:t>
      </w:r>
      <w:r w:rsidRPr="002C6D94">
        <w:rPr>
          <w:rFonts w:ascii="GHEA Grapalat" w:hAnsi="GHEA Grapalat"/>
          <w:sz w:val="20"/>
          <w:szCs w:val="20"/>
        </w:rPr>
        <w:t>բացառությամբ</w:t>
      </w:r>
      <w:r w:rsidRPr="002C6D94">
        <w:rPr>
          <w:rFonts w:ascii="GHEA Grapalat" w:hAnsi="GHEA Grapalat"/>
          <w:sz w:val="20"/>
          <w:szCs w:val="20"/>
          <w:lang w:val="es-ES"/>
        </w:rPr>
        <w:t xml:space="preserve"> </w:t>
      </w:r>
      <w:r w:rsidRPr="002C6D94">
        <w:rPr>
          <w:rFonts w:ascii="GHEA Grapalat" w:hAnsi="GHEA Grapalat"/>
          <w:sz w:val="20"/>
          <w:szCs w:val="20"/>
        </w:rPr>
        <w:t>այն</w:t>
      </w:r>
      <w:r w:rsidRPr="002C6D94">
        <w:rPr>
          <w:rFonts w:ascii="GHEA Grapalat" w:hAnsi="GHEA Grapalat"/>
          <w:sz w:val="20"/>
          <w:szCs w:val="20"/>
          <w:lang w:val="es-ES"/>
        </w:rPr>
        <w:t xml:space="preserve"> </w:t>
      </w:r>
      <w:r w:rsidRPr="002C6D94">
        <w:rPr>
          <w:rFonts w:ascii="GHEA Grapalat" w:hAnsi="GHEA Grapalat"/>
          <w:sz w:val="20"/>
          <w:szCs w:val="20"/>
        </w:rPr>
        <w:t>դեպքերի</w:t>
      </w:r>
      <w:r w:rsidRPr="002C6D94">
        <w:rPr>
          <w:rFonts w:ascii="GHEA Grapalat" w:hAnsi="GHEA Grapalat"/>
          <w:sz w:val="20"/>
          <w:szCs w:val="20"/>
          <w:lang w:val="es-ES"/>
        </w:rPr>
        <w:t xml:space="preserve">, </w:t>
      </w:r>
      <w:r w:rsidRPr="002C6D94">
        <w:rPr>
          <w:rFonts w:ascii="GHEA Grapalat" w:hAnsi="GHEA Grapalat"/>
          <w:sz w:val="20"/>
          <w:szCs w:val="20"/>
        </w:rPr>
        <w:t>երբ</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գործին</w:t>
      </w:r>
      <w:r w:rsidRPr="002C6D94">
        <w:rPr>
          <w:rFonts w:ascii="GHEA Grapalat" w:hAnsi="GHEA Grapalat"/>
          <w:sz w:val="20"/>
          <w:szCs w:val="20"/>
          <w:lang w:val="es-ES"/>
        </w:rPr>
        <w:t xml:space="preserve"> </w:t>
      </w:r>
      <w:r w:rsidRPr="002C6D94">
        <w:rPr>
          <w:rFonts w:ascii="GHEA Grapalat" w:hAnsi="GHEA Grapalat"/>
          <w:sz w:val="20"/>
          <w:szCs w:val="20"/>
        </w:rPr>
        <w:t>մասնակցող</w:t>
      </w:r>
      <w:r w:rsidRPr="002C6D94">
        <w:rPr>
          <w:rFonts w:ascii="GHEA Grapalat" w:hAnsi="GHEA Grapalat"/>
          <w:sz w:val="20"/>
          <w:szCs w:val="20"/>
          <w:lang w:val="es-ES"/>
        </w:rPr>
        <w:t xml:space="preserve"> </w:t>
      </w:r>
      <w:r w:rsidRPr="002C6D94">
        <w:rPr>
          <w:rFonts w:ascii="GHEA Grapalat" w:hAnsi="GHEA Grapalat"/>
          <w:sz w:val="20"/>
          <w:szCs w:val="20"/>
        </w:rPr>
        <w:t>անձի</w:t>
      </w:r>
      <w:r w:rsidRPr="002C6D94">
        <w:rPr>
          <w:rFonts w:ascii="GHEA Grapalat" w:hAnsi="GHEA Grapalat"/>
          <w:sz w:val="20"/>
          <w:szCs w:val="20"/>
          <w:lang w:val="es-ES"/>
        </w:rPr>
        <w:t xml:space="preserve"> </w:t>
      </w:r>
      <w:r w:rsidRPr="002C6D94">
        <w:rPr>
          <w:rFonts w:ascii="GHEA Grapalat" w:hAnsi="GHEA Grapalat"/>
          <w:sz w:val="20"/>
          <w:szCs w:val="20"/>
        </w:rPr>
        <w:t>միջնորդությամբ</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իր</w:t>
      </w:r>
      <w:r w:rsidRPr="002C6D94">
        <w:rPr>
          <w:rFonts w:ascii="GHEA Grapalat" w:hAnsi="GHEA Grapalat"/>
          <w:sz w:val="20"/>
          <w:szCs w:val="20"/>
          <w:lang w:val="es-ES"/>
        </w:rPr>
        <w:t xml:space="preserve"> </w:t>
      </w:r>
      <w:r w:rsidRPr="002C6D94">
        <w:rPr>
          <w:rFonts w:ascii="GHEA Grapalat" w:hAnsi="GHEA Grapalat"/>
          <w:sz w:val="20"/>
          <w:szCs w:val="20"/>
        </w:rPr>
        <w:t>նախաձեռնությամբ</w:t>
      </w:r>
      <w:r w:rsidRPr="002C6D94">
        <w:rPr>
          <w:rFonts w:ascii="GHEA Grapalat" w:hAnsi="GHEA Grapalat"/>
          <w:sz w:val="20"/>
          <w:szCs w:val="20"/>
          <w:lang w:val="es-ES"/>
        </w:rPr>
        <w:t xml:space="preserve"> </w:t>
      </w:r>
      <w:r w:rsidRPr="002C6D94">
        <w:rPr>
          <w:rFonts w:ascii="GHEA Grapalat" w:hAnsi="GHEA Grapalat"/>
          <w:sz w:val="20"/>
          <w:szCs w:val="20"/>
        </w:rPr>
        <w:t>եկել</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եզրահանգման</w:t>
      </w:r>
      <w:r w:rsidRPr="002C6D94">
        <w:rPr>
          <w:rFonts w:ascii="GHEA Grapalat" w:hAnsi="GHEA Grapalat"/>
          <w:sz w:val="20"/>
          <w:szCs w:val="20"/>
          <w:lang w:val="es-ES"/>
        </w:rPr>
        <w:t xml:space="preserve">, </w:t>
      </w:r>
      <w:r w:rsidRPr="002C6D94">
        <w:rPr>
          <w:rFonts w:ascii="GHEA Grapalat" w:hAnsi="GHEA Grapalat"/>
          <w:sz w:val="20"/>
          <w:szCs w:val="20"/>
        </w:rPr>
        <w:t>որ</w:t>
      </w:r>
      <w:r w:rsidRPr="002C6D94">
        <w:rPr>
          <w:rFonts w:ascii="GHEA Grapalat" w:hAnsi="GHEA Grapalat"/>
          <w:sz w:val="20"/>
          <w:szCs w:val="20"/>
          <w:lang w:val="es-ES"/>
        </w:rPr>
        <w:t xml:space="preserve"> </w:t>
      </w:r>
      <w:r w:rsidRPr="002C6D94">
        <w:rPr>
          <w:rFonts w:ascii="GHEA Grapalat" w:hAnsi="GHEA Grapalat"/>
          <w:sz w:val="20"/>
          <w:szCs w:val="20"/>
        </w:rPr>
        <w:t>անհրաժեշտ</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գործը</w:t>
      </w:r>
      <w:r w:rsidRPr="002C6D94">
        <w:rPr>
          <w:rFonts w:ascii="GHEA Grapalat" w:hAnsi="GHEA Grapalat"/>
          <w:sz w:val="20"/>
          <w:szCs w:val="20"/>
          <w:lang w:val="es-ES"/>
        </w:rPr>
        <w:t xml:space="preserve"> </w:t>
      </w:r>
      <w:r w:rsidRPr="002C6D94">
        <w:rPr>
          <w:rFonts w:ascii="GHEA Grapalat" w:hAnsi="GHEA Grapalat"/>
          <w:sz w:val="20"/>
          <w:szCs w:val="20"/>
        </w:rPr>
        <w:t>քննել</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նիստում</w:t>
      </w:r>
      <w:r w:rsidRPr="002C6D94">
        <w:rPr>
          <w:rFonts w:ascii="GHEA Grapalat" w:hAnsi="GHEA Grapalat"/>
          <w:sz w:val="20"/>
          <w:szCs w:val="20"/>
          <w:lang w:val="es-ES"/>
        </w:rPr>
        <w:t>:</w:t>
      </w:r>
    </w:p>
    <w:p w14:paraId="0876D658"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14. </w:t>
      </w:r>
      <w:r w:rsidRPr="002C6D94">
        <w:rPr>
          <w:rFonts w:ascii="GHEA Grapalat" w:hAnsi="GHEA Grapalat"/>
          <w:sz w:val="20"/>
          <w:szCs w:val="20"/>
        </w:rPr>
        <w:t>Գործը</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նիստում</w:t>
      </w:r>
      <w:r w:rsidRPr="002C6D94">
        <w:rPr>
          <w:rFonts w:ascii="GHEA Grapalat" w:hAnsi="GHEA Grapalat"/>
          <w:sz w:val="20"/>
          <w:szCs w:val="20"/>
          <w:lang w:val="es-ES"/>
        </w:rPr>
        <w:t xml:space="preserve"> </w:t>
      </w:r>
      <w:r w:rsidRPr="002C6D94">
        <w:rPr>
          <w:rFonts w:ascii="GHEA Grapalat" w:hAnsi="GHEA Grapalat"/>
          <w:sz w:val="20"/>
          <w:szCs w:val="20"/>
        </w:rPr>
        <w:t>քննելու</w:t>
      </w:r>
      <w:r w:rsidRPr="002C6D94">
        <w:rPr>
          <w:rFonts w:ascii="GHEA Grapalat" w:hAnsi="GHEA Grapalat"/>
          <w:sz w:val="20"/>
          <w:szCs w:val="20"/>
          <w:lang w:val="es-ES"/>
        </w:rPr>
        <w:t xml:space="preserve"> </w:t>
      </w:r>
      <w:r w:rsidRPr="002C6D94">
        <w:rPr>
          <w:rFonts w:ascii="GHEA Grapalat" w:hAnsi="GHEA Grapalat"/>
          <w:sz w:val="20"/>
          <w:szCs w:val="20"/>
        </w:rPr>
        <w:t>վերաբերյալ</w:t>
      </w:r>
      <w:r w:rsidRPr="002C6D94">
        <w:rPr>
          <w:rFonts w:ascii="GHEA Grapalat" w:hAnsi="GHEA Grapalat"/>
          <w:sz w:val="20"/>
          <w:szCs w:val="20"/>
          <w:lang w:val="es-ES"/>
        </w:rPr>
        <w:t xml:space="preserve"> </w:t>
      </w:r>
      <w:r w:rsidRPr="002C6D94">
        <w:rPr>
          <w:rFonts w:ascii="GHEA Grapalat" w:hAnsi="GHEA Grapalat"/>
          <w:sz w:val="20"/>
          <w:szCs w:val="20"/>
        </w:rPr>
        <w:t>միջնորդությունը</w:t>
      </w:r>
      <w:r w:rsidRPr="002C6D94">
        <w:rPr>
          <w:rFonts w:ascii="GHEA Grapalat" w:hAnsi="GHEA Grapalat"/>
          <w:sz w:val="20"/>
          <w:szCs w:val="20"/>
          <w:lang w:val="es-ES"/>
        </w:rPr>
        <w:t xml:space="preserve"> </w:t>
      </w:r>
      <w:r w:rsidRPr="002C6D94">
        <w:rPr>
          <w:rFonts w:ascii="GHEA Grapalat" w:hAnsi="GHEA Grapalat"/>
          <w:sz w:val="20"/>
          <w:szCs w:val="20"/>
        </w:rPr>
        <w:t>գործին</w:t>
      </w:r>
      <w:r w:rsidRPr="002C6D94">
        <w:rPr>
          <w:rFonts w:ascii="GHEA Grapalat" w:hAnsi="GHEA Grapalat"/>
          <w:sz w:val="20"/>
          <w:szCs w:val="20"/>
          <w:lang w:val="es-ES"/>
        </w:rPr>
        <w:t xml:space="preserve"> </w:t>
      </w:r>
      <w:r w:rsidRPr="002C6D94">
        <w:rPr>
          <w:rFonts w:ascii="GHEA Grapalat" w:hAnsi="GHEA Grapalat"/>
          <w:sz w:val="20"/>
          <w:szCs w:val="20"/>
        </w:rPr>
        <w:t>մասնակցող</w:t>
      </w:r>
      <w:r w:rsidRPr="002C6D94">
        <w:rPr>
          <w:rFonts w:ascii="GHEA Grapalat" w:hAnsi="GHEA Grapalat"/>
          <w:sz w:val="20"/>
          <w:szCs w:val="20"/>
          <w:lang w:val="es-ES"/>
        </w:rPr>
        <w:t xml:space="preserve"> </w:t>
      </w:r>
      <w:r w:rsidRPr="002C6D94">
        <w:rPr>
          <w:rFonts w:ascii="GHEA Grapalat" w:hAnsi="GHEA Grapalat"/>
          <w:sz w:val="20"/>
          <w:szCs w:val="20"/>
        </w:rPr>
        <w:t>անձը</w:t>
      </w:r>
      <w:r w:rsidRPr="002C6D94">
        <w:rPr>
          <w:rFonts w:ascii="GHEA Grapalat" w:hAnsi="GHEA Grapalat"/>
          <w:sz w:val="20"/>
          <w:szCs w:val="20"/>
          <w:lang w:val="es-ES"/>
        </w:rPr>
        <w:t xml:space="preserve"> </w:t>
      </w:r>
      <w:r w:rsidRPr="002C6D94">
        <w:rPr>
          <w:rFonts w:ascii="GHEA Grapalat" w:hAnsi="GHEA Grapalat"/>
          <w:sz w:val="20"/>
          <w:szCs w:val="20"/>
        </w:rPr>
        <w:t>կարող</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ներկայացնել</w:t>
      </w:r>
      <w:r w:rsidRPr="002C6D94">
        <w:rPr>
          <w:rFonts w:ascii="GHEA Grapalat" w:hAnsi="GHEA Grapalat"/>
          <w:sz w:val="20"/>
          <w:szCs w:val="20"/>
          <w:lang w:val="es-ES"/>
        </w:rPr>
        <w:t xml:space="preserve"> </w:t>
      </w:r>
      <w:r w:rsidRPr="002C6D94">
        <w:rPr>
          <w:rFonts w:ascii="GHEA Grapalat" w:hAnsi="GHEA Grapalat"/>
          <w:sz w:val="20"/>
          <w:szCs w:val="20"/>
        </w:rPr>
        <w:t>մինչև</w:t>
      </w:r>
      <w:r w:rsidRPr="002C6D94">
        <w:rPr>
          <w:rFonts w:ascii="GHEA Grapalat" w:hAnsi="GHEA Grapalat"/>
          <w:sz w:val="20"/>
          <w:szCs w:val="20"/>
          <w:lang w:val="es-ES"/>
        </w:rPr>
        <w:t xml:space="preserve"> </w:t>
      </w:r>
      <w:r w:rsidRPr="002C6D94">
        <w:rPr>
          <w:rFonts w:ascii="GHEA Grapalat" w:hAnsi="GHEA Grapalat"/>
          <w:sz w:val="20"/>
          <w:szCs w:val="20"/>
        </w:rPr>
        <w:t>հայցադիմումի</w:t>
      </w:r>
      <w:r w:rsidRPr="002C6D94">
        <w:rPr>
          <w:rFonts w:ascii="GHEA Grapalat" w:hAnsi="GHEA Grapalat"/>
          <w:sz w:val="20"/>
          <w:szCs w:val="20"/>
          <w:lang w:val="es-ES"/>
        </w:rPr>
        <w:t xml:space="preserve"> </w:t>
      </w:r>
      <w:r w:rsidRPr="002C6D94">
        <w:rPr>
          <w:rFonts w:ascii="GHEA Grapalat" w:hAnsi="GHEA Grapalat"/>
          <w:sz w:val="20"/>
          <w:szCs w:val="20"/>
        </w:rPr>
        <w:t>պատասխան</w:t>
      </w:r>
      <w:r w:rsidRPr="002C6D94">
        <w:rPr>
          <w:rFonts w:ascii="GHEA Grapalat" w:hAnsi="GHEA Grapalat"/>
          <w:sz w:val="20"/>
          <w:szCs w:val="20"/>
          <w:lang w:val="es-ES"/>
        </w:rPr>
        <w:t xml:space="preserve"> </w:t>
      </w:r>
      <w:r w:rsidRPr="002C6D94">
        <w:rPr>
          <w:rFonts w:ascii="GHEA Grapalat" w:hAnsi="GHEA Grapalat"/>
          <w:sz w:val="20"/>
          <w:szCs w:val="20"/>
        </w:rPr>
        <w:t>ներկայացնելու</w:t>
      </w:r>
      <w:r w:rsidRPr="002C6D94">
        <w:rPr>
          <w:rFonts w:ascii="GHEA Grapalat" w:hAnsi="GHEA Grapalat"/>
          <w:sz w:val="20"/>
          <w:szCs w:val="20"/>
          <w:lang w:val="es-ES"/>
        </w:rPr>
        <w:t xml:space="preserve"> </w:t>
      </w:r>
      <w:r w:rsidRPr="002C6D94">
        <w:rPr>
          <w:rFonts w:ascii="GHEA Grapalat" w:hAnsi="GHEA Grapalat"/>
          <w:sz w:val="20"/>
          <w:szCs w:val="20"/>
        </w:rPr>
        <w:t>համար</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ժամկետի</w:t>
      </w:r>
      <w:r w:rsidRPr="002C6D94">
        <w:rPr>
          <w:rFonts w:ascii="GHEA Grapalat" w:hAnsi="GHEA Grapalat"/>
          <w:sz w:val="20"/>
          <w:szCs w:val="20"/>
          <w:lang w:val="es-ES"/>
        </w:rPr>
        <w:t xml:space="preserve"> </w:t>
      </w:r>
      <w:r w:rsidRPr="002C6D94">
        <w:rPr>
          <w:rFonts w:ascii="GHEA Grapalat" w:hAnsi="GHEA Grapalat"/>
          <w:sz w:val="20"/>
          <w:szCs w:val="20"/>
        </w:rPr>
        <w:t>լրանալը</w:t>
      </w:r>
      <w:r w:rsidRPr="002C6D94">
        <w:rPr>
          <w:rFonts w:ascii="GHEA Grapalat" w:hAnsi="GHEA Grapalat"/>
          <w:sz w:val="20"/>
          <w:szCs w:val="20"/>
          <w:lang w:val="es-ES"/>
        </w:rPr>
        <w:t>:</w:t>
      </w:r>
    </w:p>
    <w:p w14:paraId="5209AB8F"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15. </w:t>
      </w:r>
      <w:r w:rsidRPr="002C6D94">
        <w:rPr>
          <w:rFonts w:ascii="GHEA Grapalat" w:hAnsi="GHEA Grapalat"/>
          <w:sz w:val="20"/>
          <w:szCs w:val="20"/>
        </w:rPr>
        <w:t>Գործը</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նիստում</w:t>
      </w:r>
      <w:r w:rsidRPr="002C6D94">
        <w:rPr>
          <w:rFonts w:ascii="GHEA Grapalat" w:hAnsi="GHEA Grapalat"/>
          <w:sz w:val="20"/>
          <w:szCs w:val="20"/>
          <w:lang w:val="es-ES"/>
        </w:rPr>
        <w:t xml:space="preserve"> </w:t>
      </w:r>
      <w:r w:rsidRPr="002C6D94">
        <w:rPr>
          <w:rFonts w:ascii="GHEA Grapalat" w:hAnsi="GHEA Grapalat"/>
          <w:sz w:val="20"/>
          <w:szCs w:val="20"/>
        </w:rPr>
        <w:t>քննելու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կայացնում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որոշում</w:t>
      </w:r>
      <w:r w:rsidRPr="002C6D94">
        <w:rPr>
          <w:rFonts w:ascii="GHEA Grapalat" w:hAnsi="GHEA Grapalat"/>
          <w:sz w:val="20"/>
          <w:szCs w:val="20"/>
          <w:lang w:val="es-ES"/>
        </w:rPr>
        <w:t xml:space="preserve"> </w:t>
      </w:r>
      <w:r w:rsidRPr="002C6D94">
        <w:rPr>
          <w:rFonts w:ascii="GHEA Grapalat" w:hAnsi="GHEA Grapalat"/>
          <w:sz w:val="20"/>
          <w:szCs w:val="20"/>
        </w:rPr>
        <w:t>հայցադիմումի</w:t>
      </w:r>
      <w:r w:rsidRPr="002C6D94">
        <w:rPr>
          <w:rFonts w:ascii="GHEA Grapalat" w:hAnsi="GHEA Grapalat"/>
          <w:sz w:val="20"/>
          <w:szCs w:val="20"/>
          <w:lang w:val="es-ES"/>
        </w:rPr>
        <w:t xml:space="preserve"> </w:t>
      </w:r>
      <w:r w:rsidRPr="002C6D94">
        <w:rPr>
          <w:rFonts w:ascii="GHEA Grapalat" w:hAnsi="GHEA Grapalat"/>
          <w:sz w:val="20"/>
          <w:szCs w:val="20"/>
        </w:rPr>
        <w:t>պատասխան</w:t>
      </w:r>
      <w:r w:rsidRPr="002C6D94">
        <w:rPr>
          <w:rFonts w:ascii="GHEA Grapalat" w:hAnsi="GHEA Grapalat"/>
          <w:sz w:val="20"/>
          <w:szCs w:val="20"/>
          <w:lang w:val="es-ES"/>
        </w:rPr>
        <w:t xml:space="preserve"> </w:t>
      </w:r>
      <w:r w:rsidRPr="002C6D94">
        <w:rPr>
          <w:rFonts w:ascii="GHEA Grapalat" w:hAnsi="GHEA Grapalat"/>
          <w:sz w:val="20"/>
          <w:szCs w:val="20"/>
        </w:rPr>
        <w:t>ներկայացնելու</w:t>
      </w:r>
      <w:r w:rsidRPr="002C6D94">
        <w:rPr>
          <w:rFonts w:ascii="GHEA Grapalat" w:hAnsi="GHEA Grapalat"/>
          <w:sz w:val="20"/>
          <w:szCs w:val="20"/>
          <w:lang w:val="es-ES"/>
        </w:rPr>
        <w:t xml:space="preserve"> </w:t>
      </w:r>
      <w:r w:rsidRPr="002C6D94">
        <w:rPr>
          <w:rFonts w:ascii="GHEA Grapalat" w:hAnsi="GHEA Grapalat"/>
          <w:sz w:val="20"/>
          <w:szCs w:val="20"/>
        </w:rPr>
        <w:t>համար</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ժամկետը</w:t>
      </w:r>
      <w:r w:rsidRPr="002C6D94">
        <w:rPr>
          <w:rFonts w:ascii="GHEA Grapalat" w:hAnsi="GHEA Grapalat"/>
          <w:sz w:val="20"/>
          <w:szCs w:val="20"/>
          <w:lang w:val="es-ES"/>
        </w:rPr>
        <w:t xml:space="preserve"> </w:t>
      </w:r>
      <w:r w:rsidRPr="002C6D94">
        <w:rPr>
          <w:rFonts w:ascii="GHEA Grapalat" w:hAnsi="GHEA Grapalat"/>
          <w:sz w:val="20"/>
          <w:szCs w:val="20"/>
        </w:rPr>
        <w:t>լրանալուց</w:t>
      </w:r>
      <w:r w:rsidRPr="002C6D94">
        <w:rPr>
          <w:rFonts w:ascii="GHEA Grapalat" w:hAnsi="GHEA Grapalat"/>
          <w:sz w:val="20"/>
          <w:szCs w:val="20"/>
          <w:lang w:val="es-ES"/>
        </w:rPr>
        <w:t xml:space="preserve"> </w:t>
      </w:r>
      <w:r w:rsidRPr="002C6D94">
        <w:rPr>
          <w:rFonts w:ascii="GHEA Grapalat" w:hAnsi="GHEA Grapalat"/>
          <w:sz w:val="20"/>
          <w:szCs w:val="20"/>
        </w:rPr>
        <w:t>հետո՝</w:t>
      </w:r>
      <w:r w:rsidRPr="002C6D94">
        <w:rPr>
          <w:rFonts w:ascii="GHEA Grapalat" w:hAnsi="GHEA Grapalat"/>
          <w:sz w:val="20"/>
          <w:szCs w:val="20"/>
          <w:lang w:val="es-ES"/>
        </w:rPr>
        <w:t xml:space="preserve"> </w:t>
      </w:r>
      <w:r w:rsidRPr="002C6D94">
        <w:rPr>
          <w:rFonts w:ascii="GHEA Grapalat" w:hAnsi="GHEA Grapalat"/>
          <w:sz w:val="20"/>
          <w:szCs w:val="20"/>
        </w:rPr>
        <w:t>եռօրյա</w:t>
      </w:r>
      <w:r w:rsidRPr="002C6D94">
        <w:rPr>
          <w:rFonts w:ascii="GHEA Grapalat" w:hAnsi="GHEA Grapalat"/>
          <w:sz w:val="20"/>
          <w:szCs w:val="20"/>
          <w:lang w:val="es-ES"/>
        </w:rPr>
        <w:t xml:space="preserve"> </w:t>
      </w:r>
      <w:r w:rsidRPr="002C6D94">
        <w:rPr>
          <w:rFonts w:ascii="GHEA Grapalat" w:hAnsi="GHEA Grapalat"/>
          <w:sz w:val="20"/>
          <w:szCs w:val="20"/>
        </w:rPr>
        <w:t>ժամկետում</w:t>
      </w:r>
      <w:r w:rsidRPr="002C6D94">
        <w:rPr>
          <w:rFonts w:ascii="GHEA Grapalat" w:hAnsi="GHEA Grapalat"/>
          <w:sz w:val="20"/>
          <w:szCs w:val="20"/>
          <w:lang w:val="es-ES"/>
        </w:rPr>
        <w:t>:</w:t>
      </w:r>
    </w:p>
    <w:p w14:paraId="580772A0"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16. </w:t>
      </w:r>
      <w:r w:rsidRPr="002C6D94">
        <w:rPr>
          <w:rFonts w:ascii="GHEA Grapalat" w:hAnsi="GHEA Grapalat"/>
          <w:sz w:val="20"/>
          <w:szCs w:val="20"/>
        </w:rPr>
        <w:t>Գործը</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նիստում</w:t>
      </w:r>
      <w:r w:rsidRPr="002C6D94">
        <w:rPr>
          <w:rFonts w:ascii="GHEA Grapalat" w:hAnsi="GHEA Grapalat"/>
          <w:sz w:val="20"/>
          <w:szCs w:val="20"/>
          <w:lang w:val="es-ES"/>
        </w:rPr>
        <w:t xml:space="preserve"> </w:t>
      </w:r>
      <w:r w:rsidRPr="002C6D94">
        <w:rPr>
          <w:rFonts w:ascii="GHEA Grapalat" w:hAnsi="GHEA Grapalat"/>
          <w:sz w:val="20"/>
          <w:szCs w:val="20"/>
        </w:rPr>
        <w:t>քննելու</w:t>
      </w:r>
      <w:r w:rsidRPr="002C6D94">
        <w:rPr>
          <w:rFonts w:ascii="GHEA Grapalat" w:hAnsi="GHEA Grapalat"/>
          <w:sz w:val="20"/>
          <w:szCs w:val="20"/>
          <w:lang w:val="es-ES"/>
        </w:rPr>
        <w:t xml:space="preserve"> </w:t>
      </w:r>
      <w:r w:rsidRPr="002C6D94">
        <w:rPr>
          <w:rFonts w:ascii="GHEA Grapalat" w:hAnsi="GHEA Grapalat"/>
          <w:sz w:val="20"/>
          <w:szCs w:val="20"/>
        </w:rPr>
        <w:t>հարցը</w:t>
      </w:r>
      <w:r w:rsidRPr="002C6D94">
        <w:rPr>
          <w:rFonts w:ascii="GHEA Grapalat" w:hAnsi="GHEA Grapalat"/>
          <w:sz w:val="20"/>
          <w:szCs w:val="20"/>
          <w:lang w:val="es-ES"/>
        </w:rPr>
        <w:t xml:space="preserve"> </w:t>
      </w:r>
      <w:r w:rsidRPr="002C6D94">
        <w:rPr>
          <w:rFonts w:ascii="GHEA Grapalat" w:hAnsi="GHEA Grapalat"/>
          <w:sz w:val="20"/>
          <w:szCs w:val="20"/>
        </w:rPr>
        <w:t>կարող</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լուծվել</w:t>
      </w:r>
      <w:r w:rsidRPr="002C6D94">
        <w:rPr>
          <w:rFonts w:ascii="GHEA Grapalat" w:hAnsi="GHEA Grapalat"/>
          <w:sz w:val="20"/>
          <w:szCs w:val="20"/>
          <w:lang w:val="es-ES"/>
        </w:rPr>
        <w:t xml:space="preserve"> </w:t>
      </w:r>
      <w:r w:rsidRPr="002C6D94">
        <w:rPr>
          <w:rFonts w:ascii="GHEA Grapalat" w:hAnsi="GHEA Grapalat"/>
          <w:sz w:val="20"/>
          <w:szCs w:val="20"/>
        </w:rPr>
        <w:t>նաև</w:t>
      </w:r>
      <w:r w:rsidRPr="002C6D94">
        <w:rPr>
          <w:rFonts w:ascii="GHEA Grapalat" w:hAnsi="GHEA Grapalat"/>
          <w:sz w:val="20"/>
          <w:szCs w:val="20"/>
          <w:lang w:val="es-ES"/>
        </w:rPr>
        <w:t xml:space="preserve"> </w:t>
      </w:r>
      <w:r w:rsidRPr="002C6D94">
        <w:rPr>
          <w:rFonts w:ascii="GHEA Grapalat" w:hAnsi="GHEA Grapalat"/>
          <w:sz w:val="20"/>
          <w:szCs w:val="20"/>
        </w:rPr>
        <w:t>հայցադիմումը</w:t>
      </w:r>
      <w:r w:rsidRPr="002C6D94">
        <w:rPr>
          <w:rFonts w:ascii="GHEA Grapalat" w:hAnsi="GHEA Grapalat"/>
          <w:sz w:val="20"/>
          <w:szCs w:val="20"/>
          <w:lang w:val="es-ES"/>
        </w:rPr>
        <w:t xml:space="preserve"> </w:t>
      </w:r>
      <w:r w:rsidRPr="002C6D94">
        <w:rPr>
          <w:rFonts w:ascii="GHEA Grapalat" w:hAnsi="GHEA Grapalat"/>
          <w:sz w:val="20"/>
          <w:szCs w:val="20"/>
        </w:rPr>
        <w:t>վարույթ</w:t>
      </w:r>
      <w:r w:rsidRPr="002C6D94">
        <w:rPr>
          <w:rFonts w:ascii="GHEA Grapalat" w:hAnsi="GHEA Grapalat"/>
          <w:sz w:val="20"/>
          <w:szCs w:val="20"/>
          <w:lang w:val="es-ES"/>
        </w:rPr>
        <w:t xml:space="preserve"> </w:t>
      </w:r>
      <w:r w:rsidRPr="002C6D94">
        <w:rPr>
          <w:rFonts w:ascii="GHEA Grapalat" w:hAnsi="GHEA Grapalat"/>
          <w:sz w:val="20"/>
          <w:szCs w:val="20"/>
        </w:rPr>
        <w:t>ընդունելու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որոշմամբ</w:t>
      </w:r>
      <w:r w:rsidRPr="002C6D94">
        <w:rPr>
          <w:rFonts w:ascii="GHEA Grapalat" w:hAnsi="GHEA Grapalat"/>
          <w:sz w:val="20"/>
          <w:szCs w:val="20"/>
          <w:lang w:val="es-ES"/>
        </w:rPr>
        <w:t>:</w:t>
      </w:r>
    </w:p>
    <w:p w14:paraId="30C5509F"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17</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Վիճարկվող</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հիմքում</w:t>
      </w:r>
      <w:r w:rsidRPr="002C6D94">
        <w:rPr>
          <w:rFonts w:ascii="GHEA Grapalat" w:hAnsi="GHEA Grapalat"/>
          <w:sz w:val="20"/>
          <w:szCs w:val="20"/>
          <w:lang w:val="es-ES"/>
        </w:rPr>
        <w:t xml:space="preserve"> </w:t>
      </w:r>
      <w:r w:rsidRPr="002C6D94">
        <w:rPr>
          <w:rFonts w:ascii="GHEA Grapalat" w:hAnsi="GHEA Grapalat"/>
          <w:sz w:val="20"/>
          <w:szCs w:val="20"/>
        </w:rPr>
        <w:t>ընկած</w:t>
      </w:r>
      <w:r w:rsidRPr="002C6D94">
        <w:rPr>
          <w:rFonts w:ascii="GHEA Grapalat" w:hAnsi="GHEA Grapalat"/>
          <w:sz w:val="20"/>
          <w:szCs w:val="20"/>
          <w:lang w:val="es-ES"/>
        </w:rPr>
        <w:t xml:space="preserve"> </w:t>
      </w:r>
      <w:r w:rsidRPr="002C6D94">
        <w:rPr>
          <w:rFonts w:ascii="GHEA Grapalat" w:hAnsi="GHEA Grapalat"/>
          <w:sz w:val="20"/>
          <w:szCs w:val="20"/>
        </w:rPr>
        <w:t>հանգամանքների</w:t>
      </w:r>
      <w:r w:rsidRPr="002C6D94">
        <w:rPr>
          <w:rFonts w:ascii="GHEA Grapalat" w:hAnsi="GHEA Grapalat"/>
          <w:sz w:val="20"/>
          <w:szCs w:val="20"/>
          <w:lang w:val="es-ES"/>
        </w:rPr>
        <w:t xml:space="preserve">, </w:t>
      </w:r>
      <w:r w:rsidRPr="002C6D94">
        <w:rPr>
          <w:rFonts w:ascii="GHEA Grapalat" w:hAnsi="GHEA Grapalat"/>
          <w:sz w:val="20"/>
          <w:szCs w:val="20"/>
        </w:rPr>
        <w:t>ինչպես</w:t>
      </w:r>
      <w:r w:rsidRPr="002C6D94">
        <w:rPr>
          <w:rFonts w:ascii="GHEA Grapalat" w:hAnsi="GHEA Grapalat"/>
          <w:sz w:val="20"/>
          <w:szCs w:val="20"/>
          <w:lang w:val="es-ES"/>
        </w:rPr>
        <w:t xml:space="preserve"> </w:t>
      </w:r>
      <w:r w:rsidRPr="002C6D94">
        <w:rPr>
          <w:rFonts w:ascii="GHEA Grapalat" w:hAnsi="GHEA Grapalat"/>
          <w:sz w:val="20"/>
          <w:szCs w:val="20"/>
        </w:rPr>
        <w:t>նաև</w:t>
      </w:r>
      <w:r w:rsidRPr="002C6D94">
        <w:rPr>
          <w:rFonts w:ascii="GHEA Grapalat" w:hAnsi="GHEA Grapalat"/>
          <w:sz w:val="20"/>
          <w:szCs w:val="20"/>
          <w:lang w:val="es-ES"/>
        </w:rPr>
        <w:t xml:space="preserve"> </w:t>
      </w:r>
      <w:r w:rsidRPr="002C6D94">
        <w:rPr>
          <w:rFonts w:ascii="GHEA Grapalat" w:hAnsi="GHEA Grapalat"/>
          <w:sz w:val="20"/>
          <w:szCs w:val="20"/>
        </w:rPr>
        <w:t>տվյալ</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կատարման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որոշման</w:t>
      </w:r>
      <w:r w:rsidRPr="002C6D94">
        <w:rPr>
          <w:rFonts w:ascii="GHEA Grapalat" w:hAnsi="GHEA Grapalat"/>
          <w:sz w:val="20"/>
          <w:szCs w:val="20"/>
          <w:lang w:val="es-ES"/>
        </w:rPr>
        <w:t xml:space="preserve"> </w:t>
      </w:r>
      <w:r w:rsidRPr="002C6D94">
        <w:rPr>
          <w:rFonts w:ascii="GHEA Grapalat" w:hAnsi="GHEA Grapalat"/>
          <w:sz w:val="20"/>
          <w:szCs w:val="20"/>
        </w:rPr>
        <w:t>ընդունման</w:t>
      </w:r>
      <w:r w:rsidRPr="002C6D94">
        <w:rPr>
          <w:rFonts w:ascii="GHEA Grapalat" w:hAnsi="GHEA Grapalat"/>
          <w:sz w:val="20"/>
          <w:szCs w:val="20"/>
          <w:lang w:val="es-ES"/>
        </w:rPr>
        <w:t xml:space="preserve"> </w:t>
      </w:r>
      <w:r w:rsidRPr="002C6D94">
        <w:rPr>
          <w:rFonts w:ascii="GHEA Grapalat" w:hAnsi="GHEA Grapalat"/>
          <w:sz w:val="20"/>
          <w:szCs w:val="20"/>
        </w:rPr>
        <w:t>օրենքով</w:t>
      </w:r>
      <w:r w:rsidRPr="002C6D94">
        <w:rPr>
          <w:rFonts w:ascii="GHEA Grapalat" w:hAnsi="GHEA Grapalat"/>
          <w:sz w:val="20"/>
          <w:szCs w:val="20"/>
          <w:lang w:val="es-ES"/>
        </w:rPr>
        <w:t xml:space="preserve">, </w:t>
      </w:r>
      <w:r w:rsidRPr="002C6D94">
        <w:rPr>
          <w:rFonts w:ascii="GHEA Grapalat" w:hAnsi="GHEA Grapalat"/>
          <w:sz w:val="20"/>
          <w:szCs w:val="20"/>
        </w:rPr>
        <w:t>այլ</w:t>
      </w:r>
      <w:r w:rsidRPr="002C6D94">
        <w:rPr>
          <w:rFonts w:ascii="GHEA Grapalat" w:hAnsi="GHEA Grapalat"/>
          <w:sz w:val="20"/>
          <w:szCs w:val="20"/>
          <w:lang w:val="es-ES"/>
        </w:rPr>
        <w:t xml:space="preserve"> </w:t>
      </w:r>
      <w:r w:rsidRPr="002C6D94">
        <w:rPr>
          <w:rFonts w:ascii="GHEA Grapalat" w:hAnsi="GHEA Grapalat"/>
          <w:sz w:val="20"/>
          <w:szCs w:val="20"/>
        </w:rPr>
        <w:t>իրավական</w:t>
      </w:r>
      <w:r w:rsidRPr="002C6D94">
        <w:rPr>
          <w:rFonts w:ascii="GHEA Grapalat" w:hAnsi="GHEA Grapalat"/>
          <w:sz w:val="20"/>
          <w:szCs w:val="20"/>
          <w:lang w:val="es-ES"/>
        </w:rPr>
        <w:t xml:space="preserve"> </w:t>
      </w:r>
      <w:r w:rsidRPr="002C6D94">
        <w:rPr>
          <w:rFonts w:ascii="GHEA Grapalat" w:hAnsi="GHEA Grapalat"/>
          <w:sz w:val="20"/>
          <w:szCs w:val="20"/>
        </w:rPr>
        <w:t>ակտերով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կարգը</w:t>
      </w:r>
      <w:r w:rsidRPr="002C6D94">
        <w:rPr>
          <w:rFonts w:ascii="GHEA Grapalat" w:hAnsi="GHEA Grapalat"/>
          <w:sz w:val="20"/>
          <w:szCs w:val="20"/>
          <w:lang w:val="es-ES"/>
        </w:rPr>
        <w:t xml:space="preserve"> </w:t>
      </w:r>
      <w:r w:rsidRPr="002C6D94">
        <w:rPr>
          <w:rFonts w:ascii="GHEA Grapalat" w:hAnsi="GHEA Grapalat"/>
          <w:sz w:val="20"/>
          <w:szCs w:val="20"/>
        </w:rPr>
        <w:t>պահպանված</w:t>
      </w:r>
      <w:r w:rsidRPr="002C6D94">
        <w:rPr>
          <w:rFonts w:ascii="GHEA Grapalat" w:hAnsi="GHEA Grapalat"/>
          <w:sz w:val="20"/>
          <w:szCs w:val="20"/>
          <w:lang w:val="es-ES"/>
        </w:rPr>
        <w:t xml:space="preserve"> </w:t>
      </w:r>
      <w:r w:rsidRPr="002C6D94">
        <w:rPr>
          <w:rFonts w:ascii="GHEA Grapalat" w:hAnsi="GHEA Grapalat"/>
          <w:sz w:val="20"/>
          <w:szCs w:val="20"/>
        </w:rPr>
        <w:t>լինելու</w:t>
      </w:r>
      <w:r w:rsidRPr="002C6D94">
        <w:rPr>
          <w:rFonts w:ascii="GHEA Grapalat" w:hAnsi="GHEA Grapalat"/>
          <w:sz w:val="20"/>
          <w:szCs w:val="20"/>
          <w:lang w:val="es-ES"/>
        </w:rPr>
        <w:t xml:space="preserve"> </w:t>
      </w:r>
      <w:r w:rsidRPr="002C6D94">
        <w:rPr>
          <w:rFonts w:ascii="GHEA Grapalat" w:hAnsi="GHEA Grapalat"/>
          <w:sz w:val="20"/>
          <w:szCs w:val="20"/>
        </w:rPr>
        <w:t>փաստերն</w:t>
      </w:r>
      <w:r w:rsidRPr="002C6D94">
        <w:rPr>
          <w:rFonts w:ascii="GHEA Grapalat" w:hAnsi="GHEA Grapalat"/>
          <w:sz w:val="20"/>
          <w:szCs w:val="20"/>
          <w:lang w:val="es-ES"/>
        </w:rPr>
        <w:t xml:space="preserve"> </w:t>
      </w:r>
      <w:r w:rsidRPr="002C6D94">
        <w:rPr>
          <w:rFonts w:ascii="GHEA Grapalat" w:hAnsi="GHEA Grapalat"/>
          <w:sz w:val="20"/>
          <w:szCs w:val="20"/>
        </w:rPr>
        <w:t>ապացուցելու</w:t>
      </w:r>
      <w:r w:rsidRPr="002C6D94">
        <w:rPr>
          <w:rFonts w:ascii="GHEA Grapalat" w:hAnsi="GHEA Grapalat"/>
          <w:sz w:val="20"/>
          <w:szCs w:val="20"/>
          <w:lang w:val="es-ES"/>
        </w:rPr>
        <w:t xml:space="preserve"> </w:t>
      </w:r>
      <w:r w:rsidRPr="002C6D94">
        <w:rPr>
          <w:rFonts w:ascii="GHEA Grapalat" w:hAnsi="GHEA Grapalat"/>
          <w:sz w:val="20"/>
          <w:szCs w:val="20"/>
        </w:rPr>
        <w:t>պարտականությունը</w:t>
      </w:r>
      <w:r w:rsidRPr="002C6D94">
        <w:rPr>
          <w:rFonts w:ascii="GHEA Grapalat" w:hAnsi="GHEA Grapalat"/>
          <w:sz w:val="20"/>
          <w:szCs w:val="20"/>
          <w:lang w:val="es-ES"/>
        </w:rPr>
        <w:t xml:space="preserve"> </w:t>
      </w:r>
      <w:r w:rsidRPr="002C6D94">
        <w:rPr>
          <w:rFonts w:ascii="GHEA Grapalat" w:hAnsi="GHEA Grapalat"/>
          <w:sz w:val="20"/>
          <w:szCs w:val="20"/>
        </w:rPr>
        <w:t>կրում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պատասխանողը</w:t>
      </w:r>
      <w:r w:rsidRPr="002C6D94">
        <w:rPr>
          <w:rFonts w:ascii="GHEA Grapalat" w:hAnsi="GHEA Grapalat"/>
          <w:sz w:val="20"/>
          <w:szCs w:val="20"/>
          <w:lang w:val="es-ES"/>
        </w:rPr>
        <w:t>:</w:t>
      </w:r>
    </w:p>
    <w:p w14:paraId="1CB2BE34"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18</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Պատասխանողը</w:t>
      </w:r>
      <w:r w:rsidRPr="002C6D94">
        <w:rPr>
          <w:rFonts w:ascii="GHEA Grapalat" w:hAnsi="GHEA Grapalat"/>
          <w:sz w:val="20"/>
          <w:szCs w:val="20"/>
          <w:lang w:val="es-ES"/>
        </w:rPr>
        <w:t xml:space="preserve"> </w:t>
      </w:r>
      <w:r w:rsidRPr="002C6D94">
        <w:rPr>
          <w:rFonts w:ascii="GHEA Grapalat" w:hAnsi="GHEA Grapalat"/>
          <w:sz w:val="20"/>
          <w:szCs w:val="20"/>
        </w:rPr>
        <w:t>վիճարկվող</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իրավաչափությունը</w:t>
      </w:r>
      <w:r w:rsidRPr="002C6D94">
        <w:rPr>
          <w:rFonts w:ascii="GHEA Grapalat" w:hAnsi="GHEA Grapalat"/>
          <w:sz w:val="20"/>
          <w:szCs w:val="20"/>
          <w:lang w:val="es-ES"/>
        </w:rPr>
        <w:t xml:space="preserve"> </w:t>
      </w:r>
      <w:r w:rsidRPr="002C6D94">
        <w:rPr>
          <w:rFonts w:ascii="GHEA Grapalat" w:hAnsi="GHEA Grapalat"/>
          <w:sz w:val="20"/>
          <w:szCs w:val="20"/>
        </w:rPr>
        <w:t>հիմնավորող</w:t>
      </w:r>
      <w:r w:rsidRPr="002C6D94">
        <w:rPr>
          <w:rFonts w:ascii="GHEA Grapalat" w:hAnsi="GHEA Grapalat"/>
          <w:sz w:val="20"/>
          <w:szCs w:val="20"/>
          <w:lang w:val="es-ES"/>
        </w:rPr>
        <w:t xml:space="preserve"> </w:t>
      </w:r>
      <w:r w:rsidRPr="002C6D94">
        <w:rPr>
          <w:rFonts w:ascii="GHEA Grapalat" w:hAnsi="GHEA Grapalat"/>
          <w:sz w:val="20"/>
          <w:szCs w:val="20"/>
        </w:rPr>
        <w:t>ապացույցներ</w:t>
      </w:r>
      <w:r w:rsidRPr="002C6D94">
        <w:rPr>
          <w:rFonts w:ascii="GHEA Grapalat" w:hAnsi="GHEA Grapalat"/>
          <w:sz w:val="20"/>
          <w:szCs w:val="20"/>
          <w:lang w:val="es-ES"/>
        </w:rPr>
        <w:t xml:space="preserve"> </w:t>
      </w:r>
      <w:r w:rsidRPr="002C6D94">
        <w:rPr>
          <w:rFonts w:ascii="GHEA Grapalat" w:hAnsi="GHEA Grapalat"/>
          <w:sz w:val="20"/>
          <w:szCs w:val="20"/>
        </w:rPr>
        <w:t>կարող</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ներկայացնել</w:t>
      </w:r>
      <w:r w:rsidRPr="002C6D94">
        <w:rPr>
          <w:rFonts w:ascii="GHEA Grapalat" w:hAnsi="GHEA Grapalat"/>
          <w:sz w:val="20"/>
          <w:szCs w:val="20"/>
          <w:lang w:val="es-ES"/>
        </w:rPr>
        <w:t xml:space="preserve"> </w:t>
      </w:r>
      <w:r w:rsidRPr="002C6D94">
        <w:rPr>
          <w:rFonts w:ascii="GHEA Grapalat" w:hAnsi="GHEA Grapalat"/>
          <w:sz w:val="20"/>
          <w:szCs w:val="20"/>
        </w:rPr>
        <w:t>միայն</w:t>
      </w:r>
      <w:r w:rsidRPr="002C6D94">
        <w:rPr>
          <w:rFonts w:ascii="GHEA Grapalat" w:hAnsi="GHEA Grapalat"/>
          <w:sz w:val="20"/>
          <w:szCs w:val="20"/>
          <w:lang w:val="es-ES"/>
        </w:rPr>
        <w:t xml:space="preserve"> </w:t>
      </w:r>
      <w:r w:rsidRPr="002C6D94">
        <w:rPr>
          <w:rFonts w:ascii="GHEA Grapalat" w:hAnsi="GHEA Grapalat"/>
          <w:sz w:val="20"/>
          <w:szCs w:val="20"/>
        </w:rPr>
        <w:t>ապացույցները</w:t>
      </w:r>
      <w:r w:rsidRPr="002C6D94">
        <w:rPr>
          <w:rFonts w:ascii="GHEA Grapalat" w:hAnsi="GHEA Grapalat"/>
          <w:sz w:val="20"/>
          <w:szCs w:val="20"/>
          <w:lang w:val="es-ES"/>
        </w:rPr>
        <w:t xml:space="preserve"> </w:t>
      </w:r>
      <w:r w:rsidRPr="002C6D94">
        <w:rPr>
          <w:rFonts w:ascii="GHEA Grapalat" w:hAnsi="GHEA Grapalat"/>
          <w:sz w:val="20"/>
          <w:szCs w:val="20"/>
        </w:rPr>
        <w:t>պահանջելու</w:t>
      </w:r>
      <w:r w:rsidRPr="002C6D94">
        <w:rPr>
          <w:rFonts w:ascii="GHEA Grapalat" w:hAnsi="GHEA Grapalat"/>
          <w:sz w:val="20"/>
          <w:szCs w:val="20"/>
          <w:lang w:val="es-ES"/>
        </w:rPr>
        <w:t xml:space="preserve"> </w:t>
      </w:r>
      <w:r w:rsidRPr="002C6D94">
        <w:rPr>
          <w:rFonts w:ascii="GHEA Grapalat" w:hAnsi="GHEA Grapalat"/>
          <w:sz w:val="20"/>
          <w:szCs w:val="20"/>
        </w:rPr>
        <w:t>որոշման</w:t>
      </w:r>
      <w:r w:rsidRPr="002C6D94">
        <w:rPr>
          <w:rFonts w:ascii="GHEA Grapalat" w:hAnsi="GHEA Grapalat"/>
          <w:sz w:val="20"/>
          <w:szCs w:val="20"/>
          <w:lang w:val="es-ES"/>
        </w:rPr>
        <w:t xml:space="preserve"> </w:t>
      </w:r>
      <w:r w:rsidRPr="002C6D94">
        <w:rPr>
          <w:rFonts w:ascii="GHEA Grapalat" w:hAnsi="GHEA Grapalat"/>
          <w:sz w:val="20"/>
          <w:szCs w:val="20"/>
        </w:rPr>
        <w:t>կատարման</w:t>
      </w:r>
      <w:r w:rsidRPr="002C6D94">
        <w:rPr>
          <w:rFonts w:ascii="GHEA Grapalat" w:hAnsi="GHEA Grapalat"/>
          <w:sz w:val="20"/>
          <w:szCs w:val="20"/>
          <w:lang w:val="es-ES"/>
        </w:rPr>
        <w:t xml:space="preserve"> </w:t>
      </w:r>
      <w:r w:rsidRPr="002C6D94">
        <w:rPr>
          <w:rFonts w:ascii="GHEA Grapalat" w:hAnsi="GHEA Grapalat"/>
          <w:sz w:val="20"/>
          <w:szCs w:val="20"/>
        </w:rPr>
        <w:t>ընթացքում</w:t>
      </w:r>
      <w:r w:rsidRPr="002C6D94">
        <w:rPr>
          <w:rFonts w:ascii="GHEA Grapalat" w:hAnsi="GHEA Grapalat"/>
          <w:sz w:val="20"/>
          <w:szCs w:val="20"/>
          <w:lang w:val="es-ES"/>
        </w:rPr>
        <w:t xml:space="preserve">, </w:t>
      </w:r>
      <w:r w:rsidRPr="002C6D94">
        <w:rPr>
          <w:rFonts w:ascii="GHEA Grapalat" w:hAnsi="GHEA Grapalat"/>
          <w:sz w:val="20"/>
          <w:szCs w:val="20"/>
        </w:rPr>
        <w:t>բացառությամբ</w:t>
      </w:r>
      <w:r w:rsidRPr="002C6D94">
        <w:rPr>
          <w:rFonts w:ascii="GHEA Grapalat" w:hAnsi="GHEA Grapalat"/>
          <w:sz w:val="20"/>
          <w:szCs w:val="20"/>
          <w:lang w:val="es-ES"/>
        </w:rPr>
        <w:t xml:space="preserve"> </w:t>
      </w:r>
      <w:r w:rsidRPr="002C6D94">
        <w:rPr>
          <w:rFonts w:ascii="GHEA Grapalat" w:hAnsi="GHEA Grapalat"/>
          <w:sz w:val="20"/>
          <w:szCs w:val="20"/>
        </w:rPr>
        <w:t>այն</w:t>
      </w:r>
      <w:r w:rsidRPr="002C6D94">
        <w:rPr>
          <w:rFonts w:ascii="GHEA Grapalat" w:hAnsi="GHEA Grapalat"/>
          <w:sz w:val="20"/>
          <w:szCs w:val="20"/>
          <w:lang w:val="es-ES"/>
        </w:rPr>
        <w:t xml:space="preserve"> </w:t>
      </w:r>
      <w:r w:rsidRPr="002C6D94">
        <w:rPr>
          <w:rFonts w:ascii="GHEA Grapalat" w:hAnsi="GHEA Grapalat"/>
          <w:sz w:val="20"/>
          <w:szCs w:val="20"/>
        </w:rPr>
        <w:t>դեպքերի</w:t>
      </w:r>
      <w:r w:rsidRPr="002C6D94">
        <w:rPr>
          <w:rFonts w:ascii="GHEA Grapalat" w:hAnsi="GHEA Grapalat"/>
          <w:sz w:val="20"/>
          <w:szCs w:val="20"/>
          <w:lang w:val="es-ES"/>
        </w:rPr>
        <w:t xml:space="preserve">, </w:t>
      </w:r>
      <w:r w:rsidRPr="002C6D94">
        <w:rPr>
          <w:rFonts w:ascii="GHEA Grapalat" w:hAnsi="GHEA Grapalat"/>
          <w:sz w:val="20"/>
          <w:szCs w:val="20"/>
        </w:rPr>
        <w:t>երբ</w:t>
      </w:r>
      <w:r w:rsidRPr="002C6D94">
        <w:rPr>
          <w:rFonts w:ascii="GHEA Grapalat" w:hAnsi="GHEA Grapalat"/>
          <w:sz w:val="20"/>
          <w:szCs w:val="20"/>
          <w:lang w:val="es-ES"/>
        </w:rPr>
        <w:t xml:space="preserve"> </w:t>
      </w:r>
      <w:r w:rsidRPr="002C6D94">
        <w:rPr>
          <w:rFonts w:ascii="GHEA Grapalat" w:hAnsi="GHEA Grapalat"/>
          <w:sz w:val="20"/>
          <w:szCs w:val="20"/>
        </w:rPr>
        <w:t>հիմնավորում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ապացույցի</w:t>
      </w:r>
      <w:r w:rsidRPr="002C6D94">
        <w:rPr>
          <w:rFonts w:ascii="GHEA Grapalat" w:hAnsi="GHEA Grapalat"/>
          <w:sz w:val="20"/>
          <w:szCs w:val="20"/>
          <w:lang w:val="es-ES"/>
        </w:rPr>
        <w:t xml:space="preserve"> </w:t>
      </w:r>
      <w:r w:rsidRPr="002C6D94">
        <w:rPr>
          <w:rFonts w:ascii="GHEA Grapalat" w:hAnsi="GHEA Grapalat"/>
          <w:sz w:val="20"/>
          <w:szCs w:val="20"/>
        </w:rPr>
        <w:t>ներկայացման</w:t>
      </w:r>
      <w:r w:rsidRPr="002C6D94">
        <w:rPr>
          <w:rFonts w:ascii="GHEA Grapalat" w:hAnsi="GHEA Grapalat"/>
          <w:sz w:val="20"/>
          <w:szCs w:val="20"/>
          <w:lang w:val="es-ES"/>
        </w:rPr>
        <w:t xml:space="preserve"> </w:t>
      </w:r>
      <w:r w:rsidRPr="002C6D94">
        <w:rPr>
          <w:rFonts w:ascii="GHEA Grapalat" w:hAnsi="GHEA Grapalat"/>
          <w:sz w:val="20"/>
          <w:szCs w:val="20"/>
        </w:rPr>
        <w:t>անհնարինությունը</w:t>
      </w:r>
      <w:r w:rsidRPr="002C6D94">
        <w:rPr>
          <w:rFonts w:ascii="GHEA Grapalat" w:hAnsi="GHEA Grapalat"/>
          <w:sz w:val="20"/>
          <w:szCs w:val="20"/>
          <w:lang w:val="es-ES"/>
        </w:rPr>
        <w:t xml:space="preserve"> </w:t>
      </w:r>
      <w:r w:rsidRPr="002C6D94">
        <w:rPr>
          <w:rFonts w:ascii="GHEA Grapalat" w:hAnsi="GHEA Grapalat"/>
          <w:sz w:val="20"/>
          <w:szCs w:val="20"/>
        </w:rPr>
        <w:t>իրենից</w:t>
      </w:r>
      <w:r w:rsidRPr="002C6D94">
        <w:rPr>
          <w:rFonts w:ascii="GHEA Grapalat" w:hAnsi="GHEA Grapalat"/>
          <w:sz w:val="20"/>
          <w:szCs w:val="20"/>
          <w:lang w:val="es-ES"/>
        </w:rPr>
        <w:t xml:space="preserve"> </w:t>
      </w:r>
      <w:r w:rsidRPr="002C6D94">
        <w:rPr>
          <w:rFonts w:ascii="GHEA Grapalat" w:hAnsi="GHEA Grapalat"/>
          <w:sz w:val="20"/>
          <w:szCs w:val="20"/>
        </w:rPr>
        <w:t>անկախ</w:t>
      </w:r>
      <w:r w:rsidRPr="002C6D94">
        <w:rPr>
          <w:rFonts w:ascii="GHEA Grapalat" w:hAnsi="GHEA Grapalat"/>
          <w:sz w:val="20"/>
          <w:szCs w:val="20"/>
          <w:lang w:val="es-ES"/>
        </w:rPr>
        <w:t xml:space="preserve"> </w:t>
      </w:r>
      <w:r w:rsidRPr="002C6D94">
        <w:rPr>
          <w:rFonts w:ascii="GHEA Grapalat" w:hAnsi="GHEA Grapalat"/>
          <w:sz w:val="20"/>
          <w:szCs w:val="20"/>
        </w:rPr>
        <w:t>պատճառներով</w:t>
      </w:r>
      <w:r w:rsidRPr="002C6D94">
        <w:rPr>
          <w:rFonts w:ascii="GHEA Grapalat" w:hAnsi="GHEA Grapalat"/>
          <w:sz w:val="20"/>
          <w:szCs w:val="20"/>
          <w:lang w:val="es-ES"/>
        </w:rPr>
        <w:t>:</w:t>
      </w:r>
    </w:p>
    <w:p w14:paraId="10378D96"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19 .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բացառությամբ</w:t>
      </w:r>
      <w:r w:rsidRPr="002C6D94">
        <w:rPr>
          <w:rFonts w:ascii="GHEA Grapalat" w:hAnsi="GHEA Grapalat"/>
          <w:sz w:val="20"/>
          <w:szCs w:val="20"/>
          <w:lang w:val="es-ES"/>
        </w:rPr>
        <w:t xml:space="preserve"> </w:t>
      </w:r>
      <w:r w:rsidRPr="002C6D94">
        <w:rPr>
          <w:rFonts w:ascii="GHEA Grapalat" w:hAnsi="GHEA Grapalat"/>
          <w:sz w:val="20"/>
          <w:szCs w:val="20"/>
        </w:rPr>
        <w:t>Օրենքի</w:t>
      </w:r>
      <w:r w:rsidRPr="002C6D94">
        <w:rPr>
          <w:rFonts w:ascii="GHEA Grapalat" w:hAnsi="GHEA Grapalat"/>
          <w:sz w:val="20"/>
          <w:szCs w:val="20"/>
          <w:lang w:val="es-ES"/>
        </w:rPr>
        <w:t xml:space="preserve"> 6-</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հոդվածի</w:t>
      </w:r>
      <w:r w:rsidRPr="002C6D94">
        <w:rPr>
          <w:rFonts w:ascii="GHEA Grapalat" w:hAnsi="GHEA Grapalat"/>
          <w:sz w:val="20"/>
          <w:szCs w:val="20"/>
          <w:lang w:val="es-ES"/>
        </w:rPr>
        <w:t xml:space="preserve"> 2-</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մասով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բողոքարկումն</w:t>
      </w:r>
      <w:r w:rsidRPr="002C6D94">
        <w:rPr>
          <w:rFonts w:ascii="GHEA Grapalat" w:hAnsi="GHEA Grapalat"/>
          <w:sz w:val="20"/>
          <w:szCs w:val="20"/>
          <w:lang w:val="es-ES"/>
        </w:rPr>
        <w:t xml:space="preserve"> </w:t>
      </w:r>
      <w:r w:rsidRPr="002C6D94">
        <w:rPr>
          <w:rFonts w:ascii="GHEA Grapalat" w:hAnsi="GHEA Grapalat"/>
          <w:sz w:val="20"/>
          <w:szCs w:val="20"/>
        </w:rPr>
        <w:t>ինքնաբերաբար</w:t>
      </w:r>
      <w:r w:rsidRPr="002C6D94">
        <w:rPr>
          <w:rFonts w:ascii="GHEA Grapalat" w:hAnsi="GHEA Grapalat"/>
          <w:sz w:val="20"/>
          <w:szCs w:val="20"/>
          <w:lang w:val="es-ES"/>
        </w:rPr>
        <w:t xml:space="preserve"> </w:t>
      </w:r>
      <w:r w:rsidRPr="002C6D94">
        <w:rPr>
          <w:rFonts w:ascii="GHEA Grapalat" w:hAnsi="GHEA Grapalat"/>
          <w:sz w:val="20"/>
          <w:szCs w:val="20"/>
        </w:rPr>
        <w:t>կասեցնում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գործընթացը</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հրավերի</w:t>
      </w:r>
      <w:r w:rsidRPr="002C6D94">
        <w:rPr>
          <w:rFonts w:ascii="GHEA Grapalat" w:hAnsi="GHEA Grapalat"/>
          <w:sz w:val="20"/>
          <w:szCs w:val="20"/>
          <w:lang w:val="es-ES"/>
        </w:rPr>
        <w:t xml:space="preserve"> 12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10 </w:t>
      </w:r>
      <w:r w:rsidRPr="002C6D94">
        <w:rPr>
          <w:rFonts w:ascii="GHEA Grapalat" w:hAnsi="GHEA Grapalat" w:cs="GHEA Grapalat"/>
          <w:sz w:val="20"/>
          <w:szCs w:val="20"/>
        </w:rPr>
        <w:t>կետով</w:t>
      </w:r>
      <w:r w:rsidRPr="002C6D94">
        <w:rPr>
          <w:rFonts w:ascii="GHEA Grapalat" w:hAnsi="GHEA Grapalat"/>
          <w:sz w:val="20"/>
          <w:szCs w:val="20"/>
          <w:lang w:val="es-ES"/>
        </w:rPr>
        <w:t xml:space="preserve"> </w:t>
      </w:r>
      <w:r w:rsidRPr="002C6D94">
        <w:rPr>
          <w:rFonts w:ascii="GHEA Grapalat" w:hAnsi="GHEA Grapalat" w:cs="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որոշումը</w:t>
      </w:r>
      <w:r w:rsidRPr="002C6D94">
        <w:rPr>
          <w:rFonts w:ascii="GHEA Grapalat" w:hAnsi="GHEA Grapalat"/>
          <w:sz w:val="20"/>
          <w:szCs w:val="20"/>
          <w:lang w:val="es-ES"/>
        </w:rPr>
        <w:t xml:space="preserve"> </w:t>
      </w:r>
      <w:r w:rsidRPr="002C6D94">
        <w:rPr>
          <w:rFonts w:ascii="GHEA Grapalat" w:hAnsi="GHEA Grapalat"/>
          <w:sz w:val="20"/>
          <w:szCs w:val="20"/>
        </w:rPr>
        <w:t>հրապարակվելու</w:t>
      </w:r>
      <w:r w:rsidRPr="002C6D94">
        <w:rPr>
          <w:rFonts w:ascii="GHEA Grapalat" w:hAnsi="GHEA Grapalat"/>
          <w:sz w:val="20"/>
          <w:szCs w:val="20"/>
          <w:lang w:val="es-ES"/>
        </w:rPr>
        <w:t xml:space="preserve"> </w:t>
      </w:r>
      <w:r w:rsidRPr="002C6D94">
        <w:rPr>
          <w:rFonts w:ascii="GHEA Grapalat" w:hAnsi="GHEA Grapalat"/>
          <w:sz w:val="20"/>
          <w:szCs w:val="20"/>
        </w:rPr>
        <w:t>օրվանից</w:t>
      </w:r>
      <w:r w:rsidRPr="002C6D94">
        <w:rPr>
          <w:rFonts w:ascii="GHEA Grapalat" w:hAnsi="GHEA Grapalat"/>
          <w:sz w:val="20"/>
          <w:szCs w:val="20"/>
          <w:lang w:val="es-ES"/>
        </w:rPr>
        <w:t xml:space="preserve"> </w:t>
      </w:r>
      <w:r w:rsidRPr="002C6D94">
        <w:rPr>
          <w:rFonts w:ascii="GHEA Grapalat" w:hAnsi="GHEA Grapalat"/>
          <w:sz w:val="20"/>
          <w:szCs w:val="20"/>
        </w:rPr>
        <w:t>մինչև</w:t>
      </w:r>
      <w:r w:rsidRPr="002C6D94">
        <w:rPr>
          <w:rFonts w:ascii="GHEA Grapalat" w:hAnsi="GHEA Grapalat"/>
          <w:sz w:val="20"/>
          <w:szCs w:val="20"/>
          <w:lang w:val="es-ES"/>
        </w:rPr>
        <w:t xml:space="preserve"> </w:t>
      </w:r>
      <w:r w:rsidRPr="002C6D94">
        <w:rPr>
          <w:rFonts w:ascii="GHEA Grapalat" w:hAnsi="GHEA Grapalat"/>
          <w:sz w:val="20"/>
          <w:szCs w:val="20"/>
        </w:rPr>
        <w:t>վեճի</w:t>
      </w:r>
      <w:r w:rsidRPr="002C6D94">
        <w:rPr>
          <w:rFonts w:ascii="GHEA Grapalat" w:hAnsi="GHEA Grapalat"/>
          <w:sz w:val="20"/>
          <w:szCs w:val="20"/>
          <w:lang w:val="es-ES"/>
        </w:rPr>
        <w:t xml:space="preserve"> </w:t>
      </w:r>
      <w:r w:rsidRPr="002C6D94">
        <w:rPr>
          <w:rFonts w:ascii="GHEA Grapalat" w:hAnsi="GHEA Grapalat"/>
          <w:sz w:val="20"/>
          <w:szCs w:val="20"/>
        </w:rPr>
        <w:t>քննության</w:t>
      </w:r>
      <w:r w:rsidRPr="002C6D94">
        <w:rPr>
          <w:rFonts w:ascii="GHEA Grapalat" w:hAnsi="GHEA Grapalat"/>
          <w:sz w:val="20"/>
          <w:szCs w:val="20"/>
          <w:lang w:val="es-ES"/>
        </w:rPr>
        <w:t xml:space="preserve"> </w:t>
      </w:r>
      <w:r w:rsidRPr="002C6D94">
        <w:rPr>
          <w:rFonts w:ascii="GHEA Grapalat" w:hAnsi="GHEA Grapalat"/>
          <w:sz w:val="20"/>
          <w:szCs w:val="20"/>
        </w:rPr>
        <w:t>արդյունքներով</w:t>
      </w:r>
      <w:r w:rsidRPr="002C6D94">
        <w:rPr>
          <w:rFonts w:ascii="GHEA Grapalat" w:hAnsi="GHEA Grapalat"/>
          <w:sz w:val="20"/>
          <w:szCs w:val="20"/>
          <w:lang w:val="es-ES"/>
        </w:rPr>
        <w:t xml:space="preserve"> </w:t>
      </w:r>
      <w:r w:rsidRPr="002C6D94">
        <w:rPr>
          <w:rFonts w:ascii="GHEA Grapalat" w:hAnsi="GHEA Grapalat"/>
          <w:sz w:val="20"/>
          <w:szCs w:val="20"/>
        </w:rPr>
        <w:t>առաջին</w:t>
      </w:r>
      <w:r w:rsidRPr="002C6D94">
        <w:rPr>
          <w:rFonts w:ascii="GHEA Grapalat" w:hAnsi="GHEA Grapalat"/>
          <w:sz w:val="20"/>
          <w:szCs w:val="20"/>
          <w:lang w:val="es-ES"/>
        </w:rPr>
        <w:t xml:space="preserve"> </w:t>
      </w:r>
      <w:r w:rsidRPr="002C6D94">
        <w:rPr>
          <w:rFonts w:ascii="GHEA Grapalat" w:hAnsi="GHEA Grapalat"/>
          <w:sz w:val="20"/>
          <w:szCs w:val="20"/>
        </w:rPr>
        <w:t>ատյանի</w:t>
      </w:r>
      <w:r w:rsidRPr="002C6D94">
        <w:rPr>
          <w:rFonts w:ascii="GHEA Grapalat" w:hAnsi="GHEA Grapalat"/>
          <w:sz w:val="20"/>
          <w:szCs w:val="20"/>
          <w:lang w:val="es-ES"/>
        </w:rPr>
        <w:t xml:space="preserve"> </w:t>
      </w:r>
      <w:r w:rsidRPr="002C6D94">
        <w:rPr>
          <w:rFonts w:ascii="GHEA Grapalat" w:hAnsi="GHEA Grapalat"/>
          <w:sz w:val="20"/>
          <w:szCs w:val="20"/>
        </w:rPr>
        <w:t>դատարանի</w:t>
      </w:r>
      <w:r w:rsidRPr="002C6D94">
        <w:rPr>
          <w:rFonts w:ascii="GHEA Grapalat" w:hAnsi="GHEA Grapalat"/>
          <w:sz w:val="20"/>
          <w:szCs w:val="20"/>
          <w:lang w:val="es-ES"/>
        </w:rPr>
        <w:t xml:space="preserve"> </w:t>
      </w:r>
      <w:r w:rsidRPr="002C6D94">
        <w:rPr>
          <w:rFonts w:ascii="GHEA Grapalat" w:hAnsi="GHEA Grapalat"/>
          <w:sz w:val="20"/>
          <w:szCs w:val="20"/>
        </w:rPr>
        <w:t>կայացրած</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ակտն</w:t>
      </w:r>
      <w:r w:rsidRPr="002C6D94">
        <w:rPr>
          <w:rFonts w:ascii="GHEA Grapalat" w:hAnsi="GHEA Grapalat"/>
          <w:sz w:val="20"/>
          <w:szCs w:val="20"/>
          <w:lang w:val="es-ES"/>
        </w:rPr>
        <w:t xml:space="preserve"> </w:t>
      </w:r>
      <w:r w:rsidRPr="002C6D94">
        <w:rPr>
          <w:rFonts w:ascii="GHEA Grapalat" w:hAnsi="GHEA Grapalat"/>
          <w:sz w:val="20"/>
          <w:szCs w:val="20"/>
        </w:rPr>
        <w:t>ուժի</w:t>
      </w:r>
      <w:r w:rsidRPr="002C6D94">
        <w:rPr>
          <w:rFonts w:ascii="GHEA Grapalat" w:hAnsi="GHEA Grapalat"/>
          <w:sz w:val="20"/>
          <w:szCs w:val="20"/>
          <w:lang w:val="es-ES"/>
        </w:rPr>
        <w:t xml:space="preserve"> </w:t>
      </w:r>
      <w:r w:rsidRPr="002C6D94">
        <w:rPr>
          <w:rFonts w:ascii="GHEA Grapalat" w:hAnsi="GHEA Grapalat"/>
          <w:sz w:val="20"/>
          <w:szCs w:val="20"/>
        </w:rPr>
        <w:t>մեջ</w:t>
      </w:r>
      <w:r w:rsidRPr="002C6D94">
        <w:rPr>
          <w:rFonts w:ascii="GHEA Grapalat" w:hAnsi="GHEA Grapalat"/>
          <w:sz w:val="20"/>
          <w:szCs w:val="20"/>
          <w:lang w:val="es-ES"/>
        </w:rPr>
        <w:t xml:space="preserve"> </w:t>
      </w:r>
      <w:r w:rsidRPr="002C6D94">
        <w:rPr>
          <w:rFonts w:ascii="GHEA Grapalat" w:hAnsi="GHEA Grapalat"/>
          <w:sz w:val="20"/>
          <w:szCs w:val="20"/>
        </w:rPr>
        <w:t>մտնելու</w:t>
      </w:r>
      <w:r w:rsidRPr="002C6D94">
        <w:rPr>
          <w:rFonts w:ascii="GHEA Grapalat" w:hAnsi="GHEA Grapalat"/>
          <w:sz w:val="20"/>
          <w:szCs w:val="20"/>
          <w:lang w:val="es-ES"/>
        </w:rPr>
        <w:t xml:space="preserve"> </w:t>
      </w:r>
      <w:r w:rsidRPr="002C6D94">
        <w:rPr>
          <w:rFonts w:ascii="GHEA Grapalat" w:hAnsi="GHEA Grapalat"/>
          <w:sz w:val="20"/>
          <w:szCs w:val="20"/>
        </w:rPr>
        <w:t>օրը</w:t>
      </w:r>
      <w:r w:rsidRPr="002C6D94">
        <w:rPr>
          <w:rFonts w:ascii="GHEA Grapalat" w:hAnsi="GHEA Grapalat"/>
          <w:sz w:val="20"/>
          <w:szCs w:val="20"/>
          <w:lang w:val="es-ES"/>
        </w:rPr>
        <w:t>:</w:t>
      </w:r>
    </w:p>
    <w:p w14:paraId="3E3F6BEA"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20</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Այն</w:t>
      </w:r>
      <w:r w:rsidRPr="002C6D94">
        <w:rPr>
          <w:rFonts w:ascii="GHEA Grapalat" w:hAnsi="GHEA Grapalat"/>
          <w:sz w:val="20"/>
          <w:szCs w:val="20"/>
          <w:lang w:val="es-ES"/>
        </w:rPr>
        <w:t xml:space="preserve"> </w:t>
      </w:r>
      <w:r w:rsidRPr="002C6D94">
        <w:rPr>
          <w:rFonts w:ascii="GHEA Grapalat" w:hAnsi="GHEA Grapalat"/>
          <w:sz w:val="20"/>
          <w:szCs w:val="20"/>
        </w:rPr>
        <w:t>դեպքերում</w:t>
      </w:r>
      <w:r w:rsidRPr="002C6D94">
        <w:rPr>
          <w:rFonts w:ascii="GHEA Grapalat" w:hAnsi="GHEA Grapalat"/>
          <w:sz w:val="20"/>
          <w:szCs w:val="20"/>
          <w:lang w:val="es-ES"/>
        </w:rPr>
        <w:t xml:space="preserve">, </w:t>
      </w:r>
      <w:r w:rsidRPr="002C6D94">
        <w:rPr>
          <w:rFonts w:ascii="GHEA Grapalat" w:hAnsi="GHEA Grapalat"/>
          <w:sz w:val="20"/>
          <w:szCs w:val="20"/>
        </w:rPr>
        <w:t>երբ</w:t>
      </w:r>
      <w:r w:rsidRPr="002C6D94">
        <w:rPr>
          <w:rFonts w:ascii="GHEA Grapalat" w:hAnsi="GHEA Grapalat"/>
          <w:sz w:val="20"/>
          <w:szCs w:val="20"/>
          <w:lang w:val="es-ES"/>
        </w:rPr>
        <w:t xml:space="preserve">, </w:t>
      </w:r>
      <w:r w:rsidRPr="002C6D94">
        <w:rPr>
          <w:rFonts w:ascii="GHEA Grapalat" w:hAnsi="GHEA Grapalat"/>
          <w:sz w:val="20"/>
          <w:szCs w:val="20"/>
        </w:rPr>
        <w:t>հանրային</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պաշտպանության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ազգային</w:t>
      </w:r>
      <w:r w:rsidRPr="002C6D94">
        <w:rPr>
          <w:rFonts w:ascii="GHEA Grapalat" w:hAnsi="GHEA Grapalat"/>
          <w:sz w:val="20"/>
          <w:szCs w:val="20"/>
          <w:lang w:val="es-ES"/>
        </w:rPr>
        <w:t xml:space="preserve"> </w:t>
      </w:r>
      <w:r w:rsidRPr="002C6D94">
        <w:rPr>
          <w:rFonts w:ascii="GHEA Grapalat" w:hAnsi="GHEA Grapalat"/>
          <w:sz w:val="20"/>
          <w:szCs w:val="20"/>
        </w:rPr>
        <w:t>անվտանգության</w:t>
      </w:r>
      <w:r w:rsidRPr="002C6D94">
        <w:rPr>
          <w:rFonts w:ascii="GHEA Grapalat" w:hAnsi="GHEA Grapalat"/>
          <w:sz w:val="20"/>
          <w:szCs w:val="20"/>
          <w:lang w:val="es-ES"/>
        </w:rPr>
        <w:t xml:space="preserve"> </w:t>
      </w:r>
      <w:r w:rsidRPr="002C6D94">
        <w:rPr>
          <w:rFonts w:ascii="GHEA Grapalat" w:hAnsi="GHEA Grapalat"/>
          <w:sz w:val="20"/>
          <w:szCs w:val="20"/>
        </w:rPr>
        <w:t>շահերից</w:t>
      </w:r>
      <w:r w:rsidRPr="002C6D94">
        <w:rPr>
          <w:rFonts w:ascii="GHEA Grapalat" w:hAnsi="GHEA Grapalat"/>
          <w:sz w:val="20"/>
          <w:szCs w:val="20"/>
          <w:lang w:val="es-ES"/>
        </w:rPr>
        <w:t xml:space="preserve"> </w:t>
      </w:r>
      <w:r w:rsidRPr="002C6D94">
        <w:rPr>
          <w:rFonts w:ascii="GHEA Grapalat" w:hAnsi="GHEA Grapalat"/>
          <w:sz w:val="20"/>
          <w:szCs w:val="20"/>
        </w:rPr>
        <w:t>ելնելով</w:t>
      </w:r>
      <w:r w:rsidRPr="002C6D94">
        <w:rPr>
          <w:rFonts w:ascii="GHEA Grapalat" w:hAnsi="GHEA Grapalat"/>
          <w:sz w:val="20"/>
          <w:szCs w:val="20"/>
          <w:lang w:val="es-ES"/>
        </w:rPr>
        <w:t xml:space="preserve">, </w:t>
      </w:r>
      <w:r w:rsidRPr="002C6D94">
        <w:rPr>
          <w:rFonts w:ascii="GHEA Grapalat" w:hAnsi="GHEA Grapalat"/>
          <w:sz w:val="20"/>
          <w:szCs w:val="20"/>
        </w:rPr>
        <w:t>անհրաժեշտ</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շարունակել</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գործընթացը</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Օրենքի</w:t>
      </w:r>
      <w:r w:rsidRPr="002C6D94">
        <w:rPr>
          <w:rFonts w:ascii="GHEA Grapalat" w:hAnsi="GHEA Grapalat"/>
          <w:sz w:val="20"/>
          <w:szCs w:val="20"/>
          <w:lang w:val="es-ES"/>
        </w:rPr>
        <w:t xml:space="preserve"> 2-</w:t>
      </w:r>
      <w:r w:rsidRPr="002C6D94">
        <w:rPr>
          <w:rFonts w:ascii="GHEA Grapalat" w:hAnsi="GHEA Grapalat"/>
          <w:sz w:val="20"/>
          <w:szCs w:val="20"/>
        </w:rPr>
        <w:t>րդ</w:t>
      </w:r>
      <w:r w:rsidRPr="002C6D94">
        <w:rPr>
          <w:rFonts w:ascii="GHEA Grapalat" w:hAnsi="GHEA Grapalat"/>
          <w:sz w:val="20"/>
          <w:szCs w:val="20"/>
          <w:lang w:val="es-ES"/>
        </w:rPr>
        <w:t xml:space="preserve"> </w:t>
      </w:r>
      <w:r w:rsidRPr="002C6D94">
        <w:rPr>
          <w:rFonts w:ascii="GHEA Grapalat" w:hAnsi="GHEA Grapalat"/>
          <w:sz w:val="20"/>
          <w:szCs w:val="20"/>
        </w:rPr>
        <w:t>հոդվածի</w:t>
      </w:r>
      <w:r w:rsidRPr="002C6D94">
        <w:rPr>
          <w:rFonts w:ascii="GHEA Grapalat" w:hAnsi="GHEA Grapalat"/>
          <w:sz w:val="20"/>
          <w:szCs w:val="20"/>
          <w:lang w:val="es-ES"/>
        </w:rPr>
        <w:t xml:space="preserve"> 1-</w:t>
      </w:r>
      <w:r w:rsidRPr="002C6D94">
        <w:rPr>
          <w:rFonts w:ascii="GHEA Grapalat" w:hAnsi="GHEA Grapalat"/>
          <w:sz w:val="20"/>
          <w:szCs w:val="20"/>
        </w:rPr>
        <w:t>ին</w:t>
      </w:r>
      <w:r w:rsidRPr="002C6D94">
        <w:rPr>
          <w:rFonts w:ascii="GHEA Grapalat" w:hAnsi="GHEA Grapalat"/>
          <w:sz w:val="20"/>
          <w:szCs w:val="20"/>
          <w:lang w:val="es-ES"/>
        </w:rPr>
        <w:t xml:space="preserve"> </w:t>
      </w:r>
      <w:r w:rsidRPr="002C6D94">
        <w:rPr>
          <w:rFonts w:ascii="GHEA Grapalat" w:hAnsi="GHEA Grapalat"/>
          <w:sz w:val="20"/>
          <w:szCs w:val="20"/>
        </w:rPr>
        <w:t>մասով</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մարմինների</w:t>
      </w:r>
      <w:r w:rsidRPr="002C6D94">
        <w:rPr>
          <w:rFonts w:ascii="GHEA Grapalat" w:hAnsi="GHEA Grapalat"/>
          <w:sz w:val="20"/>
          <w:szCs w:val="20"/>
          <w:lang w:val="es-ES"/>
        </w:rPr>
        <w:t xml:space="preserve"> </w:t>
      </w:r>
      <w:r w:rsidRPr="002C6D94">
        <w:rPr>
          <w:rFonts w:ascii="GHEA Grapalat" w:hAnsi="GHEA Grapalat"/>
          <w:sz w:val="20"/>
          <w:szCs w:val="20"/>
        </w:rPr>
        <w:t>ղեկավարների</w:t>
      </w:r>
      <w:r w:rsidRPr="002C6D94">
        <w:rPr>
          <w:rFonts w:ascii="GHEA Grapalat" w:hAnsi="GHEA Grapalat"/>
          <w:sz w:val="20"/>
          <w:szCs w:val="20"/>
          <w:lang w:val="es-ES"/>
        </w:rPr>
        <w:t xml:space="preserve">, </w:t>
      </w:r>
      <w:r w:rsidRPr="002C6D94">
        <w:rPr>
          <w:rFonts w:ascii="GHEA Grapalat" w:hAnsi="GHEA Grapalat"/>
          <w:sz w:val="20"/>
          <w:szCs w:val="20"/>
        </w:rPr>
        <w:t>իսկ</w:t>
      </w:r>
      <w:r w:rsidRPr="002C6D94">
        <w:rPr>
          <w:rFonts w:ascii="GHEA Grapalat" w:hAnsi="GHEA Grapalat"/>
          <w:sz w:val="20"/>
          <w:szCs w:val="20"/>
          <w:lang w:val="es-ES"/>
        </w:rPr>
        <w:t xml:space="preserve"> </w:t>
      </w:r>
      <w:r w:rsidRPr="002C6D94">
        <w:rPr>
          <w:rFonts w:ascii="GHEA Grapalat" w:hAnsi="GHEA Grapalat"/>
          <w:sz w:val="20"/>
          <w:szCs w:val="20"/>
        </w:rPr>
        <w:t>իրավաբանական</w:t>
      </w:r>
      <w:r w:rsidRPr="002C6D94">
        <w:rPr>
          <w:rFonts w:ascii="GHEA Grapalat" w:hAnsi="GHEA Grapalat"/>
          <w:sz w:val="20"/>
          <w:szCs w:val="20"/>
          <w:lang w:val="es-ES"/>
        </w:rPr>
        <w:t xml:space="preserve"> </w:t>
      </w:r>
      <w:r w:rsidRPr="002C6D94">
        <w:rPr>
          <w:rFonts w:ascii="GHEA Grapalat" w:hAnsi="GHEA Grapalat"/>
          <w:sz w:val="20"/>
          <w:szCs w:val="20"/>
        </w:rPr>
        <w:t>անձանց</w:t>
      </w:r>
      <w:r w:rsidRPr="002C6D94">
        <w:rPr>
          <w:rFonts w:ascii="GHEA Grapalat" w:hAnsi="GHEA Grapalat"/>
          <w:sz w:val="20"/>
          <w:szCs w:val="20"/>
          <w:lang w:val="es-ES"/>
        </w:rPr>
        <w:t xml:space="preserve"> </w:t>
      </w:r>
      <w:r w:rsidRPr="002C6D94">
        <w:rPr>
          <w:rFonts w:ascii="GHEA Grapalat" w:hAnsi="GHEA Grapalat"/>
          <w:sz w:val="20"/>
          <w:szCs w:val="20"/>
        </w:rPr>
        <w:t>դեպքում</w:t>
      </w:r>
      <w:r w:rsidRPr="002C6D94">
        <w:rPr>
          <w:rFonts w:ascii="GHEA Grapalat" w:hAnsi="GHEA Grapalat"/>
          <w:sz w:val="20"/>
          <w:szCs w:val="20"/>
          <w:lang w:val="es-ES"/>
        </w:rPr>
        <w:t xml:space="preserve"> </w:t>
      </w:r>
      <w:r w:rsidRPr="002C6D94">
        <w:rPr>
          <w:rFonts w:ascii="GHEA Grapalat" w:hAnsi="GHEA Grapalat"/>
          <w:sz w:val="20"/>
          <w:szCs w:val="20"/>
        </w:rPr>
        <w:t>գործադիր</w:t>
      </w:r>
      <w:r w:rsidRPr="002C6D94">
        <w:rPr>
          <w:rFonts w:ascii="GHEA Grapalat" w:hAnsi="GHEA Grapalat"/>
          <w:sz w:val="20"/>
          <w:szCs w:val="20"/>
          <w:lang w:val="es-ES"/>
        </w:rPr>
        <w:t xml:space="preserve"> </w:t>
      </w:r>
      <w:r w:rsidRPr="002C6D94">
        <w:rPr>
          <w:rFonts w:ascii="GHEA Grapalat" w:hAnsi="GHEA Grapalat"/>
          <w:sz w:val="20"/>
          <w:szCs w:val="20"/>
        </w:rPr>
        <w:t>մարմնի</w:t>
      </w:r>
      <w:r w:rsidRPr="002C6D94">
        <w:rPr>
          <w:rFonts w:ascii="GHEA Grapalat" w:hAnsi="GHEA Grapalat"/>
          <w:sz w:val="20"/>
          <w:szCs w:val="20"/>
          <w:lang w:val="es-ES"/>
        </w:rPr>
        <w:t xml:space="preserve"> </w:t>
      </w:r>
      <w:r w:rsidRPr="002C6D94">
        <w:rPr>
          <w:rFonts w:ascii="GHEA Grapalat" w:hAnsi="GHEA Grapalat"/>
          <w:sz w:val="20"/>
          <w:szCs w:val="20"/>
        </w:rPr>
        <w:t>ղեկավարի</w:t>
      </w:r>
      <w:r w:rsidRPr="002C6D94">
        <w:rPr>
          <w:rFonts w:ascii="GHEA Grapalat" w:hAnsi="GHEA Grapalat"/>
          <w:sz w:val="20"/>
          <w:szCs w:val="20"/>
          <w:lang w:val="es-ES"/>
        </w:rPr>
        <w:t xml:space="preserve"> </w:t>
      </w:r>
      <w:r w:rsidRPr="002C6D94">
        <w:rPr>
          <w:rFonts w:ascii="GHEA Grapalat" w:hAnsi="GHEA Grapalat"/>
          <w:sz w:val="20"/>
          <w:szCs w:val="20"/>
        </w:rPr>
        <w:t>գրավոր</w:t>
      </w:r>
      <w:r w:rsidRPr="002C6D94">
        <w:rPr>
          <w:rFonts w:ascii="GHEA Grapalat" w:hAnsi="GHEA Grapalat"/>
          <w:sz w:val="20"/>
          <w:szCs w:val="20"/>
          <w:lang w:val="es-ES"/>
        </w:rPr>
        <w:t xml:space="preserve"> </w:t>
      </w:r>
      <w:r w:rsidRPr="002C6D94">
        <w:rPr>
          <w:rFonts w:ascii="GHEA Grapalat" w:hAnsi="GHEA Grapalat"/>
          <w:sz w:val="20"/>
          <w:szCs w:val="20"/>
        </w:rPr>
        <w:t>միջնորդության</w:t>
      </w:r>
      <w:r w:rsidRPr="002C6D94">
        <w:rPr>
          <w:rFonts w:ascii="GHEA Grapalat" w:hAnsi="GHEA Grapalat"/>
          <w:sz w:val="20"/>
          <w:szCs w:val="20"/>
          <w:lang w:val="es-ES"/>
        </w:rPr>
        <w:t xml:space="preserve"> </w:t>
      </w:r>
      <w:r w:rsidRPr="002C6D94">
        <w:rPr>
          <w:rFonts w:ascii="GHEA Grapalat" w:hAnsi="GHEA Grapalat"/>
          <w:sz w:val="20"/>
          <w:szCs w:val="20"/>
        </w:rPr>
        <w:t>հիման</w:t>
      </w:r>
      <w:r w:rsidRPr="002C6D94">
        <w:rPr>
          <w:rFonts w:ascii="GHEA Grapalat" w:hAnsi="GHEA Grapalat"/>
          <w:sz w:val="20"/>
          <w:szCs w:val="20"/>
          <w:lang w:val="es-ES"/>
        </w:rPr>
        <w:t xml:space="preserve"> </w:t>
      </w:r>
      <w:r w:rsidRPr="002C6D94">
        <w:rPr>
          <w:rFonts w:ascii="GHEA Grapalat" w:hAnsi="GHEA Grapalat"/>
          <w:sz w:val="20"/>
          <w:szCs w:val="20"/>
        </w:rPr>
        <w:t>վրա</w:t>
      </w:r>
      <w:r w:rsidRPr="002C6D94">
        <w:rPr>
          <w:rFonts w:ascii="GHEA Grapalat" w:hAnsi="GHEA Grapalat"/>
          <w:sz w:val="20"/>
          <w:szCs w:val="20"/>
          <w:lang w:val="es-ES"/>
        </w:rPr>
        <w:t xml:space="preserve"> </w:t>
      </w:r>
      <w:r w:rsidRPr="002C6D94">
        <w:rPr>
          <w:rFonts w:ascii="GHEA Grapalat" w:hAnsi="GHEA Grapalat"/>
          <w:sz w:val="20"/>
          <w:szCs w:val="20"/>
        </w:rPr>
        <w:t>կայացնում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գնման</w:t>
      </w:r>
      <w:r w:rsidRPr="002C6D94">
        <w:rPr>
          <w:rFonts w:ascii="GHEA Grapalat" w:hAnsi="GHEA Grapalat"/>
          <w:sz w:val="20"/>
          <w:szCs w:val="20"/>
          <w:lang w:val="es-ES"/>
        </w:rPr>
        <w:t xml:space="preserve"> </w:t>
      </w:r>
      <w:r w:rsidRPr="002C6D94">
        <w:rPr>
          <w:rFonts w:ascii="GHEA Grapalat" w:hAnsi="GHEA Grapalat"/>
          <w:sz w:val="20"/>
          <w:szCs w:val="20"/>
        </w:rPr>
        <w:t>գործընթացի</w:t>
      </w:r>
      <w:r w:rsidRPr="002C6D94">
        <w:rPr>
          <w:rFonts w:ascii="GHEA Grapalat" w:hAnsi="GHEA Grapalat"/>
          <w:sz w:val="20"/>
          <w:szCs w:val="20"/>
          <w:lang w:val="es-ES"/>
        </w:rPr>
        <w:t xml:space="preserve"> </w:t>
      </w:r>
      <w:r w:rsidRPr="002C6D94">
        <w:rPr>
          <w:rFonts w:ascii="GHEA Grapalat" w:hAnsi="GHEA Grapalat"/>
          <w:sz w:val="20"/>
          <w:szCs w:val="20"/>
        </w:rPr>
        <w:t>կասեցումը</w:t>
      </w:r>
      <w:r w:rsidRPr="002C6D94">
        <w:rPr>
          <w:rFonts w:ascii="GHEA Grapalat" w:hAnsi="GHEA Grapalat"/>
          <w:sz w:val="20"/>
          <w:szCs w:val="20"/>
          <w:lang w:val="es-ES"/>
        </w:rPr>
        <w:t xml:space="preserve"> </w:t>
      </w:r>
      <w:r w:rsidRPr="002C6D94">
        <w:rPr>
          <w:rFonts w:ascii="GHEA Grapalat" w:hAnsi="GHEA Grapalat"/>
          <w:sz w:val="20"/>
          <w:szCs w:val="20"/>
        </w:rPr>
        <w:t>վերացնելու</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որոշում</w:t>
      </w:r>
      <w:r w:rsidRPr="002C6D94">
        <w:rPr>
          <w:rFonts w:ascii="GHEA Grapalat" w:hAnsi="GHEA Grapalat"/>
          <w:sz w:val="20"/>
          <w:szCs w:val="20"/>
          <w:lang w:val="es-ES"/>
        </w:rPr>
        <w:t xml:space="preserve">: </w:t>
      </w:r>
      <w:r w:rsidRPr="002C6D94">
        <w:rPr>
          <w:rFonts w:ascii="GHEA Grapalat" w:hAnsi="GHEA Grapalat"/>
          <w:sz w:val="20"/>
          <w:szCs w:val="20"/>
        </w:rPr>
        <w:t>Դատարանը</w:t>
      </w:r>
      <w:r w:rsidRPr="002C6D94">
        <w:rPr>
          <w:rFonts w:ascii="GHEA Grapalat" w:hAnsi="GHEA Grapalat"/>
          <w:sz w:val="20"/>
          <w:szCs w:val="20"/>
          <w:lang w:val="es-ES"/>
        </w:rPr>
        <w:t xml:space="preserve"> </w:t>
      </w:r>
      <w:r w:rsidRPr="002C6D94">
        <w:rPr>
          <w:rFonts w:ascii="GHEA Grapalat" w:hAnsi="GHEA Grapalat"/>
          <w:sz w:val="20"/>
          <w:szCs w:val="20"/>
        </w:rPr>
        <w:t>սույն</w:t>
      </w:r>
      <w:r w:rsidRPr="002C6D94">
        <w:rPr>
          <w:rFonts w:ascii="GHEA Grapalat" w:hAnsi="GHEA Grapalat"/>
          <w:sz w:val="20"/>
          <w:szCs w:val="20"/>
          <w:lang w:val="es-ES"/>
        </w:rPr>
        <w:t xml:space="preserve"> </w:t>
      </w:r>
      <w:r w:rsidRPr="002C6D94">
        <w:rPr>
          <w:rFonts w:ascii="GHEA Grapalat" w:hAnsi="GHEA Grapalat"/>
          <w:sz w:val="20"/>
          <w:szCs w:val="20"/>
        </w:rPr>
        <w:t>կետով</w:t>
      </w:r>
      <w:r w:rsidRPr="002C6D94">
        <w:rPr>
          <w:rFonts w:ascii="GHEA Grapalat" w:hAnsi="GHEA Grapalat"/>
          <w:sz w:val="20"/>
          <w:szCs w:val="20"/>
          <w:lang w:val="es-ES"/>
        </w:rPr>
        <w:t xml:space="preserve"> </w:t>
      </w:r>
      <w:r w:rsidRPr="002C6D94">
        <w:rPr>
          <w:rFonts w:ascii="GHEA Grapalat" w:hAnsi="GHEA Grapalat"/>
          <w:sz w:val="20"/>
          <w:szCs w:val="20"/>
        </w:rPr>
        <w:t>նախատեսված</w:t>
      </w:r>
      <w:r w:rsidRPr="002C6D94">
        <w:rPr>
          <w:rFonts w:ascii="GHEA Grapalat" w:hAnsi="GHEA Grapalat"/>
          <w:sz w:val="20"/>
          <w:szCs w:val="20"/>
          <w:lang w:val="es-ES"/>
        </w:rPr>
        <w:t xml:space="preserve"> </w:t>
      </w:r>
      <w:r w:rsidRPr="002C6D94">
        <w:rPr>
          <w:rFonts w:ascii="GHEA Grapalat" w:hAnsi="GHEA Grapalat"/>
          <w:sz w:val="20"/>
          <w:szCs w:val="20"/>
        </w:rPr>
        <w:t>որոշումը</w:t>
      </w:r>
      <w:r w:rsidRPr="002C6D94">
        <w:rPr>
          <w:rFonts w:ascii="GHEA Grapalat" w:hAnsi="GHEA Grapalat"/>
          <w:sz w:val="20"/>
          <w:szCs w:val="20"/>
          <w:lang w:val="es-ES"/>
        </w:rPr>
        <w:t xml:space="preserve"> </w:t>
      </w:r>
      <w:r w:rsidRPr="002C6D94">
        <w:rPr>
          <w:rFonts w:ascii="GHEA Grapalat" w:hAnsi="GHEA Grapalat"/>
          <w:sz w:val="20"/>
          <w:szCs w:val="20"/>
        </w:rPr>
        <w:t>դրա</w:t>
      </w:r>
      <w:r w:rsidRPr="002C6D94">
        <w:rPr>
          <w:rFonts w:ascii="GHEA Grapalat" w:hAnsi="GHEA Grapalat"/>
          <w:sz w:val="20"/>
          <w:szCs w:val="20"/>
          <w:lang w:val="es-ES"/>
        </w:rPr>
        <w:t xml:space="preserve"> </w:t>
      </w:r>
      <w:r w:rsidRPr="002C6D94">
        <w:rPr>
          <w:rFonts w:ascii="GHEA Grapalat" w:hAnsi="GHEA Grapalat"/>
          <w:sz w:val="20"/>
          <w:szCs w:val="20"/>
        </w:rPr>
        <w:t>կայացման</w:t>
      </w:r>
      <w:r w:rsidRPr="002C6D94">
        <w:rPr>
          <w:rFonts w:ascii="GHEA Grapalat" w:hAnsi="GHEA Grapalat"/>
          <w:sz w:val="20"/>
          <w:szCs w:val="20"/>
          <w:lang w:val="es-ES"/>
        </w:rPr>
        <w:t xml:space="preserve"> </w:t>
      </w:r>
      <w:r w:rsidRPr="002C6D94">
        <w:rPr>
          <w:rFonts w:ascii="GHEA Grapalat" w:hAnsi="GHEA Grapalat"/>
          <w:sz w:val="20"/>
          <w:szCs w:val="20"/>
        </w:rPr>
        <w:t>օրն</w:t>
      </w:r>
      <w:r w:rsidRPr="002C6D94">
        <w:rPr>
          <w:rFonts w:ascii="GHEA Grapalat" w:hAnsi="GHEA Grapalat"/>
          <w:sz w:val="20"/>
          <w:szCs w:val="20"/>
          <w:lang w:val="es-ES"/>
        </w:rPr>
        <w:t xml:space="preserve"> </w:t>
      </w:r>
      <w:r w:rsidRPr="002C6D94">
        <w:rPr>
          <w:rFonts w:ascii="GHEA Grapalat" w:hAnsi="GHEA Grapalat"/>
          <w:sz w:val="20"/>
          <w:szCs w:val="20"/>
        </w:rPr>
        <w:t>անհապաղ</w:t>
      </w:r>
      <w:r w:rsidRPr="002C6D94">
        <w:rPr>
          <w:rFonts w:ascii="GHEA Grapalat" w:hAnsi="GHEA Grapalat"/>
          <w:sz w:val="20"/>
          <w:szCs w:val="20"/>
          <w:lang w:val="es-ES"/>
        </w:rPr>
        <w:t xml:space="preserve"> </w:t>
      </w:r>
      <w:r w:rsidRPr="002C6D94">
        <w:rPr>
          <w:rFonts w:ascii="GHEA Grapalat" w:hAnsi="GHEA Grapalat"/>
          <w:sz w:val="20"/>
          <w:szCs w:val="20"/>
        </w:rPr>
        <w:t>ուղարկում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մարմնի</w:t>
      </w:r>
      <w:r w:rsidRPr="002C6D94">
        <w:rPr>
          <w:rFonts w:ascii="GHEA Grapalat" w:hAnsi="GHEA Grapalat"/>
          <w:sz w:val="20"/>
          <w:szCs w:val="20"/>
          <w:lang w:val="es-ES"/>
        </w:rPr>
        <w:t xml:space="preserve"> </w:t>
      </w:r>
      <w:r w:rsidRPr="002C6D94">
        <w:rPr>
          <w:rFonts w:ascii="GHEA Grapalat" w:hAnsi="GHEA Grapalat"/>
          <w:sz w:val="20"/>
          <w:szCs w:val="20"/>
        </w:rPr>
        <w:t>պաշտոնական</w:t>
      </w:r>
      <w:r w:rsidRPr="002C6D94">
        <w:rPr>
          <w:rFonts w:ascii="GHEA Grapalat" w:hAnsi="GHEA Grapalat"/>
          <w:sz w:val="20"/>
          <w:szCs w:val="20"/>
          <w:lang w:val="es-ES"/>
        </w:rPr>
        <w:t xml:space="preserve"> </w:t>
      </w:r>
      <w:r w:rsidRPr="002C6D94">
        <w:rPr>
          <w:rFonts w:ascii="GHEA Grapalat" w:hAnsi="GHEA Grapalat"/>
          <w:sz w:val="20"/>
          <w:szCs w:val="20"/>
        </w:rPr>
        <w:t>էլեկտրոնային</w:t>
      </w:r>
      <w:r w:rsidRPr="002C6D94">
        <w:rPr>
          <w:rFonts w:ascii="GHEA Grapalat" w:hAnsi="GHEA Grapalat"/>
          <w:sz w:val="20"/>
          <w:szCs w:val="20"/>
          <w:lang w:val="es-ES"/>
        </w:rPr>
        <w:t xml:space="preserve"> </w:t>
      </w:r>
      <w:r w:rsidRPr="002C6D94">
        <w:rPr>
          <w:rFonts w:ascii="GHEA Grapalat" w:hAnsi="GHEA Grapalat"/>
          <w:sz w:val="20"/>
          <w:szCs w:val="20"/>
        </w:rPr>
        <w:t>փոստի</w:t>
      </w:r>
      <w:r w:rsidRPr="002C6D94">
        <w:rPr>
          <w:rFonts w:ascii="GHEA Grapalat" w:hAnsi="GHEA Grapalat"/>
          <w:sz w:val="20"/>
          <w:szCs w:val="20"/>
          <w:lang w:val="es-ES"/>
        </w:rPr>
        <w:t xml:space="preserve"> </w:t>
      </w:r>
      <w:r w:rsidRPr="002C6D94">
        <w:rPr>
          <w:rFonts w:ascii="GHEA Grapalat" w:hAnsi="GHEA Grapalat"/>
          <w:sz w:val="20"/>
          <w:szCs w:val="20"/>
        </w:rPr>
        <w:t>հասցեին</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մարմինն</w:t>
      </w:r>
      <w:r w:rsidRPr="002C6D94">
        <w:rPr>
          <w:rFonts w:ascii="GHEA Grapalat" w:hAnsi="GHEA Grapalat"/>
          <w:sz w:val="20"/>
          <w:szCs w:val="20"/>
          <w:lang w:val="es-ES"/>
        </w:rPr>
        <w:t xml:space="preserve"> </w:t>
      </w:r>
      <w:r w:rsidRPr="002C6D94">
        <w:rPr>
          <w:rFonts w:ascii="GHEA Grapalat" w:hAnsi="GHEA Grapalat"/>
          <w:sz w:val="20"/>
          <w:szCs w:val="20"/>
        </w:rPr>
        <w:t>այդ</w:t>
      </w:r>
      <w:r w:rsidRPr="002C6D94">
        <w:rPr>
          <w:rFonts w:ascii="GHEA Grapalat" w:hAnsi="GHEA Grapalat"/>
          <w:sz w:val="20"/>
          <w:szCs w:val="20"/>
          <w:lang w:val="es-ES"/>
        </w:rPr>
        <w:t xml:space="preserve"> </w:t>
      </w:r>
      <w:r w:rsidRPr="002C6D94">
        <w:rPr>
          <w:rFonts w:ascii="GHEA Grapalat" w:hAnsi="GHEA Grapalat"/>
          <w:sz w:val="20"/>
          <w:szCs w:val="20"/>
        </w:rPr>
        <w:t>որոշումն</w:t>
      </w:r>
      <w:r w:rsidRPr="002C6D94">
        <w:rPr>
          <w:rFonts w:ascii="GHEA Grapalat" w:hAnsi="GHEA Grapalat"/>
          <w:sz w:val="20"/>
          <w:szCs w:val="20"/>
          <w:lang w:val="es-ES"/>
        </w:rPr>
        <w:t xml:space="preserve"> </w:t>
      </w:r>
      <w:r w:rsidRPr="002C6D94">
        <w:rPr>
          <w:rFonts w:ascii="GHEA Grapalat" w:hAnsi="GHEA Grapalat"/>
          <w:sz w:val="20"/>
          <w:szCs w:val="20"/>
        </w:rPr>
        <w:t>անհապաղ</w:t>
      </w:r>
      <w:r w:rsidRPr="002C6D94">
        <w:rPr>
          <w:rFonts w:ascii="GHEA Grapalat" w:hAnsi="GHEA Grapalat"/>
          <w:sz w:val="20"/>
          <w:szCs w:val="20"/>
          <w:lang w:val="es-ES"/>
        </w:rPr>
        <w:t xml:space="preserve"> </w:t>
      </w:r>
      <w:r w:rsidRPr="002C6D94">
        <w:rPr>
          <w:rFonts w:ascii="GHEA Grapalat" w:hAnsi="GHEA Grapalat"/>
          <w:sz w:val="20"/>
          <w:szCs w:val="20"/>
        </w:rPr>
        <w:t>հրապարակում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տեղեկագրում</w:t>
      </w:r>
      <w:r w:rsidRPr="002C6D94">
        <w:rPr>
          <w:rFonts w:ascii="GHEA Grapalat" w:hAnsi="GHEA Grapalat"/>
          <w:sz w:val="20"/>
          <w:szCs w:val="20"/>
          <w:lang w:val="es-ES"/>
        </w:rPr>
        <w:t>:</w:t>
      </w:r>
    </w:p>
    <w:p w14:paraId="221BC13B" w14:textId="77777777" w:rsidR="003B269F" w:rsidRPr="002C6D94" w:rsidRDefault="003B269F" w:rsidP="002C6D94">
      <w:pPr>
        <w:ind w:firstLine="375"/>
        <w:jc w:val="both"/>
        <w:rPr>
          <w:rFonts w:ascii="GHEA Grapalat" w:hAnsi="GHEA Grapalat"/>
          <w:sz w:val="20"/>
          <w:szCs w:val="20"/>
          <w:lang w:val="es-ES"/>
        </w:rPr>
      </w:pPr>
      <w:r w:rsidRPr="002C6D94">
        <w:rPr>
          <w:rFonts w:ascii="Calibri" w:hAnsi="Calibri" w:cs="Calibri"/>
          <w:sz w:val="20"/>
          <w:szCs w:val="20"/>
          <w:lang w:val="es-ES"/>
        </w:rPr>
        <w:t> </w:t>
      </w: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21</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բողոքարկման</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sz w:val="20"/>
          <w:szCs w:val="20"/>
        </w:rPr>
        <w:t>վեճերով</w:t>
      </w:r>
      <w:r w:rsidRPr="002C6D94">
        <w:rPr>
          <w:rFonts w:ascii="GHEA Grapalat" w:hAnsi="GHEA Grapalat"/>
          <w:sz w:val="20"/>
          <w:szCs w:val="20"/>
          <w:lang w:val="es-ES"/>
        </w:rPr>
        <w:t xml:space="preserve"> </w:t>
      </w:r>
      <w:r w:rsidRPr="002C6D94">
        <w:rPr>
          <w:rFonts w:ascii="GHEA Grapalat" w:hAnsi="GHEA Grapalat"/>
          <w:sz w:val="20"/>
          <w:szCs w:val="20"/>
        </w:rPr>
        <w:t>դատարանի</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ակտն</w:t>
      </w:r>
      <w:r w:rsidRPr="002C6D94">
        <w:rPr>
          <w:rFonts w:ascii="GHEA Grapalat" w:hAnsi="GHEA Grapalat"/>
          <w:sz w:val="20"/>
          <w:szCs w:val="20"/>
          <w:lang w:val="es-ES"/>
        </w:rPr>
        <w:t xml:space="preserve"> </w:t>
      </w:r>
      <w:r w:rsidRPr="002C6D94">
        <w:rPr>
          <w:rFonts w:ascii="GHEA Grapalat" w:hAnsi="GHEA Grapalat"/>
          <w:sz w:val="20"/>
          <w:szCs w:val="20"/>
        </w:rPr>
        <w:t>ուժի</w:t>
      </w:r>
      <w:r w:rsidRPr="002C6D94">
        <w:rPr>
          <w:rFonts w:ascii="GHEA Grapalat" w:hAnsi="GHEA Grapalat"/>
          <w:sz w:val="20"/>
          <w:szCs w:val="20"/>
          <w:lang w:val="es-ES"/>
        </w:rPr>
        <w:t xml:space="preserve"> </w:t>
      </w:r>
      <w:r w:rsidRPr="002C6D94">
        <w:rPr>
          <w:rFonts w:ascii="GHEA Grapalat" w:hAnsi="GHEA Grapalat"/>
          <w:sz w:val="20"/>
          <w:szCs w:val="20"/>
        </w:rPr>
        <w:t>մեջ</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մտնում</w:t>
      </w:r>
      <w:r w:rsidRPr="002C6D94">
        <w:rPr>
          <w:rFonts w:ascii="GHEA Grapalat" w:hAnsi="GHEA Grapalat"/>
          <w:sz w:val="20"/>
          <w:szCs w:val="20"/>
          <w:lang w:val="es-ES"/>
        </w:rPr>
        <w:t xml:space="preserve"> </w:t>
      </w:r>
      <w:r w:rsidRPr="002C6D94">
        <w:rPr>
          <w:rFonts w:ascii="GHEA Grapalat" w:hAnsi="GHEA Grapalat"/>
          <w:sz w:val="20"/>
          <w:szCs w:val="20"/>
        </w:rPr>
        <w:t>հրապարակման</w:t>
      </w:r>
      <w:r w:rsidRPr="002C6D94">
        <w:rPr>
          <w:rFonts w:ascii="GHEA Grapalat" w:hAnsi="GHEA Grapalat"/>
          <w:sz w:val="20"/>
          <w:szCs w:val="20"/>
          <w:lang w:val="es-ES"/>
        </w:rPr>
        <w:t xml:space="preserve"> </w:t>
      </w:r>
      <w:r w:rsidRPr="002C6D94">
        <w:rPr>
          <w:rFonts w:ascii="GHEA Grapalat" w:hAnsi="GHEA Grapalat"/>
          <w:sz w:val="20"/>
          <w:szCs w:val="20"/>
        </w:rPr>
        <w:t>պահից</w:t>
      </w:r>
      <w:r w:rsidRPr="002C6D94">
        <w:rPr>
          <w:rFonts w:ascii="GHEA Grapalat" w:hAnsi="GHEA Grapalat"/>
          <w:sz w:val="20"/>
          <w:szCs w:val="20"/>
          <w:lang w:val="es-ES"/>
        </w:rPr>
        <w:t>:</w:t>
      </w:r>
    </w:p>
    <w:p w14:paraId="1DD0CA61"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12.22</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sz w:val="20"/>
          <w:szCs w:val="20"/>
        </w:rPr>
        <w:t>Պատվիրատուի</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գնահատող</w:t>
      </w:r>
      <w:r w:rsidRPr="002C6D94">
        <w:rPr>
          <w:rFonts w:ascii="GHEA Grapalat" w:hAnsi="GHEA Grapalat"/>
          <w:sz w:val="20"/>
          <w:szCs w:val="20"/>
          <w:lang w:val="es-ES"/>
        </w:rPr>
        <w:t xml:space="preserve"> </w:t>
      </w:r>
      <w:r w:rsidRPr="002C6D94">
        <w:rPr>
          <w:rFonts w:ascii="GHEA Grapalat" w:hAnsi="GHEA Grapalat"/>
          <w:sz w:val="20"/>
          <w:szCs w:val="20"/>
        </w:rPr>
        <w:t>հանձնաժողովի</w:t>
      </w:r>
      <w:r w:rsidRPr="002C6D94">
        <w:rPr>
          <w:rFonts w:ascii="GHEA Grapalat" w:hAnsi="GHEA Grapalat"/>
          <w:sz w:val="20"/>
          <w:szCs w:val="20"/>
          <w:lang w:val="es-ES"/>
        </w:rPr>
        <w:t xml:space="preserve"> </w:t>
      </w:r>
      <w:r w:rsidRPr="002C6D94">
        <w:rPr>
          <w:rFonts w:ascii="GHEA Grapalat" w:hAnsi="GHEA Grapalat"/>
          <w:sz w:val="20"/>
          <w:szCs w:val="20"/>
        </w:rPr>
        <w:t>գործողությունների</w:t>
      </w:r>
      <w:r w:rsidRPr="002C6D94">
        <w:rPr>
          <w:rFonts w:ascii="GHEA Grapalat" w:hAnsi="GHEA Grapalat"/>
          <w:sz w:val="20"/>
          <w:szCs w:val="20"/>
          <w:lang w:val="es-ES"/>
        </w:rPr>
        <w:t xml:space="preserve"> (</w:t>
      </w:r>
      <w:r w:rsidRPr="002C6D94">
        <w:rPr>
          <w:rFonts w:ascii="GHEA Grapalat" w:hAnsi="GHEA Grapalat"/>
          <w:sz w:val="20"/>
          <w:szCs w:val="20"/>
        </w:rPr>
        <w:t>անգործության</w:t>
      </w:r>
      <w:r w:rsidRPr="002C6D94">
        <w:rPr>
          <w:rFonts w:ascii="GHEA Grapalat" w:hAnsi="GHEA Grapalat"/>
          <w:sz w:val="20"/>
          <w:szCs w:val="20"/>
          <w:lang w:val="es-ES"/>
        </w:rPr>
        <w:t xml:space="preserve">) </w:t>
      </w:r>
      <w:r w:rsidRPr="002C6D94">
        <w:rPr>
          <w:rFonts w:ascii="GHEA Grapalat" w:hAnsi="GHEA Grapalat"/>
          <w:sz w:val="20"/>
          <w:szCs w:val="20"/>
        </w:rPr>
        <w:t>և</w:t>
      </w:r>
      <w:r w:rsidRPr="002C6D94">
        <w:rPr>
          <w:rFonts w:ascii="GHEA Grapalat" w:hAnsi="GHEA Grapalat"/>
          <w:sz w:val="20"/>
          <w:szCs w:val="20"/>
          <w:lang w:val="es-ES"/>
        </w:rPr>
        <w:t xml:space="preserve"> </w:t>
      </w:r>
      <w:r w:rsidRPr="002C6D94">
        <w:rPr>
          <w:rFonts w:ascii="GHEA Grapalat" w:hAnsi="GHEA Grapalat"/>
          <w:sz w:val="20"/>
          <w:szCs w:val="20"/>
        </w:rPr>
        <w:t>որոշումների</w:t>
      </w:r>
      <w:r w:rsidRPr="002C6D94">
        <w:rPr>
          <w:rFonts w:ascii="GHEA Grapalat" w:hAnsi="GHEA Grapalat"/>
          <w:sz w:val="20"/>
          <w:szCs w:val="20"/>
          <w:lang w:val="es-ES"/>
        </w:rPr>
        <w:t xml:space="preserve"> </w:t>
      </w:r>
      <w:r w:rsidRPr="002C6D94">
        <w:rPr>
          <w:rFonts w:ascii="GHEA Grapalat" w:hAnsi="GHEA Grapalat"/>
          <w:sz w:val="20"/>
          <w:szCs w:val="20"/>
        </w:rPr>
        <w:t>բողոքարկման</w:t>
      </w:r>
      <w:r w:rsidRPr="002C6D94">
        <w:rPr>
          <w:rFonts w:ascii="GHEA Grapalat" w:hAnsi="GHEA Grapalat"/>
          <w:sz w:val="20"/>
          <w:szCs w:val="20"/>
          <w:lang w:val="es-ES"/>
        </w:rPr>
        <w:t xml:space="preserve"> </w:t>
      </w:r>
      <w:r w:rsidRPr="002C6D94">
        <w:rPr>
          <w:rFonts w:ascii="GHEA Grapalat" w:hAnsi="GHEA Grapalat"/>
          <w:sz w:val="20"/>
          <w:szCs w:val="20"/>
        </w:rPr>
        <w:t>հետ</w:t>
      </w:r>
      <w:r w:rsidRPr="002C6D94">
        <w:rPr>
          <w:rFonts w:ascii="GHEA Grapalat" w:hAnsi="GHEA Grapalat"/>
          <w:sz w:val="20"/>
          <w:szCs w:val="20"/>
          <w:lang w:val="es-ES"/>
        </w:rPr>
        <w:t xml:space="preserve"> </w:t>
      </w:r>
      <w:r w:rsidRPr="002C6D94">
        <w:rPr>
          <w:rFonts w:ascii="GHEA Grapalat" w:hAnsi="GHEA Grapalat"/>
          <w:sz w:val="20"/>
          <w:szCs w:val="20"/>
        </w:rPr>
        <w:t>կապված</w:t>
      </w:r>
      <w:r w:rsidRPr="002C6D94">
        <w:rPr>
          <w:rFonts w:ascii="GHEA Grapalat" w:hAnsi="GHEA Grapalat"/>
          <w:sz w:val="20"/>
          <w:szCs w:val="20"/>
          <w:lang w:val="es-ES"/>
        </w:rPr>
        <w:t xml:space="preserve"> </w:t>
      </w:r>
      <w:r w:rsidRPr="002C6D94">
        <w:rPr>
          <w:rFonts w:ascii="GHEA Grapalat" w:hAnsi="GHEA Grapalat"/>
          <w:sz w:val="20"/>
          <w:szCs w:val="20"/>
        </w:rPr>
        <w:t>վեճերով</w:t>
      </w:r>
      <w:r w:rsidRPr="002C6D94">
        <w:rPr>
          <w:rFonts w:ascii="GHEA Grapalat" w:hAnsi="GHEA Grapalat"/>
          <w:sz w:val="20"/>
          <w:szCs w:val="20"/>
          <w:lang w:val="es-ES"/>
        </w:rPr>
        <w:t xml:space="preserve"> </w:t>
      </w:r>
      <w:r w:rsidRPr="002C6D94">
        <w:rPr>
          <w:rFonts w:ascii="GHEA Grapalat" w:hAnsi="GHEA Grapalat"/>
          <w:sz w:val="20"/>
          <w:szCs w:val="20"/>
        </w:rPr>
        <w:t>դատարանի</w:t>
      </w:r>
      <w:r w:rsidRPr="002C6D94">
        <w:rPr>
          <w:rFonts w:ascii="GHEA Grapalat" w:hAnsi="GHEA Grapalat"/>
          <w:sz w:val="20"/>
          <w:szCs w:val="20"/>
          <w:lang w:val="es-ES"/>
        </w:rPr>
        <w:t xml:space="preserve"> </w:t>
      </w:r>
      <w:r w:rsidRPr="002C6D94">
        <w:rPr>
          <w:rFonts w:ascii="GHEA Grapalat" w:hAnsi="GHEA Grapalat"/>
          <w:sz w:val="20"/>
          <w:szCs w:val="20"/>
        </w:rPr>
        <w:t>վճռի</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մասը</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այլ</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ակտը</w:t>
      </w:r>
      <w:r w:rsidRPr="002C6D94">
        <w:rPr>
          <w:rFonts w:ascii="GHEA Grapalat" w:hAnsi="GHEA Grapalat"/>
          <w:sz w:val="20"/>
          <w:szCs w:val="20"/>
          <w:lang w:val="es-ES"/>
        </w:rPr>
        <w:t xml:space="preserve"> </w:t>
      </w:r>
      <w:r w:rsidRPr="002C6D94">
        <w:rPr>
          <w:rFonts w:ascii="GHEA Grapalat" w:hAnsi="GHEA Grapalat"/>
          <w:sz w:val="20"/>
          <w:szCs w:val="20"/>
        </w:rPr>
        <w:t>դրա</w:t>
      </w:r>
      <w:r w:rsidRPr="002C6D94">
        <w:rPr>
          <w:rFonts w:ascii="GHEA Grapalat" w:hAnsi="GHEA Grapalat"/>
          <w:sz w:val="20"/>
          <w:szCs w:val="20"/>
          <w:lang w:val="es-ES"/>
        </w:rPr>
        <w:t xml:space="preserve"> </w:t>
      </w:r>
      <w:r w:rsidRPr="002C6D94">
        <w:rPr>
          <w:rFonts w:ascii="GHEA Grapalat" w:hAnsi="GHEA Grapalat"/>
          <w:sz w:val="20"/>
          <w:szCs w:val="20"/>
        </w:rPr>
        <w:t>հրապարակման</w:t>
      </w:r>
      <w:r w:rsidRPr="002C6D94">
        <w:rPr>
          <w:rFonts w:ascii="GHEA Grapalat" w:hAnsi="GHEA Grapalat"/>
          <w:sz w:val="20"/>
          <w:szCs w:val="20"/>
          <w:lang w:val="es-ES"/>
        </w:rPr>
        <w:t xml:space="preserve"> </w:t>
      </w:r>
      <w:r w:rsidRPr="002C6D94">
        <w:rPr>
          <w:rFonts w:ascii="GHEA Grapalat" w:hAnsi="GHEA Grapalat"/>
          <w:sz w:val="20"/>
          <w:szCs w:val="20"/>
        </w:rPr>
        <w:t>օրն</w:t>
      </w:r>
      <w:r w:rsidRPr="002C6D94">
        <w:rPr>
          <w:rFonts w:ascii="GHEA Grapalat" w:hAnsi="GHEA Grapalat"/>
          <w:sz w:val="20"/>
          <w:szCs w:val="20"/>
          <w:lang w:val="es-ES"/>
        </w:rPr>
        <w:t xml:space="preserve"> </w:t>
      </w:r>
      <w:r w:rsidRPr="002C6D94">
        <w:rPr>
          <w:rFonts w:ascii="GHEA Grapalat" w:hAnsi="GHEA Grapalat"/>
          <w:sz w:val="20"/>
          <w:szCs w:val="20"/>
        </w:rPr>
        <w:t>ուղարկվում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մարմնի</w:t>
      </w:r>
      <w:r w:rsidRPr="002C6D94">
        <w:rPr>
          <w:rFonts w:ascii="GHEA Grapalat" w:hAnsi="GHEA Grapalat"/>
          <w:sz w:val="20"/>
          <w:szCs w:val="20"/>
          <w:lang w:val="es-ES"/>
        </w:rPr>
        <w:t xml:space="preserve"> </w:t>
      </w:r>
      <w:r w:rsidRPr="002C6D94">
        <w:rPr>
          <w:rFonts w:ascii="GHEA Grapalat" w:hAnsi="GHEA Grapalat"/>
          <w:sz w:val="20"/>
          <w:szCs w:val="20"/>
        </w:rPr>
        <w:t>պաշտոնական</w:t>
      </w:r>
      <w:r w:rsidRPr="002C6D94">
        <w:rPr>
          <w:rFonts w:ascii="GHEA Grapalat" w:hAnsi="GHEA Grapalat"/>
          <w:sz w:val="20"/>
          <w:szCs w:val="20"/>
          <w:lang w:val="es-ES"/>
        </w:rPr>
        <w:t xml:space="preserve"> </w:t>
      </w:r>
      <w:r w:rsidRPr="002C6D94">
        <w:rPr>
          <w:rFonts w:ascii="GHEA Grapalat" w:hAnsi="GHEA Grapalat"/>
          <w:sz w:val="20"/>
          <w:szCs w:val="20"/>
        </w:rPr>
        <w:t>էլեկտրոնային</w:t>
      </w:r>
      <w:r w:rsidRPr="002C6D94">
        <w:rPr>
          <w:rFonts w:ascii="GHEA Grapalat" w:hAnsi="GHEA Grapalat"/>
          <w:sz w:val="20"/>
          <w:szCs w:val="20"/>
          <w:lang w:val="es-ES"/>
        </w:rPr>
        <w:t xml:space="preserve"> </w:t>
      </w:r>
      <w:r w:rsidRPr="002C6D94">
        <w:rPr>
          <w:rFonts w:ascii="GHEA Grapalat" w:hAnsi="GHEA Grapalat"/>
          <w:sz w:val="20"/>
          <w:szCs w:val="20"/>
        </w:rPr>
        <w:t>փոստի</w:t>
      </w:r>
      <w:r w:rsidRPr="002C6D94">
        <w:rPr>
          <w:rFonts w:ascii="GHEA Grapalat" w:hAnsi="GHEA Grapalat"/>
          <w:sz w:val="20"/>
          <w:szCs w:val="20"/>
          <w:lang w:val="es-ES"/>
        </w:rPr>
        <w:t xml:space="preserve"> </w:t>
      </w:r>
      <w:r w:rsidRPr="002C6D94">
        <w:rPr>
          <w:rFonts w:ascii="GHEA Grapalat" w:hAnsi="GHEA Grapalat"/>
          <w:sz w:val="20"/>
          <w:szCs w:val="20"/>
        </w:rPr>
        <w:t>հասցեին</w:t>
      </w:r>
      <w:r w:rsidRPr="002C6D94">
        <w:rPr>
          <w:rFonts w:ascii="GHEA Grapalat" w:hAnsi="GHEA Grapalat"/>
          <w:sz w:val="20"/>
          <w:szCs w:val="20"/>
          <w:lang w:val="es-ES"/>
        </w:rPr>
        <w:t xml:space="preserve">: </w:t>
      </w:r>
      <w:r w:rsidRPr="002C6D94">
        <w:rPr>
          <w:rFonts w:ascii="GHEA Grapalat" w:hAnsi="GHEA Grapalat"/>
          <w:sz w:val="20"/>
          <w:szCs w:val="20"/>
        </w:rPr>
        <w:t>Լիազորված</w:t>
      </w:r>
      <w:r w:rsidRPr="002C6D94">
        <w:rPr>
          <w:rFonts w:ascii="GHEA Grapalat" w:hAnsi="GHEA Grapalat"/>
          <w:sz w:val="20"/>
          <w:szCs w:val="20"/>
          <w:lang w:val="es-ES"/>
        </w:rPr>
        <w:t xml:space="preserve"> </w:t>
      </w:r>
      <w:r w:rsidRPr="002C6D94">
        <w:rPr>
          <w:rFonts w:ascii="GHEA Grapalat" w:hAnsi="GHEA Grapalat"/>
          <w:sz w:val="20"/>
          <w:szCs w:val="20"/>
        </w:rPr>
        <w:t>մարմինը</w:t>
      </w:r>
      <w:r w:rsidRPr="002C6D94">
        <w:rPr>
          <w:rFonts w:ascii="GHEA Grapalat" w:hAnsi="GHEA Grapalat"/>
          <w:sz w:val="20"/>
          <w:szCs w:val="20"/>
          <w:lang w:val="es-ES"/>
        </w:rPr>
        <w:t xml:space="preserve"> </w:t>
      </w:r>
      <w:r w:rsidRPr="002C6D94">
        <w:rPr>
          <w:rFonts w:ascii="GHEA Grapalat" w:hAnsi="GHEA Grapalat"/>
          <w:sz w:val="20"/>
          <w:szCs w:val="20"/>
        </w:rPr>
        <w:t>դատարանի</w:t>
      </w:r>
      <w:r w:rsidRPr="002C6D94">
        <w:rPr>
          <w:rFonts w:ascii="GHEA Grapalat" w:hAnsi="GHEA Grapalat"/>
          <w:sz w:val="20"/>
          <w:szCs w:val="20"/>
          <w:lang w:val="es-ES"/>
        </w:rPr>
        <w:t xml:space="preserve"> </w:t>
      </w:r>
      <w:r w:rsidRPr="002C6D94">
        <w:rPr>
          <w:rFonts w:ascii="GHEA Grapalat" w:hAnsi="GHEA Grapalat"/>
          <w:sz w:val="20"/>
          <w:szCs w:val="20"/>
        </w:rPr>
        <w:t>վճռի</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մասը</w:t>
      </w:r>
      <w:r w:rsidRPr="002C6D94">
        <w:rPr>
          <w:rFonts w:ascii="GHEA Grapalat" w:hAnsi="GHEA Grapalat"/>
          <w:sz w:val="20"/>
          <w:szCs w:val="20"/>
          <w:lang w:val="es-ES"/>
        </w:rPr>
        <w:t xml:space="preserve"> </w:t>
      </w:r>
      <w:r w:rsidRPr="002C6D94">
        <w:rPr>
          <w:rFonts w:ascii="GHEA Grapalat" w:hAnsi="GHEA Grapalat"/>
          <w:sz w:val="20"/>
          <w:szCs w:val="20"/>
        </w:rPr>
        <w:t>կամ</w:t>
      </w:r>
      <w:r w:rsidRPr="002C6D94">
        <w:rPr>
          <w:rFonts w:ascii="GHEA Grapalat" w:hAnsi="GHEA Grapalat"/>
          <w:sz w:val="20"/>
          <w:szCs w:val="20"/>
          <w:lang w:val="es-ES"/>
        </w:rPr>
        <w:t xml:space="preserve"> </w:t>
      </w:r>
      <w:r w:rsidRPr="002C6D94">
        <w:rPr>
          <w:rFonts w:ascii="GHEA Grapalat" w:hAnsi="GHEA Grapalat"/>
          <w:sz w:val="20"/>
          <w:szCs w:val="20"/>
        </w:rPr>
        <w:t>այլ</w:t>
      </w:r>
      <w:r w:rsidRPr="002C6D94">
        <w:rPr>
          <w:rFonts w:ascii="GHEA Grapalat" w:hAnsi="GHEA Grapalat"/>
          <w:sz w:val="20"/>
          <w:szCs w:val="20"/>
          <w:lang w:val="es-ES"/>
        </w:rPr>
        <w:t xml:space="preserve"> </w:t>
      </w:r>
      <w:r w:rsidRPr="002C6D94">
        <w:rPr>
          <w:rFonts w:ascii="GHEA Grapalat" w:hAnsi="GHEA Grapalat"/>
          <w:sz w:val="20"/>
          <w:szCs w:val="20"/>
        </w:rPr>
        <w:t>եզրափակիչ</w:t>
      </w:r>
      <w:r w:rsidRPr="002C6D94">
        <w:rPr>
          <w:rFonts w:ascii="GHEA Grapalat" w:hAnsi="GHEA Grapalat"/>
          <w:sz w:val="20"/>
          <w:szCs w:val="20"/>
          <w:lang w:val="es-ES"/>
        </w:rPr>
        <w:t xml:space="preserve"> </w:t>
      </w:r>
      <w:r w:rsidRPr="002C6D94">
        <w:rPr>
          <w:rFonts w:ascii="GHEA Grapalat" w:hAnsi="GHEA Grapalat"/>
          <w:sz w:val="20"/>
          <w:szCs w:val="20"/>
        </w:rPr>
        <w:t>դատական</w:t>
      </w:r>
      <w:r w:rsidRPr="002C6D94">
        <w:rPr>
          <w:rFonts w:ascii="GHEA Grapalat" w:hAnsi="GHEA Grapalat"/>
          <w:sz w:val="20"/>
          <w:szCs w:val="20"/>
          <w:lang w:val="es-ES"/>
        </w:rPr>
        <w:t xml:space="preserve"> </w:t>
      </w:r>
      <w:r w:rsidRPr="002C6D94">
        <w:rPr>
          <w:rFonts w:ascii="GHEA Grapalat" w:hAnsi="GHEA Grapalat"/>
          <w:sz w:val="20"/>
          <w:szCs w:val="20"/>
        </w:rPr>
        <w:t>ակտն</w:t>
      </w:r>
      <w:r w:rsidRPr="002C6D94">
        <w:rPr>
          <w:rFonts w:ascii="GHEA Grapalat" w:hAnsi="GHEA Grapalat"/>
          <w:sz w:val="20"/>
          <w:szCs w:val="20"/>
          <w:lang w:val="es-ES"/>
        </w:rPr>
        <w:t xml:space="preserve"> </w:t>
      </w:r>
      <w:r w:rsidRPr="002C6D94">
        <w:rPr>
          <w:rFonts w:ascii="GHEA Grapalat" w:hAnsi="GHEA Grapalat"/>
          <w:sz w:val="20"/>
          <w:szCs w:val="20"/>
        </w:rPr>
        <w:t>անհապաղ</w:t>
      </w:r>
      <w:r w:rsidRPr="002C6D94">
        <w:rPr>
          <w:rFonts w:ascii="GHEA Grapalat" w:hAnsi="GHEA Grapalat"/>
          <w:sz w:val="20"/>
          <w:szCs w:val="20"/>
          <w:lang w:val="es-ES"/>
        </w:rPr>
        <w:t xml:space="preserve"> </w:t>
      </w:r>
      <w:r w:rsidRPr="002C6D94">
        <w:rPr>
          <w:rFonts w:ascii="GHEA Grapalat" w:hAnsi="GHEA Grapalat"/>
          <w:sz w:val="20"/>
          <w:szCs w:val="20"/>
        </w:rPr>
        <w:t>հրապարակում</w:t>
      </w:r>
      <w:r w:rsidRPr="002C6D94">
        <w:rPr>
          <w:rFonts w:ascii="GHEA Grapalat" w:hAnsi="GHEA Grapalat"/>
          <w:sz w:val="20"/>
          <w:szCs w:val="20"/>
          <w:lang w:val="es-ES"/>
        </w:rPr>
        <w:t xml:space="preserve"> </w:t>
      </w:r>
      <w:r w:rsidRPr="002C6D94">
        <w:rPr>
          <w:rFonts w:ascii="GHEA Grapalat" w:hAnsi="GHEA Grapalat"/>
          <w:sz w:val="20"/>
          <w:szCs w:val="20"/>
        </w:rPr>
        <w:t>է</w:t>
      </w:r>
      <w:r w:rsidRPr="002C6D94">
        <w:rPr>
          <w:rFonts w:ascii="GHEA Grapalat" w:hAnsi="GHEA Grapalat"/>
          <w:sz w:val="20"/>
          <w:szCs w:val="20"/>
          <w:lang w:val="es-ES"/>
        </w:rPr>
        <w:t xml:space="preserve"> </w:t>
      </w:r>
      <w:r w:rsidRPr="002C6D94">
        <w:rPr>
          <w:rFonts w:ascii="GHEA Grapalat" w:hAnsi="GHEA Grapalat"/>
          <w:sz w:val="20"/>
          <w:szCs w:val="20"/>
        </w:rPr>
        <w:t>տեղեկագրում</w:t>
      </w:r>
      <w:r w:rsidRPr="002C6D94">
        <w:rPr>
          <w:rFonts w:ascii="GHEA Grapalat" w:hAnsi="GHEA Grapalat"/>
          <w:sz w:val="20"/>
          <w:szCs w:val="20"/>
          <w:lang w:val="es-ES"/>
        </w:rPr>
        <w:t>:</w:t>
      </w:r>
    </w:p>
    <w:p w14:paraId="6DF0ABD3" w14:textId="77777777" w:rsidR="003B269F" w:rsidRPr="002C6D94" w:rsidRDefault="003B269F" w:rsidP="002C6D94">
      <w:pPr>
        <w:ind w:firstLine="375"/>
        <w:jc w:val="both"/>
        <w:rPr>
          <w:rFonts w:ascii="GHEA Grapalat" w:hAnsi="GHEA Grapalat"/>
          <w:sz w:val="20"/>
          <w:szCs w:val="20"/>
          <w:lang w:val="es-ES"/>
        </w:rPr>
      </w:pPr>
      <w:r w:rsidRPr="002C6D94">
        <w:rPr>
          <w:rFonts w:ascii="GHEA Grapalat" w:hAnsi="GHEA Grapalat"/>
          <w:sz w:val="20"/>
          <w:szCs w:val="20"/>
          <w:lang w:val="es-ES"/>
        </w:rPr>
        <w:t>12</w:t>
      </w:r>
      <w:r w:rsidRPr="002C6D94">
        <w:rPr>
          <w:rFonts w:ascii="Cambria Math" w:hAnsi="Cambria Math" w:cs="Cambria Math"/>
          <w:sz w:val="20"/>
          <w:szCs w:val="20"/>
          <w:lang w:val="es-ES"/>
        </w:rPr>
        <w:t>․</w:t>
      </w:r>
      <w:r w:rsidRPr="002C6D94">
        <w:rPr>
          <w:rFonts w:ascii="GHEA Grapalat" w:hAnsi="GHEA Grapalat"/>
          <w:sz w:val="20"/>
          <w:szCs w:val="20"/>
          <w:lang w:val="es-ES"/>
        </w:rPr>
        <w:t>23</w:t>
      </w:r>
      <w:r w:rsidRPr="002C6D94">
        <w:rPr>
          <w:rFonts w:ascii="Cambria Math" w:hAnsi="Cambria Math" w:cs="Cambria Math"/>
          <w:sz w:val="20"/>
          <w:szCs w:val="20"/>
          <w:lang w:val="es-ES"/>
        </w:rPr>
        <w:t>․</w:t>
      </w:r>
      <w:r w:rsidRPr="002C6D94">
        <w:rPr>
          <w:rFonts w:ascii="GHEA Grapalat" w:hAnsi="GHEA Grapalat"/>
          <w:sz w:val="20"/>
          <w:szCs w:val="20"/>
          <w:lang w:val="es-ES"/>
        </w:rPr>
        <w:t xml:space="preserve"> </w:t>
      </w:r>
      <w:r w:rsidRPr="002C6D94">
        <w:rPr>
          <w:rFonts w:ascii="GHEA Grapalat" w:hAnsi="GHEA Grapalat" w:cs="GHEA Grapalat"/>
          <w:sz w:val="20"/>
          <w:szCs w:val="20"/>
        </w:rPr>
        <w:t>Բողոքարկման</w:t>
      </w:r>
      <w:r w:rsidRPr="002C6D94">
        <w:rPr>
          <w:rFonts w:ascii="GHEA Grapalat" w:hAnsi="GHEA Grapalat"/>
          <w:sz w:val="20"/>
          <w:szCs w:val="20"/>
          <w:lang w:val="es-ES"/>
        </w:rPr>
        <w:t xml:space="preserve"> </w:t>
      </w:r>
      <w:r w:rsidRPr="002C6D94">
        <w:rPr>
          <w:rFonts w:ascii="GHEA Grapalat" w:hAnsi="GHEA Grapalat" w:cs="GHEA Grapalat"/>
          <w:sz w:val="20"/>
          <w:szCs w:val="20"/>
        </w:rPr>
        <w:t>համար</w:t>
      </w:r>
      <w:r w:rsidRPr="002C6D94">
        <w:rPr>
          <w:rFonts w:ascii="GHEA Grapalat" w:hAnsi="GHEA Grapalat"/>
          <w:sz w:val="20"/>
          <w:szCs w:val="20"/>
          <w:lang w:val="es-ES"/>
        </w:rPr>
        <w:t xml:space="preserve"> </w:t>
      </w:r>
      <w:r w:rsidRPr="002C6D94">
        <w:rPr>
          <w:rFonts w:ascii="GHEA Grapalat" w:hAnsi="GHEA Grapalat" w:cs="GHEA Grapalat"/>
          <w:sz w:val="20"/>
          <w:szCs w:val="20"/>
        </w:rPr>
        <w:t>գանձվող</w:t>
      </w:r>
      <w:r w:rsidRPr="002C6D94">
        <w:rPr>
          <w:rFonts w:ascii="GHEA Grapalat" w:hAnsi="GHEA Grapalat"/>
          <w:sz w:val="20"/>
          <w:szCs w:val="20"/>
          <w:lang w:val="es-ES"/>
        </w:rPr>
        <w:t xml:space="preserve"> </w:t>
      </w:r>
      <w:r w:rsidRPr="002C6D94">
        <w:rPr>
          <w:rFonts w:ascii="GHEA Grapalat" w:hAnsi="GHEA Grapalat"/>
          <w:sz w:val="20"/>
          <w:szCs w:val="20"/>
        </w:rPr>
        <w:t>պետական</w:t>
      </w:r>
      <w:r w:rsidRPr="002C6D94">
        <w:rPr>
          <w:rFonts w:ascii="GHEA Grapalat" w:hAnsi="GHEA Grapalat"/>
          <w:sz w:val="20"/>
          <w:szCs w:val="20"/>
          <w:lang w:val="es-ES"/>
        </w:rPr>
        <w:t xml:space="preserve"> </w:t>
      </w:r>
      <w:r w:rsidRPr="002C6D94">
        <w:rPr>
          <w:rFonts w:ascii="GHEA Grapalat" w:hAnsi="GHEA Grapalat"/>
          <w:sz w:val="20"/>
          <w:szCs w:val="20"/>
        </w:rPr>
        <w:t>տուրքերի</w:t>
      </w:r>
      <w:r w:rsidRPr="002C6D94">
        <w:rPr>
          <w:rFonts w:ascii="GHEA Grapalat" w:hAnsi="GHEA Grapalat"/>
          <w:sz w:val="20"/>
          <w:szCs w:val="20"/>
          <w:lang w:val="es-ES"/>
        </w:rPr>
        <w:t xml:space="preserve"> </w:t>
      </w:r>
      <w:r w:rsidRPr="002C6D94">
        <w:rPr>
          <w:rFonts w:ascii="GHEA Grapalat" w:hAnsi="GHEA Grapalat"/>
          <w:sz w:val="20"/>
          <w:szCs w:val="20"/>
        </w:rPr>
        <w:t>դրույքաչափերը</w:t>
      </w:r>
      <w:r w:rsidRPr="002C6D94">
        <w:rPr>
          <w:rFonts w:ascii="GHEA Grapalat" w:hAnsi="GHEA Grapalat"/>
          <w:sz w:val="20"/>
          <w:szCs w:val="20"/>
          <w:lang w:val="es-ES"/>
        </w:rPr>
        <w:t xml:space="preserve"> </w:t>
      </w:r>
      <w:r w:rsidRPr="002C6D94">
        <w:rPr>
          <w:rFonts w:ascii="GHEA Grapalat" w:hAnsi="GHEA Grapalat"/>
          <w:sz w:val="20"/>
          <w:szCs w:val="20"/>
        </w:rPr>
        <w:t>սահմանված</w:t>
      </w:r>
      <w:r w:rsidRPr="002C6D94">
        <w:rPr>
          <w:rFonts w:ascii="GHEA Grapalat" w:hAnsi="GHEA Grapalat"/>
          <w:sz w:val="20"/>
          <w:szCs w:val="20"/>
          <w:lang w:val="es-ES"/>
        </w:rPr>
        <w:t xml:space="preserve"> </w:t>
      </w:r>
      <w:r w:rsidRPr="002C6D94">
        <w:rPr>
          <w:rFonts w:ascii="GHEA Grapalat" w:hAnsi="GHEA Grapalat"/>
          <w:sz w:val="20"/>
          <w:szCs w:val="20"/>
        </w:rPr>
        <w:t>են</w:t>
      </w:r>
      <w:r w:rsidRPr="002C6D94">
        <w:rPr>
          <w:rFonts w:ascii="GHEA Grapalat" w:hAnsi="GHEA Grapalat"/>
          <w:sz w:val="20"/>
          <w:szCs w:val="20"/>
          <w:lang w:val="es-ES"/>
        </w:rPr>
        <w:t xml:space="preserve"> «</w:t>
      </w:r>
      <w:r w:rsidRPr="002C6D94">
        <w:rPr>
          <w:rFonts w:ascii="GHEA Grapalat" w:hAnsi="GHEA Grapalat"/>
          <w:sz w:val="20"/>
          <w:szCs w:val="20"/>
        </w:rPr>
        <w:t>Պետական</w:t>
      </w:r>
      <w:r w:rsidRPr="002C6D94">
        <w:rPr>
          <w:rFonts w:ascii="GHEA Grapalat" w:hAnsi="GHEA Grapalat"/>
          <w:sz w:val="20"/>
          <w:szCs w:val="20"/>
          <w:lang w:val="es-ES"/>
        </w:rPr>
        <w:t xml:space="preserve"> </w:t>
      </w:r>
      <w:r w:rsidRPr="002C6D94">
        <w:rPr>
          <w:rFonts w:ascii="GHEA Grapalat" w:hAnsi="GHEA Grapalat"/>
          <w:sz w:val="20"/>
          <w:szCs w:val="20"/>
        </w:rPr>
        <w:t>տուրքի</w:t>
      </w:r>
      <w:r w:rsidRPr="002C6D94">
        <w:rPr>
          <w:rFonts w:ascii="GHEA Grapalat" w:hAnsi="GHEA Grapalat"/>
          <w:sz w:val="20"/>
          <w:szCs w:val="20"/>
          <w:lang w:val="es-ES"/>
        </w:rPr>
        <w:t xml:space="preserve"> </w:t>
      </w:r>
      <w:r w:rsidRPr="002C6D94">
        <w:rPr>
          <w:rFonts w:ascii="GHEA Grapalat" w:hAnsi="GHEA Grapalat"/>
          <w:sz w:val="20"/>
          <w:szCs w:val="20"/>
        </w:rPr>
        <w:t>մասին</w:t>
      </w:r>
      <w:r w:rsidRPr="002C6D94">
        <w:rPr>
          <w:rFonts w:ascii="GHEA Grapalat" w:hAnsi="GHEA Grapalat"/>
          <w:sz w:val="20"/>
          <w:szCs w:val="20"/>
          <w:lang w:val="es-ES"/>
        </w:rPr>
        <w:t xml:space="preserve">» </w:t>
      </w:r>
      <w:r w:rsidRPr="002C6D94">
        <w:rPr>
          <w:rFonts w:ascii="GHEA Grapalat" w:hAnsi="GHEA Grapalat"/>
          <w:sz w:val="20"/>
          <w:szCs w:val="20"/>
        </w:rPr>
        <w:t>օրենքով։</w:t>
      </w:r>
    </w:p>
    <w:p w14:paraId="44FCAD85" w14:textId="77777777" w:rsidR="00096865" w:rsidRPr="002C6D94" w:rsidRDefault="003B269F" w:rsidP="002C6D94">
      <w:pPr>
        <w:jc w:val="center"/>
        <w:rPr>
          <w:rFonts w:ascii="GHEA Grapalat" w:hAnsi="GHEA Grapalat"/>
          <w:b/>
          <w:szCs w:val="22"/>
          <w:lang w:val="af-ZA"/>
        </w:rPr>
      </w:pPr>
      <w:r w:rsidRPr="002C6D94">
        <w:rPr>
          <w:rFonts w:ascii="GHEA Grapalat" w:hAnsi="GHEA Grapalat" w:cs="Sylfaen"/>
          <w:b/>
          <w:szCs w:val="22"/>
          <w:lang w:val="es-ES"/>
        </w:rPr>
        <w:br w:type="page"/>
      </w:r>
      <w:r w:rsidR="00096865" w:rsidRPr="002C6D94">
        <w:rPr>
          <w:rFonts w:ascii="GHEA Grapalat" w:hAnsi="GHEA Grapalat" w:cs="Sylfaen"/>
          <w:b/>
          <w:szCs w:val="22"/>
          <w:lang w:val="es-ES"/>
        </w:rPr>
        <w:lastRenderedPageBreak/>
        <w:t>ՄԱՍ</w:t>
      </w:r>
      <w:r w:rsidR="00096865" w:rsidRPr="002C6D94">
        <w:rPr>
          <w:rFonts w:ascii="GHEA Grapalat" w:hAnsi="GHEA Grapalat"/>
          <w:b/>
          <w:szCs w:val="22"/>
          <w:lang w:val="af-ZA"/>
        </w:rPr>
        <w:t xml:space="preserve">  II</w:t>
      </w:r>
    </w:p>
    <w:p w14:paraId="2C99A880" w14:textId="0F90412E" w:rsidR="00096865" w:rsidRPr="002C6D94" w:rsidRDefault="00096865" w:rsidP="002C6D94">
      <w:pPr>
        <w:pStyle w:val="aa"/>
        <w:ind w:right="-7"/>
        <w:jc w:val="center"/>
        <w:rPr>
          <w:rFonts w:ascii="GHEA Grapalat" w:hAnsi="GHEA Grapalat"/>
          <w:b/>
          <w:szCs w:val="22"/>
          <w:lang w:val="af-ZA"/>
        </w:rPr>
      </w:pPr>
      <w:r w:rsidRPr="002C6D94">
        <w:rPr>
          <w:rFonts w:ascii="GHEA Grapalat" w:hAnsi="GHEA Grapalat" w:cs="Sylfaen"/>
          <w:b/>
          <w:szCs w:val="22"/>
          <w:lang w:val="es-ES"/>
        </w:rPr>
        <w:t>ՀՐԱՀԱՆԳ</w:t>
      </w:r>
    </w:p>
    <w:p w14:paraId="1DE20088" w14:textId="06509E36" w:rsidR="00096865" w:rsidRPr="002C6D94" w:rsidRDefault="00040653" w:rsidP="002C6D94">
      <w:pPr>
        <w:pStyle w:val="aa"/>
        <w:ind w:right="-7"/>
        <w:jc w:val="center"/>
        <w:rPr>
          <w:rFonts w:ascii="GHEA Grapalat" w:hAnsi="GHEA Grapalat"/>
          <w:b/>
          <w:szCs w:val="22"/>
          <w:lang w:val="af-ZA"/>
        </w:rPr>
      </w:pPr>
      <w:r w:rsidRPr="002C6D94">
        <w:rPr>
          <w:rFonts w:ascii="GHEA Grapalat" w:hAnsi="GHEA Grapalat" w:cs="Sylfaen"/>
          <w:b/>
          <w:szCs w:val="22"/>
          <w:lang w:val="es-ES"/>
        </w:rPr>
        <w:t>ԳՆԱՆՇՄԱՆ ՀԱՐՑՄԱՆ</w:t>
      </w:r>
      <w:r w:rsidR="00096865" w:rsidRPr="002C6D94">
        <w:rPr>
          <w:rFonts w:ascii="GHEA Grapalat" w:hAnsi="GHEA Grapalat"/>
          <w:b/>
          <w:szCs w:val="22"/>
          <w:lang w:val="af-ZA"/>
        </w:rPr>
        <w:t xml:space="preserve"> </w:t>
      </w:r>
      <w:r w:rsidR="00096865" w:rsidRPr="002C6D94">
        <w:rPr>
          <w:rFonts w:ascii="GHEA Grapalat" w:hAnsi="GHEA Grapalat" w:cs="Sylfaen"/>
          <w:b/>
          <w:szCs w:val="22"/>
          <w:lang w:val="es-ES"/>
        </w:rPr>
        <w:t>ՀԱՅՏԸ</w:t>
      </w:r>
      <w:r w:rsidR="00096865" w:rsidRPr="002C6D94">
        <w:rPr>
          <w:rFonts w:ascii="GHEA Grapalat" w:hAnsi="GHEA Grapalat"/>
          <w:b/>
          <w:szCs w:val="22"/>
          <w:lang w:val="af-ZA"/>
        </w:rPr>
        <w:t xml:space="preserve"> </w:t>
      </w:r>
      <w:r w:rsidR="00096865" w:rsidRPr="002C6D94">
        <w:rPr>
          <w:rFonts w:ascii="GHEA Grapalat" w:hAnsi="GHEA Grapalat" w:cs="Sylfaen"/>
          <w:b/>
          <w:szCs w:val="22"/>
          <w:lang w:val="es-ES"/>
        </w:rPr>
        <w:t>ՊԱՏՐԱՍՏԵԼՈՒ</w:t>
      </w:r>
    </w:p>
    <w:p w14:paraId="32435541" w14:textId="77777777" w:rsidR="00096865" w:rsidRPr="002C6D94" w:rsidRDefault="008D5016" w:rsidP="002C6D94">
      <w:pPr>
        <w:jc w:val="center"/>
        <w:rPr>
          <w:rFonts w:ascii="GHEA Grapalat" w:hAnsi="GHEA Grapalat"/>
          <w:b/>
          <w:sz w:val="20"/>
          <w:lang w:val="af-ZA"/>
        </w:rPr>
      </w:pPr>
      <w:r w:rsidRPr="002C6D94">
        <w:rPr>
          <w:rFonts w:ascii="GHEA Grapalat" w:hAnsi="GHEA Grapalat"/>
          <w:b/>
          <w:sz w:val="20"/>
          <w:lang w:val="af-ZA"/>
        </w:rPr>
        <w:t xml:space="preserve">1. </w:t>
      </w:r>
      <w:r w:rsidRPr="002C6D94">
        <w:rPr>
          <w:rFonts w:ascii="GHEA Grapalat" w:hAnsi="GHEA Grapalat" w:cs="Sylfaen"/>
          <w:b/>
          <w:sz w:val="20"/>
          <w:lang w:val="es-ES"/>
        </w:rPr>
        <w:t>ԸՆԴՀԱՆՈՒՐ</w:t>
      </w:r>
      <w:r w:rsidRPr="002C6D94">
        <w:rPr>
          <w:rFonts w:ascii="GHEA Grapalat" w:hAnsi="GHEA Grapalat"/>
          <w:b/>
          <w:sz w:val="20"/>
          <w:lang w:val="af-ZA"/>
        </w:rPr>
        <w:t xml:space="preserve"> </w:t>
      </w:r>
      <w:r w:rsidRPr="002C6D94">
        <w:rPr>
          <w:rFonts w:ascii="GHEA Grapalat" w:hAnsi="GHEA Grapalat" w:cs="Sylfaen"/>
          <w:b/>
          <w:sz w:val="20"/>
          <w:lang w:val="es-ES"/>
        </w:rPr>
        <w:t>ԴՐՈՒՅԹՆԵՐ</w:t>
      </w:r>
    </w:p>
    <w:p w14:paraId="5C2A6A84" w14:textId="77777777" w:rsidR="00096865" w:rsidRPr="002C6D94" w:rsidRDefault="00096865" w:rsidP="002C6D94">
      <w:pPr>
        <w:ind w:firstLine="567"/>
        <w:jc w:val="both"/>
        <w:rPr>
          <w:rFonts w:ascii="GHEA Grapalat" w:hAnsi="GHEA Grapalat"/>
          <w:szCs w:val="22"/>
          <w:lang w:val="af-ZA"/>
        </w:rPr>
      </w:pPr>
      <w:r w:rsidRPr="002C6D94">
        <w:rPr>
          <w:rFonts w:ascii="GHEA Grapalat" w:hAnsi="GHEA Grapalat"/>
          <w:szCs w:val="22"/>
          <w:lang w:val="af-ZA"/>
        </w:rPr>
        <w:t xml:space="preserve"> </w:t>
      </w:r>
    </w:p>
    <w:p w14:paraId="62453ADE"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1.1 </w:t>
      </w: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հրահանգը</w:t>
      </w:r>
      <w:r w:rsidRPr="002C6D94">
        <w:rPr>
          <w:rFonts w:ascii="GHEA Grapalat" w:hAnsi="GHEA Grapalat" w:cs="Sylfaen"/>
          <w:sz w:val="20"/>
          <w:lang w:val="af-ZA"/>
        </w:rPr>
        <w:t xml:space="preserve"> </w:t>
      </w:r>
      <w:r w:rsidRPr="002C6D94">
        <w:rPr>
          <w:rFonts w:ascii="GHEA Grapalat" w:hAnsi="GHEA Grapalat" w:cs="Sylfaen"/>
          <w:sz w:val="20"/>
          <w:lang w:val="ru-RU"/>
        </w:rPr>
        <w:t>նպատակ</w:t>
      </w:r>
      <w:r w:rsidRPr="002C6D94">
        <w:rPr>
          <w:rFonts w:ascii="GHEA Grapalat" w:hAnsi="GHEA Grapalat" w:cs="Sylfaen"/>
          <w:sz w:val="20"/>
          <w:lang w:val="af-ZA"/>
        </w:rPr>
        <w:t xml:space="preserve"> </w:t>
      </w:r>
      <w:r w:rsidRPr="002C6D94">
        <w:rPr>
          <w:rFonts w:ascii="GHEA Grapalat" w:hAnsi="GHEA Grapalat" w:cs="Sylfaen"/>
          <w:sz w:val="20"/>
          <w:lang w:val="ru-RU"/>
        </w:rPr>
        <w:t>ունի</w:t>
      </w:r>
      <w:r w:rsidRPr="002C6D94">
        <w:rPr>
          <w:rFonts w:ascii="GHEA Grapalat" w:hAnsi="GHEA Grapalat" w:cs="Sylfaen"/>
          <w:sz w:val="20"/>
          <w:lang w:val="af-ZA"/>
        </w:rPr>
        <w:t xml:space="preserve"> </w:t>
      </w:r>
      <w:r w:rsidRPr="002C6D94">
        <w:rPr>
          <w:rFonts w:ascii="GHEA Grapalat" w:hAnsi="GHEA Grapalat" w:cs="Sylfaen"/>
          <w:sz w:val="20"/>
          <w:lang w:val="ru-RU"/>
        </w:rPr>
        <w:t>օժանդակել</w:t>
      </w:r>
      <w:r w:rsidRPr="002C6D94">
        <w:rPr>
          <w:rFonts w:ascii="GHEA Grapalat" w:hAnsi="GHEA Grapalat" w:cs="Sylfaen"/>
          <w:sz w:val="20"/>
          <w:lang w:val="af-ZA"/>
        </w:rPr>
        <w:t xml:space="preserve"> </w:t>
      </w:r>
      <w:r w:rsidR="000F4B86" w:rsidRPr="002C6D94">
        <w:rPr>
          <w:rFonts w:ascii="GHEA Grapalat" w:hAnsi="GHEA Grapalat" w:cs="Sylfaen"/>
          <w:sz w:val="20"/>
          <w:lang w:val="af-ZA"/>
        </w:rPr>
        <w:t>մ</w:t>
      </w:r>
      <w:r w:rsidRPr="002C6D94">
        <w:rPr>
          <w:rFonts w:ascii="GHEA Grapalat" w:hAnsi="GHEA Grapalat" w:cs="Sylfaen"/>
          <w:sz w:val="20"/>
          <w:lang w:val="ru-RU"/>
        </w:rPr>
        <w:t>ասնակիցներին</w:t>
      </w:r>
      <w:r w:rsidRPr="002C6D94">
        <w:rPr>
          <w:rFonts w:ascii="GHEA Grapalat" w:hAnsi="GHEA Grapalat" w:cs="Sylfaen"/>
          <w:sz w:val="20"/>
          <w:lang w:val="af-ZA"/>
        </w:rPr>
        <w:t xml:space="preserve"> </w:t>
      </w:r>
      <w:r w:rsidRPr="002C6D94">
        <w:rPr>
          <w:rFonts w:ascii="GHEA Grapalat" w:hAnsi="GHEA Grapalat" w:cs="Sylfaen"/>
          <w:sz w:val="20"/>
          <w:lang w:val="ru-RU"/>
        </w:rPr>
        <w:t>հայտը</w:t>
      </w:r>
      <w:r w:rsidRPr="002C6D94">
        <w:rPr>
          <w:rFonts w:ascii="GHEA Grapalat" w:hAnsi="GHEA Grapalat" w:cs="Sylfaen"/>
          <w:sz w:val="20"/>
          <w:lang w:val="af-ZA"/>
        </w:rPr>
        <w:t xml:space="preserve"> </w:t>
      </w:r>
      <w:r w:rsidRPr="002C6D94">
        <w:rPr>
          <w:rFonts w:ascii="GHEA Grapalat" w:hAnsi="GHEA Grapalat" w:cs="Sylfaen"/>
          <w:sz w:val="20"/>
          <w:lang w:val="ru-RU"/>
        </w:rPr>
        <w:t>պատրաստելիս</w:t>
      </w:r>
      <w:r w:rsidR="004D5671" w:rsidRPr="002C6D94">
        <w:rPr>
          <w:rFonts w:ascii="GHEA Grapalat" w:hAnsi="GHEA Grapalat" w:cs="Sylfaen"/>
          <w:sz w:val="20"/>
          <w:lang w:val="ru-RU"/>
        </w:rPr>
        <w:t>։</w:t>
      </w:r>
    </w:p>
    <w:p w14:paraId="14F04C97"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1.2 </w:t>
      </w:r>
      <w:r w:rsidRPr="002C6D94">
        <w:rPr>
          <w:rFonts w:ascii="GHEA Grapalat" w:hAnsi="GHEA Grapalat" w:cs="Sylfaen"/>
          <w:sz w:val="20"/>
          <w:lang w:val="ru-RU"/>
        </w:rPr>
        <w:t>Նպատակահարմարության</w:t>
      </w:r>
      <w:r w:rsidRPr="002C6D94">
        <w:rPr>
          <w:rFonts w:ascii="GHEA Grapalat" w:hAnsi="GHEA Grapalat" w:cs="Sylfaen"/>
          <w:sz w:val="20"/>
          <w:lang w:val="af-ZA"/>
        </w:rPr>
        <w:t xml:space="preserve"> </w:t>
      </w:r>
      <w:r w:rsidRPr="002C6D94">
        <w:rPr>
          <w:rFonts w:ascii="GHEA Grapalat" w:hAnsi="GHEA Grapalat" w:cs="Sylfaen"/>
          <w:sz w:val="20"/>
          <w:lang w:val="ru-RU"/>
        </w:rPr>
        <w:t>դեպքում</w:t>
      </w:r>
      <w:r w:rsidRPr="002C6D94">
        <w:rPr>
          <w:rFonts w:ascii="GHEA Grapalat" w:hAnsi="GHEA Grapalat" w:cs="Sylfaen"/>
          <w:sz w:val="20"/>
          <w:lang w:val="af-ZA"/>
        </w:rPr>
        <w:t xml:space="preserve"> </w:t>
      </w:r>
      <w:r w:rsidR="000F4B86" w:rsidRPr="002C6D94">
        <w:rPr>
          <w:rFonts w:ascii="GHEA Grapalat" w:hAnsi="GHEA Grapalat" w:cs="Sylfaen"/>
          <w:sz w:val="20"/>
          <w:lang w:val="af-ZA"/>
        </w:rPr>
        <w:t>մ</w:t>
      </w:r>
      <w:r w:rsidRPr="002C6D94">
        <w:rPr>
          <w:rFonts w:ascii="GHEA Grapalat" w:hAnsi="GHEA Grapalat" w:cs="Sylfaen"/>
          <w:sz w:val="20"/>
          <w:lang w:val="ru-RU"/>
        </w:rPr>
        <w:t>ասնակիցը</w:t>
      </w:r>
      <w:r w:rsidRPr="002C6D94">
        <w:rPr>
          <w:rFonts w:ascii="GHEA Grapalat" w:hAnsi="GHEA Grapalat" w:cs="Sylfaen"/>
          <w:sz w:val="20"/>
          <w:lang w:val="af-ZA"/>
        </w:rPr>
        <w:t xml:space="preserve"> </w:t>
      </w:r>
      <w:r w:rsidRPr="002C6D94">
        <w:rPr>
          <w:rFonts w:ascii="GHEA Grapalat" w:hAnsi="GHEA Grapalat" w:cs="Sylfaen"/>
          <w:sz w:val="20"/>
          <w:lang w:val="ru-RU"/>
        </w:rPr>
        <w:t>պահանջվող</w:t>
      </w:r>
      <w:r w:rsidRPr="002C6D94">
        <w:rPr>
          <w:rFonts w:ascii="GHEA Grapalat" w:hAnsi="GHEA Grapalat" w:cs="Sylfaen"/>
          <w:sz w:val="20"/>
          <w:lang w:val="af-ZA"/>
        </w:rPr>
        <w:t xml:space="preserve"> </w:t>
      </w:r>
      <w:r w:rsidRPr="002C6D94">
        <w:rPr>
          <w:rFonts w:ascii="GHEA Grapalat" w:hAnsi="GHEA Grapalat" w:cs="Sylfaen"/>
          <w:sz w:val="20"/>
          <w:lang w:val="ru-RU"/>
        </w:rPr>
        <w:t>տեղեկությունները</w:t>
      </w:r>
      <w:r w:rsidRPr="002C6D94">
        <w:rPr>
          <w:rFonts w:ascii="GHEA Grapalat" w:hAnsi="GHEA Grapalat" w:cs="Sylfaen"/>
          <w:sz w:val="20"/>
          <w:lang w:val="af-ZA"/>
        </w:rPr>
        <w:t xml:space="preserve"> </w:t>
      </w:r>
      <w:r w:rsidRPr="002C6D94">
        <w:rPr>
          <w:rFonts w:ascii="GHEA Grapalat" w:hAnsi="GHEA Grapalat" w:cs="Sylfaen"/>
          <w:sz w:val="20"/>
          <w:lang w:val="ru-RU"/>
        </w:rPr>
        <w:t>կարող</w:t>
      </w:r>
      <w:r w:rsidRPr="002C6D94">
        <w:rPr>
          <w:rFonts w:ascii="GHEA Grapalat" w:hAnsi="GHEA Grapalat" w:cs="Sylfaen"/>
          <w:sz w:val="20"/>
          <w:lang w:val="af-ZA"/>
        </w:rPr>
        <w:t xml:space="preserve"> </w:t>
      </w:r>
      <w:r w:rsidRPr="002C6D94">
        <w:rPr>
          <w:rFonts w:ascii="GHEA Grapalat" w:hAnsi="GHEA Grapalat" w:cs="Sylfaen"/>
          <w:sz w:val="20"/>
          <w:lang w:val="ru-RU"/>
        </w:rPr>
        <w:t>է</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ներկայացնել</w:t>
      </w:r>
      <w:r w:rsidRPr="002C6D94">
        <w:rPr>
          <w:rFonts w:ascii="GHEA Grapalat" w:hAnsi="GHEA Grapalat" w:cs="Sylfaen"/>
          <w:sz w:val="20"/>
          <w:lang w:val="af-ZA"/>
        </w:rPr>
        <w:t xml:space="preserve"> </w:t>
      </w:r>
      <w:r w:rsidRPr="002C6D94">
        <w:rPr>
          <w:rFonts w:ascii="GHEA Grapalat" w:hAnsi="GHEA Grapalat" w:cs="Sylfaen"/>
          <w:sz w:val="20"/>
          <w:lang w:val="ru-RU"/>
        </w:rPr>
        <w:t>սույն</w:t>
      </w:r>
      <w:r w:rsidRPr="002C6D94">
        <w:rPr>
          <w:rFonts w:ascii="GHEA Grapalat" w:hAnsi="GHEA Grapalat" w:cs="Sylfaen"/>
          <w:sz w:val="20"/>
          <w:lang w:val="af-ZA"/>
        </w:rPr>
        <w:t xml:space="preserve"> </w:t>
      </w:r>
      <w:r w:rsidRPr="002C6D94">
        <w:rPr>
          <w:rFonts w:ascii="GHEA Grapalat" w:hAnsi="GHEA Grapalat" w:cs="Sylfaen"/>
          <w:sz w:val="20"/>
          <w:lang w:val="ru-RU"/>
        </w:rPr>
        <w:t>հրահանգով</w:t>
      </w:r>
      <w:r w:rsidRPr="002C6D94">
        <w:rPr>
          <w:rFonts w:ascii="GHEA Grapalat" w:hAnsi="GHEA Grapalat" w:cs="Sylfaen"/>
          <w:sz w:val="20"/>
          <w:lang w:val="af-ZA"/>
        </w:rPr>
        <w:t xml:space="preserve"> </w:t>
      </w:r>
      <w:r w:rsidRPr="002C6D94">
        <w:rPr>
          <w:rFonts w:ascii="GHEA Grapalat" w:hAnsi="GHEA Grapalat" w:cs="Sylfaen"/>
          <w:sz w:val="20"/>
          <w:lang w:val="ru-RU"/>
        </w:rPr>
        <w:t>առաջարկվող</w:t>
      </w:r>
      <w:r w:rsidRPr="002C6D94">
        <w:rPr>
          <w:rFonts w:ascii="GHEA Grapalat" w:hAnsi="GHEA Grapalat" w:cs="Sylfaen"/>
          <w:sz w:val="20"/>
          <w:lang w:val="af-ZA"/>
        </w:rPr>
        <w:t xml:space="preserve"> </w:t>
      </w:r>
      <w:r w:rsidRPr="002C6D94">
        <w:rPr>
          <w:rFonts w:ascii="GHEA Grapalat" w:hAnsi="GHEA Grapalat" w:cs="Sylfaen"/>
          <w:sz w:val="20"/>
          <w:lang w:val="ru-RU"/>
        </w:rPr>
        <w:t>ձևերից</w:t>
      </w:r>
      <w:r w:rsidRPr="002C6D94">
        <w:rPr>
          <w:rFonts w:ascii="GHEA Grapalat" w:hAnsi="GHEA Grapalat" w:cs="Sylfaen"/>
          <w:sz w:val="20"/>
          <w:lang w:val="af-ZA"/>
        </w:rPr>
        <w:t xml:space="preserve"> </w:t>
      </w:r>
      <w:r w:rsidRPr="002C6D94">
        <w:rPr>
          <w:rFonts w:ascii="GHEA Grapalat" w:hAnsi="GHEA Grapalat" w:cs="Sylfaen"/>
          <w:sz w:val="20"/>
          <w:lang w:val="ru-RU"/>
        </w:rPr>
        <w:t>տարբերվող</w:t>
      </w:r>
      <w:r w:rsidRPr="002C6D94">
        <w:rPr>
          <w:rFonts w:ascii="GHEA Grapalat" w:hAnsi="GHEA Grapalat" w:cs="Sylfaen"/>
          <w:sz w:val="20"/>
          <w:lang w:val="af-ZA"/>
        </w:rPr>
        <w:t xml:space="preserve">` </w:t>
      </w:r>
      <w:r w:rsidRPr="002C6D94">
        <w:rPr>
          <w:rFonts w:ascii="GHEA Grapalat" w:hAnsi="GHEA Grapalat" w:cs="Sylfaen"/>
          <w:sz w:val="20"/>
          <w:lang w:val="ru-RU"/>
        </w:rPr>
        <w:t>այլ</w:t>
      </w:r>
      <w:r w:rsidRPr="002C6D94">
        <w:rPr>
          <w:rFonts w:ascii="GHEA Grapalat" w:hAnsi="GHEA Grapalat" w:cs="Sylfaen"/>
          <w:sz w:val="20"/>
          <w:lang w:val="af-ZA"/>
        </w:rPr>
        <w:t xml:space="preserve"> </w:t>
      </w:r>
      <w:r w:rsidRPr="002C6D94">
        <w:rPr>
          <w:rFonts w:ascii="GHEA Grapalat" w:hAnsi="GHEA Grapalat" w:cs="Sylfaen"/>
          <w:sz w:val="20"/>
          <w:lang w:val="ru-RU"/>
        </w:rPr>
        <w:t>ձևերով</w:t>
      </w:r>
      <w:r w:rsidRPr="002C6D94">
        <w:rPr>
          <w:rFonts w:ascii="GHEA Grapalat" w:hAnsi="GHEA Grapalat" w:cs="Sylfaen"/>
          <w:sz w:val="20"/>
          <w:lang w:val="af-ZA"/>
        </w:rPr>
        <w:t xml:space="preserve">` </w:t>
      </w:r>
      <w:r w:rsidRPr="002C6D94">
        <w:rPr>
          <w:rFonts w:ascii="GHEA Grapalat" w:hAnsi="GHEA Grapalat" w:cs="Sylfaen"/>
          <w:sz w:val="20"/>
          <w:lang w:val="ru-RU"/>
        </w:rPr>
        <w:t>պահպանելով</w:t>
      </w:r>
      <w:r w:rsidRPr="002C6D94">
        <w:rPr>
          <w:rFonts w:ascii="GHEA Grapalat" w:hAnsi="GHEA Grapalat" w:cs="Sylfaen"/>
          <w:sz w:val="20"/>
          <w:lang w:val="af-ZA"/>
        </w:rPr>
        <w:t xml:space="preserve"> </w:t>
      </w:r>
      <w:r w:rsidRPr="002C6D94">
        <w:rPr>
          <w:rFonts w:ascii="GHEA Grapalat" w:hAnsi="GHEA Grapalat" w:cs="Sylfaen"/>
          <w:sz w:val="20"/>
          <w:lang w:val="ru-RU"/>
        </w:rPr>
        <w:t>պահանջվող</w:t>
      </w:r>
      <w:r w:rsidRPr="002C6D94">
        <w:rPr>
          <w:rFonts w:ascii="GHEA Grapalat" w:hAnsi="GHEA Grapalat" w:cs="Sylfaen"/>
          <w:sz w:val="20"/>
          <w:lang w:val="af-ZA"/>
        </w:rPr>
        <w:t xml:space="preserve"> </w:t>
      </w:r>
      <w:r w:rsidRPr="002C6D94">
        <w:rPr>
          <w:rFonts w:ascii="GHEA Grapalat" w:hAnsi="GHEA Grapalat" w:cs="Sylfaen"/>
          <w:sz w:val="20"/>
          <w:lang w:val="ru-RU"/>
        </w:rPr>
        <w:t>վավերապայմանները</w:t>
      </w:r>
      <w:r w:rsidR="004D5671" w:rsidRPr="002C6D94">
        <w:rPr>
          <w:rFonts w:ascii="GHEA Grapalat" w:hAnsi="GHEA Grapalat" w:cs="Sylfaen"/>
          <w:sz w:val="20"/>
          <w:lang w:val="ru-RU"/>
        </w:rPr>
        <w:t>։</w:t>
      </w:r>
    </w:p>
    <w:p w14:paraId="61B6EC95" w14:textId="77777777" w:rsidR="00096865"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 xml:space="preserve">1.3 </w:t>
      </w:r>
      <w:r w:rsidRPr="002C6D94">
        <w:rPr>
          <w:rFonts w:ascii="GHEA Grapalat" w:hAnsi="GHEA Grapalat" w:cs="Sylfaen"/>
          <w:sz w:val="20"/>
          <w:lang w:val="ru-RU"/>
        </w:rPr>
        <w:t>Հայտերը</w:t>
      </w:r>
      <w:r w:rsidR="00AE679C" w:rsidRPr="002C6D94">
        <w:rPr>
          <w:rFonts w:ascii="GHEA Grapalat" w:hAnsi="GHEA Grapalat" w:cs="Sylfaen"/>
          <w:sz w:val="20"/>
          <w:lang w:val="af-ZA"/>
        </w:rPr>
        <w:t>,</w:t>
      </w:r>
      <w:r w:rsidRPr="002C6D94">
        <w:rPr>
          <w:rFonts w:ascii="GHEA Grapalat" w:hAnsi="GHEA Grapalat" w:cs="Sylfaen"/>
          <w:sz w:val="20"/>
          <w:lang w:val="af-ZA"/>
        </w:rPr>
        <w:t xml:space="preserve"> </w:t>
      </w:r>
      <w:r w:rsidR="005D71EF" w:rsidRPr="002C6D94">
        <w:rPr>
          <w:rFonts w:ascii="GHEA Grapalat" w:hAnsi="GHEA Grapalat" w:cs="Sylfaen"/>
          <w:sz w:val="20"/>
          <w:lang w:val="ru-RU"/>
        </w:rPr>
        <w:t>հայերենից</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բացի</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կարող</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են</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ներկայացվել</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նաև</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անգլերեն</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կամ</w:t>
      </w:r>
      <w:r w:rsidR="005D71EF" w:rsidRPr="002C6D94">
        <w:rPr>
          <w:rFonts w:ascii="GHEA Grapalat" w:hAnsi="GHEA Grapalat" w:cs="Sylfaen"/>
          <w:sz w:val="20"/>
          <w:lang w:val="af-ZA"/>
        </w:rPr>
        <w:t xml:space="preserve"> </w:t>
      </w:r>
      <w:r w:rsidR="005D71EF" w:rsidRPr="002C6D94">
        <w:rPr>
          <w:rFonts w:ascii="GHEA Grapalat" w:hAnsi="GHEA Grapalat" w:cs="Sylfaen"/>
          <w:sz w:val="20"/>
          <w:lang w:val="ru-RU"/>
        </w:rPr>
        <w:t>ռուսերեն</w:t>
      </w:r>
      <w:r w:rsidR="004D5671" w:rsidRPr="002C6D94">
        <w:rPr>
          <w:rFonts w:ascii="GHEA Grapalat" w:hAnsi="GHEA Grapalat" w:cs="Sylfaen"/>
          <w:sz w:val="20"/>
          <w:lang w:val="ru-RU"/>
        </w:rPr>
        <w:t>։</w:t>
      </w:r>
      <w:r w:rsidRPr="002C6D94">
        <w:rPr>
          <w:rFonts w:ascii="GHEA Grapalat" w:hAnsi="GHEA Grapalat" w:cs="Sylfaen"/>
          <w:sz w:val="20"/>
          <w:lang w:val="af-ZA"/>
        </w:rPr>
        <w:t xml:space="preserve"> </w:t>
      </w:r>
    </w:p>
    <w:p w14:paraId="419F0504" w14:textId="77777777" w:rsidR="00096865" w:rsidRPr="002C6D94" w:rsidRDefault="00096865" w:rsidP="002C6D94">
      <w:pPr>
        <w:jc w:val="center"/>
        <w:rPr>
          <w:rFonts w:ascii="GHEA Grapalat" w:hAnsi="GHEA Grapalat"/>
          <w:b/>
          <w:szCs w:val="22"/>
          <w:lang w:val="af-ZA"/>
        </w:rPr>
      </w:pPr>
    </w:p>
    <w:p w14:paraId="0C905215" w14:textId="77777777" w:rsidR="00096865" w:rsidRPr="002C6D94" w:rsidRDefault="008D5016" w:rsidP="002C6D94">
      <w:pPr>
        <w:jc w:val="center"/>
        <w:rPr>
          <w:rFonts w:ascii="GHEA Grapalat" w:hAnsi="GHEA Grapalat"/>
          <w:b/>
          <w:sz w:val="20"/>
          <w:lang w:val="af-ZA"/>
        </w:rPr>
      </w:pPr>
      <w:r w:rsidRPr="002C6D94">
        <w:rPr>
          <w:rFonts w:ascii="GHEA Grapalat" w:hAnsi="GHEA Grapalat"/>
          <w:b/>
          <w:sz w:val="20"/>
          <w:lang w:val="af-ZA"/>
        </w:rPr>
        <w:t xml:space="preserve">2. </w:t>
      </w:r>
      <w:r w:rsidRPr="002C6D94">
        <w:rPr>
          <w:rFonts w:ascii="GHEA Grapalat" w:hAnsi="GHEA Grapalat" w:cs="Sylfaen"/>
          <w:b/>
          <w:sz w:val="20"/>
          <w:lang w:val="es-ES"/>
        </w:rPr>
        <w:t>ԸՆԹԱՑԱԿԱՐԳԻ</w:t>
      </w:r>
      <w:r w:rsidRPr="002C6D94">
        <w:rPr>
          <w:rFonts w:ascii="GHEA Grapalat" w:hAnsi="GHEA Grapalat"/>
          <w:b/>
          <w:sz w:val="20"/>
          <w:lang w:val="af-ZA"/>
        </w:rPr>
        <w:t xml:space="preserve"> </w:t>
      </w:r>
      <w:r w:rsidRPr="002C6D94">
        <w:rPr>
          <w:rFonts w:ascii="GHEA Grapalat" w:hAnsi="GHEA Grapalat" w:cs="Sylfaen"/>
          <w:b/>
          <w:sz w:val="20"/>
          <w:lang w:val="es-ES"/>
        </w:rPr>
        <w:t>ՀԱՅՏԸ</w:t>
      </w:r>
    </w:p>
    <w:p w14:paraId="17A9AB20" w14:textId="77777777" w:rsidR="00096865" w:rsidRPr="002C6D94" w:rsidRDefault="00096865" w:rsidP="002C6D94">
      <w:pPr>
        <w:ind w:firstLine="720"/>
        <w:jc w:val="center"/>
        <w:rPr>
          <w:rFonts w:ascii="GHEA Grapalat" w:hAnsi="GHEA Grapalat"/>
          <w:szCs w:val="22"/>
          <w:lang w:val="af-ZA"/>
        </w:rPr>
      </w:pPr>
    </w:p>
    <w:p w14:paraId="6316A6A4" w14:textId="77777777" w:rsidR="009247B8" w:rsidRPr="002C6D94" w:rsidRDefault="009247B8" w:rsidP="002C6D94">
      <w:pPr>
        <w:ind w:firstLine="567"/>
        <w:jc w:val="both"/>
        <w:rPr>
          <w:rFonts w:ascii="GHEA Grapalat" w:hAnsi="GHEA Grapalat"/>
          <w:sz w:val="20"/>
          <w:szCs w:val="20"/>
          <w:lang w:val="es-ES"/>
        </w:rPr>
      </w:pPr>
      <w:r w:rsidRPr="002C6D94">
        <w:rPr>
          <w:rFonts w:ascii="GHEA Grapalat" w:hAnsi="GHEA Grapalat"/>
          <w:sz w:val="20"/>
          <w:szCs w:val="20"/>
          <w:lang w:val="hy-AM"/>
        </w:rPr>
        <w:t xml:space="preserve">Ընթացակարգին մասնակցելու համար </w:t>
      </w:r>
      <w:r w:rsidRPr="002C6D94">
        <w:rPr>
          <w:rFonts w:ascii="GHEA Grapalat" w:hAnsi="GHEA Grapalat"/>
          <w:sz w:val="20"/>
          <w:szCs w:val="20"/>
        </w:rPr>
        <w:t>մ</w:t>
      </w:r>
      <w:r w:rsidRPr="002C6D94">
        <w:rPr>
          <w:rFonts w:ascii="GHEA Grapalat" w:hAnsi="GHEA Grapalat"/>
          <w:sz w:val="20"/>
          <w:szCs w:val="20"/>
          <w:lang w:val="hy-AM"/>
        </w:rPr>
        <w:t xml:space="preserve">ասնակիցը </w:t>
      </w:r>
      <w:r w:rsidRPr="002C6D94">
        <w:rPr>
          <w:rFonts w:ascii="GHEA Grapalat" w:hAnsi="GHEA Grapalat"/>
          <w:sz w:val="20"/>
          <w:szCs w:val="20"/>
        </w:rPr>
        <w:t>սույն</w:t>
      </w:r>
      <w:r w:rsidRPr="002C6D94">
        <w:rPr>
          <w:rFonts w:ascii="GHEA Grapalat" w:hAnsi="GHEA Grapalat"/>
          <w:sz w:val="20"/>
          <w:szCs w:val="20"/>
          <w:lang w:val="af-ZA"/>
        </w:rPr>
        <w:t xml:space="preserve"> </w:t>
      </w:r>
      <w:r w:rsidRPr="002C6D94">
        <w:rPr>
          <w:rFonts w:ascii="GHEA Grapalat" w:hAnsi="GHEA Grapalat"/>
          <w:sz w:val="20"/>
          <w:szCs w:val="20"/>
        </w:rPr>
        <w:t>հրավերի</w:t>
      </w:r>
      <w:r w:rsidRPr="002C6D94">
        <w:rPr>
          <w:rFonts w:ascii="GHEA Grapalat" w:hAnsi="GHEA Grapalat"/>
          <w:sz w:val="20"/>
          <w:szCs w:val="20"/>
          <w:lang w:val="af-ZA"/>
        </w:rPr>
        <w:t xml:space="preserve"> 2-</w:t>
      </w:r>
      <w:r w:rsidRPr="002C6D94">
        <w:rPr>
          <w:rFonts w:ascii="GHEA Grapalat" w:hAnsi="GHEA Grapalat"/>
          <w:sz w:val="20"/>
          <w:szCs w:val="20"/>
        </w:rPr>
        <w:t>րդ</w:t>
      </w:r>
      <w:r w:rsidRPr="002C6D94">
        <w:rPr>
          <w:rFonts w:ascii="GHEA Grapalat" w:hAnsi="GHEA Grapalat"/>
          <w:sz w:val="20"/>
          <w:szCs w:val="20"/>
          <w:lang w:val="af-ZA"/>
        </w:rPr>
        <w:t xml:space="preserve"> </w:t>
      </w:r>
      <w:r w:rsidRPr="002C6D94">
        <w:rPr>
          <w:rFonts w:ascii="GHEA Grapalat" w:hAnsi="GHEA Grapalat"/>
          <w:sz w:val="20"/>
          <w:szCs w:val="20"/>
        </w:rPr>
        <w:t>մասի</w:t>
      </w:r>
      <w:r w:rsidRPr="002C6D94">
        <w:rPr>
          <w:rFonts w:ascii="GHEA Grapalat" w:hAnsi="GHEA Grapalat"/>
          <w:sz w:val="20"/>
          <w:szCs w:val="20"/>
          <w:lang w:val="af-ZA"/>
        </w:rPr>
        <w:t xml:space="preserve"> 3-</w:t>
      </w:r>
      <w:r w:rsidRPr="002C6D94">
        <w:rPr>
          <w:rFonts w:ascii="GHEA Grapalat" w:hAnsi="GHEA Grapalat"/>
          <w:sz w:val="20"/>
          <w:szCs w:val="20"/>
        </w:rPr>
        <w:t>րդ</w:t>
      </w:r>
      <w:r w:rsidRPr="002C6D94">
        <w:rPr>
          <w:rFonts w:ascii="GHEA Grapalat" w:hAnsi="GHEA Grapalat"/>
          <w:sz w:val="20"/>
          <w:szCs w:val="20"/>
          <w:lang w:val="af-ZA"/>
        </w:rPr>
        <w:t xml:space="preserve"> </w:t>
      </w:r>
      <w:r w:rsidRPr="002C6D94">
        <w:rPr>
          <w:rFonts w:ascii="GHEA Grapalat" w:hAnsi="GHEA Grapalat"/>
          <w:sz w:val="20"/>
          <w:szCs w:val="20"/>
        </w:rPr>
        <w:t>բաժնով</w:t>
      </w:r>
      <w:r w:rsidRPr="002C6D94">
        <w:rPr>
          <w:rFonts w:ascii="GHEA Grapalat" w:hAnsi="GHEA Grapalat"/>
          <w:sz w:val="20"/>
          <w:szCs w:val="20"/>
          <w:lang w:val="af-ZA"/>
        </w:rPr>
        <w:t xml:space="preserve"> </w:t>
      </w:r>
      <w:r w:rsidRPr="002C6D94">
        <w:rPr>
          <w:rFonts w:ascii="GHEA Grapalat" w:hAnsi="GHEA Grapalat"/>
          <w:sz w:val="20"/>
          <w:szCs w:val="20"/>
        </w:rPr>
        <w:t>սահմանված</w:t>
      </w:r>
      <w:r w:rsidRPr="002C6D94">
        <w:rPr>
          <w:rFonts w:ascii="GHEA Grapalat" w:hAnsi="GHEA Grapalat"/>
          <w:sz w:val="20"/>
          <w:szCs w:val="20"/>
          <w:lang w:val="af-ZA"/>
        </w:rPr>
        <w:t xml:space="preserve"> </w:t>
      </w:r>
      <w:r w:rsidRPr="002C6D94">
        <w:rPr>
          <w:rFonts w:ascii="GHEA Grapalat" w:hAnsi="GHEA Grapalat"/>
          <w:sz w:val="20"/>
          <w:szCs w:val="20"/>
        </w:rPr>
        <w:t>կարգով</w:t>
      </w:r>
      <w:r w:rsidRPr="002C6D94">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C6D94">
        <w:rPr>
          <w:rFonts w:ascii="GHEA Grapalat" w:hAnsi="GHEA Grapalat"/>
          <w:sz w:val="20"/>
          <w:szCs w:val="20"/>
          <w:lang w:val="es-ES"/>
        </w:rPr>
        <w:t>ը:</w:t>
      </w:r>
    </w:p>
    <w:p w14:paraId="7703CE5F" w14:textId="77777777" w:rsidR="002D5CF0" w:rsidRPr="002C6D94" w:rsidRDefault="0078387F" w:rsidP="002C6D94">
      <w:pPr>
        <w:ind w:firstLine="567"/>
        <w:jc w:val="both"/>
        <w:rPr>
          <w:rFonts w:ascii="GHEA Grapalat" w:hAnsi="GHEA Grapalat" w:cs="Sylfaen"/>
          <w:sz w:val="20"/>
          <w:lang w:val="es-ES"/>
        </w:rPr>
      </w:pPr>
      <w:r w:rsidRPr="002C6D94">
        <w:rPr>
          <w:rFonts w:ascii="GHEA Grapalat" w:hAnsi="GHEA Grapalat" w:cs="Sylfaen"/>
          <w:sz w:val="20"/>
        </w:rPr>
        <w:t>Մասնակիցը</w:t>
      </w:r>
      <w:r w:rsidRPr="002C6D94">
        <w:rPr>
          <w:rFonts w:ascii="GHEA Grapalat" w:hAnsi="GHEA Grapalat" w:cs="Sylfaen"/>
          <w:sz w:val="20"/>
          <w:lang w:val="es-ES"/>
        </w:rPr>
        <w:t xml:space="preserve"> </w:t>
      </w:r>
      <w:r w:rsidR="002240AB" w:rsidRPr="002C6D94">
        <w:rPr>
          <w:rFonts w:ascii="GHEA Grapalat" w:hAnsi="GHEA Grapalat" w:cs="Sylfaen"/>
          <w:sz w:val="20"/>
        </w:rPr>
        <w:t>հայտով</w:t>
      </w:r>
      <w:r w:rsidR="002240AB" w:rsidRPr="002C6D94">
        <w:rPr>
          <w:rFonts w:ascii="GHEA Grapalat" w:hAnsi="GHEA Grapalat" w:cs="Sylfaen"/>
          <w:sz w:val="20"/>
          <w:lang w:val="es-ES"/>
        </w:rPr>
        <w:t xml:space="preserve"> </w:t>
      </w:r>
      <w:r w:rsidRPr="002C6D94">
        <w:rPr>
          <w:rFonts w:ascii="GHEA Grapalat" w:hAnsi="GHEA Grapalat" w:cs="Sylfaen"/>
          <w:sz w:val="20"/>
        </w:rPr>
        <w:t>ներկայացնում</w:t>
      </w:r>
      <w:r w:rsidRPr="002C6D94">
        <w:rPr>
          <w:rFonts w:ascii="GHEA Grapalat" w:hAnsi="GHEA Grapalat" w:cs="Sylfaen"/>
          <w:sz w:val="20"/>
          <w:lang w:val="es-ES"/>
        </w:rPr>
        <w:t xml:space="preserve"> </w:t>
      </w:r>
      <w:r w:rsidRPr="002C6D94">
        <w:rPr>
          <w:rFonts w:ascii="GHEA Grapalat" w:hAnsi="GHEA Grapalat" w:cs="Sylfaen"/>
          <w:sz w:val="20"/>
        </w:rPr>
        <w:t>է</w:t>
      </w:r>
      <w:r w:rsidRPr="002C6D94">
        <w:rPr>
          <w:rFonts w:ascii="GHEA Grapalat" w:hAnsi="GHEA Grapalat" w:cs="Sylfaen"/>
          <w:sz w:val="20"/>
          <w:lang w:val="es-ES"/>
        </w:rPr>
        <w:t xml:space="preserve"> </w:t>
      </w:r>
      <w:r w:rsidRPr="002C6D94">
        <w:rPr>
          <w:rFonts w:ascii="GHEA Grapalat" w:hAnsi="GHEA Grapalat" w:cs="Sylfaen"/>
          <w:sz w:val="20"/>
        </w:rPr>
        <w:t>իր</w:t>
      </w:r>
      <w:r w:rsidRPr="002C6D94">
        <w:rPr>
          <w:rFonts w:ascii="GHEA Grapalat" w:hAnsi="GHEA Grapalat" w:cs="Sylfaen"/>
          <w:sz w:val="20"/>
          <w:lang w:val="es-ES"/>
        </w:rPr>
        <w:t xml:space="preserve"> </w:t>
      </w:r>
      <w:r w:rsidRPr="002C6D94">
        <w:rPr>
          <w:rFonts w:ascii="GHEA Grapalat" w:hAnsi="GHEA Grapalat" w:cs="Sylfaen"/>
          <w:sz w:val="20"/>
        </w:rPr>
        <w:t>կողմից</w:t>
      </w:r>
      <w:r w:rsidRPr="002C6D94">
        <w:rPr>
          <w:rFonts w:ascii="GHEA Grapalat" w:hAnsi="GHEA Grapalat" w:cs="Sylfaen"/>
          <w:sz w:val="20"/>
          <w:lang w:val="es-ES"/>
        </w:rPr>
        <w:t xml:space="preserve"> </w:t>
      </w:r>
      <w:r w:rsidRPr="002C6D94">
        <w:rPr>
          <w:rFonts w:ascii="GHEA Grapalat" w:hAnsi="GHEA Grapalat" w:cs="Sylfaen"/>
          <w:sz w:val="20"/>
        </w:rPr>
        <w:t>հաստատված</w:t>
      </w:r>
      <w:r w:rsidRPr="002C6D94">
        <w:rPr>
          <w:rFonts w:ascii="GHEA Grapalat" w:hAnsi="GHEA Grapalat" w:cs="Sylfaen"/>
          <w:sz w:val="20"/>
          <w:lang w:val="es-ES"/>
        </w:rPr>
        <w:t>`</w:t>
      </w:r>
    </w:p>
    <w:p w14:paraId="681108D2" w14:textId="77777777" w:rsidR="00096865" w:rsidRPr="002C6D94" w:rsidRDefault="002D5CF0" w:rsidP="002C6D94">
      <w:pPr>
        <w:ind w:firstLine="567"/>
        <w:jc w:val="both"/>
        <w:rPr>
          <w:rFonts w:ascii="GHEA Grapalat" w:hAnsi="GHEA Grapalat" w:cs="Sylfaen"/>
          <w:sz w:val="20"/>
          <w:lang w:val="es-ES"/>
        </w:rPr>
      </w:pPr>
      <w:r w:rsidRPr="002C6D94">
        <w:rPr>
          <w:rFonts w:ascii="GHEA Grapalat" w:hAnsi="GHEA Grapalat" w:cs="Sylfaen"/>
          <w:sz w:val="20"/>
          <w:lang w:val="es-ES"/>
        </w:rPr>
        <w:t>2.</w:t>
      </w:r>
      <w:r w:rsidR="00D76BBA" w:rsidRPr="002C6D94">
        <w:rPr>
          <w:rFonts w:ascii="GHEA Grapalat" w:hAnsi="GHEA Grapalat" w:cs="Sylfaen"/>
          <w:sz w:val="20"/>
          <w:lang w:val="es-ES"/>
        </w:rPr>
        <w:t>1</w:t>
      </w:r>
      <w:r w:rsidRPr="002C6D94">
        <w:rPr>
          <w:rFonts w:ascii="GHEA Grapalat" w:hAnsi="GHEA Grapalat" w:cs="Sylfaen"/>
          <w:sz w:val="20"/>
          <w:lang w:val="es-ES"/>
        </w:rPr>
        <w:t xml:space="preserve"> </w:t>
      </w:r>
      <w:r w:rsidR="00096865" w:rsidRPr="002C6D94">
        <w:rPr>
          <w:rFonts w:ascii="GHEA Grapalat" w:hAnsi="GHEA Grapalat" w:cs="Sylfaen"/>
          <w:sz w:val="20"/>
          <w:lang w:val="ru-RU"/>
        </w:rPr>
        <w:t>ընթացակարգին</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մասնակցելու</w:t>
      </w:r>
      <w:r w:rsidR="00096865" w:rsidRPr="002C6D94">
        <w:rPr>
          <w:rFonts w:ascii="GHEA Grapalat" w:hAnsi="GHEA Grapalat" w:cs="Sylfaen"/>
          <w:sz w:val="20"/>
          <w:lang w:val="af-ZA"/>
        </w:rPr>
        <w:t xml:space="preserve"> </w:t>
      </w:r>
      <w:r w:rsidR="00096865" w:rsidRPr="002C6D94">
        <w:rPr>
          <w:rFonts w:ascii="GHEA Grapalat" w:hAnsi="GHEA Grapalat" w:cs="Sylfaen"/>
          <w:sz w:val="20"/>
          <w:lang w:val="ru-RU"/>
        </w:rPr>
        <w:t>դիմում</w:t>
      </w:r>
      <w:r w:rsidR="00EF4630" w:rsidRPr="002C6D94">
        <w:rPr>
          <w:rFonts w:ascii="GHEA Grapalat" w:hAnsi="GHEA Grapalat" w:cs="Sylfaen"/>
          <w:sz w:val="20"/>
          <w:lang w:val="es-ES"/>
        </w:rPr>
        <w:t>-</w:t>
      </w:r>
      <w:r w:rsidR="00EF4630" w:rsidRPr="002C6D94">
        <w:rPr>
          <w:rFonts w:ascii="GHEA Grapalat" w:hAnsi="GHEA Grapalat" w:cs="Sylfaen"/>
          <w:sz w:val="20"/>
        </w:rPr>
        <w:t>հայտարարություն</w:t>
      </w:r>
      <w:r w:rsidR="00096865" w:rsidRPr="002C6D94">
        <w:rPr>
          <w:rFonts w:ascii="GHEA Grapalat" w:hAnsi="GHEA Grapalat" w:cs="Sylfaen"/>
          <w:sz w:val="20"/>
          <w:lang w:val="af-ZA"/>
        </w:rPr>
        <w:t xml:space="preserve">` </w:t>
      </w:r>
      <w:r w:rsidR="006F49AA" w:rsidRPr="002C6D94">
        <w:rPr>
          <w:rFonts w:ascii="GHEA Grapalat" w:hAnsi="GHEA Grapalat" w:cs="Sylfaen"/>
          <w:sz w:val="20"/>
          <w:lang w:val="af-ZA"/>
        </w:rPr>
        <w:t>համաձայն հ</w:t>
      </w:r>
      <w:r w:rsidR="00096865" w:rsidRPr="002C6D94">
        <w:rPr>
          <w:rFonts w:ascii="GHEA Grapalat" w:hAnsi="GHEA Grapalat" w:cs="Sylfaen"/>
          <w:sz w:val="20"/>
          <w:lang w:val="ru-RU"/>
        </w:rPr>
        <w:t>ավելված</w:t>
      </w:r>
      <w:r w:rsidR="00096865" w:rsidRPr="002C6D94">
        <w:rPr>
          <w:rFonts w:ascii="GHEA Grapalat" w:hAnsi="GHEA Grapalat" w:cs="Sylfaen"/>
          <w:sz w:val="20"/>
          <w:lang w:val="af-ZA"/>
        </w:rPr>
        <w:t xml:space="preserve"> N 1</w:t>
      </w:r>
      <w:r w:rsidR="006F49AA" w:rsidRPr="002C6D94">
        <w:rPr>
          <w:rFonts w:ascii="GHEA Grapalat" w:hAnsi="GHEA Grapalat" w:cs="Sylfaen"/>
          <w:sz w:val="20"/>
          <w:lang w:val="af-ZA"/>
        </w:rPr>
        <w:t>-ի</w:t>
      </w:r>
      <w:r w:rsidR="00BC6807" w:rsidRPr="002C6D94">
        <w:rPr>
          <w:rFonts w:ascii="GHEA Grapalat" w:hAnsi="GHEA Grapalat" w:cs="Sylfaen"/>
          <w:sz w:val="20"/>
          <w:lang w:val="es-ES"/>
        </w:rPr>
        <w:t>.</w:t>
      </w:r>
    </w:p>
    <w:p w14:paraId="708C594C" w14:textId="77777777" w:rsidR="00E968EF" w:rsidRPr="002C6D94" w:rsidRDefault="00E968EF" w:rsidP="002C6D94">
      <w:pPr>
        <w:ind w:firstLine="567"/>
        <w:jc w:val="both"/>
        <w:rPr>
          <w:rFonts w:ascii="GHEA Grapalat" w:hAnsi="GHEA Grapalat" w:cs="Sylfaen"/>
          <w:sz w:val="20"/>
          <w:lang w:val="es-ES"/>
        </w:rPr>
      </w:pPr>
      <w:r w:rsidRPr="002C6D94">
        <w:rPr>
          <w:rFonts w:ascii="GHEA Grapalat" w:hAnsi="GHEA Grapalat"/>
          <w:sz w:val="20"/>
          <w:lang w:val="es-ES"/>
        </w:rPr>
        <w:t xml:space="preserve">2.2 </w:t>
      </w:r>
      <w:r w:rsidRPr="002C6D94">
        <w:rPr>
          <w:rFonts w:ascii="GHEA Grapalat" w:hAnsi="GHEA Grapalat" w:cs="Sylfaen"/>
          <w:sz w:val="20"/>
          <w:lang w:val="es-ES"/>
        </w:rPr>
        <w:t xml:space="preserve">իր կողմից հաստատված` </w:t>
      </w:r>
      <w:r w:rsidRPr="002C6D94">
        <w:rPr>
          <w:rFonts w:ascii="GHEA Grapalat" w:hAnsi="GHEA Grapalat" w:cs="Sylfaen"/>
          <w:sz w:val="20"/>
        </w:rPr>
        <w:t>առաջարկվող</w:t>
      </w:r>
      <w:r w:rsidRPr="002C6D94">
        <w:rPr>
          <w:rFonts w:ascii="GHEA Grapalat" w:hAnsi="GHEA Grapalat" w:cs="Sylfaen"/>
          <w:sz w:val="20"/>
          <w:lang w:val="es-ES"/>
        </w:rPr>
        <w:t xml:space="preserve"> </w:t>
      </w:r>
      <w:r w:rsidRPr="002C6D94">
        <w:rPr>
          <w:rFonts w:ascii="GHEA Grapalat" w:hAnsi="GHEA Grapalat" w:cs="Sylfaen"/>
          <w:sz w:val="20"/>
        </w:rPr>
        <w:t>ապրանքի</w:t>
      </w:r>
      <w:r w:rsidRPr="002C6D94">
        <w:rPr>
          <w:rFonts w:ascii="GHEA Grapalat" w:hAnsi="GHEA Grapalat" w:cs="Sylfaen"/>
          <w:sz w:val="20"/>
          <w:lang w:val="es-ES"/>
        </w:rPr>
        <w:t xml:space="preserve"> </w:t>
      </w:r>
      <w:r w:rsidRPr="002C6D94">
        <w:rPr>
          <w:rFonts w:ascii="GHEA Grapalat" w:hAnsi="GHEA Grapalat"/>
          <w:sz w:val="20"/>
          <w:szCs w:val="20"/>
          <w:lang w:val="hy-AM" w:eastAsia="x-none"/>
        </w:rPr>
        <w:t>ամբողջական նկարագիրը</w:t>
      </w:r>
      <w:r w:rsidRPr="002C6D94">
        <w:rPr>
          <w:rFonts w:ascii="GHEA Grapalat" w:hAnsi="GHEA Grapalat"/>
          <w:sz w:val="20"/>
          <w:szCs w:val="20"/>
          <w:lang w:val="es-ES" w:eastAsia="x-none"/>
        </w:rPr>
        <w:t xml:space="preserve">` </w:t>
      </w:r>
      <w:r w:rsidRPr="002C6D94">
        <w:rPr>
          <w:rFonts w:ascii="GHEA Grapalat" w:hAnsi="GHEA Grapalat"/>
          <w:sz w:val="20"/>
          <w:szCs w:val="20"/>
          <w:lang w:eastAsia="x-none"/>
        </w:rPr>
        <w:t>համաձայն</w:t>
      </w:r>
      <w:r w:rsidRPr="002C6D94">
        <w:rPr>
          <w:rFonts w:ascii="GHEA Grapalat" w:hAnsi="GHEA Grapalat"/>
          <w:sz w:val="20"/>
          <w:szCs w:val="20"/>
          <w:lang w:val="es-ES" w:eastAsia="x-none"/>
        </w:rPr>
        <w:t xml:space="preserve"> </w:t>
      </w:r>
      <w:r w:rsidRPr="002C6D94">
        <w:rPr>
          <w:rFonts w:ascii="GHEA Grapalat" w:hAnsi="GHEA Grapalat"/>
          <w:sz w:val="20"/>
          <w:szCs w:val="20"/>
          <w:lang w:eastAsia="x-none"/>
        </w:rPr>
        <w:t>հավելված</w:t>
      </w:r>
      <w:r w:rsidRPr="002C6D94">
        <w:rPr>
          <w:rFonts w:ascii="GHEA Grapalat" w:hAnsi="GHEA Grapalat"/>
          <w:sz w:val="20"/>
          <w:szCs w:val="20"/>
          <w:lang w:val="es-ES" w:eastAsia="x-none"/>
        </w:rPr>
        <w:t xml:space="preserve"> N 1.1-</w:t>
      </w:r>
      <w:r w:rsidRPr="002C6D94">
        <w:rPr>
          <w:rFonts w:ascii="GHEA Grapalat" w:hAnsi="GHEA Grapalat"/>
          <w:sz w:val="20"/>
          <w:szCs w:val="20"/>
          <w:lang w:eastAsia="x-none"/>
        </w:rPr>
        <w:t>ի</w:t>
      </w:r>
      <w:r w:rsidRPr="002C6D94">
        <w:rPr>
          <w:rFonts w:ascii="GHEA Grapalat" w:hAnsi="GHEA Grapalat" w:cs="Sylfaen"/>
          <w:sz w:val="20"/>
          <w:lang w:val="es-ES"/>
        </w:rPr>
        <w:t>.</w:t>
      </w:r>
    </w:p>
    <w:p w14:paraId="534A9FDC" w14:textId="77777777" w:rsidR="00EF4630" w:rsidRPr="002C6D94" w:rsidRDefault="00096865" w:rsidP="002C6D94">
      <w:pPr>
        <w:pStyle w:val="norm"/>
        <w:spacing w:line="276" w:lineRule="auto"/>
        <w:ind w:firstLine="567"/>
        <w:rPr>
          <w:rFonts w:ascii="GHEA Grapalat" w:hAnsi="GHEA Grapalat" w:cs="Sylfaen"/>
          <w:sz w:val="20"/>
          <w:szCs w:val="24"/>
          <w:lang w:val="af-ZA" w:eastAsia="en-US"/>
        </w:rPr>
      </w:pPr>
      <w:r w:rsidRPr="002C6D94">
        <w:rPr>
          <w:rFonts w:ascii="GHEA Grapalat" w:hAnsi="GHEA Grapalat" w:cs="Sylfaen"/>
          <w:sz w:val="20"/>
          <w:lang w:val="af-ZA"/>
        </w:rPr>
        <w:t>2.</w:t>
      </w:r>
      <w:r w:rsidR="00E968EF" w:rsidRPr="002C6D94">
        <w:rPr>
          <w:rFonts w:ascii="GHEA Grapalat" w:hAnsi="GHEA Grapalat" w:cs="Sylfaen"/>
          <w:sz w:val="20"/>
          <w:lang w:val="af-ZA"/>
        </w:rPr>
        <w:t>3</w:t>
      </w:r>
      <w:r w:rsidRPr="002C6D94">
        <w:rPr>
          <w:rFonts w:ascii="GHEA Grapalat" w:hAnsi="GHEA Grapalat" w:cs="Sylfaen"/>
          <w:sz w:val="20"/>
          <w:lang w:val="af-ZA"/>
        </w:rPr>
        <w:t xml:space="preserve"> </w:t>
      </w:r>
      <w:r w:rsidR="00EF4630" w:rsidRPr="002C6D94">
        <w:rPr>
          <w:rFonts w:ascii="GHEA Grapalat" w:hAnsi="GHEA Grapalat" w:cs="Sylfaen"/>
          <w:sz w:val="20"/>
          <w:szCs w:val="24"/>
          <w:lang w:eastAsia="en-US"/>
        </w:rPr>
        <w:t>գործակալության</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պայմանագրի</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պատճենը</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և</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դրա</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կողմ</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հանդիսացող</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անձի</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տվյալները</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եթե</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պայմանագիրն</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իրականացվելու</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է</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գործակալության</w:t>
      </w:r>
      <w:r w:rsidR="00EF4630" w:rsidRPr="002C6D94">
        <w:rPr>
          <w:rFonts w:ascii="GHEA Grapalat" w:hAnsi="GHEA Grapalat" w:cs="Sylfaen"/>
          <w:sz w:val="20"/>
          <w:szCs w:val="24"/>
          <w:lang w:val="af-ZA" w:eastAsia="en-US"/>
        </w:rPr>
        <w:t xml:space="preserve"> </w:t>
      </w:r>
      <w:r w:rsidR="00EF4630" w:rsidRPr="002C6D94">
        <w:rPr>
          <w:rFonts w:ascii="GHEA Grapalat" w:hAnsi="GHEA Grapalat" w:cs="Sylfaen"/>
          <w:sz w:val="20"/>
          <w:szCs w:val="24"/>
          <w:lang w:eastAsia="en-US"/>
        </w:rPr>
        <w:t>միջոցով</w:t>
      </w:r>
      <w:r w:rsidR="00EF4630" w:rsidRPr="002C6D94">
        <w:rPr>
          <w:rFonts w:ascii="GHEA Grapalat" w:hAnsi="GHEA Grapalat" w:cs="Sylfaen"/>
          <w:sz w:val="20"/>
          <w:szCs w:val="24"/>
          <w:lang w:val="af-ZA" w:eastAsia="en-US"/>
        </w:rPr>
        <w:t>.</w:t>
      </w:r>
    </w:p>
    <w:p w14:paraId="70E3A072" w14:textId="407A4491" w:rsidR="00EF4630" w:rsidRPr="002C6D94" w:rsidRDefault="00EF4630" w:rsidP="002C6D94">
      <w:pPr>
        <w:pStyle w:val="norm"/>
        <w:spacing w:line="240" w:lineRule="auto"/>
        <w:ind w:firstLine="567"/>
        <w:rPr>
          <w:rFonts w:ascii="GHEA Grapalat" w:hAnsi="GHEA Grapalat" w:cs="Sylfaen"/>
          <w:sz w:val="20"/>
          <w:szCs w:val="24"/>
          <w:lang w:val="af-ZA" w:eastAsia="en-US"/>
        </w:rPr>
      </w:pPr>
      <w:r w:rsidRPr="002C6D94">
        <w:rPr>
          <w:rFonts w:ascii="GHEA Grapalat" w:hAnsi="GHEA Grapalat" w:cs="Sylfaen"/>
          <w:sz w:val="20"/>
          <w:szCs w:val="24"/>
          <w:lang w:val="af-ZA" w:eastAsia="en-US"/>
        </w:rPr>
        <w:t>2.</w:t>
      </w:r>
      <w:r w:rsidR="00E968EF" w:rsidRPr="002C6D94">
        <w:rPr>
          <w:rFonts w:ascii="GHEA Grapalat" w:hAnsi="GHEA Grapalat" w:cs="Sylfaen"/>
          <w:sz w:val="20"/>
          <w:szCs w:val="24"/>
          <w:lang w:val="af-ZA" w:eastAsia="en-US"/>
        </w:rPr>
        <w:t>4</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համատեղ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գործունեության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պայմանագիրը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եթե</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մասնակիցները</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գնման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ընթացակարգին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մասնակցում</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են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համատեղ</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գործունեության</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կարգով</w:t>
      </w:r>
      <w:r w:rsidRPr="002C6D94">
        <w:rPr>
          <w:rFonts w:ascii="GHEA Grapalat" w:hAnsi="GHEA Grapalat" w:cs="Sylfaen"/>
          <w:sz w:val="20"/>
          <w:szCs w:val="24"/>
          <w:lang w:val="af-ZA" w:eastAsia="en-US"/>
        </w:rPr>
        <w:t xml:space="preserve"> (</w:t>
      </w:r>
      <w:r w:rsidRPr="002C6D94">
        <w:rPr>
          <w:rFonts w:ascii="GHEA Grapalat" w:hAnsi="GHEA Grapalat" w:cs="Sylfaen"/>
          <w:sz w:val="20"/>
          <w:szCs w:val="24"/>
          <w:lang w:eastAsia="en-US"/>
        </w:rPr>
        <w:t>կոնսորցիումով</w:t>
      </w:r>
      <w:r w:rsidRPr="002C6D94">
        <w:rPr>
          <w:rFonts w:ascii="GHEA Grapalat" w:hAnsi="GHEA Grapalat" w:cs="Sylfaen"/>
          <w:sz w:val="20"/>
          <w:szCs w:val="24"/>
          <w:lang w:val="af-ZA" w:eastAsia="en-US"/>
        </w:rPr>
        <w:t>).</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Համատեղ</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գործունեության</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կարգով</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կոնսորցիումով</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մասնակցելու</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դեպքում</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հայտում</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ներառվող</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մասնակցի</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կողմից</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հաստատվող</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փաստաթղթերը</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պետք</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է</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հաստատված</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լինեն</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կոնսորցիումի</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բոլոր</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անդամների</w:t>
      </w:r>
      <w:r w:rsidR="007334FA" w:rsidRPr="002C6D94">
        <w:rPr>
          <w:rFonts w:ascii="GHEA Grapalat" w:hAnsi="GHEA Grapalat" w:cs="Sylfaen"/>
          <w:sz w:val="20"/>
          <w:szCs w:val="24"/>
          <w:lang w:val="af-ZA" w:eastAsia="en-US"/>
        </w:rPr>
        <w:t xml:space="preserve"> </w:t>
      </w:r>
      <w:r w:rsidR="007334FA" w:rsidRPr="002C6D94">
        <w:rPr>
          <w:rFonts w:ascii="GHEA Grapalat" w:hAnsi="GHEA Grapalat" w:cs="Sylfaen"/>
          <w:sz w:val="20"/>
          <w:szCs w:val="24"/>
          <w:lang w:eastAsia="en-US"/>
        </w:rPr>
        <w:t>կողմից</w:t>
      </w:r>
      <w:r w:rsidR="007334FA" w:rsidRPr="002C6D94">
        <w:rPr>
          <w:rFonts w:ascii="GHEA Grapalat" w:hAnsi="GHEA Grapalat" w:cs="Sylfaen"/>
          <w:sz w:val="20"/>
          <w:szCs w:val="24"/>
          <w:lang w:val="af-ZA" w:eastAsia="en-US"/>
        </w:rPr>
        <w:t>:</w:t>
      </w:r>
    </w:p>
    <w:p w14:paraId="7CBDD812" w14:textId="77777777" w:rsidR="00E67BA7" w:rsidRPr="002C6D94" w:rsidRDefault="00096865" w:rsidP="002C6D94">
      <w:pPr>
        <w:ind w:firstLine="567"/>
        <w:jc w:val="both"/>
        <w:rPr>
          <w:rFonts w:ascii="GHEA Grapalat" w:hAnsi="GHEA Grapalat" w:cs="Sylfaen"/>
          <w:sz w:val="20"/>
          <w:lang w:val="af-ZA"/>
        </w:rPr>
      </w:pPr>
      <w:r w:rsidRPr="002C6D94">
        <w:rPr>
          <w:rFonts w:ascii="GHEA Grapalat" w:hAnsi="GHEA Grapalat" w:cs="Sylfaen"/>
          <w:sz w:val="20"/>
          <w:lang w:val="af-ZA"/>
        </w:rPr>
        <w:t>2.</w:t>
      </w:r>
      <w:r w:rsidR="004B7C30" w:rsidRPr="002C6D94">
        <w:rPr>
          <w:rFonts w:ascii="GHEA Grapalat" w:hAnsi="GHEA Grapalat" w:cs="Sylfaen"/>
          <w:sz w:val="20"/>
          <w:lang w:val="af-ZA"/>
        </w:rPr>
        <w:t xml:space="preserve">6 </w:t>
      </w:r>
      <w:r w:rsidR="00E67BA7" w:rsidRPr="002C6D94">
        <w:rPr>
          <w:rFonts w:ascii="GHEA Grapalat" w:hAnsi="GHEA Grapalat" w:cs="Sylfaen"/>
          <w:sz w:val="20"/>
          <w:lang w:val="hy-AM"/>
        </w:rPr>
        <w:t>գնային</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առաջարկ</w:t>
      </w:r>
      <w:r w:rsidR="00294FFF" w:rsidRPr="002C6D94">
        <w:rPr>
          <w:rFonts w:ascii="GHEA Grapalat" w:hAnsi="GHEA Grapalat" w:cs="Sylfaen"/>
          <w:sz w:val="20"/>
          <w:lang w:val="af-ZA"/>
        </w:rPr>
        <w:t xml:space="preserve">` </w:t>
      </w:r>
      <w:r w:rsidR="00294FFF" w:rsidRPr="002C6D94">
        <w:rPr>
          <w:rFonts w:ascii="GHEA Grapalat" w:hAnsi="GHEA Grapalat" w:cs="Sylfaen"/>
          <w:sz w:val="20"/>
          <w:lang w:val="hy-AM"/>
        </w:rPr>
        <w:t>համաձայն</w:t>
      </w:r>
      <w:r w:rsidR="00294FFF" w:rsidRPr="002C6D94">
        <w:rPr>
          <w:rFonts w:ascii="GHEA Grapalat" w:hAnsi="GHEA Grapalat" w:cs="Sylfaen"/>
          <w:sz w:val="20"/>
          <w:lang w:val="af-ZA"/>
        </w:rPr>
        <w:t xml:space="preserve"> </w:t>
      </w:r>
      <w:r w:rsidR="00294FFF" w:rsidRPr="002C6D94">
        <w:rPr>
          <w:rFonts w:ascii="GHEA Grapalat" w:hAnsi="GHEA Grapalat" w:cs="Sylfaen"/>
          <w:sz w:val="20"/>
          <w:lang w:val="hy-AM"/>
        </w:rPr>
        <w:t>հավելված</w:t>
      </w:r>
      <w:r w:rsidR="00294FFF" w:rsidRPr="002C6D94">
        <w:rPr>
          <w:rFonts w:ascii="GHEA Grapalat" w:hAnsi="GHEA Grapalat" w:cs="Sylfaen"/>
          <w:sz w:val="20"/>
          <w:lang w:val="af-ZA"/>
        </w:rPr>
        <w:t xml:space="preserve"> N </w:t>
      </w:r>
      <w:r w:rsidR="004D557A" w:rsidRPr="002C6D94">
        <w:rPr>
          <w:rFonts w:ascii="GHEA Grapalat" w:hAnsi="GHEA Grapalat" w:cs="Sylfaen"/>
          <w:sz w:val="20"/>
          <w:lang w:val="af-ZA"/>
        </w:rPr>
        <w:t>2</w:t>
      </w:r>
      <w:r w:rsidR="00294FFF" w:rsidRPr="002C6D94">
        <w:rPr>
          <w:rFonts w:ascii="GHEA Grapalat" w:hAnsi="GHEA Grapalat" w:cs="Sylfaen"/>
          <w:sz w:val="20"/>
          <w:lang w:val="af-ZA"/>
        </w:rPr>
        <w:t>-</w:t>
      </w:r>
      <w:r w:rsidR="00294FFF" w:rsidRPr="002C6D94">
        <w:rPr>
          <w:rFonts w:ascii="GHEA Grapalat" w:hAnsi="GHEA Grapalat" w:cs="Sylfaen"/>
          <w:sz w:val="20"/>
          <w:lang w:val="hy-AM"/>
        </w:rPr>
        <w:t>ի</w:t>
      </w:r>
      <w:r w:rsidR="00294FFF" w:rsidRPr="002C6D94">
        <w:rPr>
          <w:rFonts w:ascii="GHEA Grapalat" w:hAnsi="GHEA Grapalat" w:cs="Sylfaen"/>
          <w:sz w:val="20"/>
          <w:lang w:val="af-ZA"/>
        </w:rPr>
        <w:t>: Գնային առաջարկը</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ներկայացվում</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է</w:t>
      </w:r>
      <w:r w:rsidR="00E67BA7" w:rsidRPr="002C6D94">
        <w:rPr>
          <w:rFonts w:ascii="GHEA Grapalat" w:hAnsi="GHEA Grapalat" w:cs="Sylfaen"/>
          <w:sz w:val="20"/>
          <w:lang w:val="af-ZA"/>
        </w:rPr>
        <w:t xml:space="preserve"> </w:t>
      </w:r>
      <w:r w:rsidR="00D40327" w:rsidRPr="002C6D94">
        <w:rPr>
          <w:rFonts w:ascii="GHEA Grapalat" w:hAnsi="GHEA Grapalat" w:cs="Sylfaen"/>
          <w:sz w:val="20"/>
          <w:lang w:val="af-ZA"/>
        </w:rPr>
        <w:t>արժեք (ինքնարժեքի և կանխատեսվող շահույթի հանրագումարը)</w:t>
      </w:r>
      <w:r w:rsidR="00712DB8" w:rsidRPr="002C6D94">
        <w:rPr>
          <w:rFonts w:ascii="GHEA Grapalat" w:hAnsi="GHEA Grapalat" w:cs="Sylfaen"/>
          <w:sz w:val="22"/>
          <w:szCs w:val="22"/>
          <w:lang w:val="af-ZA"/>
        </w:rPr>
        <w:t xml:space="preserve"> </w:t>
      </w:r>
      <w:r w:rsidR="00E67BA7" w:rsidRPr="002C6D94">
        <w:rPr>
          <w:rFonts w:ascii="GHEA Grapalat" w:hAnsi="GHEA Grapalat" w:cs="Sylfaen"/>
          <w:sz w:val="20"/>
          <w:lang w:val="hy-AM"/>
        </w:rPr>
        <w:t>և</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ավելացված</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արժեքի</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հարկ</w:t>
      </w:r>
      <w:r w:rsidR="00E67BA7" w:rsidRPr="002C6D94" w:rsidDel="001A1F55">
        <w:rPr>
          <w:rFonts w:ascii="GHEA Grapalat" w:hAnsi="GHEA Grapalat" w:cs="Sylfaen"/>
          <w:sz w:val="20"/>
          <w:lang w:val="af-ZA"/>
        </w:rPr>
        <w:t xml:space="preserve"> </w:t>
      </w:r>
      <w:r w:rsidR="00E67BA7" w:rsidRPr="002C6D94">
        <w:rPr>
          <w:rFonts w:ascii="GHEA Grapalat" w:hAnsi="GHEA Grapalat" w:cs="Sylfaen"/>
          <w:sz w:val="20"/>
          <w:lang w:val="hy-AM"/>
        </w:rPr>
        <w:t>ընդհանրական</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բաղադրիչներից</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բաղկացած</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հաշվարկի</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hy-AM"/>
        </w:rPr>
        <w:t>ձևով։</w:t>
      </w:r>
      <w:r w:rsidR="00E67BA7" w:rsidRPr="002C6D94">
        <w:rPr>
          <w:rFonts w:ascii="GHEA Grapalat" w:hAnsi="GHEA Grapalat" w:cs="Sylfaen"/>
          <w:sz w:val="20"/>
          <w:lang w:val="af-ZA"/>
        </w:rPr>
        <w:t xml:space="preserve"> </w:t>
      </w:r>
      <w:r w:rsidR="00D40327" w:rsidRPr="002C6D94">
        <w:rPr>
          <w:rFonts w:ascii="GHEA Grapalat" w:hAnsi="GHEA Grapalat" w:cs="Sylfaen"/>
          <w:sz w:val="20"/>
          <w:lang w:val="hy-AM"/>
        </w:rPr>
        <w:t>Ա</w:t>
      </w:r>
      <w:r w:rsidR="005A1D54" w:rsidRPr="002C6D94">
        <w:rPr>
          <w:rFonts w:ascii="GHEA Grapalat" w:hAnsi="GHEA Grapalat" w:cs="Sylfaen"/>
          <w:sz w:val="20"/>
          <w:lang w:val="hy-AM"/>
        </w:rPr>
        <w:t>րժեքի</w:t>
      </w:r>
      <w:r w:rsidR="005A1D54" w:rsidRPr="002C6D94">
        <w:rPr>
          <w:rFonts w:ascii="GHEA Grapalat" w:hAnsi="GHEA Grapalat" w:cs="Sylfaen"/>
          <w:sz w:val="20"/>
          <w:lang w:val="af-ZA"/>
        </w:rPr>
        <w:t xml:space="preserve"> </w:t>
      </w:r>
      <w:r w:rsidR="00E67BA7" w:rsidRPr="002C6D94">
        <w:rPr>
          <w:rFonts w:ascii="GHEA Grapalat" w:hAnsi="GHEA Grapalat" w:cs="Sylfaen"/>
          <w:sz w:val="20"/>
          <w:lang w:val="ru-RU"/>
        </w:rPr>
        <w:t>բաղադրիչների</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հաշվարկ</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բացվածք</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կամ</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այլ</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մանրամասներ</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չեն</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պահանջվում</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և</w:t>
      </w:r>
      <w:r w:rsidR="00E67BA7" w:rsidRPr="002C6D94">
        <w:rPr>
          <w:rFonts w:ascii="GHEA Grapalat" w:hAnsi="GHEA Grapalat" w:cs="Sylfaen"/>
          <w:sz w:val="20"/>
          <w:lang w:val="af-ZA"/>
        </w:rPr>
        <w:t xml:space="preserve"> </w:t>
      </w:r>
      <w:r w:rsidR="00E67BA7" w:rsidRPr="002C6D94">
        <w:rPr>
          <w:rFonts w:ascii="GHEA Grapalat" w:hAnsi="GHEA Grapalat" w:cs="Sylfaen"/>
          <w:sz w:val="20"/>
          <w:lang w:val="ru-RU"/>
        </w:rPr>
        <w:t>ներկայացվում</w:t>
      </w:r>
      <w:r w:rsidR="00DD2498" w:rsidRPr="002C6D94">
        <w:rPr>
          <w:rFonts w:ascii="GHEA Grapalat" w:hAnsi="GHEA Grapalat" w:cs="Sylfaen"/>
          <w:sz w:val="20"/>
          <w:lang w:val="af-ZA"/>
        </w:rPr>
        <w:t>:</w:t>
      </w:r>
      <w:r w:rsidR="00401BA5" w:rsidRPr="002C6D94">
        <w:rPr>
          <w:rFonts w:ascii="GHEA Grapalat" w:hAnsi="GHEA Grapalat" w:cs="Sylfaen"/>
          <w:sz w:val="20"/>
          <w:lang w:val="af-ZA"/>
        </w:rPr>
        <w:t xml:space="preserve"> </w:t>
      </w:r>
    </w:p>
    <w:p w14:paraId="036B4865" w14:textId="77777777" w:rsidR="009247B8" w:rsidRPr="002C6D94" w:rsidRDefault="009247B8" w:rsidP="002C6D94">
      <w:pPr>
        <w:ind w:firstLine="567"/>
        <w:jc w:val="both"/>
        <w:rPr>
          <w:rFonts w:ascii="GHEA Grapalat" w:hAnsi="GHEA Grapalat" w:cs="Sylfaen"/>
          <w:sz w:val="20"/>
          <w:lang w:val="af-ZA"/>
        </w:rPr>
      </w:pPr>
    </w:p>
    <w:p w14:paraId="45C50715" w14:textId="77777777" w:rsidR="009247B8" w:rsidRPr="002C6D94" w:rsidRDefault="009247B8" w:rsidP="002C6D94">
      <w:pPr>
        <w:jc w:val="center"/>
        <w:rPr>
          <w:rFonts w:ascii="GHEA Grapalat" w:hAnsi="GHEA Grapalat" w:cs="Sylfaen"/>
          <w:b/>
          <w:sz w:val="20"/>
          <w:lang w:val="es-ES"/>
        </w:rPr>
      </w:pPr>
      <w:r w:rsidRPr="002C6D94">
        <w:rPr>
          <w:rFonts w:ascii="GHEA Grapalat" w:hAnsi="GHEA Grapalat"/>
          <w:b/>
          <w:sz w:val="20"/>
          <w:lang w:val="es-ES"/>
        </w:rPr>
        <w:t xml:space="preserve">3. </w:t>
      </w:r>
      <w:r w:rsidRPr="002C6D94">
        <w:rPr>
          <w:rFonts w:ascii="GHEA Grapalat" w:hAnsi="GHEA Grapalat" w:cs="Sylfaen"/>
          <w:b/>
          <w:sz w:val="20"/>
          <w:lang w:val="es-ES"/>
        </w:rPr>
        <w:t>ՀԱՅՏԸ</w:t>
      </w:r>
      <w:r w:rsidRPr="002C6D94">
        <w:rPr>
          <w:rFonts w:ascii="GHEA Grapalat" w:hAnsi="GHEA Grapalat" w:cs="Arial"/>
          <w:b/>
          <w:sz w:val="20"/>
          <w:lang w:val="es-ES"/>
        </w:rPr>
        <w:t xml:space="preserve">  </w:t>
      </w:r>
      <w:r w:rsidRPr="002C6D94">
        <w:rPr>
          <w:rFonts w:ascii="GHEA Grapalat" w:hAnsi="GHEA Grapalat" w:cs="Sylfaen"/>
          <w:b/>
          <w:sz w:val="20"/>
          <w:lang w:val="es-ES"/>
        </w:rPr>
        <w:t>ՊԱՏՐԱՍՏԵԼՈՒ</w:t>
      </w:r>
      <w:r w:rsidRPr="002C6D94">
        <w:rPr>
          <w:rFonts w:ascii="GHEA Grapalat" w:hAnsi="GHEA Grapalat" w:cs="Arial"/>
          <w:b/>
          <w:sz w:val="20"/>
          <w:lang w:val="es-ES"/>
        </w:rPr>
        <w:t xml:space="preserve">  </w:t>
      </w:r>
      <w:r w:rsidRPr="002C6D94">
        <w:rPr>
          <w:rFonts w:ascii="GHEA Grapalat" w:hAnsi="GHEA Grapalat" w:cs="Sylfaen"/>
          <w:b/>
          <w:sz w:val="20"/>
          <w:lang w:val="es-ES"/>
        </w:rPr>
        <w:t>ԿԱՐԳԸ</w:t>
      </w:r>
    </w:p>
    <w:p w14:paraId="48F614A0" w14:textId="77777777" w:rsidR="009247B8" w:rsidRPr="002C6D94" w:rsidRDefault="009247B8" w:rsidP="002C6D94">
      <w:pPr>
        <w:ind w:firstLine="567"/>
        <w:jc w:val="both"/>
        <w:rPr>
          <w:rFonts w:ascii="GHEA Grapalat" w:hAnsi="GHEA Grapalat" w:cs="Sylfaen"/>
          <w:sz w:val="20"/>
          <w:szCs w:val="20"/>
          <w:lang w:val="es-ES"/>
        </w:rPr>
      </w:pPr>
      <w:r w:rsidRPr="002C6D94">
        <w:rPr>
          <w:rFonts w:ascii="GHEA Grapalat" w:hAnsi="GHEA Grapalat"/>
          <w:sz w:val="20"/>
          <w:szCs w:val="20"/>
          <w:lang w:val="es-ES"/>
        </w:rPr>
        <w:t xml:space="preserve">3.1 </w:t>
      </w:r>
      <w:r w:rsidRPr="002C6D94">
        <w:rPr>
          <w:rFonts w:ascii="GHEA Grapalat" w:hAnsi="GHEA Grapalat" w:cs="Sylfaen"/>
          <w:sz w:val="20"/>
          <w:szCs w:val="20"/>
          <w:lang w:val="ru-RU"/>
        </w:rPr>
        <w:t>Մասնակիցը</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հայտը</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ներկայացնում</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է</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սույն</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հրավերով</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սահմանված</w:t>
      </w:r>
      <w:r w:rsidRPr="002C6D94">
        <w:rPr>
          <w:rFonts w:ascii="GHEA Grapalat" w:hAnsi="GHEA Grapalat" w:cs="Sylfaen"/>
          <w:sz w:val="20"/>
          <w:szCs w:val="20"/>
          <w:lang w:val="es-ES"/>
        </w:rPr>
        <w:t xml:space="preserve"> </w:t>
      </w:r>
      <w:r w:rsidRPr="002C6D94">
        <w:rPr>
          <w:rFonts w:ascii="GHEA Grapalat" w:hAnsi="GHEA Grapalat" w:cs="Sylfaen"/>
          <w:sz w:val="20"/>
          <w:szCs w:val="20"/>
          <w:lang w:val="ru-RU"/>
        </w:rPr>
        <w:t>կարգով։</w:t>
      </w:r>
      <w:r w:rsidRPr="002C6D94">
        <w:rPr>
          <w:rFonts w:ascii="GHEA Grapalat" w:hAnsi="GHEA Grapalat" w:cs="Sylfaen"/>
          <w:sz w:val="20"/>
          <w:szCs w:val="20"/>
          <w:lang w:val="es-ES"/>
        </w:rPr>
        <w:t xml:space="preserve"> </w:t>
      </w:r>
    </w:p>
    <w:p w14:paraId="23821292" w14:textId="5F480324" w:rsidR="009247B8" w:rsidRPr="002C6D94" w:rsidRDefault="009247B8" w:rsidP="002C6D94">
      <w:pPr>
        <w:ind w:firstLine="567"/>
        <w:jc w:val="both"/>
        <w:rPr>
          <w:rFonts w:ascii="GHEA Grapalat" w:hAnsi="GHEA Grapalat" w:cs="Sylfaen"/>
          <w:sz w:val="20"/>
          <w:lang w:val="af-ZA"/>
        </w:rPr>
      </w:pPr>
      <w:r w:rsidRPr="002C6D94">
        <w:rPr>
          <w:rFonts w:ascii="GHEA Grapalat" w:hAnsi="GHEA Grapalat"/>
          <w:sz w:val="20"/>
          <w:szCs w:val="20"/>
        </w:rPr>
        <w:t>Մ</w:t>
      </w:r>
      <w:r w:rsidRPr="002C6D94">
        <w:rPr>
          <w:rFonts w:ascii="GHEA Grapalat" w:hAnsi="GHEA Grapalat" w:cs="Sylfaen"/>
          <w:sz w:val="20"/>
          <w:szCs w:val="20"/>
        </w:rPr>
        <w:t>ասնակցի</w:t>
      </w:r>
      <w:r w:rsidRPr="002C6D94">
        <w:rPr>
          <w:rFonts w:ascii="GHEA Grapalat" w:hAnsi="GHEA Grapalat"/>
          <w:sz w:val="20"/>
          <w:szCs w:val="20"/>
          <w:lang w:val="es-ES"/>
        </w:rPr>
        <w:t xml:space="preserve"> </w:t>
      </w:r>
      <w:r w:rsidRPr="002C6D94">
        <w:rPr>
          <w:rFonts w:ascii="GHEA Grapalat" w:hAnsi="GHEA Grapalat" w:cs="Sylfaen"/>
          <w:sz w:val="20"/>
          <w:szCs w:val="20"/>
        </w:rPr>
        <w:t>առաջարկները</w:t>
      </w:r>
      <w:r w:rsidRPr="002C6D94">
        <w:rPr>
          <w:rFonts w:ascii="GHEA Grapalat" w:hAnsi="GHEA Grapalat"/>
          <w:sz w:val="20"/>
          <w:szCs w:val="20"/>
          <w:lang w:val="es-ES"/>
        </w:rPr>
        <w:t xml:space="preserve">, </w:t>
      </w:r>
      <w:r w:rsidRPr="002C6D94">
        <w:rPr>
          <w:rFonts w:ascii="GHEA Grapalat" w:hAnsi="GHEA Grapalat" w:cs="Sylfaen"/>
          <w:sz w:val="20"/>
          <w:szCs w:val="20"/>
        </w:rPr>
        <w:t>դրանց</w:t>
      </w:r>
      <w:r w:rsidRPr="002C6D94">
        <w:rPr>
          <w:rFonts w:ascii="GHEA Grapalat" w:hAnsi="GHEA Grapalat"/>
          <w:sz w:val="20"/>
          <w:szCs w:val="20"/>
          <w:lang w:val="es-ES"/>
        </w:rPr>
        <w:t xml:space="preserve"> </w:t>
      </w:r>
      <w:r w:rsidRPr="002C6D94">
        <w:rPr>
          <w:rFonts w:ascii="GHEA Grapalat" w:hAnsi="GHEA Grapalat" w:cs="Sylfaen"/>
          <w:sz w:val="20"/>
          <w:szCs w:val="20"/>
        </w:rPr>
        <w:t>վերաբերող</w:t>
      </w:r>
      <w:r w:rsidRPr="002C6D94">
        <w:rPr>
          <w:rFonts w:ascii="GHEA Grapalat" w:hAnsi="GHEA Grapalat"/>
          <w:sz w:val="20"/>
          <w:szCs w:val="20"/>
          <w:lang w:val="es-ES"/>
        </w:rPr>
        <w:t xml:space="preserve"> </w:t>
      </w:r>
      <w:r w:rsidRPr="002C6D94">
        <w:rPr>
          <w:rFonts w:ascii="GHEA Grapalat" w:hAnsi="GHEA Grapalat" w:cs="Sylfaen"/>
          <w:sz w:val="20"/>
          <w:szCs w:val="20"/>
        </w:rPr>
        <w:t>փաստաթղթերը</w:t>
      </w:r>
      <w:r w:rsidRPr="002C6D94">
        <w:rPr>
          <w:rFonts w:ascii="GHEA Grapalat" w:hAnsi="GHEA Grapalat"/>
          <w:sz w:val="20"/>
          <w:szCs w:val="20"/>
          <w:lang w:val="es-ES"/>
        </w:rPr>
        <w:t xml:space="preserve"> </w:t>
      </w:r>
      <w:r w:rsidRPr="002C6D94">
        <w:rPr>
          <w:rFonts w:ascii="GHEA Grapalat" w:hAnsi="GHEA Grapalat" w:cs="Sylfaen"/>
          <w:sz w:val="20"/>
          <w:szCs w:val="20"/>
        </w:rPr>
        <w:t>դրվում</w:t>
      </w:r>
      <w:r w:rsidRPr="002C6D94">
        <w:rPr>
          <w:rFonts w:ascii="GHEA Grapalat" w:hAnsi="GHEA Grapalat"/>
          <w:sz w:val="20"/>
          <w:szCs w:val="20"/>
          <w:lang w:val="es-ES"/>
        </w:rPr>
        <w:t xml:space="preserve"> </w:t>
      </w:r>
      <w:r w:rsidRPr="002C6D94">
        <w:rPr>
          <w:rFonts w:ascii="GHEA Grapalat" w:hAnsi="GHEA Grapalat" w:cs="Sylfaen"/>
          <w:sz w:val="20"/>
          <w:szCs w:val="20"/>
        </w:rPr>
        <w:t>են</w:t>
      </w:r>
      <w:r w:rsidRPr="002C6D94">
        <w:rPr>
          <w:rFonts w:ascii="GHEA Grapalat" w:hAnsi="GHEA Grapalat"/>
          <w:sz w:val="20"/>
          <w:szCs w:val="20"/>
          <w:lang w:val="es-ES"/>
        </w:rPr>
        <w:t xml:space="preserve"> </w:t>
      </w:r>
      <w:r w:rsidRPr="002C6D94">
        <w:rPr>
          <w:rFonts w:ascii="GHEA Grapalat" w:hAnsi="GHEA Grapalat" w:cs="Sylfaen"/>
          <w:sz w:val="20"/>
          <w:szCs w:val="20"/>
        </w:rPr>
        <w:t>ծրարի</w:t>
      </w:r>
      <w:r w:rsidRPr="002C6D94">
        <w:rPr>
          <w:rFonts w:ascii="GHEA Grapalat" w:hAnsi="GHEA Grapalat"/>
          <w:sz w:val="20"/>
          <w:szCs w:val="20"/>
          <w:lang w:val="es-ES"/>
        </w:rPr>
        <w:t xml:space="preserve"> </w:t>
      </w:r>
      <w:r w:rsidRPr="002C6D94">
        <w:rPr>
          <w:rFonts w:ascii="GHEA Grapalat" w:hAnsi="GHEA Grapalat" w:cs="Sylfaen"/>
          <w:sz w:val="20"/>
          <w:szCs w:val="20"/>
        </w:rPr>
        <w:t>մեջ</w:t>
      </w:r>
      <w:r w:rsidRPr="002C6D94">
        <w:rPr>
          <w:rFonts w:ascii="GHEA Grapalat" w:hAnsi="GHEA Grapalat"/>
          <w:sz w:val="20"/>
          <w:szCs w:val="20"/>
          <w:lang w:val="es-ES"/>
        </w:rPr>
        <w:t xml:space="preserve">, </w:t>
      </w:r>
      <w:r w:rsidRPr="002C6D94">
        <w:rPr>
          <w:rFonts w:ascii="GHEA Grapalat" w:hAnsi="GHEA Grapalat" w:cs="Sylfaen"/>
          <w:sz w:val="20"/>
          <w:szCs w:val="20"/>
        </w:rPr>
        <w:t>որը</w:t>
      </w:r>
      <w:r w:rsidRPr="002C6D94">
        <w:rPr>
          <w:rFonts w:ascii="GHEA Grapalat" w:hAnsi="GHEA Grapalat"/>
          <w:sz w:val="20"/>
          <w:szCs w:val="20"/>
          <w:lang w:val="es-ES"/>
        </w:rPr>
        <w:t xml:space="preserve"> </w:t>
      </w:r>
      <w:r w:rsidRPr="002C6D94">
        <w:rPr>
          <w:rFonts w:ascii="GHEA Grapalat" w:hAnsi="GHEA Grapalat" w:cs="Sylfaen"/>
          <w:sz w:val="20"/>
          <w:szCs w:val="20"/>
        </w:rPr>
        <w:t>սոսնձում</w:t>
      </w:r>
      <w:r w:rsidRPr="002C6D94">
        <w:rPr>
          <w:rFonts w:ascii="GHEA Grapalat" w:hAnsi="GHEA Grapalat"/>
          <w:sz w:val="20"/>
          <w:szCs w:val="20"/>
          <w:lang w:val="es-ES"/>
        </w:rPr>
        <w:t xml:space="preserve"> </w:t>
      </w:r>
      <w:r w:rsidRPr="002C6D94">
        <w:rPr>
          <w:rFonts w:ascii="GHEA Grapalat" w:hAnsi="GHEA Grapalat" w:cs="Sylfaen"/>
          <w:sz w:val="20"/>
          <w:szCs w:val="20"/>
        </w:rPr>
        <w:t>է</w:t>
      </w:r>
      <w:r w:rsidRPr="002C6D94">
        <w:rPr>
          <w:rFonts w:ascii="GHEA Grapalat" w:hAnsi="GHEA Grapalat"/>
          <w:sz w:val="20"/>
          <w:szCs w:val="20"/>
          <w:lang w:val="es-ES"/>
        </w:rPr>
        <w:t xml:space="preserve"> </w:t>
      </w:r>
      <w:r w:rsidRPr="002C6D94">
        <w:rPr>
          <w:rFonts w:ascii="GHEA Grapalat" w:hAnsi="GHEA Grapalat" w:cs="Sylfaen"/>
          <w:sz w:val="20"/>
          <w:szCs w:val="20"/>
        </w:rPr>
        <w:t>այն</w:t>
      </w:r>
      <w:r w:rsidRPr="002C6D94">
        <w:rPr>
          <w:rFonts w:ascii="GHEA Grapalat" w:hAnsi="GHEA Grapalat"/>
          <w:sz w:val="20"/>
          <w:szCs w:val="20"/>
          <w:lang w:val="es-ES"/>
        </w:rPr>
        <w:t xml:space="preserve"> </w:t>
      </w:r>
      <w:r w:rsidRPr="002C6D94">
        <w:rPr>
          <w:rFonts w:ascii="GHEA Grapalat" w:hAnsi="GHEA Grapalat" w:cs="Sylfaen"/>
          <w:sz w:val="20"/>
          <w:szCs w:val="20"/>
        </w:rPr>
        <w:t>ներկայացնողը</w:t>
      </w:r>
      <w:r w:rsidRPr="002C6D94">
        <w:rPr>
          <w:rFonts w:ascii="GHEA Grapalat" w:hAnsi="GHEA Grapalat"/>
          <w:sz w:val="20"/>
          <w:szCs w:val="20"/>
          <w:lang w:val="es-ES"/>
        </w:rPr>
        <w:t xml:space="preserve">: </w:t>
      </w:r>
      <w:r w:rsidRPr="002C6D94">
        <w:rPr>
          <w:rFonts w:ascii="GHEA Grapalat" w:hAnsi="GHEA Grapalat" w:cs="Sylfaen"/>
          <w:sz w:val="20"/>
          <w:szCs w:val="20"/>
        </w:rPr>
        <w:t>Ծրարում</w:t>
      </w:r>
      <w:r w:rsidRPr="002C6D94">
        <w:rPr>
          <w:rFonts w:ascii="GHEA Grapalat" w:hAnsi="GHEA Grapalat"/>
          <w:sz w:val="20"/>
          <w:szCs w:val="20"/>
          <w:lang w:val="es-ES"/>
        </w:rPr>
        <w:t xml:space="preserve"> </w:t>
      </w:r>
      <w:r w:rsidRPr="002C6D94">
        <w:rPr>
          <w:rFonts w:ascii="GHEA Grapalat" w:hAnsi="GHEA Grapalat" w:cs="Sylfaen"/>
          <w:sz w:val="20"/>
          <w:szCs w:val="20"/>
        </w:rPr>
        <w:t>ներառված</w:t>
      </w:r>
      <w:r w:rsidRPr="002C6D94">
        <w:rPr>
          <w:rFonts w:ascii="GHEA Grapalat" w:hAnsi="GHEA Grapalat"/>
          <w:sz w:val="20"/>
          <w:szCs w:val="20"/>
          <w:lang w:val="es-ES"/>
        </w:rPr>
        <w:t xml:space="preserve"> </w:t>
      </w:r>
      <w:r w:rsidRPr="002C6D94">
        <w:rPr>
          <w:rFonts w:ascii="GHEA Grapalat" w:hAnsi="GHEA Grapalat" w:cs="Sylfaen"/>
          <w:sz w:val="20"/>
          <w:szCs w:val="20"/>
        </w:rPr>
        <w:t>փաստաթղթերը</w:t>
      </w:r>
      <w:r w:rsidRPr="002C6D94">
        <w:rPr>
          <w:rFonts w:ascii="GHEA Grapalat" w:hAnsi="GHEA Grapalat" w:cs="Sylfaen"/>
          <w:sz w:val="20"/>
          <w:szCs w:val="20"/>
          <w:lang w:val="es-ES"/>
        </w:rPr>
        <w:t xml:space="preserve">, </w:t>
      </w:r>
      <w:r w:rsidRPr="002C6D94">
        <w:rPr>
          <w:rFonts w:ascii="GHEA Grapalat" w:hAnsi="GHEA Grapalat" w:cs="Sylfaen"/>
          <w:sz w:val="20"/>
          <w:szCs w:val="20"/>
        </w:rPr>
        <w:t>կազմվում</w:t>
      </w:r>
      <w:r w:rsidRPr="002C6D94">
        <w:rPr>
          <w:rFonts w:ascii="GHEA Grapalat" w:hAnsi="GHEA Grapalat"/>
          <w:sz w:val="20"/>
          <w:szCs w:val="20"/>
          <w:lang w:val="es-ES"/>
        </w:rPr>
        <w:t xml:space="preserve"> </w:t>
      </w:r>
      <w:r w:rsidRPr="002C6D94">
        <w:rPr>
          <w:rFonts w:ascii="GHEA Grapalat" w:hAnsi="GHEA Grapalat" w:cs="Sylfaen"/>
          <w:sz w:val="20"/>
          <w:szCs w:val="20"/>
        </w:rPr>
        <w:t>են</w:t>
      </w:r>
      <w:r w:rsidRPr="002C6D94">
        <w:rPr>
          <w:rFonts w:ascii="GHEA Grapalat" w:hAnsi="GHEA Grapalat"/>
          <w:sz w:val="20"/>
          <w:szCs w:val="20"/>
          <w:lang w:val="es-ES"/>
        </w:rPr>
        <w:t xml:space="preserve"> </w:t>
      </w:r>
      <w:r w:rsidRPr="002C6D94">
        <w:rPr>
          <w:rFonts w:ascii="GHEA Grapalat" w:hAnsi="GHEA Grapalat" w:cs="Sylfaen"/>
          <w:sz w:val="20"/>
          <w:szCs w:val="20"/>
        </w:rPr>
        <w:t>բնօրինակից</w:t>
      </w:r>
      <w:r w:rsidRPr="002C6D94">
        <w:rPr>
          <w:rFonts w:ascii="GHEA Grapalat" w:hAnsi="GHEA Grapalat"/>
          <w:sz w:val="20"/>
          <w:szCs w:val="20"/>
          <w:lang w:val="es-ES"/>
        </w:rPr>
        <w:t xml:space="preserve"> </w:t>
      </w:r>
      <w:r w:rsidRPr="002C6D9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C6D94">
        <w:rPr>
          <w:rFonts w:ascii="GHEA Grapalat" w:hAnsi="GHEA Grapalat" w:cs="Sylfaen"/>
          <w:sz w:val="20"/>
          <w:szCs w:val="20"/>
        </w:rPr>
        <w:t>և</w:t>
      </w:r>
      <w:r w:rsidRPr="002C6D94">
        <w:rPr>
          <w:rFonts w:ascii="GHEA Grapalat" w:hAnsi="GHEA Grapalat"/>
          <w:sz w:val="20"/>
          <w:szCs w:val="20"/>
          <w:lang w:val="es-ES"/>
        </w:rPr>
        <w:t xml:space="preserve"> </w:t>
      </w:r>
      <w:r w:rsidR="007334FA" w:rsidRPr="002C6D94">
        <w:rPr>
          <w:rFonts w:ascii="GHEA Grapalat" w:hAnsi="GHEA Grapalat"/>
          <w:sz w:val="20"/>
          <w:szCs w:val="20"/>
          <w:lang w:val="es-ES"/>
        </w:rPr>
        <w:t xml:space="preserve">1 </w:t>
      </w:r>
      <w:r w:rsidR="007334FA" w:rsidRPr="002C6D94">
        <w:rPr>
          <w:rFonts w:ascii="GHEA Grapalat" w:hAnsi="GHEA Grapalat"/>
          <w:sz w:val="20"/>
          <w:szCs w:val="20"/>
          <w:lang w:val="ru-RU"/>
        </w:rPr>
        <w:t>օրինակ</w:t>
      </w:r>
      <w:r w:rsidRPr="002C6D94">
        <w:rPr>
          <w:rFonts w:ascii="GHEA Grapalat" w:hAnsi="GHEA Grapalat"/>
          <w:sz w:val="20"/>
          <w:szCs w:val="20"/>
          <w:lang w:val="es-ES"/>
        </w:rPr>
        <w:t xml:space="preserve"> </w:t>
      </w:r>
      <w:r w:rsidRPr="002C6D94">
        <w:rPr>
          <w:rFonts w:ascii="GHEA Grapalat" w:hAnsi="GHEA Grapalat" w:cs="Sylfaen"/>
          <w:sz w:val="20"/>
          <w:szCs w:val="20"/>
        </w:rPr>
        <w:t>պատճեններից</w:t>
      </w:r>
      <w:r w:rsidRPr="002C6D94">
        <w:rPr>
          <w:rFonts w:ascii="GHEA Grapalat" w:hAnsi="GHEA Grapalat"/>
          <w:sz w:val="20"/>
          <w:szCs w:val="20"/>
          <w:lang w:val="es-ES"/>
        </w:rPr>
        <w:t xml:space="preserve">: </w:t>
      </w:r>
      <w:r w:rsidRPr="002C6D94">
        <w:rPr>
          <w:rFonts w:ascii="GHEA Grapalat" w:hAnsi="GHEA Grapalat" w:cs="Sylfaen"/>
          <w:sz w:val="20"/>
          <w:szCs w:val="20"/>
        </w:rPr>
        <w:t>Փաստաթղթերի</w:t>
      </w:r>
      <w:r w:rsidRPr="002C6D94">
        <w:rPr>
          <w:rFonts w:ascii="GHEA Grapalat" w:hAnsi="GHEA Grapalat"/>
          <w:sz w:val="20"/>
          <w:szCs w:val="20"/>
          <w:lang w:val="es-ES"/>
        </w:rPr>
        <w:t xml:space="preserve"> </w:t>
      </w:r>
      <w:r w:rsidRPr="002C6D94">
        <w:rPr>
          <w:rFonts w:ascii="GHEA Grapalat" w:hAnsi="GHEA Grapalat" w:cs="Sylfaen"/>
          <w:sz w:val="20"/>
          <w:szCs w:val="20"/>
        </w:rPr>
        <w:t>փաթեթների</w:t>
      </w:r>
      <w:r w:rsidRPr="002C6D94">
        <w:rPr>
          <w:rFonts w:ascii="GHEA Grapalat" w:hAnsi="GHEA Grapalat"/>
          <w:sz w:val="20"/>
          <w:szCs w:val="20"/>
          <w:lang w:val="es-ES"/>
        </w:rPr>
        <w:t xml:space="preserve"> </w:t>
      </w:r>
      <w:r w:rsidRPr="002C6D94">
        <w:rPr>
          <w:rFonts w:ascii="GHEA Grapalat" w:hAnsi="GHEA Grapalat" w:cs="Sylfaen"/>
          <w:sz w:val="20"/>
          <w:szCs w:val="20"/>
        </w:rPr>
        <w:t>վրա</w:t>
      </w:r>
      <w:r w:rsidRPr="002C6D94">
        <w:rPr>
          <w:rFonts w:ascii="GHEA Grapalat" w:hAnsi="GHEA Grapalat"/>
          <w:sz w:val="20"/>
          <w:szCs w:val="20"/>
          <w:lang w:val="es-ES"/>
        </w:rPr>
        <w:t xml:space="preserve"> </w:t>
      </w:r>
      <w:r w:rsidRPr="002C6D94">
        <w:rPr>
          <w:rFonts w:ascii="GHEA Grapalat" w:hAnsi="GHEA Grapalat" w:cs="Sylfaen"/>
          <w:sz w:val="20"/>
          <w:szCs w:val="20"/>
        </w:rPr>
        <w:t>համապատասխանաբար</w:t>
      </w:r>
      <w:r w:rsidRPr="002C6D94">
        <w:rPr>
          <w:rFonts w:ascii="GHEA Grapalat" w:hAnsi="GHEA Grapalat"/>
          <w:sz w:val="20"/>
          <w:szCs w:val="20"/>
          <w:lang w:val="es-ES"/>
        </w:rPr>
        <w:t xml:space="preserve"> </w:t>
      </w:r>
      <w:r w:rsidRPr="002C6D94">
        <w:rPr>
          <w:rFonts w:ascii="GHEA Grapalat" w:hAnsi="GHEA Grapalat" w:cs="Sylfaen"/>
          <w:sz w:val="20"/>
          <w:szCs w:val="20"/>
        </w:rPr>
        <w:t>գրվում</w:t>
      </w:r>
      <w:r w:rsidRPr="002C6D94">
        <w:rPr>
          <w:rFonts w:ascii="GHEA Grapalat" w:hAnsi="GHEA Grapalat"/>
          <w:sz w:val="20"/>
          <w:szCs w:val="20"/>
          <w:lang w:val="es-ES"/>
        </w:rPr>
        <w:t xml:space="preserve"> </w:t>
      </w:r>
      <w:r w:rsidRPr="002C6D94">
        <w:rPr>
          <w:rFonts w:ascii="GHEA Grapalat" w:hAnsi="GHEA Grapalat" w:cs="Sylfaen"/>
          <w:sz w:val="20"/>
          <w:szCs w:val="20"/>
        </w:rPr>
        <w:t>են</w:t>
      </w:r>
      <w:r w:rsidRPr="002C6D94">
        <w:rPr>
          <w:rFonts w:ascii="GHEA Grapalat" w:hAnsi="GHEA Grapalat"/>
          <w:sz w:val="20"/>
          <w:szCs w:val="20"/>
          <w:lang w:val="es-ES"/>
        </w:rPr>
        <w:t xml:space="preserve"> «</w:t>
      </w:r>
      <w:r w:rsidRPr="002C6D94">
        <w:rPr>
          <w:rFonts w:ascii="GHEA Grapalat" w:hAnsi="GHEA Grapalat" w:cs="Sylfaen"/>
          <w:sz w:val="20"/>
          <w:szCs w:val="20"/>
        </w:rPr>
        <w:t>բնօրինակ</w:t>
      </w:r>
      <w:r w:rsidRPr="002C6D94">
        <w:rPr>
          <w:rFonts w:ascii="GHEA Grapalat" w:hAnsi="GHEA Grapalat"/>
          <w:sz w:val="20"/>
          <w:szCs w:val="20"/>
          <w:lang w:val="es-ES"/>
        </w:rPr>
        <w:t xml:space="preserve">» </w:t>
      </w:r>
      <w:r w:rsidRPr="002C6D94">
        <w:rPr>
          <w:rFonts w:ascii="GHEA Grapalat" w:hAnsi="GHEA Grapalat" w:cs="Sylfaen"/>
          <w:sz w:val="20"/>
          <w:szCs w:val="20"/>
        </w:rPr>
        <w:t>և</w:t>
      </w:r>
      <w:r w:rsidRPr="002C6D94">
        <w:rPr>
          <w:rFonts w:ascii="GHEA Grapalat" w:hAnsi="GHEA Grapalat"/>
          <w:sz w:val="20"/>
          <w:szCs w:val="20"/>
          <w:lang w:val="es-ES"/>
        </w:rPr>
        <w:t xml:space="preserve"> «</w:t>
      </w:r>
      <w:r w:rsidRPr="002C6D94">
        <w:rPr>
          <w:rFonts w:ascii="GHEA Grapalat" w:hAnsi="GHEA Grapalat" w:cs="Sylfaen"/>
          <w:sz w:val="20"/>
          <w:szCs w:val="20"/>
        </w:rPr>
        <w:t>պատճեն</w:t>
      </w:r>
      <w:r w:rsidRPr="002C6D94">
        <w:rPr>
          <w:rFonts w:ascii="GHEA Grapalat" w:hAnsi="GHEA Grapalat"/>
          <w:sz w:val="20"/>
          <w:szCs w:val="20"/>
          <w:lang w:val="es-ES"/>
        </w:rPr>
        <w:t xml:space="preserve">» </w:t>
      </w:r>
      <w:r w:rsidRPr="002C6D94">
        <w:rPr>
          <w:rFonts w:ascii="GHEA Grapalat" w:hAnsi="GHEA Grapalat" w:cs="Sylfaen"/>
          <w:sz w:val="20"/>
          <w:szCs w:val="20"/>
        </w:rPr>
        <w:t>բառերը</w:t>
      </w:r>
      <w:r w:rsidRPr="002C6D94">
        <w:rPr>
          <w:rFonts w:ascii="GHEA Grapalat" w:hAnsi="GHEA Grapalat"/>
          <w:sz w:val="20"/>
          <w:szCs w:val="20"/>
          <w:lang w:val="es-ES"/>
        </w:rPr>
        <w:t xml:space="preserve">: </w:t>
      </w:r>
      <w:r w:rsidRPr="002C6D94">
        <w:rPr>
          <w:rFonts w:ascii="GHEA Grapalat" w:hAnsi="GHEA Grapalat" w:cs="Sylfaen"/>
          <w:sz w:val="20"/>
          <w:lang w:val="ru-RU"/>
        </w:rPr>
        <w:t>Հայտում</w:t>
      </w:r>
      <w:r w:rsidRPr="002C6D94">
        <w:rPr>
          <w:rFonts w:ascii="GHEA Grapalat" w:hAnsi="GHEA Grapalat" w:cs="Sylfaen"/>
          <w:sz w:val="20"/>
          <w:lang w:val="af-ZA"/>
        </w:rPr>
        <w:t xml:space="preserve"> </w:t>
      </w:r>
      <w:r w:rsidRPr="002C6D94">
        <w:rPr>
          <w:rFonts w:ascii="GHEA Grapalat" w:hAnsi="GHEA Grapalat" w:cs="Sylfaen"/>
          <w:sz w:val="20"/>
          <w:lang w:val="ru-RU"/>
        </w:rPr>
        <w:t>ներառվող</w:t>
      </w:r>
      <w:r w:rsidRPr="002C6D94">
        <w:rPr>
          <w:rFonts w:ascii="GHEA Grapalat" w:hAnsi="GHEA Grapalat" w:cs="Sylfaen"/>
          <w:sz w:val="20"/>
          <w:lang w:val="af-ZA"/>
        </w:rPr>
        <w:t xml:space="preserve"> </w:t>
      </w:r>
      <w:r w:rsidRPr="002C6D94">
        <w:rPr>
          <w:rFonts w:ascii="GHEA Grapalat" w:hAnsi="GHEA Grapalat" w:cs="Sylfaen"/>
          <w:sz w:val="20"/>
          <w:lang w:val="ru-RU"/>
        </w:rPr>
        <w:t>բնօրինակ</w:t>
      </w:r>
      <w:r w:rsidRPr="002C6D94">
        <w:rPr>
          <w:rFonts w:ascii="GHEA Grapalat" w:hAnsi="GHEA Grapalat" w:cs="Sylfaen"/>
          <w:sz w:val="20"/>
          <w:lang w:val="af-ZA"/>
        </w:rPr>
        <w:t xml:space="preserve"> </w:t>
      </w:r>
      <w:r w:rsidRPr="002C6D94">
        <w:rPr>
          <w:rFonts w:ascii="GHEA Grapalat" w:hAnsi="GHEA Grapalat" w:cs="Sylfaen"/>
          <w:sz w:val="20"/>
          <w:lang w:val="ru-RU"/>
        </w:rPr>
        <w:t>փաստաթղթերի</w:t>
      </w:r>
      <w:r w:rsidRPr="002C6D94">
        <w:rPr>
          <w:rFonts w:ascii="GHEA Grapalat" w:hAnsi="GHEA Grapalat" w:cs="Sylfaen"/>
          <w:sz w:val="20"/>
          <w:lang w:val="af-ZA"/>
        </w:rPr>
        <w:t xml:space="preserve"> </w:t>
      </w:r>
      <w:r w:rsidRPr="002C6D94">
        <w:rPr>
          <w:rFonts w:ascii="GHEA Grapalat" w:hAnsi="GHEA Grapalat" w:cs="Sylfaen"/>
          <w:sz w:val="20"/>
          <w:lang w:val="ru-RU"/>
        </w:rPr>
        <w:t>փոխարեն</w:t>
      </w:r>
      <w:r w:rsidRPr="002C6D94">
        <w:rPr>
          <w:rFonts w:ascii="GHEA Grapalat" w:hAnsi="GHEA Grapalat" w:cs="Sylfaen"/>
          <w:sz w:val="20"/>
          <w:lang w:val="af-ZA"/>
        </w:rPr>
        <w:t xml:space="preserve"> </w:t>
      </w:r>
      <w:r w:rsidRPr="002C6D94">
        <w:rPr>
          <w:rFonts w:ascii="GHEA Grapalat" w:hAnsi="GHEA Grapalat" w:cs="Sylfaen"/>
          <w:sz w:val="20"/>
          <w:lang w:val="ru-RU"/>
        </w:rPr>
        <w:t>կարող</w:t>
      </w:r>
      <w:r w:rsidRPr="002C6D94">
        <w:rPr>
          <w:rFonts w:ascii="GHEA Grapalat" w:hAnsi="GHEA Grapalat" w:cs="Sylfaen"/>
          <w:sz w:val="20"/>
          <w:lang w:val="af-ZA"/>
        </w:rPr>
        <w:t xml:space="preserve"> </w:t>
      </w:r>
      <w:r w:rsidRPr="002C6D94">
        <w:rPr>
          <w:rFonts w:ascii="GHEA Grapalat" w:hAnsi="GHEA Grapalat" w:cs="Sylfaen"/>
          <w:sz w:val="20"/>
          <w:lang w:val="ru-RU"/>
        </w:rPr>
        <w:t>են</w:t>
      </w:r>
      <w:r w:rsidRPr="002C6D94">
        <w:rPr>
          <w:rFonts w:ascii="GHEA Grapalat" w:hAnsi="GHEA Grapalat" w:cs="Sylfaen"/>
          <w:sz w:val="20"/>
          <w:lang w:val="af-ZA"/>
        </w:rPr>
        <w:t xml:space="preserve"> </w:t>
      </w:r>
      <w:r w:rsidRPr="002C6D94">
        <w:rPr>
          <w:rFonts w:ascii="GHEA Grapalat" w:hAnsi="GHEA Grapalat" w:cs="Sylfaen"/>
          <w:sz w:val="20"/>
          <w:lang w:val="ru-RU"/>
        </w:rPr>
        <w:t>ներկայացվել</w:t>
      </w:r>
      <w:r w:rsidRPr="002C6D94">
        <w:rPr>
          <w:rFonts w:ascii="GHEA Grapalat" w:hAnsi="GHEA Grapalat" w:cs="Sylfaen"/>
          <w:sz w:val="20"/>
          <w:lang w:val="af-ZA"/>
        </w:rPr>
        <w:t xml:space="preserve"> </w:t>
      </w:r>
      <w:r w:rsidRPr="002C6D94">
        <w:rPr>
          <w:rFonts w:ascii="GHEA Grapalat" w:hAnsi="GHEA Grapalat" w:cs="Sylfaen"/>
          <w:sz w:val="20"/>
          <w:lang w:val="ru-RU"/>
        </w:rPr>
        <w:t>դրանց</w:t>
      </w:r>
      <w:r w:rsidRPr="002C6D94">
        <w:rPr>
          <w:rFonts w:ascii="GHEA Grapalat" w:hAnsi="GHEA Grapalat" w:cs="Sylfaen"/>
          <w:sz w:val="20"/>
          <w:lang w:val="af-ZA"/>
        </w:rPr>
        <w:t xml:space="preserve"> </w:t>
      </w:r>
      <w:r w:rsidRPr="002C6D94">
        <w:rPr>
          <w:rFonts w:ascii="GHEA Grapalat" w:hAnsi="GHEA Grapalat" w:cs="Sylfaen"/>
          <w:sz w:val="20"/>
          <w:lang w:val="ru-RU"/>
        </w:rPr>
        <w:t>նոտարական</w:t>
      </w:r>
      <w:r w:rsidRPr="002C6D94">
        <w:rPr>
          <w:rFonts w:ascii="GHEA Grapalat" w:hAnsi="GHEA Grapalat" w:cs="Sylfaen"/>
          <w:sz w:val="20"/>
          <w:lang w:val="af-ZA"/>
        </w:rPr>
        <w:t xml:space="preserve"> </w:t>
      </w:r>
      <w:r w:rsidRPr="002C6D94">
        <w:rPr>
          <w:rFonts w:ascii="GHEA Grapalat" w:hAnsi="GHEA Grapalat" w:cs="Sylfaen"/>
          <w:sz w:val="20"/>
          <w:lang w:val="ru-RU"/>
        </w:rPr>
        <w:t>կարգով</w:t>
      </w:r>
      <w:r w:rsidRPr="002C6D94">
        <w:rPr>
          <w:rFonts w:ascii="GHEA Grapalat" w:hAnsi="GHEA Grapalat" w:cs="Sylfaen"/>
          <w:sz w:val="20"/>
          <w:lang w:val="af-ZA"/>
        </w:rPr>
        <w:t xml:space="preserve"> </w:t>
      </w:r>
      <w:r w:rsidRPr="002C6D94">
        <w:rPr>
          <w:rFonts w:ascii="GHEA Grapalat" w:hAnsi="GHEA Grapalat" w:cs="Sylfaen"/>
          <w:sz w:val="20"/>
          <w:lang w:val="ru-RU"/>
        </w:rPr>
        <w:t>վավերացված</w:t>
      </w:r>
      <w:r w:rsidRPr="002C6D94">
        <w:rPr>
          <w:rFonts w:ascii="GHEA Grapalat" w:hAnsi="GHEA Grapalat" w:cs="Sylfaen"/>
          <w:sz w:val="20"/>
          <w:lang w:val="af-ZA"/>
        </w:rPr>
        <w:t xml:space="preserve"> </w:t>
      </w:r>
      <w:r w:rsidRPr="002C6D94">
        <w:rPr>
          <w:rFonts w:ascii="GHEA Grapalat" w:hAnsi="GHEA Grapalat" w:cs="Sylfaen"/>
          <w:sz w:val="20"/>
          <w:lang w:val="ru-RU"/>
        </w:rPr>
        <w:t>օրինակները։</w:t>
      </w:r>
    </w:p>
    <w:p w14:paraId="500F39B7" w14:textId="77777777" w:rsidR="009247B8" w:rsidRPr="002C6D94" w:rsidRDefault="009247B8" w:rsidP="002C6D94">
      <w:pPr>
        <w:ind w:firstLine="720"/>
        <w:jc w:val="both"/>
        <w:rPr>
          <w:rFonts w:ascii="GHEA Grapalat" w:hAnsi="GHEA Grapalat"/>
          <w:sz w:val="20"/>
          <w:szCs w:val="20"/>
          <w:lang w:val="af-ZA"/>
        </w:rPr>
      </w:pPr>
      <w:r w:rsidRPr="002C6D94">
        <w:rPr>
          <w:rFonts w:ascii="GHEA Grapalat" w:hAnsi="GHEA Grapalat" w:cs="Sylfaen"/>
          <w:sz w:val="20"/>
          <w:szCs w:val="20"/>
        </w:rPr>
        <w:t>Ծրարը</w:t>
      </w:r>
      <w:r w:rsidRPr="002C6D94">
        <w:rPr>
          <w:rFonts w:ascii="GHEA Grapalat" w:hAnsi="GHEA Grapalat"/>
          <w:sz w:val="20"/>
          <w:szCs w:val="20"/>
          <w:lang w:val="af-ZA"/>
        </w:rPr>
        <w:t xml:space="preserve"> </w:t>
      </w:r>
      <w:r w:rsidRPr="002C6D94">
        <w:rPr>
          <w:rFonts w:ascii="GHEA Grapalat" w:hAnsi="GHEA Grapalat" w:cs="Sylfaen"/>
          <w:sz w:val="20"/>
          <w:szCs w:val="20"/>
        </w:rPr>
        <w:t>և</w:t>
      </w:r>
      <w:r w:rsidRPr="002C6D94">
        <w:rPr>
          <w:rFonts w:ascii="GHEA Grapalat" w:hAnsi="GHEA Grapalat"/>
          <w:sz w:val="20"/>
          <w:szCs w:val="20"/>
          <w:lang w:val="af-ZA"/>
        </w:rPr>
        <w:t xml:space="preserve"> </w:t>
      </w:r>
      <w:r w:rsidRPr="002C6D94">
        <w:rPr>
          <w:rFonts w:ascii="GHEA Grapalat" w:hAnsi="GHEA Grapalat"/>
          <w:sz w:val="20"/>
          <w:szCs w:val="20"/>
        </w:rPr>
        <w:t>սույն</w:t>
      </w:r>
      <w:r w:rsidRPr="002C6D94">
        <w:rPr>
          <w:rFonts w:ascii="GHEA Grapalat" w:hAnsi="GHEA Grapalat"/>
          <w:sz w:val="20"/>
          <w:szCs w:val="20"/>
          <w:lang w:val="af-ZA"/>
        </w:rPr>
        <w:t xml:space="preserve"> </w:t>
      </w:r>
      <w:r w:rsidRPr="002C6D94">
        <w:rPr>
          <w:rFonts w:ascii="GHEA Grapalat" w:hAnsi="GHEA Grapalat" w:cs="Sylfaen"/>
          <w:sz w:val="20"/>
          <w:szCs w:val="20"/>
        </w:rPr>
        <w:t>հրավերով</w:t>
      </w:r>
      <w:r w:rsidRPr="002C6D94">
        <w:rPr>
          <w:rFonts w:ascii="GHEA Grapalat" w:hAnsi="GHEA Grapalat"/>
          <w:sz w:val="20"/>
          <w:szCs w:val="20"/>
          <w:lang w:val="af-ZA"/>
        </w:rPr>
        <w:t xml:space="preserve"> </w:t>
      </w:r>
      <w:r w:rsidRPr="002C6D94">
        <w:rPr>
          <w:rFonts w:ascii="GHEA Grapalat" w:hAnsi="GHEA Grapalat" w:cs="Sylfaen"/>
          <w:sz w:val="20"/>
          <w:szCs w:val="20"/>
        </w:rPr>
        <w:t>նախատեսված</w:t>
      </w:r>
      <w:r w:rsidRPr="002C6D94">
        <w:rPr>
          <w:rFonts w:ascii="GHEA Grapalat" w:hAnsi="GHEA Grapalat"/>
          <w:sz w:val="20"/>
          <w:szCs w:val="20"/>
          <w:lang w:val="af-ZA"/>
        </w:rPr>
        <w:t xml:space="preserve">` </w:t>
      </w:r>
      <w:r w:rsidRPr="002C6D94">
        <w:rPr>
          <w:rFonts w:ascii="GHEA Grapalat" w:hAnsi="GHEA Grapalat"/>
          <w:sz w:val="20"/>
          <w:szCs w:val="20"/>
        </w:rPr>
        <w:t>մ</w:t>
      </w:r>
      <w:r w:rsidRPr="002C6D94">
        <w:rPr>
          <w:rFonts w:ascii="GHEA Grapalat" w:hAnsi="GHEA Grapalat" w:cs="Sylfaen"/>
          <w:sz w:val="20"/>
          <w:szCs w:val="20"/>
        </w:rPr>
        <w:t>ասնակցի</w:t>
      </w:r>
      <w:r w:rsidRPr="002C6D94">
        <w:rPr>
          <w:rFonts w:ascii="GHEA Grapalat" w:hAnsi="GHEA Grapalat"/>
          <w:sz w:val="20"/>
          <w:szCs w:val="20"/>
          <w:lang w:val="af-ZA"/>
        </w:rPr>
        <w:t xml:space="preserve"> </w:t>
      </w:r>
      <w:r w:rsidRPr="002C6D94">
        <w:rPr>
          <w:rFonts w:ascii="GHEA Grapalat" w:hAnsi="GHEA Grapalat" w:cs="Sylfaen"/>
          <w:sz w:val="20"/>
          <w:szCs w:val="20"/>
        </w:rPr>
        <w:t>կազմած</w:t>
      </w:r>
      <w:r w:rsidRPr="002C6D94">
        <w:rPr>
          <w:rFonts w:ascii="GHEA Grapalat" w:hAnsi="GHEA Grapalat"/>
          <w:sz w:val="20"/>
          <w:szCs w:val="20"/>
          <w:lang w:val="af-ZA"/>
        </w:rPr>
        <w:t xml:space="preserve"> </w:t>
      </w:r>
      <w:r w:rsidRPr="002C6D94">
        <w:rPr>
          <w:rFonts w:ascii="GHEA Grapalat" w:hAnsi="GHEA Grapalat" w:cs="Sylfaen"/>
          <w:sz w:val="20"/>
          <w:szCs w:val="20"/>
        </w:rPr>
        <w:t>փաստաթղթերն</w:t>
      </w:r>
      <w:r w:rsidRPr="002C6D94">
        <w:rPr>
          <w:rFonts w:ascii="GHEA Grapalat" w:hAnsi="GHEA Grapalat"/>
          <w:sz w:val="20"/>
          <w:szCs w:val="20"/>
          <w:lang w:val="af-ZA"/>
        </w:rPr>
        <w:t xml:space="preserve"> </w:t>
      </w:r>
      <w:r w:rsidRPr="002C6D94">
        <w:rPr>
          <w:rFonts w:ascii="GHEA Grapalat" w:hAnsi="GHEA Grapalat" w:cs="Sylfaen"/>
          <w:sz w:val="20"/>
          <w:szCs w:val="20"/>
        </w:rPr>
        <w:t>ստորագրում</w:t>
      </w:r>
      <w:r w:rsidRPr="002C6D94">
        <w:rPr>
          <w:rFonts w:ascii="GHEA Grapalat" w:hAnsi="GHEA Grapalat"/>
          <w:sz w:val="20"/>
          <w:szCs w:val="20"/>
          <w:lang w:val="af-ZA"/>
        </w:rPr>
        <w:t xml:space="preserve"> </w:t>
      </w:r>
      <w:r w:rsidRPr="002C6D94">
        <w:rPr>
          <w:rFonts w:ascii="GHEA Grapalat" w:hAnsi="GHEA Grapalat" w:cs="Sylfaen"/>
          <w:sz w:val="20"/>
          <w:szCs w:val="20"/>
        </w:rPr>
        <w:t>է</w:t>
      </w:r>
      <w:r w:rsidRPr="002C6D94">
        <w:rPr>
          <w:rFonts w:ascii="GHEA Grapalat" w:hAnsi="GHEA Grapalat"/>
          <w:sz w:val="20"/>
          <w:szCs w:val="20"/>
          <w:lang w:val="af-ZA"/>
        </w:rPr>
        <w:t xml:space="preserve"> </w:t>
      </w:r>
      <w:r w:rsidRPr="002C6D94">
        <w:rPr>
          <w:rFonts w:ascii="GHEA Grapalat" w:hAnsi="GHEA Grapalat" w:cs="Sylfaen"/>
          <w:sz w:val="20"/>
          <w:szCs w:val="20"/>
        </w:rPr>
        <w:t>դրանք</w:t>
      </w:r>
      <w:r w:rsidRPr="002C6D94">
        <w:rPr>
          <w:rFonts w:ascii="GHEA Grapalat" w:hAnsi="GHEA Grapalat"/>
          <w:sz w:val="20"/>
          <w:szCs w:val="20"/>
          <w:lang w:val="af-ZA"/>
        </w:rPr>
        <w:t xml:space="preserve"> </w:t>
      </w:r>
      <w:r w:rsidRPr="002C6D94">
        <w:rPr>
          <w:rFonts w:ascii="GHEA Grapalat" w:hAnsi="GHEA Grapalat" w:cs="Sylfaen"/>
          <w:sz w:val="20"/>
          <w:szCs w:val="20"/>
        </w:rPr>
        <w:t>ներկայացնող</w:t>
      </w:r>
      <w:r w:rsidRPr="002C6D94">
        <w:rPr>
          <w:rFonts w:ascii="GHEA Grapalat" w:hAnsi="GHEA Grapalat"/>
          <w:sz w:val="20"/>
          <w:szCs w:val="20"/>
          <w:lang w:val="af-ZA"/>
        </w:rPr>
        <w:t xml:space="preserve"> </w:t>
      </w:r>
      <w:r w:rsidRPr="002C6D94">
        <w:rPr>
          <w:rFonts w:ascii="GHEA Grapalat" w:hAnsi="GHEA Grapalat" w:cs="Sylfaen"/>
          <w:sz w:val="20"/>
          <w:szCs w:val="20"/>
        </w:rPr>
        <w:t>անձը</w:t>
      </w:r>
      <w:r w:rsidRPr="002C6D94">
        <w:rPr>
          <w:rFonts w:ascii="GHEA Grapalat" w:hAnsi="GHEA Grapalat"/>
          <w:sz w:val="20"/>
          <w:szCs w:val="20"/>
          <w:lang w:val="af-ZA"/>
        </w:rPr>
        <w:t xml:space="preserve"> </w:t>
      </w:r>
      <w:r w:rsidRPr="002C6D94">
        <w:rPr>
          <w:rFonts w:ascii="GHEA Grapalat" w:hAnsi="GHEA Grapalat" w:cs="Sylfaen"/>
          <w:sz w:val="20"/>
          <w:szCs w:val="20"/>
        </w:rPr>
        <w:t>կամ</w:t>
      </w:r>
      <w:r w:rsidRPr="002C6D94">
        <w:rPr>
          <w:rFonts w:ascii="GHEA Grapalat" w:hAnsi="GHEA Grapalat"/>
          <w:sz w:val="20"/>
          <w:szCs w:val="20"/>
          <w:lang w:val="af-ZA"/>
        </w:rPr>
        <w:t xml:space="preserve"> </w:t>
      </w:r>
      <w:r w:rsidRPr="002C6D94">
        <w:rPr>
          <w:rFonts w:ascii="GHEA Grapalat" w:hAnsi="GHEA Grapalat" w:cs="Sylfaen"/>
          <w:sz w:val="20"/>
          <w:szCs w:val="20"/>
        </w:rPr>
        <w:t>վերջինիս</w:t>
      </w:r>
      <w:r w:rsidRPr="002C6D94">
        <w:rPr>
          <w:rFonts w:ascii="GHEA Grapalat" w:hAnsi="GHEA Grapalat"/>
          <w:sz w:val="20"/>
          <w:szCs w:val="20"/>
          <w:lang w:val="af-ZA"/>
        </w:rPr>
        <w:t xml:space="preserve"> </w:t>
      </w:r>
      <w:r w:rsidRPr="002C6D94">
        <w:rPr>
          <w:rFonts w:ascii="GHEA Grapalat" w:hAnsi="GHEA Grapalat" w:cs="Sylfaen"/>
          <w:sz w:val="20"/>
          <w:szCs w:val="20"/>
        </w:rPr>
        <w:t>լիազորված</w:t>
      </w:r>
      <w:r w:rsidRPr="002C6D94">
        <w:rPr>
          <w:rFonts w:ascii="GHEA Grapalat" w:hAnsi="GHEA Grapalat"/>
          <w:sz w:val="20"/>
          <w:szCs w:val="20"/>
          <w:lang w:val="af-ZA"/>
        </w:rPr>
        <w:t xml:space="preserve"> </w:t>
      </w:r>
      <w:r w:rsidRPr="002C6D94">
        <w:rPr>
          <w:rFonts w:ascii="GHEA Grapalat" w:hAnsi="GHEA Grapalat" w:cs="Sylfaen"/>
          <w:sz w:val="20"/>
          <w:szCs w:val="20"/>
        </w:rPr>
        <w:t>անձը</w:t>
      </w:r>
      <w:r w:rsidRPr="002C6D94">
        <w:rPr>
          <w:rFonts w:ascii="GHEA Grapalat" w:hAnsi="GHEA Grapalat"/>
          <w:sz w:val="20"/>
          <w:szCs w:val="20"/>
          <w:lang w:val="af-ZA"/>
        </w:rPr>
        <w:t xml:space="preserve"> (</w:t>
      </w:r>
      <w:r w:rsidRPr="002C6D94">
        <w:rPr>
          <w:rFonts w:ascii="GHEA Grapalat" w:hAnsi="GHEA Grapalat" w:cs="Sylfaen"/>
          <w:sz w:val="20"/>
          <w:szCs w:val="20"/>
        </w:rPr>
        <w:t>այսուհետ</w:t>
      </w:r>
      <w:r w:rsidRPr="002C6D94">
        <w:rPr>
          <w:rFonts w:ascii="GHEA Grapalat" w:hAnsi="GHEA Grapalat"/>
          <w:sz w:val="20"/>
          <w:szCs w:val="20"/>
          <w:lang w:val="af-ZA"/>
        </w:rPr>
        <w:t xml:space="preserve">` </w:t>
      </w:r>
      <w:r w:rsidRPr="002C6D94">
        <w:rPr>
          <w:rFonts w:ascii="GHEA Grapalat" w:hAnsi="GHEA Grapalat" w:cs="Sylfaen"/>
          <w:sz w:val="20"/>
          <w:szCs w:val="20"/>
        </w:rPr>
        <w:t>գործակալ</w:t>
      </w:r>
      <w:r w:rsidRPr="002C6D94">
        <w:rPr>
          <w:rFonts w:ascii="GHEA Grapalat" w:hAnsi="GHEA Grapalat"/>
          <w:sz w:val="20"/>
          <w:szCs w:val="20"/>
          <w:lang w:val="af-ZA"/>
        </w:rPr>
        <w:t xml:space="preserve">): </w:t>
      </w:r>
      <w:r w:rsidRPr="002C6D94">
        <w:rPr>
          <w:rFonts w:ascii="GHEA Grapalat" w:hAnsi="GHEA Grapalat" w:cs="Sylfaen"/>
          <w:sz w:val="20"/>
          <w:szCs w:val="20"/>
        </w:rPr>
        <w:t>Եթե</w:t>
      </w:r>
      <w:r w:rsidRPr="002C6D94">
        <w:rPr>
          <w:rFonts w:ascii="GHEA Grapalat" w:hAnsi="GHEA Grapalat"/>
          <w:sz w:val="20"/>
          <w:szCs w:val="20"/>
          <w:lang w:val="af-ZA"/>
        </w:rPr>
        <w:t xml:space="preserve"> </w:t>
      </w:r>
      <w:r w:rsidRPr="002C6D94">
        <w:rPr>
          <w:rFonts w:ascii="GHEA Grapalat" w:hAnsi="GHEA Grapalat" w:cs="Sylfaen"/>
          <w:sz w:val="20"/>
          <w:szCs w:val="20"/>
        </w:rPr>
        <w:t>հայտը</w:t>
      </w:r>
      <w:r w:rsidRPr="002C6D94">
        <w:rPr>
          <w:rFonts w:ascii="GHEA Grapalat" w:hAnsi="GHEA Grapalat"/>
          <w:sz w:val="20"/>
          <w:szCs w:val="20"/>
          <w:lang w:val="af-ZA"/>
        </w:rPr>
        <w:t xml:space="preserve"> </w:t>
      </w:r>
      <w:r w:rsidRPr="002C6D94">
        <w:rPr>
          <w:rFonts w:ascii="GHEA Grapalat" w:hAnsi="GHEA Grapalat" w:cs="Sylfaen"/>
          <w:sz w:val="20"/>
          <w:szCs w:val="20"/>
        </w:rPr>
        <w:t>ներկայացնում</w:t>
      </w:r>
      <w:r w:rsidRPr="002C6D94">
        <w:rPr>
          <w:rFonts w:ascii="GHEA Grapalat" w:hAnsi="GHEA Grapalat"/>
          <w:sz w:val="20"/>
          <w:szCs w:val="20"/>
          <w:lang w:val="af-ZA"/>
        </w:rPr>
        <w:t xml:space="preserve"> </w:t>
      </w:r>
      <w:r w:rsidRPr="002C6D94">
        <w:rPr>
          <w:rFonts w:ascii="GHEA Grapalat" w:hAnsi="GHEA Grapalat" w:cs="Sylfaen"/>
          <w:sz w:val="20"/>
          <w:szCs w:val="20"/>
        </w:rPr>
        <w:t>է</w:t>
      </w:r>
      <w:r w:rsidRPr="002C6D94">
        <w:rPr>
          <w:rFonts w:ascii="GHEA Grapalat" w:hAnsi="GHEA Grapalat"/>
          <w:sz w:val="20"/>
          <w:szCs w:val="20"/>
          <w:lang w:val="af-ZA"/>
        </w:rPr>
        <w:t xml:space="preserve"> </w:t>
      </w:r>
      <w:r w:rsidRPr="002C6D94">
        <w:rPr>
          <w:rFonts w:ascii="GHEA Grapalat" w:hAnsi="GHEA Grapalat" w:cs="Sylfaen"/>
          <w:sz w:val="20"/>
          <w:szCs w:val="20"/>
        </w:rPr>
        <w:t>գործակալը</w:t>
      </w:r>
      <w:r w:rsidRPr="002C6D94">
        <w:rPr>
          <w:rFonts w:ascii="GHEA Grapalat" w:hAnsi="GHEA Grapalat"/>
          <w:sz w:val="20"/>
          <w:szCs w:val="20"/>
          <w:lang w:val="af-ZA"/>
        </w:rPr>
        <w:t xml:space="preserve">, </w:t>
      </w:r>
      <w:r w:rsidRPr="002C6D94">
        <w:rPr>
          <w:rFonts w:ascii="GHEA Grapalat" w:hAnsi="GHEA Grapalat" w:cs="Sylfaen"/>
          <w:sz w:val="20"/>
          <w:szCs w:val="20"/>
        </w:rPr>
        <w:t>ապա</w:t>
      </w:r>
      <w:r w:rsidRPr="002C6D94">
        <w:rPr>
          <w:rFonts w:ascii="GHEA Grapalat" w:hAnsi="GHEA Grapalat"/>
          <w:sz w:val="20"/>
          <w:szCs w:val="20"/>
          <w:lang w:val="af-ZA"/>
        </w:rPr>
        <w:t xml:space="preserve"> </w:t>
      </w:r>
      <w:r w:rsidRPr="002C6D94">
        <w:rPr>
          <w:rFonts w:ascii="GHEA Grapalat" w:hAnsi="GHEA Grapalat" w:cs="Sylfaen"/>
          <w:sz w:val="20"/>
          <w:szCs w:val="20"/>
        </w:rPr>
        <w:t>հայտով</w:t>
      </w:r>
      <w:r w:rsidRPr="002C6D94">
        <w:rPr>
          <w:rFonts w:ascii="GHEA Grapalat" w:hAnsi="GHEA Grapalat"/>
          <w:sz w:val="20"/>
          <w:szCs w:val="20"/>
          <w:lang w:val="af-ZA"/>
        </w:rPr>
        <w:t xml:space="preserve"> </w:t>
      </w:r>
      <w:r w:rsidRPr="002C6D94">
        <w:rPr>
          <w:rFonts w:ascii="GHEA Grapalat" w:hAnsi="GHEA Grapalat" w:cs="Sylfaen"/>
          <w:sz w:val="20"/>
          <w:szCs w:val="20"/>
        </w:rPr>
        <w:t>ներկայացվում</w:t>
      </w:r>
      <w:r w:rsidRPr="002C6D94">
        <w:rPr>
          <w:rFonts w:ascii="GHEA Grapalat" w:hAnsi="GHEA Grapalat"/>
          <w:sz w:val="20"/>
          <w:szCs w:val="20"/>
          <w:lang w:val="af-ZA"/>
        </w:rPr>
        <w:t xml:space="preserve"> </w:t>
      </w:r>
      <w:r w:rsidRPr="002C6D94">
        <w:rPr>
          <w:rFonts w:ascii="GHEA Grapalat" w:hAnsi="GHEA Grapalat" w:cs="Sylfaen"/>
          <w:sz w:val="20"/>
          <w:szCs w:val="20"/>
        </w:rPr>
        <w:t>է</w:t>
      </w:r>
      <w:r w:rsidRPr="002C6D94">
        <w:rPr>
          <w:rFonts w:ascii="GHEA Grapalat" w:hAnsi="GHEA Grapalat"/>
          <w:sz w:val="20"/>
          <w:szCs w:val="20"/>
          <w:lang w:val="af-ZA"/>
        </w:rPr>
        <w:t xml:space="preserve"> </w:t>
      </w:r>
      <w:r w:rsidRPr="002C6D94">
        <w:rPr>
          <w:rFonts w:ascii="GHEA Grapalat" w:hAnsi="GHEA Grapalat" w:cs="Sylfaen"/>
          <w:sz w:val="20"/>
          <w:szCs w:val="20"/>
        </w:rPr>
        <w:t>վերջինիս</w:t>
      </w:r>
      <w:r w:rsidRPr="002C6D94">
        <w:rPr>
          <w:rFonts w:ascii="GHEA Grapalat" w:hAnsi="GHEA Grapalat"/>
          <w:sz w:val="20"/>
          <w:szCs w:val="20"/>
          <w:lang w:val="af-ZA"/>
        </w:rPr>
        <w:t xml:space="preserve"> </w:t>
      </w:r>
      <w:r w:rsidRPr="002C6D94">
        <w:rPr>
          <w:rFonts w:ascii="GHEA Grapalat" w:hAnsi="GHEA Grapalat" w:cs="Sylfaen"/>
          <w:sz w:val="20"/>
          <w:szCs w:val="20"/>
        </w:rPr>
        <w:t>այդ</w:t>
      </w:r>
      <w:r w:rsidRPr="002C6D94">
        <w:rPr>
          <w:rFonts w:ascii="GHEA Grapalat" w:hAnsi="GHEA Grapalat"/>
          <w:sz w:val="20"/>
          <w:szCs w:val="20"/>
          <w:lang w:val="af-ZA"/>
        </w:rPr>
        <w:t xml:space="preserve"> </w:t>
      </w:r>
      <w:r w:rsidRPr="002C6D94">
        <w:rPr>
          <w:rFonts w:ascii="GHEA Grapalat" w:hAnsi="GHEA Grapalat" w:cs="Sylfaen"/>
          <w:sz w:val="20"/>
          <w:szCs w:val="20"/>
        </w:rPr>
        <w:t>լիազորությունը</w:t>
      </w:r>
      <w:r w:rsidRPr="002C6D94">
        <w:rPr>
          <w:rFonts w:ascii="GHEA Grapalat" w:hAnsi="GHEA Grapalat"/>
          <w:sz w:val="20"/>
          <w:szCs w:val="20"/>
          <w:lang w:val="af-ZA"/>
        </w:rPr>
        <w:t xml:space="preserve"> </w:t>
      </w:r>
      <w:r w:rsidRPr="002C6D94">
        <w:rPr>
          <w:rFonts w:ascii="GHEA Grapalat" w:hAnsi="GHEA Grapalat" w:cs="Sylfaen"/>
          <w:sz w:val="20"/>
          <w:szCs w:val="20"/>
        </w:rPr>
        <w:t>վերապահված</w:t>
      </w:r>
      <w:r w:rsidRPr="002C6D94">
        <w:rPr>
          <w:rFonts w:ascii="GHEA Grapalat" w:hAnsi="GHEA Grapalat"/>
          <w:sz w:val="20"/>
          <w:szCs w:val="20"/>
          <w:lang w:val="af-ZA"/>
        </w:rPr>
        <w:t xml:space="preserve"> </w:t>
      </w:r>
      <w:r w:rsidRPr="002C6D94">
        <w:rPr>
          <w:rFonts w:ascii="GHEA Grapalat" w:hAnsi="GHEA Grapalat" w:cs="Sylfaen"/>
          <w:sz w:val="20"/>
          <w:szCs w:val="20"/>
        </w:rPr>
        <w:t>լինելու</w:t>
      </w:r>
      <w:r w:rsidRPr="002C6D94">
        <w:rPr>
          <w:rFonts w:ascii="GHEA Grapalat" w:hAnsi="GHEA Grapalat"/>
          <w:sz w:val="20"/>
          <w:szCs w:val="20"/>
          <w:lang w:val="af-ZA"/>
        </w:rPr>
        <w:t xml:space="preserve"> </w:t>
      </w:r>
      <w:r w:rsidRPr="002C6D94">
        <w:rPr>
          <w:rFonts w:ascii="GHEA Grapalat" w:hAnsi="GHEA Grapalat" w:cs="Sylfaen"/>
          <w:sz w:val="20"/>
          <w:szCs w:val="20"/>
        </w:rPr>
        <w:t>մասին</w:t>
      </w:r>
      <w:r w:rsidRPr="002C6D94">
        <w:rPr>
          <w:rFonts w:ascii="GHEA Grapalat" w:hAnsi="GHEA Grapalat" w:cs="Sylfaen"/>
          <w:sz w:val="20"/>
          <w:szCs w:val="20"/>
          <w:lang w:val="af-ZA"/>
        </w:rPr>
        <w:t xml:space="preserve"> </w:t>
      </w:r>
      <w:r w:rsidRPr="002C6D94">
        <w:rPr>
          <w:rFonts w:ascii="GHEA Grapalat" w:hAnsi="GHEA Grapalat" w:cs="Sylfaen"/>
          <w:sz w:val="20"/>
          <w:szCs w:val="20"/>
        </w:rPr>
        <w:t>փաստաթուղթ</w:t>
      </w:r>
      <w:r w:rsidRPr="002C6D94">
        <w:rPr>
          <w:rFonts w:ascii="GHEA Grapalat" w:hAnsi="GHEA Grapalat" w:cs="Sylfaen"/>
          <w:sz w:val="20"/>
          <w:szCs w:val="20"/>
          <w:lang w:val="af-ZA"/>
        </w:rPr>
        <w:t>:</w:t>
      </w:r>
    </w:p>
    <w:p w14:paraId="7325F0AD" w14:textId="77777777" w:rsidR="009247B8" w:rsidRPr="002C6D94" w:rsidRDefault="009247B8" w:rsidP="002C6D94">
      <w:pPr>
        <w:ind w:firstLine="720"/>
        <w:jc w:val="both"/>
        <w:rPr>
          <w:rFonts w:ascii="GHEA Grapalat" w:hAnsi="GHEA Grapalat"/>
          <w:sz w:val="20"/>
          <w:szCs w:val="20"/>
          <w:lang w:val="af-ZA"/>
        </w:rPr>
      </w:pPr>
      <w:r w:rsidRPr="002C6D94">
        <w:rPr>
          <w:rFonts w:ascii="GHEA Grapalat" w:hAnsi="GHEA Grapalat"/>
          <w:sz w:val="20"/>
          <w:szCs w:val="20"/>
          <w:lang w:val="af-ZA"/>
        </w:rPr>
        <w:t xml:space="preserve">3.2 </w:t>
      </w:r>
      <w:r w:rsidRPr="002C6D94">
        <w:rPr>
          <w:rFonts w:ascii="GHEA Grapalat" w:hAnsi="GHEA Grapalat" w:cs="Sylfaen"/>
          <w:sz w:val="20"/>
          <w:szCs w:val="20"/>
        </w:rPr>
        <w:t>Սույն</w:t>
      </w:r>
      <w:r w:rsidRPr="002C6D94">
        <w:rPr>
          <w:rFonts w:ascii="GHEA Grapalat" w:hAnsi="GHEA Grapalat"/>
          <w:sz w:val="20"/>
          <w:szCs w:val="20"/>
          <w:lang w:val="af-ZA"/>
        </w:rPr>
        <w:t xml:space="preserve"> </w:t>
      </w:r>
      <w:r w:rsidRPr="002C6D94">
        <w:rPr>
          <w:rFonts w:ascii="GHEA Grapalat" w:hAnsi="GHEA Grapalat"/>
          <w:sz w:val="20"/>
          <w:szCs w:val="20"/>
        </w:rPr>
        <w:t>հրահանգի</w:t>
      </w:r>
      <w:r w:rsidRPr="002C6D94">
        <w:rPr>
          <w:rFonts w:ascii="GHEA Grapalat" w:hAnsi="GHEA Grapalat"/>
          <w:sz w:val="20"/>
          <w:szCs w:val="20"/>
          <w:lang w:val="af-ZA"/>
        </w:rPr>
        <w:t xml:space="preserve"> 3.1 </w:t>
      </w:r>
      <w:r w:rsidRPr="002C6D94">
        <w:rPr>
          <w:rFonts w:ascii="GHEA Grapalat" w:hAnsi="GHEA Grapalat"/>
          <w:sz w:val="20"/>
          <w:szCs w:val="20"/>
        </w:rPr>
        <w:t>կետում</w:t>
      </w:r>
      <w:r w:rsidRPr="002C6D94">
        <w:rPr>
          <w:rFonts w:ascii="GHEA Grapalat" w:hAnsi="GHEA Grapalat"/>
          <w:sz w:val="20"/>
          <w:szCs w:val="20"/>
          <w:lang w:val="af-ZA"/>
        </w:rPr>
        <w:t xml:space="preserve"> </w:t>
      </w:r>
      <w:r w:rsidRPr="002C6D94">
        <w:rPr>
          <w:rFonts w:ascii="GHEA Grapalat" w:hAnsi="GHEA Grapalat" w:cs="Sylfaen"/>
          <w:sz w:val="20"/>
          <w:szCs w:val="20"/>
        </w:rPr>
        <w:t>նշված</w:t>
      </w:r>
      <w:r w:rsidRPr="002C6D94">
        <w:rPr>
          <w:rFonts w:ascii="GHEA Grapalat" w:hAnsi="GHEA Grapalat"/>
          <w:sz w:val="20"/>
          <w:szCs w:val="20"/>
          <w:lang w:val="af-ZA"/>
        </w:rPr>
        <w:t xml:space="preserve"> </w:t>
      </w:r>
      <w:r w:rsidRPr="002C6D94">
        <w:rPr>
          <w:rFonts w:ascii="GHEA Grapalat" w:hAnsi="GHEA Grapalat" w:cs="Sylfaen"/>
          <w:sz w:val="20"/>
          <w:szCs w:val="20"/>
        </w:rPr>
        <w:t>ծրարի</w:t>
      </w:r>
      <w:r w:rsidRPr="002C6D94">
        <w:rPr>
          <w:rFonts w:ascii="GHEA Grapalat" w:hAnsi="GHEA Grapalat"/>
          <w:sz w:val="20"/>
          <w:szCs w:val="20"/>
          <w:lang w:val="af-ZA"/>
        </w:rPr>
        <w:t xml:space="preserve"> </w:t>
      </w:r>
      <w:r w:rsidRPr="002C6D94">
        <w:rPr>
          <w:rFonts w:ascii="GHEA Grapalat" w:hAnsi="GHEA Grapalat" w:cs="Sylfaen"/>
          <w:sz w:val="20"/>
          <w:szCs w:val="20"/>
        </w:rPr>
        <w:t>վրա</w:t>
      </w:r>
      <w:r w:rsidRPr="002C6D94">
        <w:rPr>
          <w:rFonts w:ascii="GHEA Grapalat" w:hAnsi="GHEA Grapalat"/>
          <w:sz w:val="20"/>
          <w:szCs w:val="20"/>
          <w:lang w:val="af-ZA"/>
        </w:rPr>
        <w:t xml:space="preserve"> </w:t>
      </w:r>
      <w:r w:rsidRPr="002C6D94">
        <w:rPr>
          <w:rFonts w:ascii="GHEA Grapalat" w:hAnsi="GHEA Grapalat" w:cs="Sylfaen"/>
          <w:sz w:val="20"/>
          <w:szCs w:val="20"/>
        </w:rPr>
        <w:t>հայտը</w:t>
      </w:r>
      <w:r w:rsidRPr="002C6D94">
        <w:rPr>
          <w:rFonts w:ascii="GHEA Grapalat" w:hAnsi="GHEA Grapalat"/>
          <w:sz w:val="20"/>
          <w:szCs w:val="20"/>
          <w:lang w:val="af-ZA"/>
        </w:rPr>
        <w:t xml:space="preserve"> </w:t>
      </w:r>
      <w:r w:rsidRPr="002C6D94">
        <w:rPr>
          <w:rFonts w:ascii="GHEA Grapalat" w:hAnsi="GHEA Grapalat" w:cs="Sylfaen"/>
          <w:sz w:val="20"/>
          <w:szCs w:val="20"/>
        </w:rPr>
        <w:t>կազմելու</w:t>
      </w:r>
      <w:r w:rsidRPr="002C6D94">
        <w:rPr>
          <w:rFonts w:ascii="GHEA Grapalat" w:hAnsi="GHEA Grapalat"/>
          <w:sz w:val="20"/>
          <w:szCs w:val="20"/>
          <w:lang w:val="af-ZA"/>
        </w:rPr>
        <w:t xml:space="preserve"> </w:t>
      </w:r>
      <w:r w:rsidRPr="002C6D94">
        <w:rPr>
          <w:rFonts w:ascii="GHEA Grapalat" w:hAnsi="GHEA Grapalat" w:cs="Sylfaen"/>
          <w:sz w:val="20"/>
          <w:szCs w:val="20"/>
        </w:rPr>
        <w:t>լեզվով</w:t>
      </w:r>
      <w:r w:rsidRPr="002C6D94">
        <w:rPr>
          <w:rFonts w:ascii="GHEA Grapalat" w:hAnsi="GHEA Grapalat"/>
          <w:sz w:val="20"/>
          <w:szCs w:val="20"/>
          <w:lang w:val="af-ZA"/>
        </w:rPr>
        <w:t xml:space="preserve"> </w:t>
      </w:r>
      <w:r w:rsidRPr="002C6D94">
        <w:rPr>
          <w:rFonts w:ascii="GHEA Grapalat" w:hAnsi="GHEA Grapalat" w:cs="Sylfaen"/>
          <w:sz w:val="20"/>
          <w:szCs w:val="20"/>
        </w:rPr>
        <w:t>նշվում</w:t>
      </w:r>
      <w:r w:rsidRPr="002C6D94">
        <w:rPr>
          <w:rFonts w:ascii="GHEA Grapalat" w:hAnsi="GHEA Grapalat"/>
          <w:sz w:val="20"/>
          <w:szCs w:val="20"/>
          <w:lang w:val="af-ZA"/>
        </w:rPr>
        <w:t xml:space="preserve"> </w:t>
      </w:r>
      <w:r w:rsidRPr="002C6D94">
        <w:rPr>
          <w:rFonts w:ascii="GHEA Grapalat" w:hAnsi="GHEA Grapalat" w:cs="Sylfaen"/>
          <w:sz w:val="20"/>
          <w:szCs w:val="20"/>
        </w:rPr>
        <w:t>են</w:t>
      </w:r>
      <w:r w:rsidRPr="002C6D94">
        <w:rPr>
          <w:rFonts w:ascii="GHEA Grapalat" w:hAnsi="GHEA Grapalat"/>
          <w:sz w:val="20"/>
          <w:szCs w:val="20"/>
          <w:lang w:val="af-ZA"/>
        </w:rPr>
        <w:t xml:space="preserve">` </w:t>
      </w:r>
    </w:p>
    <w:p w14:paraId="118F1CD4" w14:textId="77777777" w:rsidR="009247B8" w:rsidRPr="002C6D94" w:rsidRDefault="009247B8" w:rsidP="002C6D94">
      <w:pPr>
        <w:ind w:firstLine="720"/>
        <w:rPr>
          <w:rFonts w:ascii="GHEA Grapalat" w:hAnsi="GHEA Grapalat"/>
          <w:sz w:val="20"/>
          <w:szCs w:val="20"/>
          <w:lang w:val="af-ZA"/>
        </w:rPr>
      </w:pPr>
      <w:r w:rsidRPr="002C6D94">
        <w:rPr>
          <w:rFonts w:ascii="GHEA Grapalat" w:hAnsi="GHEA Grapalat"/>
          <w:sz w:val="20"/>
          <w:szCs w:val="20"/>
          <w:lang w:val="af-ZA"/>
        </w:rPr>
        <w:t xml:space="preserve">1) </w:t>
      </w:r>
      <w:r w:rsidRPr="002C6D94">
        <w:rPr>
          <w:rFonts w:ascii="GHEA Grapalat" w:hAnsi="GHEA Grapalat"/>
          <w:sz w:val="20"/>
          <w:szCs w:val="20"/>
        </w:rPr>
        <w:t>պ</w:t>
      </w:r>
      <w:r w:rsidRPr="002C6D94">
        <w:rPr>
          <w:rFonts w:ascii="GHEA Grapalat" w:hAnsi="GHEA Grapalat" w:cs="Sylfaen"/>
          <w:sz w:val="20"/>
          <w:szCs w:val="20"/>
        </w:rPr>
        <w:t>ատվիրատուի</w:t>
      </w:r>
      <w:r w:rsidRPr="002C6D94">
        <w:rPr>
          <w:rFonts w:ascii="GHEA Grapalat" w:hAnsi="GHEA Grapalat"/>
          <w:sz w:val="20"/>
          <w:szCs w:val="20"/>
          <w:lang w:val="af-ZA"/>
        </w:rPr>
        <w:t xml:space="preserve"> </w:t>
      </w:r>
      <w:r w:rsidRPr="002C6D94">
        <w:rPr>
          <w:rFonts w:ascii="GHEA Grapalat" w:hAnsi="GHEA Grapalat" w:cs="Sylfaen"/>
          <w:sz w:val="20"/>
          <w:szCs w:val="20"/>
        </w:rPr>
        <w:t>անվանումը</w:t>
      </w:r>
      <w:r w:rsidRPr="002C6D94">
        <w:rPr>
          <w:rFonts w:ascii="GHEA Grapalat" w:hAnsi="GHEA Grapalat"/>
          <w:sz w:val="20"/>
          <w:szCs w:val="20"/>
          <w:lang w:val="af-ZA"/>
        </w:rPr>
        <w:t xml:space="preserve"> </w:t>
      </w:r>
      <w:r w:rsidRPr="002C6D94">
        <w:rPr>
          <w:rFonts w:ascii="GHEA Grapalat" w:hAnsi="GHEA Grapalat" w:cs="Sylfaen"/>
          <w:sz w:val="20"/>
          <w:szCs w:val="20"/>
        </w:rPr>
        <w:t>և</w:t>
      </w:r>
      <w:r w:rsidRPr="002C6D94">
        <w:rPr>
          <w:rFonts w:ascii="GHEA Grapalat" w:hAnsi="GHEA Grapalat"/>
          <w:sz w:val="20"/>
          <w:szCs w:val="20"/>
          <w:lang w:val="af-ZA"/>
        </w:rPr>
        <w:t xml:space="preserve"> </w:t>
      </w:r>
      <w:r w:rsidRPr="002C6D94">
        <w:rPr>
          <w:rFonts w:ascii="GHEA Grapalat" w:hAnsi="GHEA Grapalat" w:cs="Sylfaen"/>
          <w:sz w:val="20"/>
          <w:szCs w:val="20"/>
        </w:rPr>
        <w:t>հայտի</w:t>
      </w:r>
      <w:r w:rsidRPr="002C6D94">
        <w:rPr>
          <w:rFonts w:ascii="GHEA Grapalat" w:hAnsi="GHEA Grapalat"/>
          <w:sz w:val="20"/>
          <w:szCs w:val="20"/>
          <w:lang w:val="af-ZA"/>
        </w:rPr>
        <w:t xml:space="preserve"> </w:t>
      </w:r>
      <w:r w:rsidRPr="002C6D94">
        <w:rPr>
          <w:rFonts w:ascii="GHEA Grapalat" w:hAnsi="GHEA Grapalat" w:cs="Sylfaen"/>
          <w:sz w:val="20"/>
          <w:szCs w:val="20"/>
        </w:rPr>
        <w:t>ներկայացման</w:t>
      </w:r>
      <w:r w:rsidRPr="002C6D94">
        <w:rPr>
          <w:rFonts w:ascii="GHEA Grapalat" w:hAnsi="GHEA Grapalat"/>
          <w:sz w:val="20"/>
          <w:szCs w:val="20"/>
          <w:lang w:val="af-ZA"/>
        </w:rPr>
        <w:t xml:space="preserve"> </w:t>
      </w:r>
      <w:r w:rsidRPr="002C6D94">
        <w:rPr>
          <w:rFonts w:ascii="GHEA Grapalat" w:hAnsi="GHEA Grapalat" w:cs="Sylfaen"/>
          <w:sz w:val="20"/>
          <w:szCs w:val="20"/>
        </w:rPr>
        <w:t>վայրը</w:t>
      </w:r>
      <w:r w:rsidRPr="002C6D94">
        <w:rPr>
          <w:rFonts w:ascii="GHEA Grapalat" w:hAnsi="GHEA Grapalat"/>
          <w:sz w:val="20"/>
          <w:szCs w:val="20"/>
          <w:lang w:val="af-ZA"/>
        </w:rPr>
        <w:t xml:space="preserve"> (</w:t>
      </w:r>
      <w:r w:rsidRPr="002C6D94">
        <w:rPr>
          <w:rFonts w:ascii="GHEA Grapalat" w:hAnsi="GHEA Grapalat" w:cs="Sylfaen"/>
          <w:sz w:val="20"/>
          <w:szCs w:val="20"/>
        </w:rPr>
        <w:t>հասցեն</w:t>
      </w:r>
      <w:r w:rsidRPr="002C6D94">
        <w:rPr>
          <w:rFonts w:ascii="GHEA Grapalat" w:hAnsi="GHEA Grapalat"/>
          <w:sz w:val="20"/>
          <w:szCs w:val="20"/>
          <w:lang w:val="af-ZA"/>
        </w:rPr>
        <w:t>).</w:t>
      </w:r>
    </w:p>
    <w:p w14:paraId="3A51ADC8" w14:textId="77777777" w:rsidR="009247B8" w:rsidRPr="002C6D94" w:rsidRDefault="009247B8" w:rsidP="002C6D94">
      <w:pPr>
        <w:ind w:firstLine="720"/>
        <w:rPr>
          <w:rFonts w:ascii="GHEA Grapalat" w:hAnsi="GHEA Grapalat"/>
          <w:sz w:val="20"/>
          <w:szCs w:val="20"/>
          <w:lang w:val="af-ZA"/>
        </w:rPr>
      </w:pPr>
      <w:r w:rsidRPr="002C6D94">
        <w:rPr>
          <w:rFonts w:ascii="GHEA Grapalat" w:hAnsi="GHEA Grapalat"/>
          <w:sz w:val="20"/>
          <w:szCs w:val="20"/>
          <w:lang w:val="af-ZA"/>
        </w:rPr>
        <w:t xml:space="preserve">2) </w:t>
      </w:r>
      <w:r w:rsidR="00A47A4E" w:rsidRPr="002C6D94">
        <w:rPr>
          <w:rFonts w:ascii="GHEA Grapalat" w:hAnsi="GHEA Grapalat"/>
          <w:sz w:val="20"/>
          <w:szCs w:val="20"/>
        </w:rPr>
        <w:t>ընթացակարգի</w:t>
      </w:r>
      <w:r w:rsidRPr="002C6D94">
        <w:rPr>
          <w:rFonts w:ascii="GHEA Grapalat" w:hAnsi="GHEA Grapalat" w:cs="Sylfaen"/>
          <w:sz w:val="20"/>
          <w:szCs w:val="20"/>
          <w:lang w:val="af-ZA"/>
        </w:rPr>
        <w:t xml:space="preserve"> </w:t>
      </w:r>
      <w:r w:rsidRPr="002C6D94">
        <w:rPr>
          <w:rFonts w:ascii="GHEA Grapalat" w:hAnsi="GHEA Grapalat" w:cs="Sylfaen"/>
          <w:sz w:val="20"/>
          <w:szCs w:val="20"/>
        </w:rPr>
        <w:t>ծածկագիրը</w:t>
      </w:r>
      <w:r w:rsidRPr="002C6D94">
        <w:rPr>
          <w:rFonts w:ascii="GHEA Grapalat" w:hAnsi="GHEA Grapalat"/>
          <w:sz w:val="20"/>
          <w:szCs w:val="20"/>
          <w:lang w:val="af-ZA"/>
        </w:rPr>
        <w:t>.</w:t>
      </w:r>
    </w:p>
    <w:p w14:paraId="6A84B768" w14:textId="77777777" w:rsidR="009247B8" w:rsidRPr="002C6D94" w:rsidRDefault="009247B8" w:rsidP="002C6D94">
      <w:pPr>
        <w:ind w:firstLine="720"/>
        <w:rPr>
          <w:rFonts w:ascii="GHEA Grapalat" w:hAnsi="GHEA Grapalat"/>
          <w:sz w:val="20"/>
          <w:szCs w:val="20"/>
          <w:lang w:val="af-ZA"/>
        </w:rPr>
      </w:pPr>
      <w:r w:rsidRPr="002C6D94">
        <w:rPr>
          <w:rFonts w:ascii="GHEA Grapalat" w:hAnsi="GHEA Grapalat"/>
          <w:sz w:val="20"/>
          <w:szCs w:val="20"/>
          <w:lang w:val="af-ZA"/>
        </w:rPr>
        <w:t>3) «</w:t>
      </w:r>
      <w:r w:rsidRPr="002C6D94">
        <w:rPr>
          <w:rFonts w:ascii="GHEA Grapalat" w:hAnsi="GHEA Grapalat" w:cs="Sylfaen"/>
          <w:sz w:val="20"/>
          <w:szCs w:val="20"/>
        </w:rPr>
        <w:t>չբացել</w:t>
      </w:r>
      <w:r w:rsidRPr="002C6D94">
        <w:rPr>
          <w:rFonts w:ascii="GHEA Grapalat" w:hAnsi="GHEA Grapalat"/>
          <w:sz w:val="20"/>
          <w:szCs w:val="20"/>
          <w:lang w:val="af-ZA"/>
        </w:rPr>
        <w:t xml:space="preserve"> </w:t>
      </w:r>
      <w:r w:rsidRPr="002C6D94">
        <w:rPr>
          <w:rFonts w:ascii="GHEA Grapalat" w:hAnsi="GHEA Grapalat" w:cs="Sylfaen"/>
          <w:sz w:val="20"/>
          <w:szCs w:val="20"/>
        </w:rPr>
        <w:t>մինչև</w:t>
      </w:r>
      <w:r w:rsidRPr="002C6D94">
        <w:rPr>
          <w:rFonts w:ascii="GHEA Grapalat" w:hAnsi="GHEA Grapalat"/>
          <w:sz w:val="20"/>
          <w:szCs w:val="20"/>
          <w:lang w:val="af-ZA"/>
        </w:rPr>
        <w:t xml:space="preserve"> </w:t>
      </w:r>
      <w:r w:rsidRPr="002C6D94">
        <w:rPr>
          <w:rFonts w:ascii="GHEA Grapalat" w:hAnsi="GHEA Grapalat" w:cs="Sylfaen"/>
          <w:sz w:val="20"/>
          <w:szCs w:val="20"/>
        </w:rPr>
        <w:t>հայտերի</w:t>
      </w:r>
      <w:r w:rsidRPr="002C6D94">
        <w:rPr>
          <w:rFonts w:ascii="GHEA Grapalat" w:hAnsi="GHEA Grapalat"/>
          <w:sz w:val="20"/>
          <w:szCs w:val="20"/>
          <w:lang w:val="af-ZA"/>
        </w:rPr>
        <w:t xml:space="preserve"> </w:t>
      </w:r>
      <w:r w:rsidRPr="002C6D94">
        <w:rPr>
          <w:rFonts w:ascii="GHEA Grapalat" w:hAnsi="GHEA Grapalat" w:cs="Sylfaen"/>
          <w:sz w:val="20"/>
          <w:szCs w:val="20"/>
        </w:rPr>
        <w:t>բացման</w:t>
      </w:r>
      <w:r w:rsidRPr="002C6D94">
        <w:rPr>
          <w:rFonts w:ascii="GHEA Grapalat" w:hAnsi="GHEA Grapalat"/>
          <w:sz w:val="20"/>
          <w:szCs w:val="20"/>
          <w:lang w:val="af-ZA"/>
        </w:rPr>
        <w:t xml:space="preserve"> </w:t>
      </w:r>
      <w:r w:rsidRPr="002C6D94">
        <w:rPr>
          <w:rFonts w:ascii="GHEA Grapalat" w:hAnsi="GHEA Grapalat" w:cs="Sylfaen"/>
          <w:sz w:val="20"/>
          <w:szCs w:val="20"/>
        </w:rPr>
        <w:t>նիստը</w:t>
      </w:r>
      <w:r w:rsidRPr="002C6D94">
        <w:rPr>
          <w:rFonts w:ascii="GHEA Grapalat" w:hAnsi="GHEA Grapalat"/>
          <w:sz w:val="20"/>
          <w:szCs w:val="20"/>
          <w:lang w:val="af-ZA"/>
        </w:rPr>
        <w:t xml:space="preserve">» </w:t>
      </w:r>
      <w:r w:rsidRPr="002C6D94">
        <w:rPr>
          <w:rFonts w:ascii="GHEA Grapalat" w:hAnsi="GHEA Grapalat" w:cs="Sylfaen"/>
          <w:sz w:val="20"/>
          <w:szCs w:val="20"/>
        </w:rPr>
        <w:t>բառերը</w:t>
      </w:r>
      <w:r w:rsidRPr="002C6D94">
        <w:rPr>
          <w:rFonts w:ascii="GHEA Grapalat" w:hAnsi="GHEA Grapalat"/>
          <w:sz w:val="20"/>
          <w:szCs w:val="20"/>
          <w:lang w:val="af-ZA"/>
        </w:rPr>
        <w:t>.</w:t>
      </w:r>
    </w:p>
    <w:p w14:paraId="007D0440" w14:textId="77777777" w:rsidR="009247B8" w:rsidRPr="002C6D94" w:rsidRDefault="009247B8" w:rsidP="002C6D94">
      <w:pPr>
        <w:ind w:firstLine="720"/>
        <w:rPr>
          <w:rFonts w:ascii="GHEA Grapalat" w:hAnsi="GHEA Grapalat"/>
          <w:sz w:val="20"/>
          <w:szCs w:val="20"/>
          <w:lang w:val="af-ZA"/>
        </w:rPr>
      </w:pPr>
      <w:r w:rsidRPr="002C6D94">
        <w:rPr>
          <w:rFonts w:ascii="GHEA Grapalat" w:hAnsi="GHEA Grapalat"/>
          <w:sz w:val="20"/>
          <w:szCs w:val="20"/>
          <w:lang w:val="af-ZA"/>
        </w:rPr>
        <w:t xml:space="preserve">4) </w:t>
      </w:r>
      <w:r w:rsidRPr="002C6D94">
        <w:rPr>
          <w:rFonts w:ascii="GHEA Grapalat" w:hAnsi="GHEA Grapalat"/>
          <w:sz w:val="20"/>
          <w:szCs w:val="20"/>
        </w:rPr>
        <w:t>մ</w:t>
      </w:r>
      <w:r w:rsidRPr="002C6D94">
        <w:rPr>
          <w:rFonts w:ascii="GHEA Grapalat" w:hAnsi="GHEA Grapalat" w:cs="Sylfaen"/>
          <w:sz w:val="20"/>
          <w:szCs w:val="20"/>
        </w:rPr>
        <w:t>ասնակցի</w:t>
      </w:r>
      <w:r w:rsidRPr="002C6D94">
        <w:rPr>
          <w:rFonts w:ascii="GHEA Grapalat" w:hAnsi="GHEA Grapalat"/>
          <w:sz w:val="20"/>
          <w:szCs w:val="20"/>
          <w:lang w:val="af-ZA"/>
        </w:rPr>
        <w:t xml:space="preserve"> </w:t>
      </w:r>
      <w:r w:rsidRPr="002C6D94">
        <w:rPr>
          <w:rFonts w:ascii="GHEA Grapalat" w:hAnsi="GHEA Grapalat" w:cs="Sylfaen"/>
          <w:sz w:val="20"/>
          <w:szCs w:val="20"/>
        </w:rPr>
        <w:t>անվանումը</w:t>
      </w:r>
      <w:r w:rsidRPr="002C6D94">
        <w:rPr>
          <w:rFonts w:ascii="GHEA Grapalat" w:hAnsi="GHEA Grapalat"/>
          <w:sz w:val="20"/>
          <w:szCs w:val="20"/>
          <w:lang w:val="af-ZA"/>
        </w:rPr>
        <w:t xml:space="preserve"> (</w:t>
      </w:r>
      <w:r w:rsidRPr="002C6D94">
        <w:rPr>
          <w:rFonts w:ascii="GHEA Grapalat" w:hAnsi="GHEA Grapalat" w:cs="Sylfaen"/>
          <w:sz w:val="20"/>
          <w:szCs w:val="20"/>
        </w:rPr>
        <w:t>անունը</w:t>
      </w:r>
      <w:r w:rsidRPr="002C6D94">
        <w:rPr>
          <w:rFonts w:ascii="GHEA Grapalat" w:hAnsi="GHEA Grapalat"/>
          <w:sz w:val="20"/>
          <w:szCs w:val="20"/>
          <w:lang w:val="af-ZA"/>
        </w:rPr>
        <w:t xml:space="preserve">), </w:t>
      </w:r>
      <w:r w:rsidRPr="002C6D94">
        <w:rPr>
          <w:rFonts w:ascii="GHEA Grapalat" w:hAnsi="GHEA Grapalat" w:cs="Sylfaen"/>
          <w:sz w:val="20"/>
          <w:szCs w:val="20"/>
        </w:rPr>
        <w:t>գտնվելու</w:t>
      </w:r>
      <w:r w:rsidRPr="002C6D94">
        <w:rPr>
          <w:rFonts w:ascii="GHEA Grapalat" w:hAnsi="GHEA Grapalat"/>
          <w:sz w:val="20"/>
          <w:szCs w:val="20"/>
          <w:lang w:val="af-ZA"/>
        </w:rPr>
        <w:t xml:space="preserve"> </w:t>
      </w:r>
      <w:r w:rsidRPr="002C6D94">
        <w:rPr>
          <w:rFonts w:ascii="GHEA Grapalat" w:hAnsi="GHEA Grapalat" w:cs="Sylfaen"/>
          <w:sz w:val="20"/>
          <w:szCs w:val="20"/>
        </w:rPr>
        <w:t>վայրը</w:t>
      </w:r>
      <w:r w:rsidRPr="002C6D94">
        <w:rPr>
          <w:rFonts w:ascii="GHEA Grapalat" w:hAnsi="GHEA Grapalat"/>
          <w:sz w:val="20"/>
          <w:szCs w:val="20"/>
          <w:lang w:val="af-ZA"/>
        </w:rPr>
        <w:t xml:space="preserve"> </w:t>
      </w:r>
      <w:r w:rsidRPr="002C6D94">
        <w:rPr>
          <w:rFonts w:ascii="GHEA Grapalat" w:hAnsi="GHEA Grapalat" w:cs="Sylfaen"/>
          <w:sz w:val="20"/>
          <w:szCs w:val="20"/>
        </w:rPr>
        <w:t>և</w:t>
      </w:r>
      <w:r w:rsidRPr="002C6D94">
        <w:rPr>
          <w:rFonts w:ascii="GHEA Grapalat" w:hAnsi="GHEA Grapalat"/>
          <w:sz w:val="20"/>
          <w:szCs w:val="20"/>
          <w:lang w:val="af-ZA"/>
        </w:rPr>
        <w:t xml:space="preserve"> </w:t>
      </w:r>
      <w:r w:rsidRPr="002C6D94">
        <w:rPr>
          <w:rFonts w:ascii="GHEA Grapalat" w:hAnsi="GHEA Grapalat" w:cs="Sylfaen"/>
          <w:sz w:val="20"/>
          <w:szCs w:val="20"/>
        </w:rPr>
        <w:t>հեռախոսահամարը</w:t>
      </w:r>
      <w:r w:rsidRPr="002C6D94">
        <w:rPr>
          <w:rFonts w:ascii="GHEA Grapalat" w:hAnsi="GHEA Grapalat"/>
          <w:sz w:val="20"/>
          <w:szCs w:val="20"/>
          <w:lang w:val="af-ZA"/>
        </w:rPr>
        <w:t>:</w:t>
      </w:r>
    </w:p>
    <w:p w14:paraId="5718BB34" w14:textId="77777777" w:rsidR="009247B8" w:rsidRPr="002C6D94" w:rsidRDefault="009247B8" w:rsidP="002C6D94">
      <w:pPr>
        <w:ind w:firstLine="720"/>
        <w:jc w:val="both"/>
        <w:rPr>
          <w:rFonts w:ascii="GHEA Grapalat" w:hAnsi="GHEA Grapalat" w:cs="Sylfaen"/>
          <w:sz w:val="20"/>
          <w:szCs w:val="20"/>
          <w:lang w:val="af-ZA"/>
        </w:rPr>
      </w:pPr>
      <w:r w:rsidRPr="002C6D94">
        <w:rPr>
          <w:rFonts w:ascii="GHEA Grapalat" w:hAnsi="GHEA Grapalat" w:cs="Sylfaen"/>
          <w:sz w:val="20"/>
          <w:szCs w:val="20"/>
          <w:lang w:val="af-ZA"/>
        </w:rPr>
        <w:t xml:space="preserve">3.3 </w:t>
      </w:r>
      <w:r w:rsidRPr="002C6D94">
        <w:rPr>
          <w:rFonts w:ascii="GHEA Grapalat" w:hAnsi="GHEA Grapalat" w:cs="Sylfaen"/>
          <w:sz w:val="20"/>
          <w:szCs w:val="20"/>
        </w:rPr>
        <w:t>Սույն</w:t>
      </w:r>
      <w:r w:rsidRPr="002C6D94">
        <w:rPr>
          <w:rFonts w:ascii="GHEA Grapalat" w:hAnsi="GHEA Grapalat" w:cs="Sylfaen"/>
          <w:sz w:val="20"/>
          <w:szCs w:val="20"/>
          <w:lang w:val="af-ZA"/>
        </w:rPr>
        <w:t xml:space="preserve"> </w:t>
      </w:r>
      <w:r w:rsidRPr="002C6D94">
        <w:rPr>
          <w:rFonts w:ascii="GHEA Grapalat" w:hAnsi="GHEA Grapalat" w:cs="Sylfaen"/>
          <w:sz w:val="20"/>
          <w:szCs w:val="20"/>
        </w:rPr>
        <w:t>հրահանգի</w:t>
      </w:r>
      <w:r w:rsidRPr="002C6D94">
        <w:rPr>
          <w:rFonts w:ascii="GHEA Grapalat" w:hAnsi="GHEA Grapalat" w:cs="Sylfaen"/>
          <w:sz w:val="20"/>
          <w:szCs w:val="20"/>
          <w:lang w:val="af-ZA"/>
        </w:rPr>
        <w:t xml:space="preserve"> 3.1 </w:t>
      </w:r>
      <w:r w:rsidRPr="002C6D94">
        <w:rPr>
          <w:rFonts w:ascii="GHEA Grapalat" w:hAnsi="GHEA Grapalat" w:cs="Sylfaen"/>
          <w:sz w:val="20"/>
          <w:szCs w:val="20"/>
        </w:rPr>
        <w:t>և</w:t>
      </w:r>
      <w:r w:rsidRPr="002C6D94">
        <w:rPr>
          <w:rFonts w:ascii="GHEA Grapalat" w:hAnsi="GHEA Grapalat" w:cs="Sylfaen"/>
          <w:sz w:val="20"/>
          <w:szCs w:val="20"/>
          <w:lang w:val="af-ZA"/>
        </w:rPr>
        <w:t xml:space="preserve"> 3.2 </w:t>
      </w:r>
      <w:r w:rsidRPr="002C6D94">
        <w:rPr>
          <w:rFonts w:ascii="GHEA Grapalat" w:hAnsi="GHEA Grapalat" w:cs="Sylfaen"/>
          <w:sz w:val="20"/>
          <w:szCs w:val="20"/>
        </w:rPr>
        <w:t>կետերի</w:t>
      </w:r>
      <w:r w:rsidRPr="002C6D94">
        <w:rPr>
          <w:rFonts w:ascii="GHEA Grapalat" w:hAnsi="GHEA Grapalat" w:cs="Sylfaen"/>
          <w:sz w:val="20"/>
          <w:szCs w:val="20"/>
          <w:lang w:val="af-ZA"/>
        </w:rPr>
        <w:t xml:space="preserve"> </w:t>
      </w:r>
      <w:r w:rsidRPr="002C6D94">
        <w:rPr>
          <w:rFonts w:ascii="GHEA Grapalat" w:hAnsi="GHEA Grapalat" w:cs="Sylfaen"/>
          <w:sz w:val="20"/>
          <w:szCs w:val="20"/>
        </w:rPr>
        <w:t>պահանջներին</w:t>
      </w:r>
      <w:r w:rsidRPr="002C6D94">
        <w:rPr>
          <w:rFonts w:ascii="GHEA Grapalat" w:hAnsi="GHEA Grapalat" w:cs="Sylfaen"/>
          <w:sz w:val="20"/>
          <w:szCs w:val="20"/>
          <w:lang w:val="af-ZA"/>
        </w:rPr>
        <w:t xml:space="preserve"> </w:t>
      </w:r>
      <w:r w:rsidRPr="002C6D94">
        <w:rPr>
          <w:rFonts w:ascii="GHEA Grapalat" w:hAnsi="GHEA Grapalat" w:cs="Sylfaen"/>
          <w:sz w:val="20"/>
          <w:szCs w:val="20"/>
        </w:rPr>
        <w:t>չհամապատասխանող</w:t>
      </w:r>
      <w:r w:rsidRPr="002C6D94">
        <w:rPr>
          <w:rFonts w:ascii="GHEA Grapalat" w:hAnsi="GHEA Grapalat" w:cs="Sylfaen"/>
          <w:sz w:val="20"/>
          <w:szCs w:val="20"/>
          <w:lang w:val="af-ZA"/>
        </w:rPr>
        <w:t xml:space="preserve"> </w:t>
      </w:r>
      <w:r w:rsidRPr="002C6D94">
        <w:rPr>
          <w:rFonts w:ascii="GHEA Grapalat" w:hAnsi="GHEA Grapalat" w:cs="Sylfaen"/>
          <w:sz w:val="20"/>
          <w:szCs w:val="20"/>
        </w:rPr>
        <w:t>հայտերը</w:t>
      </w:r>
      <w:r w:rsidRPr="002C6D94">
        <w:rPr>
          <w:rFonts w:ascii="GHEA Grapalat" w:hAnsi="GHEA Grapalat" w:cs="Sylfaen"/>
          <w:sz w:val="20"/>
          <w:szCs w:val="20"/>
          <w:lang w:val="af-ZA"/>
        </w:rPr>
        <w:t xml:space="preserve">  </w:t>
      </w:r>
      <w:r w:rsidRPr="002C6D94">
        <w:rPr>
          <w:rFonts w:ascii="GHEA Grapalat" w:hAnsi="GHEA Grapalat" w:cs="Sylfaen"/>
          <w:sz w:val="20"/>
          <w:szCs w:val="20"/>
        </w:rPr>
        <w:t>հանձնաժողովը</w:t>
      </w:r>
      <w:r w:rsidRPr="002C6D94">
        <w:rPr>
          <w:rFonts w:ascii="GHEA Grapalat" w:hAnsi="GHEA Grapalat" w:cs="Sylfaen"/>
          <w:sz w:val="20"/>
          <w:szCs w:val="20"/>
          <w:lang w:val="af-ZA"/>
        </w:rPr>
        <w:t xml:space="preserve"> </w:t>
      </w:r>
      <w:r w:rsidRPr="002C6D94">
        <w:rPr>
          <w:rFonts w:ascii="GHEA Grapalat" w:hAnsi="GHEA Grapalat" w:cs="Sylfaen"/>
          <w:sz w:val="20"/>
          <w:szCs w:val="20"/>
        </w:rPr>
        <w:t>հայտերի</w:t>
      </w:r>
      <w:r w:rsidRPr="002C6D94">
        <w:rPr>
          <w:rFonts w:ascii="GHEA Grapalat" w:hAnsi="GHEA Grapalat" w:cs="Sylfaen"/>
          <w:sz w:val="20"/>
          <w:szCs w:val="20"/>
          <w:lang w:val="af-ZA"/>
        </w:rPr>
        <w:t xml:space="preserve"> </w:t>
      </w:r>
      <w:r w:rsidRPr="002C6D94">
        <w:rPr>
          <w:rFonts w:ascii="GHEA Grapalat" w:hAnsi="GHEA Grapalat" w:cs="Sylfaen"/>
          <w:sz w:val="20"/>
          <w:szCs w:val="20"/>
        </w:rPr>
        <w:t>բացման</w:t>
      </w:r>
      <w:r w:rsidRPr="002C6D94">
        <w:rPr>
          <w:rFonts w:ascii="GHEA Grapalat" w:hAnsi="GHEA Grapalat" w:cs="Sylfaen"/>
          <w:sz w:val="20"/>
          <w:szCs w:val="20"/>
          <w:lang w:val="af-ZA"/>
        </w:rPr>
        <w:t xml:space="preserve"> </w:t>
      </w:r>
      <w:r w:rsidRPr="002C6D94">
        <w:rPr>
          <w:rFonts w:ascii="GHEA Grapalat" w:hAnsi="GHEA Grapalat" w:cs="Sylfaen"/>
          <w:sz w:val="20"/>
          <w:szCs w:val="20"/>
        </w:rPr>
        <w:t>նիստում</w:t>
      </w:r>
      <w:r w:rsidRPr="002C6D94">
        <w:rPr>
          <w:rFonts w:ascii="GHEA Grapalat" w:hAnsi="GHEA Grapalat" w:cs="Sylfaen"/>
          <w:sz w:val="20"/>
          <w:szCs w:val="20"/>
          <w:lang w:val="af-ZA"/>
        </w:rPr>
        <w:t xml:space="preserve"> </w:t>
      </w:r>
      <w:r w:rsidRPr="002C6D94">
        <w:rPr>
          <w:rFonts w:ascii="GHEA Grapalat" w:hAnsi="GHEA Grapalat" w:cs="Sylfaen"/>
          <w:sz w:val="20"/>
          <w:szCs w:val="20"/>
        </w:rPr>
        <w:t>մերժում</w:t>
      </w:r>
      <w:r w:rsidRPr="002C6D94">
        <w:rPr>
          <w:rFonts w:ascii="GHEA Grapalat" w:hAnsi="GHEA Grapalat" w:cs="Sylfaen"/>
          <w:sz w:val="20"/>
          <w:szCs w:val="20"/>
          <w:lang w:val="af-ZA"/>
        </w:rPr>
        <w:t xml:space="preserve"> </w:t>
      </w:r>
      <w:r w:rsidRPr="002C6D94">
        <w:rPr>
          <w:rFonts w:ascii="GHEA Grapalat" w:hAnsi="GHEA Grapalat" w:cs="Sylfaen"/>
          <w:sz w:val="20"/>
          <w:szCs w:val="20"/>
        </w:rPr>
        <w:t>է</w:t>
      </w:r>
      <w:r w:rsidRPr="002C6D94">
        <w:rPr>
          <w:rFonts w:ascii="GHEA Grapalat" w:hAnsi="GHEA Grapalat" w:cs="Sylfaen"/>
          <w:sz w:val="20"/>
          <w:szCs w:val="20"/>
          <w:lang w:val="af-ZA"/>
        </w:rPr>
        <w:t xml:space="preserve"> </w:t>
      </w:r>
      <w:r w:rsidRPr="002C6D94">
        <w:rPr>
          <w:rFonts w:ascii="GHEA Grapalat" w:hAnsi="GHEA Grapalat" w:cs="Sylfaen"/>
          <w:sz w:val="20"/>
          <w:szCs w:val="20"/>
        </w:rPr>
        <w:t>և</w:t>
      </w:r>
      <w:r w:rsidRPr="002C6D94">
        <w:rPr>
          <w:rFonts w:ascii="GHEA Grapalat" w:hAnsi="GHEA Grapalat" w:cs="Sylfaen"/>
          <w:sz w:val="20"/>
          <w:szCs w:val="20"/>
          <w:lang w:val="af-ZA"/>
        </w:rPr>
        <w:t xml:space="preserve"> </w:t>
      </w:r>
      <w:r w:rsidRPr="002C6D94">
        <w:rPr>
          <w:rFonts w:ascii="GHEA Grapalat" w:hAnsi="GHEA Grapalat" w:cs="Sylfaen"/>
          <w:sz w:val="20"/>
          <w:szCs w:val="20"/>
        </w:rPr>
        <w:t>նույնությամբ</w:t>
      </w:r>
      <w:r w:rsidRPr="002C6D94">
        <w:rPr>
          <w:rFonts w:ascii="GHEA Grapalat" w:hAnsi="GHEA Grapalat" w:cs="Sylfaen"/>
          <w:sz w:val="20"/>
          <w:szCs w:val="20"/>
          <w:lang w:val="af-ZA"/>
        </w:rPr>
        <w:t xml:space="preserve"> </w:t>
      </w:r>
      <w:r w:rsidRPr="002C6D94">
        <w:rPr>
          <w:rFonts w:ascii="GHEA Grapalat" w:hAnsi="GHEA Grapalat" w:cs="Sylfaen"/>
          <w:sz w:val="20"/>
          <w:szCs w:val="20"/>
        </w:rPr>
        <w:t>վերադարձնում</w:t>
      </w:r>
      <w:r w:rsidRPr="002C6D94">
        <w:rPr>
          <w:rFonts w:ascii="GHEA Grapalat" w:hAnsi="GHEA Grapalat" w:cs="Sylfaen"/>
          <w:sz w:val="20"/>
          <w:szCs w:val="20"/>
          <w:lang w:val="af-ZA"/>
        </w:rPr>
        <w:t xml:space="preserve"> </w:t>
      </w:r>
      <w:r w:rsidRPr="002C6D94">
        <w:rPr>
          <w:rFonts w:ascii="GHEA Grapalat" w:hAnsi="GHEA Grapalat" w:cs="Sylfaen"/>
          <w:sz w:val="20"/>
          <w:szCs w:val="20"/>
        </w:rPr>
        <w:t>ներկայացնողին</w:t>
      </w:r>
      <w:r w:rsidRPr="002C6D94">
        <w:rPr>
          <w:rFonts w:ascii="GHEA Grapalat" w:hAnsi="GHEA Grapalat" w:cs="Sylfaen"/>
          <w:sz w:val="20"/>
          <w:szCs w:val="20"/>
          <w:lang w:val="af-ZA"/>
        </w:rPr>
        <w:t>:</w:t>
      </w:r>
    </w:p>
    <w:p w14:paraId="6AD29D52" w14:textId="77777777" w:rsidR="00E74BF6" w:rsidRPr="002C6D94" w:rsidRDefault="00E74BF6" w:rsidP="002C6D94">
      <w:pPr>
        <w:pStyle w:val="norm"/>
        <w:spacing w:line="240" w:lineRule="auto"/>
        <w:ind w:firstLine="284"/>
        <w:jc w:val="right"/>
        <w:rPr>
          <w:rFonts w:ascii="GHEA Grapalat" w:hAnsi="GHEA Grapalat" w:cs="Sylfaen"/>
          <w:b/>
          <w:sz w:val="20"/>
          <w:lang w:val="es-ES"/>
        </w:rPr>
      </w:pPr>
    </w:p>
    <w:p w14:paraId="777488CE" w14:textId="3EE54520" w:rsidR="00B2572B" w:rsidRPr="002C6D94" w:rsidRDefault="006C3873" w:rsidP="002C6D94">
      <w:pPr>
        <w:pStyle w:val="norm"/>
        <w:spacing w:line="240" w:lineRule="auto"/>
        <w:ind w:firstLine="284"/>
        <w:jc w:val="right"/>
        <w:rPr>
          <w:rFonts w:ascii="GHEA Grapalat" w:hAnsi="GHEA Grapalat" w:cs="Arial"/>
          <w:b/>
          <w:sz w:val="20"/>
          <w:lang w:val="es-ES"/>
        </w:rPr>
      </w:pPr>
      <w:r w:rsidRPr="002C6D94">
        <w:rPr>
          <w:rFonts w:ascii="GHEA Grapalat" w:hAnsi="GHEA Grapalat" w:cs="Sylfaen"/>
          <w:b/>
          <w:sz w:val="20"/>
          <w:lang w:val="es-ES"/>
        </w:rPr>
        <w:br w:type="page"/>
      </w:r>
      <w:r w:rsidR="00DA0240" w:rsidRPr="002C6D94">
        <w:rPr>
          <w:rFonts w:ascii="GHEA Grapalat" w:hAnsi="GHEA Grapalat" w:cs="Sylfaen"/>
          <w:b/>
          <w:sz w:val="20"/>
          <w:lang w:val="es-ES"/>
        </w:rPr>
        <w:lastRenderedPageBreak/>
        <w:tab/>
      </w:r>
      <w:r w:rsidR="00B2572B" w:rsidRPr="002C6D94">
        <w:rPr>
          <w:rFonts w:ascii="GHEA Grapalat" w:hAnsi="GHEA Grapalat" w:cs="Sylfaen"/>
          <w:b/>
          <w:sz w:val="20"/>
          <w:lang w:val="es-ES"/>
        </w:rPr>
        <w:t>Հավելված</w:t>
      </w:r>
      <w:r w:rsidR="00B2572B" w:rsidRPr="002C6D94">
        <w:rPr>
          <w:rFonts w:ascii="GHEA Grapalat" w:hAnsi="GHEA Grapalat" w:cs="Arial"/>
          <w:b/>
          <w:sz w:val="20"/>
          <w:lang w:val="es-ES"/>
        </w:rPr>
        <w:t xml:space="preserve">  N 1</w:t>
      </w:r>
    </w:p>
    <w:p w14:paraId="4CB14D55" w14:textId="04DAC213" w:rsidR="00B2572B" w:rsidRPr="002C6D94" w:rsidRDefault="00F95C04" w:rsidP="002C6D94">
      <w:pPr>
        <w:pStyle w:val="31"/>
        <w:spacing w:line="240" w:lineRule="auto"/>
        <w:jc w:val="right"/>
        <w:rPr>
          <w:rFonts w:ascii="GHEA Grapalat" w:hAnsi="GHEA Grapalat" w:cs="Arial"/>
          <w:b/>
          <w:lang w:val="es-ES"/>
        </w:rPr>
      </w:pPr>
      <w:r w:rsidRPr="002C6D94">
        <w:rPr>
          <w:rFonts w:ascii="GHEA Grapalat" w:hAnsi="GHEA Grapalat"/>
          <w:b/>
          <w:lang w:val="es-ES"/>
        </w:rPr>
        <w:t>ՀՀԱՄՄՀ ՆԱՐՏՄ ԳՀԱՊՁԲ-23/1</w:t>
      </w:r>
      <w:r w:rsidR="00B2572B" w:rsidRPr="002C6D94">
        <w:rPr>
          <w:rFonts w:ascii="GHEA Grapalat" w:hAnsi="GHEA Grapalat"/>
          <w:b/>
          <w:lang w:val="es-ES"/>
        </w:rPr>
        <w:t xml:space="preserve">  </w:t>
      </w:r>
      <w:r w:rsidR="00B2572B" w:rsidRPr="002C6D94">
        <w:rPr>
          <w:rFonts w:ascii="GHEA Grapalat" w:hAnsi="GHEA Grapalat" w:cs="Sylfaen"/>
          <w:b/>
          <w:lang w:val="es-ES"/>
        </w:rPr>
        <w:t>ծածկագրով</w:t>
      </w:r>
    </w:p>
    <w:p w14:paraId="48F09184" w14:textId="6208CA87" w:rsidR="00B2572B" w:rsidRPr="002C6D94" w:rsidRDefault="00040653" w:rsidP="002C6D94">
      <w:pPr>
        <w:pStyle w:val="31"/>
        <w:spacing w:line="240" w:lineRule="auto"/>
        <w:jc w:val="right"/>
        <w:rPr>
          <w:rFonts w:ascii="GHEA Grapalat" w:hAnsi="GHEA Grapalat" w:cs="Arial"/>
          <w:b/>
          <w:lang w:val="es-ES"/>
        </w:rPr>
      </w:pPr>
      <w:r w:rsidRPr="002C6D94">
        <w:rPr>
          <w:rFonts w:ascii="GHEA Grapalat" w:hAnsi="GHEA Grapalat" w:cs="Sylfaen"/>
          <w:b/>
          <w:lang w:val="es-ES"/>
        </w:rPr>
        <w:t>գնանշման հարցման</w:t>
      </w:r>
      <w:r w:rsidR="00B2572B" w:rsidRPr="002C6D94">
        <w:rPr>
          <w:rFonts w:ascii="GHEA Grapalat" w:hAnsi="GHEA Grapalat" w:cs="Arial"/>
          <w:b/>
          <w:lang w:val="es-ES"/>
        </w:rPr>
        <w:t xml:space="preserve"> </w:t>
      </w:r>
      <w:r w:rsidR="00B2572B" w:rsidRPr="002C6D94">
        <w:rPr>
          <w:rFonts w:ascii="GHEA Grapalat" w:hAnsi="GHEA Grapalat" w:cs="Sylfaen"/>
          <w:b/>
          <w:lang w:val="es-ES"/>
        </w:rPr>
        <w:t>հրավերի</w:t>
      </w:r>
    </w:p>
    <w:p w14:paraId="500B5469" w14:textId="77777777" w:rsidR="00B2572B" w:rsidRPr="002C6D94" w:rsidRDefault="00B2572B" w:rsidP="002C6D94">
      <w:pPr>
        <w:jc w:val="center"/>
        <w:rPr>
          <w:rFonts w:ascii="GHEA Grapalat" w:hAnsi="GHEA Grapalat" w:cs="Sylfaen"/>
          <w:b/>
          <w:lang w:val="es-ES"/>
        </w:rPr>
      </w:pPr>
    </w:p>
    <w:p w14:paraId="5DB229B8" w14:textId="77777777" w:rsidR="00B2572B" w:rsidRPr="002C6D94" w:rsidRDefault="00B2572B" w:rsidP="002C6D94">
      <w:pPr>
        <w:jc w:val="center"/>
        <w:rPr>
          <w:rFonts w:ascii="GHEA Grapalat" w:hAnsi="GHEA Grapalat" w:cs="Arial"/>
          <w:b/>
          <w:lang w:val="es-ES"/>
        </w:rPr>
      </w:pPr>
      <w:r w:rsidRPr="002C6D94">
        <w:rPr>
          <w:rFonts w:ascii="GHEA Grapalat" w:hAnsi="GHEA Grapalat" w:cs="Sylfaen"/>
          <w:b/>
          <w:lang w:val="es-ES"/>
        </w:rPr>
        <w:t>ԴԻՄՈՒՄ</w:t>
      </w:r>
      <w:r w:rsidR="006C3873" w:rsidRPr="002C6D94">
        <w:rPr>
          <w:rFonts w:ascii="GHEA Grapalat" w:hAnsi="GHEA Grapalat" w:cs="Sylfaen"/>
          <w:b/>
          <w:lang w:val="es-ES"/>
        </w:rPr>
        <w:t>ՀԱՅՏԱՐԱՐՈՒԹՅՈՒՆ</w:t>
      </w:r>
      <w:r w:rsidRPr="002C6D94">
        <w:rPr>
          <w:rFonts w:ascii="GHEA Grapalat" w:hAnsi="GHEA Grapalat" w:cs="Sylfaen"/>
          <w:b/>
          <w:lang w:val="es-ES"/>
        </w:rPr>
        <w:t>*</w:t>
      </w:r>
    </w:p>
    <w:p w14:paraId="16F74F10" w14:textId="104C9310" w:rsidR="00B2572B" w:rsidRPr="002C6D94" w:rsidRDefault="00040653" w:rsidP="002C6D94">
      <w:pPr>
        <w:pStyle w:val="6"/>
        <w:jc w:val="center"/>
        <w:rPr>
          <w:rFonts w:ascii="GHEA Grapalat" w:hAnsi="GHEA Grapalat" w:cs="Arial"/>
          <w:color w:val="auto"/>
          <w:sz w:val="24"/>
          <w:szCs w:val="24"/>
          <w:lang w:val="es-ES"/>
        </w:rPr>
      </w:pPr>
      <w:r w:rsidRPr="002C6D94">
        <w:rPr>
          <w:rFonts w:ascii="GHEA Grapalat" w:hAnsi="GHEA Grapalat" w:cs="Sylfaen"/>
          <w:color w:val="auto"/>
          <w:sz w:val="24"/>
          <w:szCs w:val="24"/>
          <w:lang w:val="es-ES"/>
        </w:rPr>
        <w:t>գնանշման հարցման</w:t>
      </w:r>
      <w:r w:rsidR="00B2572B" w:rsidRPr="002C6D94">
        <w:rPr>
          <w:rFonts w:ascii="GHEA Grapalat" w:hAnsi="GHEA Grapalat" w:cs="Sylfaen"/>
          <w:color w:val="auto"/>
          <w:sz w:val="24"/>
          <w:szCs w:val="24"/>
          <w:lang w:val="es-ES"/>
        </w:rPr>
        <w:t>ն մասնակցելու</w:t>
      </w:r>
      <w:r w:rsidR="00B2572B" w:rsidRPr="002C6D94">
        <w:rPr>
          <w:rFonts w:ascii="GHEA Grapalat" w:hAnsi="GHEA Grapalat" w:cs="Arial"/>
          <w:color w:val="auto"/>
          <w:sz w:val="24"/>
          <w:szCs w:val="24"/>
          <w:lang w:val="es-ES"/>
        </w:rPr>
        <w:t xml:space="preserve">  </w:t>
      </w:r>
    </w:p>
    <w:p w14:paraId="28A0DCC6" w14:textId="77777777" w:rsidR="00B2572B" w:rsidRPr="002C6D94" w:rsidRDefault="00B2572B" w:rsidP="002C6D94">
      <w:pPr>
        <w:rPr>
          <w:lang w:val="es-ES" w:eastAsia="ru-RU"/>
        </w:rPr>
      </w:pPr>
    </w:p>
    <w:p w14:paraId="3E42681A" w14:textId="77777777" w:rsidR="00B2572B" w:rsidRPr="002C6D94" w:rsidRDefault="00B2572B" w:rsidP="002C6D94">
      <w:pPr>
        <w:jc w:val="both"/>
        <w:rPr>
          <w:rFonts w:ascii="GHEA Grapalat" w:hAnsi="GHEA Grapalat" w:cs="Arial"/>
          <w:sz w:val="20"/>
          <w:szCs w:val="20"/>
          <w:lang w:val="es-ES"/>
        </w:rPr>
      </w:pPr>
      <w:r w:rsidRPr="002C6D94">
        <w:rPr>
          <w:rFonts w:ascii="GHEA Grapalat" w:hAnsi="GHEA Grapalat"/>
          <w:sz w:val="22"/>
          <w:szCs w:val="22"/>
          <w:u w:val="single"/>
          <w:lang w:val="es-ES"/>
        </w:rPr>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sz w:val="22"/>
          <w:szCs w:val="22"/>
          <w:lang w:val="es-ES"/>
        </w:rPr>
        <w:t xml:space="preserve"> </w:t>
      </w:r>
      <w:r w:rsidRPr="002C6D94">
        <w:rPr>
          <w:rFonts w:ascii="GHEA Grapalat" w:hAnsi="GHEA Grapalat" w:cs="Sylfaen"/>
          <w:sz w:val="20"/>
          <w:szCs w:val="20"/>
          <w:lang w:val="es-ES"/>
        </w:rPr>
        <w:t>հայտնում</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է</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որ</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ցանկություն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ունի</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մասնակցել</w:t>
      </w:r>
    </w:p>
    <w:p w14:paraId="14A094ED" w14:textId="77777777" w:rsidR="00B2572B" w:rsidRPr="002C6D94" w:rsidRDefault="00B2572B" w:rsidP="002C6D94">
      <w:pPr>
        <w:jc w:val="both"/>
        <w:rPr>
          <w:rFonts w:ascii="GHEA Grapalat" w:hAnsi="GHEA Grapalat"/>
          <w:sz w:val="22"/>
          <w:szCs w:val="22"/>
          <w:vertAlign w:val="superscript"/>
          <w:lang w:val="es-ES"/>
        </w:rPr>
      </w:pPr>
      <w:r w:rsidRPr="002C6D94">
        <w:rPr>
          <w:rFonts w:ascii="GHEA Grapalat" w:hAnsi="GHEA Grapalat"/>
          <w:vertAlign w:val="superscript"/>
          <w:lang w:val="es-ES"/>
        </w:rPr>
        <w:t xml:space="preserve">               </w:t>
      </w:r>
      <w:r w:rsidRPr="002C6D94">
        <w:rPr>
          <w:rFonts w:ascii="GHEA Grapalat" w:hAnsi="GHEA Grapalat"/>
          <w:lang w:val="es-ES"/>
        </w:rPr>
        <w:t xml:space="preserve">            </w:t>
      </w:r>
      <w:r w:rsidRPr="002C6D94">
        <w:rPr>
          <w:rFonts w:ascii="GHEA Grapalat" w:hAnsi="GHEA Grapalat" w:cs="Sylfaen"/>
          <w:vertAlign w:val="superscript"/>
          <w:lang w:val="es-ES"/>
        </w:rPr>
        <w:t>մասնակցի</w:t>
      </w:r>
      <w:r w:rsidRPr="002C6D94">
        <w:rPr>
          <w:rFonts w:ascii="GHEA Grapalat" w:hAnsi="GHEA Grapalat" w:cs="Arial"/>
          <w:vertAlign w:val="superscript"/>
          <w:lang w:val="es-ES"/>
        </w:rPr>
        <w:t xml:space="preserve"> </w:t>
      </w:r>
      <w:r w:rsidRPr="002C6D94">
        <w:rPr>
          <w:rFonts w:ascii="GHEA Grapalat" w:hAnsi="GHEA Grapalat" w:cs="Sylfaen"/>
          <w:vertAlign w:val="superscript"/>
          <w:lang w:val="es-ES"/>
        </w:rPr>
        <w:t>անվանումը</w:t>
      </w:r>
      <w:r w:rsidRPr="002C6D94">
        <w:rPr>
          <w:rFonts w:ascii="GHEA Grapalat" w:hAnsi="GHEA Grapalat" w:cs="Arial"/>
          <w:vertAlign w:val="superscript"/>
          <w:lang w:val="es-ES"/>
        </w:rPr>
        <w:t xml:space="preserve"> </w:t>
      </w:r>
    </w:p>
    <w:p w14:paraId="6F7DF5A7" w14:textId="5BF009C8" w:rsidR="00B2572B" w:rsidRPr="002C6D94" w:rsidRDefault="00040653" w:rsidP="002C6D94">
      <w:pPr>
        <w:jc w:val="both"/>
        <w:rPr>
          <w:rFonts w:ascii="GHEA Grapalat" w:hAnsi="GHEA Grapalat"/>
          <w:sz w:val="22"/>
          <w:szCs w:val="22"/>
          <w:u w:val="single"/>
          <w:lang w:val="es-ES"/>
        </w:rPr>
      </w:pPr>
      <w:r w:rsidRPr="002C6D94">
        <w:rPr>
          <w:rFonts w:ascii="GHEA Grapalat" w:hAnsi="GHEA Grapalat"/>
          <w:iCs/>
          <w:lang w:val="af-ZA"/>
        </w:rPr>
        <w:t xml:space="preserve"> </w:t>
      </w:r>
      <w:r w:rsidR="00F95C04" w:rsidRPr="002C6D94">
        <w:rPr>
          <w:rFonts w:ascii="GHEA Grapalat" w:hAnsi="GHEA Grapalat"/>
          <w:iCs/>
          <w:lang w:val="af-ZA"/>
        </w:rPr>
        <w:t xml:space="preserve"> «Մեծամոր քաղաքի Նոր Արտագերս գյուղի մանկապարտեզ» ՀՈԱԿ</w:t>
      </w:r>
      <w:r w:rsidR="008606C7" w:rsidRPr="002C6D94">
        <w:rPr>
          <w:rFonts w:ascii="GHEA Grapalat" w:hAnsi="GHEA Grapalat"/>
          <w:sz w:val="22"/>
          <w:szCs w:val="22"/>
          <w:lang w:val="es-ES"/>
        </w:rPr>
        <w:t xml:space="preserve"> </w:t>
      </w:r>
      <w:r w:rsidR="00B2572B" w:rsidRPr="002C6D94">
        <w:rPr>
          <w:rFonts w:ascii="GHEA Grapalat" w:hAnsi="GHEA Grapalat"/>
          <w:sz w:val="22"/>
          <w:szCs w:val="22"/>
          <w:lang w:val="es-ES"/>
        </w:rPr>
        <w:t>-</w:t>
      </w:r>
      <w:r w:rsidR="00B2572B" w:rsidRPr="002C6D94">
        <w:rPr>
          <w:rFonts w:ascii="GHEA Grapalat" w:hAnsi="GHEA Grapalat" w:cs="Sylfaen"/>
          <w:sz w:val="20"/>
          <w:szCs w:val="20"/>
          <w:lang w:val="es-ES"/>
        </w:rPr>
        <w:t>ի կողմից</w:t>
      </w:r>
      <w:r w:rsidR="003117CC" w:rsidRPr="002C6D94">
        <w:rPr>
          <w:rFonts w:ascii="GHEA Grapalat" w:hAnsi="GHEA Grapalat"/>
          <w:sz w:val="22"/>
          <w:szCs w:val="22"/>
          <w:lang w:val="es-ES"/>
        </w:rPr>
        <w:t xml:space="preserve"> </w:t>
      </w:r>
      <w:r w:rsidR="00F95C04" w:rsidRPr="002C6D94">
        <w:rPr>
          <w:rFonts w:ascii="GHEA Grapalat" w:hAnsi="GHEA Grapalat"/>
          <w:sz w:val="20"/>
          <w:szCs w:val="20"/>
          <w:lang w:val="es-ES"/>
        </w:rPr>
        <w:t>ՀՀԱՄՄՀ ՆԱՐՏՄ ԳՀԱՊՁԲ-23/1</w:t>
      </w:r>
      <w:r w:rsidR="00B2572B" w:rsidRPr="002C6D94">
        <w:rPr>
          <w:rFonts w:ascii="GHEA Grapalat" w:hAnsi="GHEA Grapalat"/>
          <w:sz w:val="20"/>
          <w:szCs w:val="20"/>
          <w:lang w:val="es-ES"/>
        </w:rPr>
        <w:t xml:space="preserve"> </w:t>
      </w:r>
      <w:r w:rsidR="00B2572B" w:rsidRPr="002C6D94">
        <w:rPr>
          <w:rFonts w:ascii="GHEA Grapalat" w:hAnsi="GHEA Grapalat" w:cs="Sylfaen"/>
          <w:sz w:val="20"/>
          <w:szCs w:val="20"/>
          <w:lang w:val="es-ES"/>
        </w:rPr>
        <w:t>ծածկագրով հայտարարված</w:t>
      </w:r>
    </w:p>
    <w:p w14:paraId="6C6CED00" w14:textId="30325A12" w:rsidR="00B2572B" w:rsidRPr="002C6D94" w:rsidRDefault="00040653" w:rsidP="002C6D94">
      <w:pPr>
        <w:jc w:val="both"/>
        <w:rPr>
          <w:rFonts w:ascii="GHEA Grapalat" w:hAnsi="GHEA Grapalat" w:cs="Sylfaen"/>
          <w:sz w:val="20"/>
          <w:szCs w:val="20"/>
          <w:lang w:val="es-ES"/>
        </w:rPr>
      </w:pPr>
      <w:r w:rsidRPr="002C6D94">
        <w:rPr>
          <w:rFonts w:ascii="GHEA Grapalat" w:hAnsi="GHEA Grapalat" w:cs="Sylfaen"/>
          <w:sz w:val="20"/>
          <w:szCs w:val="20"/>
          <w:lang w:val="es-ES"/>
        </w:rPr>
        <w:t>գնանշման հարցման</w:t>
      </w:r>
      <w:r w:rsidR="00B2572B" w:rsidRPr="002C6D94">
        <w:rPr>
          <w:rFonts w:ascii="GHEA Grapalat" w:hAnsi="GHEA Grapalat" w:cs="Arial"/>
          <w:sz w:val="16"/>
          <w:szCs w:val="16"/>
          <w:lang w:val="es-ES"/>
        </w:rPr>
        <w:t xml:space="preserve"> </w:t>
      </w:r>
      <w:r w:rsidR="00B2572B" w:rsidRPr="002C6D94">
        <w:rPr>
          <w:rFonts w:ascii="GHEA Grapalat" w:hAnsi="GHEA Grapalat"/>
          <w:u w:val="single"/>
          <w:lang w:val="es-ES"/>
        </w:rPr>
        <w:tab/>
        <w:t xml:space="preserve">    </w:t>
      </w:r>
      <w:r w:rsidR="00B2572B" w:rsidRPr="002C6D94">
        <w:rPr>
          <w:rFonts w:ascii="GHEA Grapalat" w:hAnsi="GHEA Grapalat"/>
          <w:u w:val="single"/>
          <w:lang w:val="es-ES"/>
        </w:rPr>
        <w:tab/>
      </w:r>
      <w:r w:rsidR="00B2572B" w:rsidRPr="002C6D94">
        <w:rPr>
          <w:rFonts w:ascii="GHEA Grapalat" w:hAnsi="GHEA Grapalat"/>
          <w:u w:val="single"/>
          <w:lang w:val="es-ES"/>
        </w:rPr>
        <w:tab/>
      </w:r>
      <w:r w:rsidR="00B2572B" w:rsidRPr="002C6D94">
        <w:rPr>
          <w:rFonts w:ascii="GHEA Grapalat" w:hAnsi="GHEA Grapalat"/>
          <w:u w:val="single"/>
          <w:lang w:val="es-ES"/>
        </w:rPr>
        <w:tab/>
      </w:r>
      <w:r w:rsidR="00B2572B" w:rsidRPr="002C6D94">
        <w:rPr>
          <w:rFonts w:ascii="GHEA Grapalat" w:hAnsi="GHEA Grapalat"/>
          <w:u w:val="single"/>
          <w:lang w:val="es-ES"/>
        </w:rPr>
        <w:tab/>
      </w:r>
      <w:r w:rsidR="00B2572B" w:rsidRPr="002C6D94">
        <w:rPr>
          <w:rFonts w:ascii="GHEA Grapalat" w:hAnsi="GHEA Grapalat"/>
          <w:u w:val="single"/>
          <w:lang w:val="es-ES"/>
        </w:rPr>
        <w:tab/>
        <w:t xml:space="preserve">     </w:t>
      </w:r>
      <w:r w:rsidR="00B2572B" w:rsidRPr="002C6D94">
        <w:rPr>
          <w:rFonts w:ascii="GHEA Grapalat" w:hAnsi="GHEA Grapalat" w:cs="Sylfaen"/>
          <w:sz w:val="20"/>
          <w:szCs w:val="20"/>
          <w:lang w:val="es-ES"/>
        </w:rPr>
        <w:t xml:space="preserve"> չափաբաժնին</w:t>
      </w:r>
      <w:r w:rsidR="00B2572B" w:rsidRPr="002C6D94">
        <w:rPr>
          <w:rFonts w:ascii="GHEA Grapalat" w:hAnsi="GHEA Grapalat" w:cs="Arial"/>
          <w:sz w:val="20"/>
          <w:szCs w:val="20"/>
          <w:lang w:val="es-ES"/>
        </w:rPr>
        <w:t xml:space="preserve">  (</w:t>
      </w:r>
      <w:r w:rsidR="00B2572B" w:rsidRPr="002C6D94">
        <w:rPr>
          <w:rFonts w:ascii="GHEA Grapalat" w:hAnsi="GHEA Grapalat" w:cs="Sylfaen"/>
          <w:sz w:val="20"/>
          <w:szCs w:val="20"/>
          <w:lang w:val="es-ES"/>
        </w:rPr>
        <w:t>չափաբաժիններին</w:t>
      </w:r>
      <w:r w:rsidR="00B2572B" w:rsidRPr="002C6D94">
        <w:rPr>
          <w:rFonts w:ascii="GHEA Grapalat" w:hAnsi="GHEA Grapalat" w:cs="Arial"/>
          <w:sz w:val="20"/>
          <w:szCs w:val="20"/>
          <w:lang w:val="es-ES"/>
        </w:rPr>
        <w:t xml:space="preserve">) </w:t>
      </w:r>
      <w:r w:rsidR="00B2572B" w:rsidRPr="002C6D94">
        <w:rPr>
          <w:rFonts w:ascii="GHEA Grapalat" w:hAnsi="GHEA Grapalat" w:cs="Sylfaen"/>
          <w:sz w:val="20"/>
          <w:szCs w:val="20"/>
          <w:lang w:val="es-ES"/>
        </w:rPr>
        <w:t>և</w:t>
      </w:r>
      <w:r w:rsidR="00B2572B" w:rsidRPr="002C6D94">
        <w:rPr>
          <w:rFonts w:ascii="GHEA Grapalat" w:hAnsi="GHEA Grapalat" w:cs="Arial"/>
          <w:sz w:val="20"/>
          <w:szCs w:val="20"/>
          <w:lang w:val="es-ES"/>
        </w:rPr>
        <w:t xml:space="preserve"> </w:t>
      </w:r>
      <w:r w:rsidR="00B2572B" w:rsidRPr="002C6D94">
        <w:rPr>
          <w:rFonts w:ascii="GHEA Grapalat" w:hAnsi="GHEA Grapalat" w:cs="Sylfaen"/>
          <w:sz w:val="20"/>
          <w:szCs w:val="20"/>
          <w:lang w:val="es-ES"/>
        </w:rPr>
        <w:t xml:space="preserve">հրավերի </w:t>
      </w:r>
    </w:p>
    <w:p w14:paraId="29CD1D53" w14:textId="77777777" w:rsidR="00B2572B" w:rsidRPr="002C6D94" w:rsidRDefault="00B2572B" w:rsidP="002C6D94">
      <w:pPr>
        <w:jc w:val="both"/>
        <w:rPr>
          <w:rFonts w:ascii="GHEA Grapalat" w:hAnsi="GHEA Grapalat"/>
          <w:vertAlign w:val="superscript"/>
          <w:lang w:val="es-ES"/>
        </w:rPr>
      </w:pPr>
      <w:r w:rsidRPr="002C6D94">
        <w:rPr>
          <w:rFonts w:ascii="GHEA Grapalat" w:hAnsi="GHEA Grapalat" w:cs="Sylfaen"/>
          <w:vertAlign w:val="superscript"/>
          <w:lang w:val="es-ES"/>
        </w:rPr>
        <w:t xml:space="preserve">                                            չափաբաժնի</w:t>
      </w:r>
      <w:r w:rsidRPr="002C6D94">
        <w:rPr>
          <w:rFonts w:ascii="GHEA Grapalat" w:hAnsi="GHEA Grapalat" w:cs="Arial"/>
          <w:vertAlign w:val="superscript"/>
          <w:lang w:val="es-ES"/>
        </w:rPr>
        <w:t xml:space="preserve">  (</w:t>
      </w:r>
      <w:r w:rsidRPr="002C6D94">
        <w:rPr>
          <w:rFonts w:ascii="GHEA Grapalat" w:hAnsi="GHEA Grapalat" w:cs="Sylfaen"/>
          <w:vertAlign w:val="superscript"/>
          <w:lang w:val="es-ES"/>
        </w:rPr>
        <w:t>չափաբաժինների</w:t>
      </w:r>
      <w:r w:rsidRPr="002C6D94">
        <w:rPr>
          <w:rFonts w:ascii="GHEA Grapalat" w:hAnsi="GHEA Grapalat" w:cs="Arial"/>
          <w:vertAlign w:val="superscript"/>
          <w:lang w:val="es-ES"/>
        </w:rPr>
        <w:t xml:space="preserve">) </w:t>
      </w:r>
      <w:r w:rsidRPr="002C6D94">
        <w:rPr>
          <w:rFonts w:ascii="GHEA Grapalat" w:hAnsi="GHEA Grapalat" w:cs="Sylfaen"/>
          <w:vertAlign w:val="superscript"/>
          <w:lang w:val="es-ES"/>
        </w:rPr>
        <w:t>համարը</w:t>
      </w:r>
    </w:p>
    <w:p w14:paraId="3CEACA9A" w14:textId="77777777" w:rsidR="00B2572B" w:rsidRPr="002C6D94" w:rsidRDefault="00B2572B" w:rsidP="002C6D94">
      <w:pPr>
        <w:jc w:val="both"/>
        <w:rPr>
          <w:rFonts w:ascii="GHEA Grapalat" w:hAnsi="GHEA Grapalat"/>
          <w:sz w:val="20"/>
          <w:szCs w:val="20"/>
          <w:lang w:val="es-ES"/>
        </w:rPr>
      </w:pPr>
      <w:r w:rsidRPr="002C6D94">
        <w:rPr>
          <w:rFonts w:ascii="GHEA Grapalat" w:hAnsi="GHEA Grapalat"/>
          <w:vertAlign w:val="superscript"/>
          <w:lang w:val="es-ES"/>
        </w:rPr>
        <w:t xml:space="preserve"> </w:t>
      </w:r>
      <w:r w:rsidRPr="002C6D94">
        <w:rPr>
          <w:rFonts w:ascii="GHEA Grapalat" w:hAnsi="GHEA Grapalat" w:cs="Sylfaen"/>
          <w:sz w:val="20"/>
          <w:szCs w:val="20"/>
          <w:lang w:val="es-ES"/>
        </w:rPr>
        <w:t>պահանջներին համապատասխան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ներկայացնում</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է</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հայտ:</w:t>
      </w:r>
    </w:p>
    <w:p w14:paraId="166B3A6F" w14:textId="77777777" w:rsidR="00B2572B" w:rsidRPr="002C6D94" w:rsidRDefault="00B2572B" w:rsidP="002C6D94">
      <w:pPr>
        <w:jc w:val="both"/>
        <w:rPr>
          <w:rFonts w:ascii="GHEA Grapalat" w:hAnsi="GHEA Grapalat"/>
          <w:sz w:val="12"/>
          <w:szCs w:val="12"/>
          <w:u w:val="single"/>
          <w:lang w:val="es-ES"/>
        </w:rPr>
      </w:pPr>
    </w:p>
    <w:p w14:paraId="2AAD688D" w14:textId="77777777" w:rsidR="00B2572B" w:rsidRPr="002C6D94" w:rsidRDefault="00B2572B" w:rsidP="002C6D94">
      <w:pPr>
        <w:jc w:val="both"/>
        <w:rPr>
          <w:rFonts w:ascii="GHEA Grapalat" w:hAnsi="GHEA Grapalat" w:cs="Sylfaen"/>
          <w:sz w:val="20"/>
          <w:szCs w:val="20"/>
          <w:lang w:val="es-ES"/>
        </w:rPr>
      </w:pPr>
      <w:r w:rsidRPr="002C6D94">
        <w:rPr>
          <w:rFonts w:ascii="GHEA Grapalat" w:hAnsi="GHEA Grapalat"/>
          <w:sz w:val="22"/>
          <w:szCs w:val="22"/>
          <w:u w:val="single"/>
          <w:lang w:val="es-ES"/>
        </w:rPr>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lang w:val="es-ES"/>
        </w:rPr>
        <w:t>-</w:t>
      </w:r>
      <w:r w:rsidRPr="002C6D94">
        <w:rPr>
          <w:rFonts w:ascii="GHEA Grapalat" w:hAnsi="GHEA Grapalat" w:cs="Sylfaen"/>
          <w:sz w:val="20"/>
          <w:szCs w:val="20"/>
          <w:lang w:val="es-ES"/>
        </w:rPr>
        <w:t>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հայտնում</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և</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հավաստում</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է</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 xml:space="preserve">որ հանդիսանում է </w:t>
      </w:r>
    </w:p>
    <w:p w14:paraId="5990B3DA" w14:textId="77777777" w:rsidR="00B2572B" w:rsidRPr="002C6D94" w:rsidRDefault="00B2572B" w:rsidP="002C6D94">
      <w:pPr>
        <w:jc w:val="both"/>
        <w:rPr>
          <w:rFonts w:ascii="GHEA Grapalat" w:hAnsi="GHEA Grapalat" w:cs="Sylfaen"/>
          <w:sz w:val="20"/>
          <w:szCs w:val="20"/>
          <w:lang w:val="es-ES"/>
        </w:rPr>
      </w:pPr>
      <w:r w:rsidRPr="002C6D94">
        <w:rPr>
          <w:rFonts w:ascii="GHEA Grapalat" w:hAnsi="GHEA Grapalat" w:cs="Sylfaen"/>
          <w:vertAlign w:val="superscript"/>
          <w:lang w:val="es-ES"/>
        </w:rPr>
        <w:t xml:space="preserve">                                             մասնակցի</w:t>
      </w:r>
      <w:r w:rsidRPr="002C6D94">
        <w:rPr>
          <w:rFonts w:ascii="GHEA Grapalat" w:hAnsi="GHEA Grapalat" w:cs="Arial"/>
          <w:vertAlign w:val="superscript"/>
          <w:lang w:val="es-ES"/>
        </w:rPr>
        <w:t xml:space="preserve"> </w:t>
      </w:r>
      <w:r w:rsidRPr="002C6D94">
        <w:rPr>
          <w:rFonts w:ascii="GHEA Grapalat" w:hAnsi="GHEA Grapalat" w:cs="Sylfaen"/>
          <w:vertAlign w:val="superscript"/>
          <w:lang w:val="es-ES"/>
        </w:rPr>
        <w:t>անվանումը</w:t>
      </w:r>
    </w:p>
    <w:p w14:paraId="1F5088BD" w14:textId="77777777" w:rsidR="00B2572B" w:rsidRPr="002C6D94" w:rsidRDefault="00B2572B" w:rsidP="002C6D94">
      <w:pPr>
        <w:jc w:val="both"/>
        <w:rPr>
          <w:rFonts w:ascii="GHEA Grapalat" w:hAnsi="GHEA Grapalat" w:cs="Sylfaen"/>
          <w:sz w:val="20"/>
          <w:szCs w:val="20"/>
          <w:lang w:val="es-ES"/>
        </w:rPr>
      </w:pP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u w:val="single"/>
          <w:lang w:val="es-ES"/>
        </w:rPr>
        <w:tab/>
      </w:r>
      <w:r w:rsidRPr="002C6D94">
        <w:rPr>
          <w:rFonts w:ascii="GHEA Grapalat" w:hAnsi="GHEA Grapalat" w:cs="Sylfaen"/>
          <w:sz w:val="20"/>
          <w:szCs w:val="20"/>
          <w:lang w:val="es-ES"/>
        </w:rPr>
        <w:t xml:space="preserve">ռեզիդենտ:  </w:t>
      </w:r>
    </w:p>
    <w:p w14:paraId="267436EE" w14:textId="471EF214" w:rsidR="00B2572B" w:rsidRPr="002C6D94" w:rsidRDefault="00B2572B" w:rsidP="002C6D94">
      <w:pPr>
        <w:jc w:val="both"/>
        <w:rPr>
          <w:rFonts w:ascii="GHEA Grapalat" w:hAnsi="GHEA Grapalat" w:cs="Arial"/>
          <w:vertAlign w:val="superscript"/>
          <w:lang w:val="es-ES"/>
        </w:rPr>
      </w:pPr>
      <w:r w:rsidRPr="002C6D94">
        <w:rPr>
          <w:rFonts w:ascii="GHEA Grapalat" w:hAnsi="GHEA Grapalat" w:cs="Arial"/>
          <w:vertAlign w:val="superscript"/>
          <w:lang w:val="es-ES"/>
        </w:rPr>
        <w:t xml:space="preserve">                                               երկրի անվանումը</w:t>
      </w:r>
      <w:r w:rsidRPr="002C6D94">
        <w:rPr>
          <w:rFonts w:ascii="GHEA Grapalat" w:hAnsi="GHEA Grapalat" w:cs="Sylfaen"/>
          <w:sz w:val="20"/>
          <w:szCs w:val="20"/>
          <w:lang w:val="es-ES"/>
        </w:rPr>
        <w:t xml:space="preserve">               </w:t>
      </w:r>
    </w:p>
    <w:p w14:paraId="536C1CAE" w14:textId="77777777" w:rsidR="004D5333" w:rsidRPr="002C6D94" w:rsidRDefault="00B2572B" w:rsidP="002C6D94">
      <w:pPr>
        <w:jc w:val="both"/>
        <w:rPr>
          <w:rFonts w:ascii="GHEA Grapalat" w:hAnsi="GHEA Grapalat" w:cs="Sylfaen"/>
          <w:sz w:val="20"/>
          <w:szCs w:val="20"/>
          <w:lang w:val="es-ES"/>
        </w:rPr>
      </w:pPr>
      <w:r w:rsidRPr="002C6D94">
        <w:rPr>
          <w:rFonts w:ascii="GHEA Grapalat" w:hAnsi="GHEA Grapalat"/>
          <w:sz w:val="20"/>
          <w:szCs w:val="20"/>
          <w:u w:val="single"/>
          <w:lang w:val="es-ES"/>
        </w:rPr>
        <w:t xml:space="preserve">                                         </w:t>
      </w:r>
      <w:r w:rsidRPr="002C6D94">
        <w:rPr>
          <w:rFonts w:ascii="GHEA Grapalat" w:hAnsi="GHEA Grapalat"/>
          <w:sz w:val="20"/>
          <w:szCs w:val="20"/>
          <w:lang w:val="es-ES"/>
        </w:rPr>
        <w:t>-</w:t>
      </w:r>
      <w:r w:rsidRPr="002C6D94">
        <w:rPr>
          <w:rFonts w:ascii="GHEA Grapalat" w:hAnsi="GHEA Grapalat" w:cs="Sylfaen"/>
          <w:sz w:val="20"/>
          <w:szCs w:val="20"/>
          <w:lang w:val="es-ES"/>
        </w:rPr>
        <w:t>ի</w:t>
      </w:r>
      <w:r w:rsidR="004D5333" w:rsidRPr="002C6D94">
        <w:rPr>
          <w:rFonts w:ascii="GHEA Grapalat" w:hAnsi="GHEA Grapalat" w:cs="Sylfaen"/>
          <w:sz w:val="20"/>
          <w:szCs w:val="20"/>
          <w:lang w:val="es-ES"/>
        </w:rPr>
        <w:t>՝</w:t>
      </w:r>
    </w:p>
    <w:p w14:paraId="75951F57" w14:textId="77777777" w:rsidR="004D5333" w:rsidRPr="002C6D94" w:rsidRDefault="004D5333" w:rsidP="002C6D94">
      <w:pPr>
        <w:jc w:val="both"/>
        <w:rPr>
          <w:rFonts w:ascii="GHEA Grapalat" w:hAnsi="GHEA Grapalat" w:cs="Sylfaen"/>
          <w:sz w:val="20"/>
          <w:szCs w:val="20"/>
          <w:lang w:val="es-ES"/>
        </w:rPr>
      </w:pPr>
      <w:r w:rsidRPr="002C6D94">
        <w:rPr>
          <w:rFonts w:ascii="GHEA Grapalat" w:hAnsi="GHEA Grapalat" w:cs="Sylfaen"/>
          <w:vertAlign w:val="superscript"/>
          <w:lang w:val="es-ES"/>
        </w:rPr>
        <w:t xml:space="preserve">          մասնակցի</w:t>
      </w:r>
      <w:r w:rsidRPr="002C6D94">
        <w:rPr>
          <w:rFonts w:ascii="GHEA Grapalat" w:hAnsi="GHEA Grapalat" w:cs="Arial"/>
          <w:vertAlign w:val="superscript"/>
          <w:lang w:val="es-ES"/>
        </w:rPr>
        <w:t xml:space="preserve"> </w:t>
      </w:r>
      <w:r w:rsidRPr="002C6D94">
        <w:rPr>
          <w:rFonts w:ascii="GHEA Grapalat" w:hAnsi="GHEA Grapalat" w:cs="Sylfaen"/>
          <w:vertAlign w:val="superscript"/>
          <w:lang w:val="es-ES"/>
        </w:rPr>
        <w:t>անվանումը</w:t>
      </w:r>
      <w:r w:rsidRPr="002C6D94">
        <w:rPr>
          <w:rFonts w:ascii="GHEA Grapalat" w:hAnsi="GHEA Grapalat" w:cs="Arial"/>
          <w:vertAlign w:val="superscript"/>
          <w:lang w:val="es-ES"/>
        </w:rPr>
        <w:t xml:space="preserve">   </w:t>
      </w:r>
    </w:p>
    <w:p w14:paraId="74E04E87" w14:textId="77777777" w:rsidR="00B2572B" w:rsidRPr="002C6D94" w:rsidRDefault="00B2572B" w:rsidP="002C6D94">
      <w:pPr>
        <w:numPr>
          <w:ilvl w:val="0"/>
          <w:numId w:val="27"/>
        </w:numPr>
        <w:jc w:val="both"/>
        <w:rPr>
          <w:rFonts w:ascii="GHEA Grapalat" w:hAnsi="GHEA Grapalat" w:cs="Arial"/>
          <w:szCs w:val="22"/>
          <w:u w:val="single"/>
          <w:lang w:val="es-ES"/>
        </w:rPr>
      </w:pPr>
      <w:r w:rsidRPr="002C6D94">
        <w:rPr>
          <w:rFonts w:ascii="GHEA Grapalat" w:hAnsi="GHEA Grapalat" w:cs="Arial"/>
          <w:sz w:val="20"/>
          <w:szCs w:val="20"/>
          <w:lang w:val="es-ES"/>
        </w:rPr>
        <w:t xml:space="preserve">հարկ վճարողի հաշվառման համարն </w:t>
      </w:r>
      <w:r w:rsidRPr="002C6D94">
        <w:rPr>
          <w:rFonts w:ascii="GHEA Grapalat" w:hAnsi="GHEA Grapalat" w:cs="Sylfaen"/>
          <w:sz w:val="20"/>
          <w:szCs w:val="20"/>
          <w:lang w:val="es-ES"/>
        </w:rPr>
        <w:t>է</w:t>
      </w:r>
      <w:r w:rsidRPr="002C6D94">
        <w:rPr>
          <w:rFonts w:ascii="GHEA Grapalat" w:hAnsi="GHEA Grapalat" w:cs="Arial"/>
          <w:sz w:val="20"/>
          <w:szCs w:val="20"/>
          <w:lang w:val="es-ES"/>
        </w:rPr>
        <w:t>`</w:t>
      </w:r>
      <w:r w:rsidRPr="002C6D94">
        <w:rPr>
          <w:rFonts w:ascii="GHEA Grapalat" w:hAnsi="GHEA Grapalat" w:cs="Arial"/>
          <w:szCs w:val="22"/>
          <w:lang w:val="es-ES"/>
        </w:rPr>
        <w:t xml:space="preserve"> </w:t>
      </w:r>
      <w:r w:rsidRPr="002C6D94">
        <w:rPr>
          <w:rFonts w:ascii="GHEA Grapalat" w:hAnsi="GHEA Grapalat" w:cs="Arial"/>
          <w:szCs w:val="22"/>
          <w:u w:val="single"/>
          <w:lang w:val="es-ES"/>
        </w:rPr>
        <w:tab/>
      </w:r>
      <w:r w:rsidRPr="002C6D94">
        <w:rPr>
          <w:rFonts w:ascii="GHEA Grapalat" w:hAnsi="GHEA Grapalat" w:cs="Arial"/>
          <w:szCs w:val="22"/>
          <w:u w:val="single"/>
          <w:lang w:val="es-ES"/>
        </w:rPr>
        <w:tab/>
      </w:r>
      <w:r w:rsidRPr="002C6D94">
        <w:rPr>
          <w:rFonts w:ascii="GHEA Grapalat" w:hAnsi="GHEA Grapalat" w:cs="Arial"/>
          <w:szCs w:val="22"/>
          <w:u w:val="single"/>
          <w:lang w:val="es-ES"/>
        </w:rPr>
        <w:tab/>
      </w:r>
      <w:r w:rsidRPr="002C6D94">
        <w:rPr>
          <w:rFonts w:ascii="GHEA Grapalat" w:hAnsi="GHEA Grapalat" w:cs="Arial"/>
          <w:szCs w:val="22"/>
          <w:u w:val="single"/>
          <w:lang w:val="es-ES"/>
        </w:rPr>
        <w:tab/>
      </w:r>
      <w:r w:rsidRPr="002C6D94">
        <w:rPr>
          <w:rFonts w:ascii="GHEA Grapalat" w:hAnsi="GHEA Grapalat" w:cs="Arial"/>
          <w:szCs w:val="22"/>
          <w:u w:val="single"/>
          <w:lang w:val="es-ES"/>
        </w:rPr>
        <w:tab/>
        <w:t>:</w:t>
      </w:r>
    </w:p>
    <w:p w14:paraId="05985BF6" w14:textId="0939C415" w:rsidR="00B2572B" w:rsidRPr="002C6D94" w:rsidRDefault="00B2572B" w:rsidP="002C6D94">
      <w:pPr>
        <w:ind w:left="1416" w:firstLine="708"/>
        <w:jc w:val="both"/>
        <w:rPr>
          <w:rFonts w:ascii="GHEA Grapalat" w:hAnsi="GHEA Grapalat" w:cs="Arial"/>
          <w:vertAlign w:val="superscript"/>
          <w:lang w:val="es-ES"/>
        </w:rPr>
      </w:pPr>
      <w:r w:rsidRPr="002C6D94">
        <w:rPr>
          <w:rFonts w:ascii="GHEA Grapalat" w:hAnsi="GHEA Grapalat" w:cs="Sylfaen"/>
          <w:vertAlign w:val="superscript"/>
          <w:lang w:val="es-ES"/>
        </w:rPr>
        <w:t xml:space="preserve">               </w:t>
      </w:r>
      <w:r w:rsidRPr="002C6D94">
        <w:rPr>
          <w:rFonts w:ascii="GHEA Grapalat" w:hAnsi="GHEA Grapalat" w:cs="Arial"/>
          <w:vertAlign w:val="superscript"/>
          <w:lang w:val="es-ES"/>
        </w:rPr>
        <w:t xml:space="preserve">                                                      հարկի վճարողի հաշվառման համարը</w:t>
      </w:r>
    </w:p>
    <w:p w14:paraId="410CB0A1" w14:textId="77777777" w:rsidR="00B2572B" w:rsidRPr="002C6D94" w:rsidRDefault="00B2572B" w:rsidP="002C6D94">
      <w:pPr>
        <w:numPr>
          <w:ilvl w:val="0"/>
          <w:numId w:val="27"/>
        </w:numPr>
        <w:jc w:val="both"/>
        <w:rPr>
          <w:rFonts w:ascii="GHEA Grapalat" w:hAnsi="GHEA Grapalat"/>
          <w:sz w:val="22"/>
          <w:szCs w:val="22"/>
          <w:u w:val="single"/>
          <w:lang w:val="es-ES"/>
        </w:rPr>
      </w:pPr>
      <w:r w:rsidRPr="002C6D94">
        <w:rPr>
          <w:rFonts w:ascii="GHEA Grapalat" w:hAnsi="GHEA Grapalat" w:cs="Sylfaen"/>
          <w:sz w:val="20"/>
          <w:szCs w:val="20"/>
          <w:lang w:val="es-ES"/>
        </w:rPr>
        <w:t>էլեկտրոնային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փոստի</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հասցեն</w:t>
      </w:r>
      <w:r w:rsidRPr="002C6D94">
        <w:rPr>
          <w:rFonts w:ascii="GHEA Grapalat" w:hAnsi="GHEA Grapalat" w:cs="Arial"/>
          <w:sz w:val="20"/>
          <w:szCs w:val="20"/>
          <w:lang w:val="es-ES"/>
        </w:rPr>
        <w:t xml:space="preserve"> </w:t>
      </w:r>
      <w:r w:rsidRPr="002C6D94">
        <w:rPr>
          <w:rFonts w:ascii="GHEA Grapalat" w:hAnsi="GHEA Grapalat" w:cs="Sylfaen"/>
          <w:sz w:val="20"/>
          <w:szCs w:val="20"/>
          <w:lang w:val="es-ES"/>
        </w:rPr>
        <w:t>է</w:t>
      </w:r>
      <w:r w:rsidRPr="002C6D94">
        <w:rPr>
          <w:rFonts w:ascii="GHEA Grapalat" w:hAnsi="GHEA Grapalat" w:cs="Arial"/>
          <w:sz w:val="20"/>
          <w:szCs w:val="20"/>
          <w:lang w:val="es-ES"/>
        </w:rPr>
        <w:t>`</w:t>
      </w:r>
      <w:r w:rsidRPr="002C6D94">
        <w:rPr>
          <w:rFonts w:ascii="GHEA Grapalat" w:hAnsi="GHEA Grapalat" w:cs="Arial"/>
          <w:szCs w:val="22"/>
          <w:lang w:val="es-ES"/>
        </w:rPr>
        <w:t xml:space="preserve"> </w:t>
      </w:r>
      <w:r w:rsidRPr="002C6D94">
        <w:rPr>
          <w:rFonts w:ascii="GHEA Grapalat" w:hAnsi="GHEA Grapalat"/>
          <w:u w:val="single"/>
          <w:lang w:val="es-ES"/>
        </w:rPr>
        <w:tab/>
      </w:r>
      <w:r w:rsidRPr="002C6D94">
        <w:rPr>
          <w:rFonts w:ascii="GHEA Grapalat" w:hAnsi="GHEA Grapalat"/>
          <w:u w:val="single"/>
          <w:lang w:val="es-ES"/>
        </w:rPr>
        <w:tab/>
      </w:r>
      <w:r w:rsidRPr="002C6D94">
        <w:rPr>
          <w:rFonts w:ascii="GHEA Grapalat" w:hAnsi="GHEA Grapalat"/>
          <w:u w:val="single"/>
          <w:lang w:val="es-ES"/>
        </w:rPr>
        <w:tab/>
      </w:r>
      <w:r w:rsidRPr="002C6D94">
        <w:rPr>
          <w:rFonts w:ascii="GHEA Grapalat" w:hAnsi="GHEA Grapalat"/>
          <w:u w:val="single"/>
          <w:lang w:val="es-ES"/>
        </w:rPr>
        <w:tab/>
      </w:r>
      <w:r w:rsidRPr="002C6D94">
        <w:rPr>
          <w:rFonts w:ascii="GHEA Grapalat" w:hAnsi="GHEA Grapalat"/>
          <w:u w:val="single"/>
          <w:lang w:val="es-ES"/>
        </w:rPr>
        <w:tab/>
        <w:t>:</w:t>
      </w:r>
    </w:p>
    <w:p w14:paraId="1EE0D62D" w14:textId="77777777" w:rsidR="00B2572B" w:rsidRPr="002C6D94" w:rsidRDefault="00B2572B" w:rsidP="002C6D94">
      <w:pPr>
        <w:jc w:val="both"/>
        <w:rPr>
          <w:rFonts w:ascii="GHEA Grapalat" w:hAnsi="GHEA Grapalat"/>
          <w:sz w:val="10"/>
          <w:szCs w:val="10"/>
          <w:lang w:val="es-ES"/>
        </w:rPr>
      </w:pPr>
      <w:r w:rsidRPr="002C6D94">
        <w:rPr>
          <w:rFonts w:ascii="GHEA Grapalat" w:hAnsi="GHEA Grapalat" w:cs="Sylfaen"/>
          <w:vertAlign w:val="superscript"/>
          <w:lang w:val="es-ES"/>
        </w:rPr>
        <w:t xml:space="preserve">              </w:t>
      </w:r>
      <w:r w:rsidRPr="002C6D94">
        <w:rPr>
          <w:rFonts w:ascii="GHEA Grapalat" w:hAnsi="GHEA Grapalat" w:cs="Arial"/>
          <w:vertAlign w:val="superscript"/>
          <w:lang w:val="es-ES"/>
        </w:rPr>
        <w:t xml:space="preserve">                                                                                                                         էլեկտրոնային փոստի հասցեն</w:t>
      </w:r>
    </w:p>
    <w:p w14:paraId="43AF28B2" w14:textId="77777777" w:rsidR="00B2572B" w:rsidRPr="002C6D94" w:rsidRDefault="00B2572B" w:rsidP="002C6D94">
      <w:pPr>
        <w:rPr>
          <w:rFonts w:ascii="GHEA Grapalat" w:hAnsi="GHEA Grapalat"/>
          <w:sz w:val="10"/>
          <w:szCs w:val="10"/>
          <w:lang w:val="es-ES"/>
        </w:rPr>
      </w:pPr>
    </w:p>
    <w:p w14:paraId="31B91B04" w14:textId="77777777" w:rsidR="00B2572B" w:rsidRPr="002C6D94" w:rsidRDefault="00B2572B" w:rsidP="002C6D94">
      <w:pPr>
        <w:jc w:val="right"/>
        <w:rPr>
          <w:rFonts w:ascii="GHEA Grapalat" w:hAnsi="GHEA Grapalat"/>
          <w:sz w:val="10"/>
          <w:szCs w:val="10"/>
          <w:lang w:val="hy-AM"/>
        </w:rPr>
      </w:pPr>
    </w:p>
    <w:p w14:paraId="254E46F1" w14:textId="77777777" w:rsidR="003257F0" w:rsidRPr="002C6D94" w:rsidRDefault="003257F0" w:rsidP="002C6D94">
      <w:pPr>
        <w:numPr>
          <w:ilvl w:val="0"/>
          <w:numId w:val="27"/>
        </w:numPr>
        <w:jc w:val="both"/>
        <w:rPr>
          <w:rFonts w:ascii="GHEA Grapalat" w:hAnsi="GHEA Grapalat" w:cs="Arial"/>
          <w:vertAlign w:val="superscript"/>
          <w:lang w:val="es-ES"/>
        </w:rPr>
      </w:pPr>
      <w:r w:rsidRPr="002C6D94">
        <w:rPr>
          <w:rFonts w:ascii="GHEA Grapalat" w:hAnsi="GHEA Grapalat"/>
          <w:sz w:val="20"/>
          <w:szCs w:val="20"/>
          <w:lang w:val="hy-AM"/>
        </w:rPr>
        <w:t>գործունեության հասցեն է՝ -------------------------------------------------:</w:t>
      </w:r>
      <w:r w:rsidRPr="002C6D94">
        <w:rPr>
          <w:rFonts w:ascii="GHEA Grapalat" w:hAnsi="GHEA Grapalat"/>
          <w:sz w:val="20"/>
          <w:szCs w:val="20"/>
          <w:lang w:val="es-ES"/>
        </w:rPr>
        <w:t xml:space="preserve">                                     </w:t>
      </w:r>
    </w:p>
    <w:p w14:paraId="470440E6" w14:textId="77777777" w:rsidR="003257F0" w:rsidRPr="002C6D94" w:rsidRDefault="003257F0" w:rsidP="002C6D94">
      <w:pPr>
        <w:jc w:val="both"/>
        <w:rPr>
          <w:rFonts w:ascii="GHEA Grapalat" w:hAnsi="GHEA Grapalat"/>
          <w:sz w:val="16"/>
          <w:szCs w:val="16"/>
          <w:lang w:val="hy-AM"/>
        </w:rPr>
      </w:pPr>
      <w:r w:rsidRPr="002C6D94">
        <w:rPr>
          <w:rFonts w:ascii="GHEA Grapalat" w:hAnsi="GHEA Grapalat"/>
          <w:sz w:val="16"/>
          <w:szCs w:val="16"/>
          <w:lang w:val="hy-AM"/>
        </w:rPr>
        <w:t xml:space="preserve">                                                                                                      գործունեության հասցեն</w:t>
      </w:r>
    </w:p>
    <w:p w14:paraId="28CB8BA3" w14:textId="77777777" w:rsidR="003257F0" w:rsidRPr="002C6D94" w:rsidRDefault="003257F0" w:rsidP="002C6D94">
      <w:pPr>
        <w:jc w:val="both"/>
        <w:rPr>
          <w:rFonts w:ascii="GHEA Grapalat" w:hAnsi="GHEA Grapalat" w:cs="Arial"/>
          <w:sz w:val="20"/>
          <w:szCs w:val="20"/>
          <w:lang w:val="hy-AM"/>
        </w:rPr>
      </w:pPr>
    </w:p>
    <w:p w14:paraId="23B8C3CF" w14:textId="77777777" w:rsidR="003257F0" w:rsidRPr="002C6D94" w:rsidRDefault="003257F0" w:rsidP="002C6D94">
      <w:pPr>
        <w:numPr>
          <w:ilvl w:val="0"/>
          <w:numId w:val="27"/>
        </w:numPr>
        <w:jc w:val="both"/>
        <w:rPr>
          <w:rFonts w:ascii="GHEA Grapalat" w:hAnsi="GHEA Grapalat" w:cs="Arial"/>
          <w:vertAlign w:val="superscript"/>
          <w:lang w:val="es-ES"/>
        </w:rPr>
      </w:pPr>
      <w:r w:rsidRPr="002C6D94">
        <w:rPr>
          <w:rFonts w:ascii="GHEA Grapalat" w:hAnsi="GHEA Grapalat"/>
          <w:sz w:val="20"/>
          <w:szCs w:val="20"/>
          <w:lang w:val="hy-AM"/>
        </w:rPr>
        <w:t>հեռախոսահամարն է՝ -------------------------------------------------:</w:t>
      </w:r>
      <w:r w:rsidRPr="002C6D94">
        <w:rPr>
          <w:rFonts w:ascii="GHEA Grapalat" w:hAnsi="GHEA Grapalat"/>
          <w:sz w:val="20"/>
          <w:szCs w:val="20"/>
          <w:lang w:val="es-ES"/>
        </w:rPr>
        <w:t xml:space="preserve">                                     </w:t>
      </w:r>
    </w:p>
    <w:p w14:paraId="661CA3CA" w14:textId="082412CE" w:rsidR="00A5473D" w:rsidRPr="002C6D94" w:rsidRDefault="003257F0" w:rsidP="002C6D94">
      <w:pPr>
        <w:ind w:left="3540"/>
        <w:jc w:val="both"/>
        <w:rPr>
          <w:rFonts w:ascii="GHEA Grapalat" w:hAnsi="GHEA Grapalat"/>
          <w:sz w:val="16"/>
          <w:szCs w:val="16"/>
          <w:lang w:val="hy-AM"/>
        </w:rPr>
      </w:pPr>
      <w:r w:rsidRPr="002C6D94">
        <w:rPr>
          <w:rFonts w:ascii="GHEA Grapalat" w:hAnsi="GHEA Grapalat"/>
          <w:sz w:val="16"/>
          <w:szCs w:val="16"/>
          <w:lang w:val="hy-AM"/>
        </w:rPr>
        <w:t>հեռախոսի համարը</w:t>
      </w:r>
    </w:p>
    <w:p w14:paraId="73C47C0F" w14:textId="77777777" w:rsidR="006C3873" w:rsidRPr="002C6D94" w:rsidRDefault="006C3873" w:rsidP="002C6D94">
      <w:pPr>
        <w:ind w:firstLine="709"/>
        <w:jc w:val="both"/>
        <w:rPr>
          <w:rFonts w:ascii="GHEA Grapalat" w:hAnsi="GHEA Grapalat"/>
          <w:sz w:val="20"/>
          <w:lang w:val="es-ES"/>
        </w:rPr>
      </w:pPr>
      <w:r w:rsidRPr="002C6D94">
        <w:rPr>
          <w:rFonts w:ascii="GHEA Grapalat" w:hAnsi="GHEA Grapalat" w:cs="Arial"/>
          <w:sz w:val="20"/>
          <w:szCs w:val="20"/>
          <w:lang w:val="es-ES"/>
        </w:rPr>
        <w:t>Սույնով</w:t>
      </w:r>
      <w:r w:rsidRPr="002C6D94">
        <w:rPr>
          <w:rFonts w:ascii="GHEA Grapalat" w:hAnsi="GHEA Grapalat"/>
          <w:sz w:val="20"/>
          <w:lang w:val="hy-AM"/>
        </w:rPr>
        <w:t xml:space="preserve">  </w:t>
      </w:r>
      <w:r w:rsidRPr="002C6D94">
        <w:rPr>
          <w:rFonts w:ascii="GHEA Grapalat" w:hAnsi="GHEA Grapalat"/>
          <w:sz w:val="20"/>
          <w:u w:val="single"/>
          <w:lang w:val="hy-AM"/>
        </w:rPr>
        <w:t xml:space="preserve">                                                </w:t>
      </w:r>
      <w:r w:rsidRPr="002C6D94">
        <w:rPr>
          <w:rFonts w:ascii="GHEA Grapalat" w:hAnsi="GHEA Grapalat"/>
          <w:sz w:val="20"/>
          <w:u w:val="single"/>
          <w:lang w:val="es-ES"/>
        </w:rPr>
        <w:t xml:space="preserve">                         </w:t>
      </w:r>
      <w:r w:rsidRPr="002C6D94">
        <w:rPr>
          <w:rFonts w:ascii="GHEA Grapalat" w:hAnsi="GHEA Grapalat"/>
          <w:sz w:val="20"/>
          <w:u w:val="single"/>
          <w:lang w:val="hy-AM"/>
        </w:rPr>
        <w:t xml:space="preserve">          </w:t>
      </w:r>
      <w:r w:rsidRPr="002C6D94">
        <w:rPr>
          <w:rFonts w:ascii="GHEA Grapalat" w:hAnsi="GHEA Grapalat"/>
          <w:lang w:val="hy-AM"/>
        </w:rPr>
        <w:t>-</w:t>
      </w:r>
      <w:r w:rsidRPr="002C6D94">
        <w:rPr>
          <w:rFonts w:ascii="GHEA Grapalat" w:hAnsi="GHEA Grapalat" w:cs="Arial"/>
          <w:sz w:val="20"/>
          <w:szCs w:val="20"/>
          <w:lang w:val="es-ES"/>
        </w:rPr>
        <w:t>ն հայտարարում և հավաստում է, որ՝</w:t>
      </w:r>
      <w:r w:rsidRPr="002C6D94">
        <w:rPr>
          <w:rFonts w:ascii="GHEA Grapalat" w:hAnsi="GHEA Grapalat" w:cs="Arial"/>
          <w:lang w:val="hy-AM"/>
        </w:rPr>
        <w:t xml:space="preserve"> </w:t>
      </w:r>
    </w:p>
    <w:p w14:paraId="53D83912" w14:textId="77777777" w:rsidR="006C3873" w:rsidRPr="002C6D94" w:rsidRDefault="006C3873" w:rsidP="002C6D94">
      <w:pPr>
        <w:jc w:val="both"/>
        <w:rPr>
          <w:rFonts w:ascii="GHEA Grapalat" w:hAnsi="GHEA Grapalat"/>
          <w:i/>
          <w:sz w:val="16"/>
          <w:vertAlign w:val="superscript"/>
          <w:lang w:val="es-ES"/>
        </w:rPr>
      </w:pPr>
      <w:r w:rsidRPr="002C6D94">
        <w:rPr>
          <w:rFonts w:ascii="GHEA Grapalat" w:hAnsi="GHEA Grapalat"/>
          <w:sz w:val="20"/>
          <w:lang w:val="hy-AM"/>
        </w:rPr>
        <w:tab/>
      </w:r>
      <w:r w:rsidRPr="002C6D94">
        <w:rPr>
          <w:rFonts w:ascii="GHEA Grapalat" w:hAnsi="GHEA Grapalat"/>
          <w:sz w:val="20"/>
          <w:lang w:val="hy-AM"/>
        </w:rPr>
        <w:tab/>
      </w:r>
      <w:r w:rsidRPr="002C6D94">
        <w:rPr>
          <w:rFonts w:ascii="GHEA Grapalat" w:hAnsi="GHEA Grapalat"/>
          <w:sz w:val="20"/>
          <w:lang w:val="es-ES"/>
        </w:rPr>
        <w:t xml:space="preserve">                                    </w:t>
      </w:r>
      <w:r w:rsidRPr="002C6D94">
        <w:rPr>
          <w:rFonts w:ascii="GHEA Grapalat" w:hAnsi="GHEA Grapalat" w:cs="Sylfaen"/>
          <w:vertAlign w:val="superscript"/>
          <w:lang w:val="hy-AM"/>
        </w:rPr>
        <w:t>մասնակցի անվանում</w:t>
      </w:r>
    </w:p>
    <w:p w14:paraId="6D6FA563" w14:textId="77777777" w:rsidR="00E56508" w:rsidRPr="002C6D94" w:rsidRDefault="00E56508" w:rsidP="002C6D94">
      <w:pPr>
        <w:ind w:firstLine="709"/>
        <w:jc w:val="both"/>
        <w:rPr>
          <w:rFonts w:ascii="GHEA Grapalat" w:hAnsi="GHEA Grapalat"/>
          <w:sz w:val="20"/>
          <w:lang w:val="es-ES"/>
        </w:rPr>
      </w:pPr>
      <w:r w:rsidRPr="002C6D94">
        <w:rPr>
          <w:rFonts w:ascii="GHEA Grapalat" w:hAnsi="GHEA Grapalat" w:cs="Arial"/>
          <w:sz w:val="20"/>
          <w:szCs w:val="20"/>
          <w:lang w:val="es-ES"/>
        </w:rPr>
        <w:t>1)</w:t>
      </w:r>
      <w:r w:rsidRPr="002C6D94">
        <w:rPr>
          <w:rFonts w:ascii="GHEA Grapalat" w:hAnsi="GHEA Grapalat"/>
          <w:sz w:val="20"/>
          <w:lang w:val="hy-AM"/>
        </w:rPr>
        <w:t xml:space="preserve">  </w:t>
      </w:r>
      <w:r w:rsidRPr="002C6D94">
        <w:rPr>
          <w:rFonts w:ascii="GHEA Grapalat" w:hAnsi="GHEA Grapalat"/>
          <w:sz w:val="20"/>
          <w:u w:val="single"/>
          <w:lang w:val="hy-AM"/>
        </w:rPr>
        <w:t xml:space="preserve">                                                </w:t>
      </w:r>
      <w:r w:rsidRPr="002C6D94">
        <w:rPr>
          <w:rFonts w:ascii="GHEA Grapalat" w:hAnsi="GHEA Grapalat"/>
          <w:sz w:val="20"/>
          <w:u w:val="single"/>
          <w:lang w:val="es-ES"/>
        </w:rPr>
        <w:t xml:space="preserve">                         </w:t>
      </w:r>
      <w:r w:rsidRPr="002C6D94">
        <w:rPr>
          <w:rFonts w:ascii="GHEA Grapalat" w:hAnsi="GHEA Grapalat"/>
          <w:sz w:val="20"/>
          <w:u w:val="single"/>
          <w:lang w:val="hy-AM"/>
        </w:rPr>
        <w:t xml:space="preserve">          </w:t>
      </w:r>
      <w:r w:rsidRPr="002C6D94">
        <w:rPr>
          <w:rFonts w:ascii="GHEA Grapalat" w:hAnsi="GHEA Grapalat"/>
          <w:lang w:val="hy-AM"/>
        </w:rPr>
        <w:t>-</w:t>
      </w:r>
      <w:r w:rsidRPr="002C6D94">
        <w:rPr>
          <w:rFonts w:ascii="GHEA Grapalat" w:hAnsi="GHEA Grapalat" w:cs="Arial"/>
          <w:sz w:val="20"/>
          <w:szCs w:val="20"/>
          <w:lang w:val="es-ES"/>
        </w:rPr>
        <w:t xml:space="preserve">ն </w:t>
      </w:r>
      <w:r w:rsidRPr="002C6D94">
        <w:rPr>
          <w:rFonts w:ascii="GHEA Grapalat" w:hAnsi="GHEA Grapalat" w:cs="Arial"/>
          <w:sz w:val="20"/>
          <w:szCs w:val="20"/>
          <w:lang w:val="hy-AM"/>
        </w:rPr>
        <w:t>և իրեն փոխկապակցված անձինք</w:t>
      </w:r>
    </w:p>
    <w:p w14:paraId="6F28BAE0" w14:textId="77777777" w:rsidR="00E56508" w:rsidRPr="002C6D94" w:rsidRDefault="00E56508" w:rsidP="002C6D94">
      <w:pPr>
        <w:jc w:val="both"/>
        <w:rPr>
          <w:rFonts w:ascii="GHEA Grapalat" w:hAnsi="GHEA Grapalat"/>
          <w:i/>
          <w:sz w:val="16"/>
          <w:vertAlign w:val="superscript"/>
          <w:lang w:val="es-ES"/>
        </w:rPr>
      </w:pPr>
      <w:r w:rsidRPr="002C6D94">
        <w:rPr>
          <w:rFonts w:ascii="GHEA Grapalat" w:hAnsi="GHEA Grapalat"/>
          <w:sz w:val="20"/>
          <w:lang w:val="hy-AM"/>
        </w:rPr>
        <w:tab/>
      </w:r>
      <w:r w:rsidRPr="002C6D94">
        <w:rPr>
          <w:rFonts w:ascii="GHEA Grapalat" w:hAnsi="GHEA Grapalat"/>
          <w:sz w:val="20"/>
          <w:lang w:val="hy-AM"/>
        </w:rPr>
        <w:tab/>
      </w:r>
      <w:r w:rsidRPr="002C6D94">
        <w:rPr>
          <w:rFonts w:ascii="GHEA Grapalat" w:hAnsi="GHEA Grapalat"/>
          <w:sz w:val="20"/>
          <w:lang w:val="es-ES"/>
        </w:rPr>
        <w:t xml:space="preserve">                                    </w:t>
      </w:r>
      <w:r w:rsidRPr="002C6D94">
        <w:rPr>
          <w:rFonts w:ascii="GHEA Grapalat" w:hAnsi="GHEA Grapalat" w:cs="Sylfaen"/>
          <w:vertAlign w:val="superscript"/>
          <w:lang w:val="hy-AM"/>
        </w:rPr>
        <w:t>մասնակցի անվանում</w:t>
      </w:r>
    </w:p>
    <w:p w14:paraId="08962395" w14:textId="278AFEFB" w:rsidR="00E56508" w:rsidRPr="002C6D94" w:rsidRDefault="00E56508" w:rsidP="002C6D94">
      <w:pPr>
        <w:jc w:val="both"/>
        <w:rPr>
          <w:rFonts w:ascii="GHEA Grapalat" w:hAnsi="GHEA Grapalat" w:cs="Sylfaen"/>
          <w:sz w:val="20"/>
          <w:lang w:val="hy-AM"/>
        </w:rPr>
      </w:pPr>
      <w:r w:rsidRPr="002C6D94">
        <w:rPr>
          <w:rFonts w:ascii="GHEA Grapalat" w:hAnsi="GHEA Grapalat" w:cs="Arial"/>
          <w:sz w:val="20"/>
          <w:szCs w:val="20"/>
          <w:lang w:val="es-ES"/>
        </w:rPr>
        <w:t xml:space="preserve"> </w:t>
      </w:r>
      <w:r w:rsidRPr="002C6D94">
        <w:rPr>
          <w:rFonts w:ascii="GHEA Grapalat" w:hAnsi="GHEA Grapalat" w:cs="Arial"/>
          <w:sz w:val="20"/>
          <w:szCs w:val="20"/>
          <w:lang w:val="hy-AM"/>
        </w:rPr>
        <w:t xml:space="preserve"> </w:t>
      </w:r>
      <w:r w:rsidRPr="002C6D94">
        <w:rPr>
          <w:rFonts w:ascii="GHEA Grapalat" w:hAnsi="GHEA Grapalat" w:cs="Arial"/>
          <w:sz w:val="20"/>
          <w:szCs w:val="20"/>
          <w:lang w:val="es-ES"/>
        </w:rPr>
        <w:t xml:space="preserve">բավարարում </w:t>
      </w:r>
      <w:r w:rsidRPr="002C6D94">
        <w:rPr>
          <w:rFonts w:ascii="GHEA Grapalat" w:hAnsi="GHEA Grapalat" w:cs="Arial"/>
          <w:sz w:val="20"/>
          <w:szCs w:val="20"/>
          <w:lang w:val="hy-AM"/>
        </w:rPr>
        <w:t>են</w:t>
      </w:r>
      <w:r w:rsidRPr="002C6D94">
        <w:rPr>
          <w:rFonts w:ascii="GHEA Grapalat" w:hAnsi="GHEA Grapalat" w:cs="Arial"/>
          <w:sz w:val="20"/>
          <w:szCs w:val="20"/>
          <w:lang w:val="es-ES"/>
        </w:rPr>
        <w:t xml:space="preserve"> </w:t>
      </w:r>
      <w:r w:rsidR="00F95C04" w:rsidRPr="002C6D94">
        <w:rPr>
          <w:rFonts w:ascii="GHEA Grapalat" w:hAnsi="GHEA Grapalat" w:cs="Arial"/>
          <w:sz w:val="20"/>
          <w:szCs w:val="20"/>
          <w:lang w:val="es-ES"/>
        </w:rPr>
        <w:t>ՀՀԱՄՄՀ ՆԱՐՏՄ ԳՀԱՊՁԲ-23/1</w:t>
      </w:r>
      <w:r w:rsidRPr="002C6D94">
        <w:rPr>
          <w:rFonts w:ascii="GHEA Grapalat" w:hAnsi="GHEA Grapalat" w:cs="Arial"/>
          <w:sz w:val="20"/>
          <w:szCs w:val="20"/>
          <w:lang w:val="es-ES"/>
        </w:rPr>
        <w:t xml:space="preserve"> ծածկագրով  </w:t>
      </w:r>
      <w:r w:rsidR="00040653" w:rsidRPr="002C6D94">
        <w:rPr>
          <w:rFonts w:ascii="GHEA Grapalat" w:hAnsi="GHEA Grapalat" w:cs="Arial"/>
          <w:sz w:val="20"/>
          <w:szCs w:val="20"/>
          <w:lang w:val="es-ES"/>
        </w:rPr>
        <w:t>գնանշման հարցման</w:t>
      </w:r>
      <w:r w:rsidRPr="002C6D94">
        <w:rPr>
          <w:rFonts w:ascii="GHEA Grapalat" w:hAnsi="GHEA Grapalat" w:cs="Arial"/>
          <w:sz w:val="20"/>
          <w:szCs w:val="20"/>
          <w:lang w:val="es-ES"/>
        </w:rPr>
        <w:t xml:space="preserve"> հրավերով սահմանված մասնակցության իրավունքի պահանջներին </w:t>
      </w:r>
      <w:r w:rsidRPr="002C6D94">
        <w:rPr>
          <w:rFonts w:ascii="GHEA Grapalat" w:hAnsi="GHEA Grapalat" w:cs="Arial"/>
          <w:sz w:val="20"/>
          <w:szCs w:val="20"/>
          <w:lang w:val="hy-AM"/>
        </w:rPr>
        <w:t xml:space="preserve"> և </w:t>
      </w:r>
      <w:r w:rsidRPr="002C6D94">
        <w:rPr>
          <w:rFonts w:ascii="GHEA Grapalat" w:hAnsi="GHEA Grapalat"/>
          <w:sz w:val="20"/>
          <w:u w:val="single"/>
          <w:lang w:val="hy-AM"/>
        </w:rPr>
        <w:t xml:space="preserve">                                              </w:t>
      </w:r>
      <w:r w:rsidRPr="002C6D94">
        <w:rPr>
          <w:rFonts w:ascii="GHEA Grapalat" w:hAnsi="GHEA Grapalat"/>
          <w:sz w:val="20"/>
          <w:u w:val="single"/>
          <w:lang w:val="es-ES"/>
        </w:rPr>
        <w:t xml:space="preserve">                         </w:t>
      </w:r>
      <w:r w:rsidRPr="002C6D94">
        <w:rPr>
          <w:rFonts w:ascii="GHEA Grapalat" w:hAnsi="GHEA Grapalat"/>
          <w:sz w:val="20"/>
          <w:u w:val="single"/>
          <w:lang w:val="hy-AM"/>
        </w:rPr>
        <w:t xml:space="preserve">          </w:t>
      </w:r>
      <w:r w:rsidRPr="002C6D94">
        <w:rPr>
          <w:rFonts w:ascii="GHEA Grapalat" w:hAnsi="GHEA Grapalat"/>
          <w:lang w:val="hy-AM"/>
        </w:rPr>
        <w:t>-</w:t>
      </w:r>
      <w:r w:rsidRPr="002C6D94">
        <w:rPr>
          <w:rFonts w:ascii="GHEA Grapalat" w:hAnsi="GHEA Grapalat" w:cs="Arial"/>
          <w:sz w:val="20"/>
          <w:szCs w:val="20"/>
          <w:lang w:val="es-ES"/>
        </w:rPr>
        <w:t>ն</w:t>
      </w:r>
      <w:r w:rsidRPr="002C6D94">
        <w:rPr>
          <w:rFonts w:ascii="GHEA Grapalat" w:hAnsi="GHEA Grapalat" w:cs="Sylfaen"/>
          <w:sz w:val="20"/>
          <w:lang w:val="hy-AM"/>
        </w:rPr>
        <w:t xml:space="preserve"> պարտավորվում է </w:t>
      </w:r>
    </w:p>
    <w:p w14:paraId="02DFB684" w14:textId="77777777" w:rsidR="00E56508" w:rsidRPr="002C6D94" w:rsidRDefault="00E56508" w:rsidP="002C6D94">
      <w:pPr>
        <w:tabs>
          <w:tab w:val="left" w:pos="6450"/>
        </w:tabs>
        <w:jc w:val="both"/>
        <w:rPr>
          <w:rFonts w:ascii="GHEA Grapalat" w:hAnsi="GHEA Grapalat" w:cs="Sylfaen"/>
          <w:sz w:val="20"/>
          <w:lang w:val="es-ES"/>
        </w:rPr>
      </w:pPr>
      <w:r w:rsidRPr="002C6D94">
        <w:rPr>
          <w:rFonts w:ascii="GHEA Grapalat" w:hAnsi="GHEA Grapalat" w:cs="Sylfaen"/>
          <w:sz w:val="20"/>
          <w:lang w:val="es-ES"/>
        </w:rPr>
        <w:t xml:space="preserve">                                                          </w:t>
      </w:r>
      <w:r w:rsidRPr="002C6D94">
        <w:rPr>
          <w:rFonts w:ascii="GHEA Grapalat" w:hAnsi="GHEA Grapalat" w:cs="Sylfaen"/>
          <w:vertAlign w:val="superscript"/>
          <w:lang w:val="hy-AM"/>
        </w:rPr>
        <w:t>մասնակցի անվանում</w:t>
      </w:r>
    </w:p>
    <w:p w14:paraId="2912377D" w14:textId="504D3793" w:rsidR="004B7C30" w:rsidRPr="002C6D94" w:rsidRDefault="00154FCB" w:rsidP="002C6D94">
      <w:pPr>
        <w:jc w:val="both"/>
        <w:rPr>
          <w:rFonts w:ascii="GHEA Grapalat" w:hAnsi="GHEA Grapalat" w:cs="Sylfaen"/>
          <w:sz w:val="20"/>
          <w:lang w:val="hy-AM"/>
        </w:rPr>
      </w:pPr>
      <w:r w:rsidRPr="002C6D94">
        <w:rPr>
          <w:rFonts w:ascii="GHEA Grapalat" w:hAnsi="GHEA Grapalat" w:cs="Sylfaen"/>
          <w:sz w:val="20"/>
          <w:lang w:val="hy-AM"/>
        </w:rPr>
        <w:t xml:space="preserve">ընտրված </w:t>
      </w:r>
      <w:r w:rsidR="00E56508" w:rsidRPr="002C6D94">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2C6D94" w:rsidDel="00DD24B8">
        <w:rPr>
          <w:rFonts w:ascii="GHEA Grapalat" w:hAnsi="GHEA Grapalat" w:cs="Arial"/>
          <w:sz w:val="20"/>
          <w:szCs w:val="20"/>
          <w:lang w:val="es-ES"/>
        </w:rPr>
        <w:t xml:space="preserve"> </w:t>
      </w:r>
      <w:r w:rsidR="00734132" w:rsidRPr="002C6D94">
        <w:rPr>
          <w:rStyle w:val="af6"/>
          <w:rFonts w:ascii="GHEA Grapalat" w:hAnsi="GHEA Grapalat" w:cs="Sylfaen"/>
          <w:sz w:val="20"/>
          <w:lang w:val="hy-AM"/>
        </w:rPr>
        <w:footnoteReference w:id="1"/>
      </w:r>
      <w:r w:rsidR="00E97AB0" w:rsidRPr="002C6D94">
        <w:rPr>
          <w:rFonts w:ascii="GHEA Grapalat" w:hAnsi="GHEA Grapalat" w:cs="Sylfaen"/>
          <w:sz w:val="20"/>
          <w:lang w:val="es-ES"/>
        </w:rPr>
        <w:t>.</w:t>
      </w:r>
      <w:r w:rsidR="00EB07BB" w:rsidRPr="002C6D94">
        <w:rPr>
          <w:rFonts w:ascii="GHEA Grapalat" w:hAnsi="GHEA Grapalat" w:cs="Sylfaen"/>
          <w:sz w:val="20"/>
          <w:lang w:val="hy-AM"/>
        </w:rPr>
        <w:t xml:space="preserve"> </w:t>
      </w:r>
    </w:p>
    <w:p w14:paraId="3AE788FB" w14:textId="6AA4EDEF" w:rsidR="006C3873" w:rsidRPr="002C6D94" w:rsidRDefault="00887807" w:rsidP="002C6D94">
      <w:pPr>
        <w:ind w:firstLine="708"/>
        <w:jc w:val="both"/>
        <w:rPr>
          <w:rFonts w:ascii="GHEA Grapalat" w:hAnsi="GHEA Grapalat" w:cs="Arial"/>
          <w:sz w:val="22"/>
          <w:szCs w:val="22"/>
          <w:lang w:val="es-ES"/>
        </w:rPr>
      </w:pPr>
      <w:r w:rsidRPr="002C6D94">
        <w:rPr>
          <w:rFonts w:ascii="GHEA Grapalat" w:hAnsi="GHEA Grapalat" w:cs="Arial"/>
          <w:sz w:val="20"/>
          <w:szCs w:val="20"/>
          <w:lang w:val="hy-AM"/>
        </w:rPr>
        <w:t>2</w:t>
      </w:r>
      <w:r w:rsidR="006C3873" w:rsidRPr="002C6D94">
        <w:rPr>
          <w:rFonts w:ascii="GHEA Grapalat" w:hAnsi="GHEA Grapalat" w:cs="Arial"/>
          <w:sz w:val="20"/>
          <w:szCs w:val="20"/>
          <w:lang w:val="es-ES"/>
        </w:rPr>
        <w:t xml:space="preserve">) </w:t>
      </w:r>
      <w:r w:rsidR="00F95C04" w:rsidRPr="002C6D94">
        <w:rPr>
          <w:rFonts w:ascii="GHEA Grapalat" w:hAnsi="GHEA Grapalat" w:cs="Sylfaen"/>
          <w:sz w:val="22"/>
          <w:szCs w:val="22"/>
          <w:lang w:val="hy-AM"/>
        </w:rPr>
        <w:t>ՀՀԱՄՄՀ ՆԱՐՏՄ ԳՀԱՊՁԲ-23/1</w:t>
      </w:r>
      <w:r w:rsidR="006C3873" w:rsidRPr="002C6D94">
        <w:rPr>
          <w:rFonts w:ascii="GHEA Grapalat" w:hAnsi="GHEA Grapalat" w:cs="Sylfaen"/>
          <w:sz w:val="22"/>
          <w:szCs w:val="22"/>
          <w:lang w:val="hy-AM"/>
        </w:rPr>
        <w:t xml:space="preserve">  </w:t>
      </w:r>
      <w:r w:rsidR="006C3873" w:rsidRPr="002C6D94">
        <w:rPr>
          <w:rFonts w:ascii="GHEA Grapalat" w:hAnsi="GHEA Grapalat" w:cs="Arial"/>
          <w:sz w:val="20"/>
          <w:szCs w:val="20"/>
          <w:lang w:val="es-ES"/>
        </w:rPr>
        <w:t xml:space="preserve">ծածկագրով </w:t>
      </w:r>
      <w:r w:rsidR="00040653" w:rsidRPr="002C6D94">
        <w:rPr>
          <w:rFonts w:ascii="GHEA Grapalat" w:hAnsi="GHEA Grapalat" w:cs="Arial"/>
          <w:sz w:val="20"/>
          <w:szCs w:val="20"/>
          <w:lang w:val="es-ES"/>
        </w:rPr>
        <w:t>գնանշման հարցման</w:t>
      </w:r>
      <w:r w:rsidR="006C3873" w:rsidRPr="002C6D94">
        <w:rPr>
          <w:rFonts w:ascii="GHEA Grapalat" w:hAnsi="GHEA Grapalat" w:cs="Arial"/>
          <w:sz w:val="20"/>
          <w:szCs w:val="20"/>
          <w:lang w:val="es-ES"/>
        </w:rPr>
        <w:t>ն մասնակցելու շրջանակում`</w:t>
      </w:r>
      <w:r w:rsidR="006C3873" w:rsidRPr="002C6D94">
        <w:rPr>
          <w:rFonts w:ascii="GHEA Grapalat" w:hAnsi="GHEA Grapalat" w:cs="Sylfaen"/>
          <w:sz w:val="22"/>
          <w:szCs w:val="22"/>
          <w:lang w:val="es-ES"/>
        </w:rPr>
        <w:t xml:space="preserve">  </w:t>
      </w:r>
    </w:p>
    <w:p w14:paraId="5F7EE577" w14:textId="77777777" w:rsidR="006C3873" w:rsidRPr="002C6D94" w:rsidRDefault="006C3873" w:rsidP="002C6D94">
      <w:pPr>
        <w:numPr>
          <w:ilvl w:val="0"/>
          <w:numId w:val="18"/>
        </w:numPr>
        <w:ind w:left="0" w:firstLine="720"/>
        <w:jc w:val="both"/>
        <w:rPr>
          <w:rFonts w:ascii="GHEA Grapalat" w:hAnsi="GHEA Grapalat" w:cs="Arial"/>
          <w:sz w:val="20"/>
          <w:szCs w:val="20"/>
          <w:lang w:val="es-ES"/>
        </w:rPr>
      </w:pPr>
      <w:r w:rsidRPr="002C6D94">
        <w:rPr>
          <w:rFonts w:ascii="GHEA Grapalat" w:hAnsi="GHEA Grapalat" w:cs="Arial"/>
          <w:sz w:val="20"/>
          <w:szCs w:val="20"/>
          <w:lang w:val="es-ES"/>
        </w:rPr>
        <w:t>թույլ չի տվել և (կամ) թույլ չի տալու</w:t>
      </w:r>
      <w:r w:rsidR="003B269F" w:rsidRPr="002C6D94">
        <w:rPr>
          <w:rFonts w:ascii="GHEA Grapalat" w:hAnsi="GHEA Grapalat" w:cs="Arial"/>
          <w:sz w:val="20"/>
          <w:szCs w:val="20"/>
          <w:lang w:val="hy-AM"/>
        </w:rPr>
        <w:t xml:space="preserve"> անբարեխիղճ մրցակցություն, </w:t>
      </w:r>
      <w:r w:rsidR="003B269F" w:rsidRPr="002C6D94">
        <w:rPr>
          <w:rFonts w:ascii="GHEA Grapalat" w:hAnsi="GHEA Grapalat" w:cs="Arial"/>
          <w:sz w:val="20"/>
          <w:szCs w:val="20"/>
          <w:lang w:val="es-ES"/>
        </w:rPr>
        <w:t xml:space="preserve"> </w:t>
      </w:r>
      <w:r w:rsidRPr="002C6D94">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2C6D94" w:rsidRDefault="006C3873" w:rsidP="002C6D94">
      <w:pPr>
        <w:numPr>
          <w:ilvl w:val="0"/>
          <w:numId w:val="18"/>
        </w:numPr>
        <w:ind w:left="0" w:firstLine="720"/>
        <w:jc w:val="both"/>
        <w:rPr>
          <w:rFonts w:ascii="GHEA Grapalat" w:hAnsi="GHEA Grapalat"/>
          <w:sz w:val="22"/>
          <w:szCs w:val="22"/>
          <w:lang w:val="es-ES"/>
        </w:rPr>
      </w:pPr>
      <w:r w:rsidRPr="002C6D94">
        <w:rPr>
          <w:rFonts w:ascii="GHEA Grapalat" w:hAnsi="GHEA Grapalat" w:cs="Arial"/>
          <w:sz w:val="20"/>
          <w:szCs w:val="20"/>
          <w:lang w:val="es-ES"/>
        </w:rPr>
        <w:t>բացակայում է հրավերով սահմանված`</w:t>
      </w:r>
      <w:r w:rsidRPr="002C6D94">
        <w:rPr>
          <w:rFonts w:ascii="GHEA Grapalat" w:hAnsi="GHEA Grapalat"/>
          <w:sz w:val="22"/>
          <w:szCs w:val="22"/>
          <w:lang w:val="es-ES"/>
        </w:rPr>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00975F7E" w:rsidRPr="002C6D94">
        <w:rPr>
          <w:rFonts w:ascii="GHEA Grapalat" w:hAnsi="GHEA Grapalat"/>
          <w:sz w:val="22"/>
          <w:szCs w:val="22"/>
          <w:u w:val="single"/>
          <w:lang w:val="es-ES"/>
        </w:rPr>
        <w:tab/>
      </w:r>
      <w:r w:rsidR="00975F7E" w:rsidRPr="002C6D94">
        <w:rPr>
          <w:rFonts w:ascii="GHEA Grapalat" w:hAnsi="GHEA Grapalat"/>
          <w:sz w:val="22"/>
          <w:szCs w:val="22"/>
          <w:u w:val="single"/>
          <w:lang w:val="es-ES"/>
        </w:rPr>
        <w:tab/>
      </w:r>
      <w:r w:rsidRPr="002C6D94">
        <w:rPr>
          <w:rFonts w:ascii="GHEA Grapalat" w:hAnsi="GHEA Grapalat" w:cs="Arial"/>
          <w:sz w:val="20"/>
          <w:szCs w:val="20"/>
          <w:lang w:val="es-ES"/>
        </w:rPr>
        <w:t>-ին</w:t>
      </w:r>
      <w:r w:rsidRPr="002C6D94">
        <w:rPr>
          <w:rFonts w:ascii="GHEA Grapalat" w:hAnsi="GHEA Grapalat"/>
          <w:sz w:val="22"/>
          <w:szCs w:val="22"/>
          <w:lang w:val="es-ES"/>
        </w:rPr>
        <w:t xml:space="preserve"> </w:t>
      </w:r>
    </w:p>
    <w:p w14:paraId="0A3AA92F" w14:textId="77777777" w:rsidR="006C3873" w:rsidRPr="002C6D94" w:rsidRDefault="006C3873" w:rsidP="002C6D94">
      <w:pPr>
        <w:jc w:val="both"/>
        <w:rPr>
          <w:rFonts w:ascii="GHEA Grapalat" w:hAnsi="GHEA Grapalat" w:cs="Arial"/>
          <w:vertAlign w:val="superscript"/>
          <w:lang w:val="hy-AM"/>
        </w:rPr>
      </w:pPr>
      <w:r w:rsidRPr="002C6D94">
        <w:rPr>
          <w:rFonts w:ascii="GHEA Grapalat" w:hAnsi="GHEA Grapalat"/>
          <w:vertAlign w:val="superscript"/>
          <w:lang w:val="es-ES"/>
        </w:rPr>
        <w:t xml:space="preserve"> </w:t>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t xml:space="preserve">      </w:t>
      </w:r>
      <w:r w:rsidRPr="002C6D94">
        <w:rPr>
          <w:rFonts w:ascii="GHEA Grapalat" w:hAnsi="GHEA Grapalat" w:cs="Sylfaen"/>
          <w:vertAlign w:val="superscript"/>
          <w:lang w:val="hy-AM"/>
        </w:rPr>
        <w:t>մասնակցի</w:t>
      </w:r>
      <w:r w:rsidRPr="002C6D94">
        <w:rPr>
          <w:rFonts w:ascii="GHEA Grapalat" w:hAnsi="GHEA Grapalat" w:cs="Arial"/>
          <w:vertAlign w:val="superscript"/>
          <w:lang w:val="hy-AM"/>
        </w:rPr>
        <w:t xml:space="preserve"> </w:t>
      </w:r>
      <w:r w:rsidRPr="002C6D94">
        <w:rPr>
          <w:rFonts w:ascii="GHEA Grapalat" w:hAnsi="GHEA Grapalat" w:cs="Sylfaen"/>
          <w:vertAlign w:val="superscript"/>
          <w:lang w:val="hy-AM"/>
        </w:rPr>
        <w:t>անվանումը</w:t>
      </w:r>
      <w:r w:rsidRPr="002C6D94">
        <w:rPr>
          <w:rFonts w:ascii="GHEA Grapalat" w:hAnsi="GHEA Grapalat" w:cs="Arial"/>
          <w:vertAlign w:val="superscript"/>
          <w:lang w:val="hy-AM"/>
        </w:rPr>
        <w:t xml:space="preserve"> </w:t>
      </w:r>
    </w:p>
    <w:p w14:paraId="07793829" w14:textId="77777777" w:rsidR="006C3873" w:rsidRPr="002C6D94" w:rsidRDefault="006C3873" w:rsidP="002C6D94">
      <w:pPr>
        <w:jc w:val="both"/>
        <w:rPr>
          <w:rFonts w:ascii="GHEA Grapalat" w:hAnsi="GHEA Grapalat"/>
          <w:sz w:val="22"/>
          <w:szCs w:val="22"/>
          <w:u w:val="single"/>
          <w:lang w:val="es-ES"/>
        </w:rPr>
      </w:pPr>
      <w:r w:rsidRPr="002C6D94">
        <w:rPr>
          <w:rFonts w:ascii="GHEA Grapalat" w:hAnsi="GHEA Grapalat" w:cs="Arial"/>
          <w:sz w:val="20"/>
          <w:szCs w:val="20"/>
          <w:lang w:val="es-ES"/>
        </w:rPr>
        <w:t>փոխկապակցված անձանց և (կամ)</w:t>
      </w:r>
      <w:r w:rsidRPr="002C6D94">
        <w:rPr>
          <w:rFonts w:ascii="GHEA Grapalat" w:hAnsi="GHEA Grapalat"/>
          <w:sz w:val="22"/>
          <w:szCs w:val="22"/>
          <w:lang w:val="es-ES"/>
        </w:rPr>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cs="Arial"/>
          <w:sz w:val="20"/>
          <w:szCs w:val="20"/>
          <w:lang w:val="es-ES"/>
        </w:rPr>
        <w:t>-ի</w:t>
      </w:r>
      <w:r w:rsidRPr="002C6D94">
        <w:rPr>
          <w:rFonts w:ascii="GHEA Grapalat" w:hAnsi="GHEA Grapalat"/>
          <w:sz w:val="22"/>
          <w:szCs w:val="22"/>
          <w:u w:val="single"/>
          <w:lang w:val="es-ES"/>
        </w:rPr>
        <w:t xml:space="preserve">  </w:t>
      </w:r>
    </w:p>
    <w:p w14:paraId="506C2654" w14:textId="77777777" w:rsidR="006C3873" w:rsidRPr="002C6D94" w:rsidRDefault="006C3873" w:rsidP="002C6D94">
      <w:pPr>
        <w:jc w:val="both"/>
        <w:rPr>
          <w:rFonts w:ascii="GHEA Grapalat" w:hAnsi="GHEA Grapalat"/>
          <w:sz w:val="22"/>
          <w:szCs w:val="22"/>
          <w:u w:val="single"/>
          <w:lang w:val="es-ES"/>
        </w:rPr>
      </w:pPr>
      <w:r w:rsidRPr="002C6D94">
        <w:rPr>
          <w:rFonts w:ascii="GHEA Grapalat" w:hAnsi="GHEA Grapalat" w:cs="Sylfaen"/>
          <w:vertAlign w:val="superscript"/>
          <w:lang w:val="es-ES"/>
        </w:rPr>
        <w:lastRenderedPageBreak/>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hy-AM"/>
        </w:rPr>
        <w:t>մասնակցի</w:t>
      </w:r>
      <w:r w:rsidRPr="002C6D94">
        <w:rPr>
          <w:rFonts w:ascii="GHEA Grapalat" w:hAnsi="GHEA Grapalat" w:cs="Arial"/>
          <w:vertAlign w:val="superscript"/>
          <w:lang w:val="hy-AM"/>
        </w:rPr>
        <w:t xml:space="preserve"> </w:t>
      </w:r>
      <w:r w:rsidRPr="002C6D94">
        <w:rPr>
          <w:rFonts w:ascii="GHEA Grapalat" w:hAnsi="GHEA Grapalat" w:cs="Sylfaen"/>
          <w:vertAlign w:val="superscript"/>
          <w:lang w:val="hy-AM"/>
        </w:rPr>
        <w:t>անվանումը</w:t>
      </w:r>
    </w:p>
    <w:p w14:paraId="60074F83" w14:textId="77777777" w:rsidR="006C3873" w:rsidRPr="002C6D94" w:rsidRDefault="006C3873" w:rsidP="002C6D94">
      <w:pPr>
        <w:jc w:val="both"/>
        <w:rPr>
          <w:rFonts w:ascii="GHEA Grapalat" w:hAnsi="GHEA Grapalat"/>
          <w:sz w:val="22"/>
          <w:szCs w:val="22"/>
          <w:u w:val="single"/>
          <w:lang w:val="es-ES"/>
        </w:rPr>
      </w:pPr>
      <w:r w:rsidRPr="002C6D94">
        <w:rPr>
          <w:rFonts w:ascii="GHEA Grapalat" w:hAnsi="GHEA Grapalat" w:cs="Arial"/>
          <w:sz w:val="20"/>
          <w:szCs w:val="20"/>
          <w:lang w:val="es-ES"/>
        </w:rPr>
        <w:t>կողմից հիմնադրված կամ ավելի քան հիսուն տոկոս</w:t>
      </w:r>
      <w:r w:rsidRPr="002C6D94">
        <w:rPr>
          <w:rFonts w:ascii="GHEA Grapalat" w:hAnsi="GHEA Grapalat"/>
          <w:sz w:val="22"/>
          <w:szCs w:val="22"/>
          <w:lang w:val="es-ES"/>
        </w:rPr>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t xml:space="preserve">                   </w:t>
      </w:r>
      <w:r w:rsidRPr="002C6D94">
        <w:rPr>
          <w:rFonts w:ascii="GHEA Grapalat" w:hAnsi="GHEA Grapalat" w:cs="Arial"/>
          <w:sz w:val="20"/>
          <w:szCs w:val="20"/>
          <w:lang w:val="es-ES"/>
        </w:rPr>
        <w:t>-ին</w:t>
      </w:r>
    </w:p>
    <w:p w14:paraId="13823D1E" w14:textId="77777777" w:rsidR="006C3873" w:rsidRPr="002C6D94" w:rsidRDefault="006C3873" w:rsidP="002C6D94">
      <w:pPr>
        <w:jc w:val="both"/>
        <w:rPr>
          <w:rFonts w:ascii="GHEA Grapalat" w:hAnsi="GHEA Grapalat"/>
          <w:sz w:val="22"/>
          <w:szCs w:val="22"/>
          <w:lang w:val="es-ES"/>
        </w:rPr>
      </w:pPr>
      <w:r w:rsidRPr="002C6D94">
        <w:rPr>
          <w:rFonts w:ascii="GHEA Grapalat" w:hAnsi="GHEA Grapalat" w:cs="Sylfaen"/>
          <w:vertAlign w:val="superscript"/>
          <w:lang w:val="es-ES"/>
        </w:rPr>
        <w:t xml:space="preserve">                                                                     </w:t>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es-ES"/>
        </w:rPr>
        <w:tab/>
      </w:r>
      <w:r w:rsidRPr="002C6D94">
        <w:rPr>
          <w:rFonts w:ascii="GHEA Grapalat" w:hAnsi="GHEA Grapalat" w:cs="Sylfaen"/>
          <w:vertAlign w:val="superscript"/>
          <w:lang w:val="hy-AM"/>
        </w:rPr>
        <w:t>մասնակցի</w:t>
      </w:r>
      <w:r w:rsidRPr="002C6D94">
        <w:rPr>
          <w:rFonts w:ascii="GHEA Grapalat" w:hAnsi="GHEA Grapalat" w:cs="Arial"/>
          <w:vertAlign w:val="superscript"/>
          <w:lang w:val="hy-AM"/>
        </w:rPr>
        <w:t xml:space="preserve"> </w:t>
      </w:r>
      <w:r w:rsidRPr="002C6D94">
        <w:rPr>
          <w:rFonts w:ascii="GHEA Grapalat" w:hAnsi="GHEA Grapalat" w:cs="Sylfaen"/>
          <w:vertAlign w:val="superscript"/>
          <w:lang w:val="hy-AM"/>
        </w:rPr>
        <w:t>անվանումը</w:t>
      </w:r>
    </w:p>
    <w:p w14:paraId="066F6A4A" w14:textId="77777777" w:rsidR="006C3873" w:rsidRPr="002C6D94" w:rsidRDefault="006C3873" w:rsidP="002C6D94">
      <w:pPr>
        <w:jc w:val="both"/>
        <w:rPr>
          <w:rFonts w:ascii="GHEA Grapalat" w:hAnsi="GHEA Grapalat" w:cs="Arial"/>
          <w:sz w:val="20"/>
          <w:szCs w:val="20"/>
          <w:lang w:val="es-ES"/>
        </w:rPr>
      </w:pPr>
      <w:r w:rsidRPr="002C6D9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C6D94" w:rsidRDefault="005F1C06" w:rsidP="002C6D94">
      <w:pPr>
        <w:ind w:left="720"/>
        <w:jc w:val="both"/>
        <w:rPr>
          <w:rFonts w:ascii="GHEA Grapalat" w:hAnsi="GHEA Grapalat" w:cs="Arial"/>
          <w:sz w:val="20"/>
          <w:szCs w:val="20"/>
          <w:lang w:val="es-ES"/>
        </w:rPr>
      </w:pPr>
    </w:p>
    <w:p w14:paraId="5F157B7D" w14:textId="77777777" w:rsidR="005F1C06" w:rsidRPr="002C6D94" w:rsidRDefault="005F1C06" w:rsidP="002C6D94">
      <w:pPr>
        <w:ind w:left="720"/>
        <w:jc w:val="both"/>
        <w:rPr>
          <w:rFonts w:ascii="GHEA Grapalat" w:hAnsi="GHEA Grapalat"/>
          <w:sz w:val="22"/>
          <w:szCs w:val="22"/>
          <w:lang w:val="es-ES"/>
        </w:rPr>
      </w:pPr>
      <w:r w:rsidRPr="002C6D94">
        <w:rPr>
          <w:rFonts w:ascii="GHEA Grapalat" w:hAnsi="GHEA Grapalat" w:cs="Arial"/>
          <w:sz w:val="20"/>
          <w:szCs w:val="20"/>
          <w:lang w:val="hy-AM"/>
        </w:rPr>
        <w:t>Ս</w:t>
      </w:r>
      <w:r w:rsidR="006C3873" w:rsidRPr="002C6D94">
        <w:rPr>
          <w:rFonts w:ascii="GHEA Grapalat" w:hAnsi="GHEA Grapalat" w:cs="Arial"/>
          <w:sz w:val="20"/>
          <w:szCs w:val="20"/>
          <w:lang w:val="es-ES"/>
        </w:rPr>
        <w:t xml:space="preserve">տորև ներկայացնում </w:t>
      </w:r>
      <w:r w:rsidR="00BF1194" w:rsidRPr="002C6D94">
        <w:rPr>
          <w:rFonts w:ascii="GHEA Grapalat" w:hAnsi="GHEA Grapalat" w:cs="Arial"/>
          <w:sz w:val="20"/>
          <w:szCs w:val="20"/>
          <w:lang w:val="es-ES"/>
        </w:rPr>
        <w:t xml:space="preserve"> </w:t>
      </w:r>
      <w:r w:rsidRPr="002C6D94">
        <w:rPr>
          <w:rFonts w:ascii="GHEA Grapalat" w:hAnsi="GHEA Grapalat" w:cs="Arial"/>
          <w:sz w:val="20"/>
          <w:szCs w:val="20"/>
          <w:lang w:val="hy-AM"/>
        </w:rPr>
        <w:t xml:space="preserve">է </w:t>
      </w:r>
      <w:r w:rsidRPr="002C6D94">
        <w:rPr>
          <w:rFonts w:ascii="GHEA Grapalat" w:hAnsi="GHEA Grapalat"/>
          <w:sz w:val="22"/>
          <w:szCs w:val="22"/>
          <w:u w:val="single"/>
          <w:lang w:val="es-ES"/>
        </w:rPr>
        <w:tab/>
        <w:t xml:space="preserve">                   </w:t>
      </w:r>
      <w:r w:rsidRPr="002C6D94">
        <w:rPr>
          <w:rFonts w:ascii="GHEA Grapalat" w:hAnsi="GHEA Grapalat"/>
          <w:sz w:val="22"/>
          <w:szCs w:val="22"/>
          <w:u w:val="single"/>
          <w:lang w:val="es-ES"/>
        </w:rPr>
        <w:tab/>
      </w:r>
      <w:r w:rsidRPr="002C6D94">
        <w:rPr>
          <w:rFonts w:ascii="GHEA Grapalat" w:hAnsi="GHEA Grapalat"/>
          <w:sz w:val="22"/>
          <w:szCs w:val="22"/>
          <w:u w:val="single"/>
          <w:lang w:val="es-ES"/>
        </w:rPr>
        <w:tab/>
      </w:r>
      <w:r w:rsidRPr="002C6D94">
        <w:rPr>
          <w:rFonts w:ascii="GHEA Grapalat" w:hAnsi="GHEA Grapalat" w:cs="Arial"/>
          <w:sz w:val="20"/>
          <w:szCs w:val="20"/>
          <w:lang w:val="es-ES"/>
        </w:rPr>
        <w:t>-ի</w:t>
      </w:r>
      <w:r w:rsidRPr="002C6D94">
        <w:rPr>
          <w:rFonts w:ascii="GHEA Grapalat" w:hAnsi="GHEA Grapalat" w:cs="Arial"/>
          <w:sz w:val="20"/>
          <w:szCs w:val="20"/>
          <w:lang w:val="hy-AM"/>
        </w:rPr>
        <w:t xml:space="preserve"> </w:t>
      </w:r>
      <w:r w:rsidRPr="002C6D94">
        <w:rPr>
          <w:rFonts w:ascii="GHEA Grapalat" w:hAnsi="GHEA Grapalat" w:cs="Arial"/>
          <w:sz w:val="20"/>
          <w:szCs w:val="20"/>
          <w:lang w:val="es-ES"/>
        </w:rPr>
        <w:t xml:space="preserve"> իրական շահառուների վերաբերյալ</w:t>
      </w:r>
    </w:p>
    <w:p w14:paraId="562F5CD3" w14:textId="77777777" w:rsidR="005F1C06" w:rsidRPr="002C6D94" w:rsidRDefault="005F1C06" w:rsidP="002C6D94">
      <w:pPr>
        <w:jc w:val="both"/>
        <w:rPr>
          <w:rFonts w:ascii="GHEA Grapalat" w:hAnsi="GHEA Grapalat" w:cs="Arial"/>
          <w:vertAlign w:val="superscript"/>
          <w:lang w:val="hy-AM"/>
        </w:rPr>
      </w:pPr>
      <w:r w:rsidRPr="002C6D94">
        <w:rPr>
          <w:rFonts w:ascii="GHEA Grapalat" w:hAnsi="GHEA Grapalat"/>
          <w:vertAlign w:val="superscript"/>
          <w:lang w:val="es-ES"/>
        </w:rPr>
        <w:t xml:space="preserve"> </w:t>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r>
      <w:r w:rsidRPr="002C6D94">
        <w:rPr>
          <w:rFonts w:ascii="GHEA Grapalat" w:hAnsi="GHEA Grapalat"/>
          <w:vertAlign w:val="superscript"/>
          <w:lang w:val="es-ES"/>
        </w:rPr>
        <w:tab/>
        <w:t xml:space="preserve"> </w:t>
      </w:r>
      <w:r w:rsidRPr="002C6D94">
        <w:rPr>
          <w:rFonts w:ascii="GHEA Grapalat" w:hAnsi="GHEA Grapalat"/>
          <w:vertAlign w:val="superscript"/>
          <w:lang w:val="hy-AM"/>
        </w:rPr>
        <w:t xml:space="preserve">      </w:t>
      </w:r>
      <w:r w:rsidRPr="002C6D94">
        <w:rPr>
          <w:rFonts w:ascii="GHEA Grapalat" w:hAnsi="GHEA Grapalat"/>
          <w:vertAlign w:val="superscript"/>
          <w:lang w:val="es-ES"/>
        </w:rPr>
        <w:t xml:space="preserve">      </w:t>
      </w:r>
      <w:r w:rsidRPr="002C6D94">
        <w:rPr>
          <w:rFonts w:ascii="GHEA Grapalat" w:hAnsi="GHEA Grapalat" w:cs="Sylfaen"/>
          <w:vertAlign w:val="superscript"/>
          <w:lang w:val="hy-AM"/>
        </w:rPr>
        <w:t>մասնակցի</w:t>
      </w:r>
      <w:r w:rsidRPr="002C6D94">
        <w:rPr>
          <w:rFonts w:ascii="GHEA Grapalat" w:hAnsi="GHEA Grapalat" w:cs="Arial"/>
          <w:vertAlign w:val="superscript"/>
          <w:lang w:val="hy-AM"/>
        </w:rPr>
        <w:t xml:space="preserve"> </w:t>
      </w:r>
      <w:r w:rsidRPr="002C6D94">
        <w:rPr>
          <w:rFonts w:ascii="GHEA Grapalat" w:hAnsi="GHEA Grapalat" w:cs="Sylfaen"/>
          <w:vertAlign w:val="superscript"/>
          <w:lang w:val="hy-AM"/>
        </w:rPr>
        <w:t>անվանումը</w:t>
      </w:r>
      <w:r w:rsidRPr="002C6D94">
        <w:rPr>
          <w:rFonts w:ascii="GHEA Grapalat" w:hAnsi="GHEA Grapalat" w:cs="Arial"/>
          <w:vertAlign w:val="superscript"/>
          <w:lang w:val="hy-AM"/>
        </w:rPr>
        <w:t xml:space="preserve"> </w:t>
      </w:r>
    </w:p>
    <w:p w14:paraId="7208F280" w14:textId="77777777" w:rsidR="00BF1194" w:rsidRPr="002C6D94" w:rsidRDefault="00BF1194" w:rsidP="002C6D94">
      <w:pPr>
        <w:jc w:val="both"/>
        <w:rPr>
          <w:rFonts w:ascii="GHEA Grapalat" w:hAnsi="GHEA Grapalat"/>
          <w:sz w:val="22"/>
          <w:szCs w:val="22"/>
          <w:lang w:val="hy-AM"/>
        </w:rPr>
      </w:pPr>
    </w:p>
    <w:p w14:paraId="5C4C0F43" w14:textId="77777777" w:rsidR="00BF1194" w:rsidRPr="002C6D94" w:rsidRDefault="00BF1194" w:rsidP="002C6D94">
      <w:pPr>
        <w:jc w:val="both"/>
        <w:rPr>
          <w:rFonts w:ascii="GHEA Grapalat" w:hAnsi="GHEA Grapalat" w:cs="Arial"/>
          <w:sz w:val="18"/>
          <w:szCs w:val="18"/>
          <w:vertAlign w:val="superscript"/>
          <w:lang w:val="es-ES"/>
        </w:rPr>
      </w:pPr>
      <w:r w:rsidRPr="002C6D94">
        <w:rPr>
          <w:rFonts w:ascii="GHEA Grapalat" w:hAnsi="GHEA Grapalat" w:cs="Arial"/>
          <w:sz w:val="20"/>
          <w:szCs w:val="20"/>
          <w:lang w:val="es-ES"/>
        </w:rPr>
        <w:t>տեղեկություններ պարունակող կայքէջի հղումը՝ ----</w:t>
      </w:r>
      <w:r w:rsidRPr="002C6D94">
        <w:rPr>
          <w:rFonts w:ascii="GHEA Grapalat" w:hAnsi="GHEA Grapalat" w:cs="Arial"/>
          <w:sz w:val="20"/>
          <w:szCs w:val="20"/>
          <w:lang w:val="hy-AM"/>
        </w:rPr>
        <w:t>-------------------</w:t>
      </w:r>
      <w:r w:rsidRPr="002C6D94">
        <w:rPr>
          <w:rFonts w:ascii="GHEA Grapalat" w:hAnsi="GHEA Grapalat" w:cs="Arial"/>
          <w:sz w:val="20"/>
          <w:szCs w:val="20"/>
          <w:lang w:val="es-ES"/>
        </w:rPr>
        <w:t>-----------------------------</w:t>
      </w:r>
      <w:r w:rsidRPr="002C6D94">
        <w:rPr>
          <w:rFonts w:cs="Arial"/>
          <w:sz w:val="18"/>
          <w:szCs w:val="18"/>
          <w:lang w:val="hy-AM"/>
        </w:rPr>
        <w:t>**</w:t>
      </w:r>
      <w:r w:rsidRPr="002C6D94">
        <w:rPr>
          <w:rFonts w:ascii="GHEA Grapalat" w:hAnsi="GHEA Grapalat" w:cs="Arial"/>
          <w:sz w:val="18"/>
          <w:szCs w:val="18"/>
          <w:vertAlign w:val="superscript"/>
          <w:lang w:val="es-ES"/>
        </w:rPr>
        <w:t xml:space="preserve"> </w:t>
      </w:r>
    </w:p>
    <w:p w14:paraId="6CF2536E" w14:textId="77777777" w:rsidR="006C3873" w:rsidRPr="002C6D94" w:rsidRDefault="006C3873" w:rsidP="002C6D94">
      <w:pPr>
        <w:jc w:val="right"/>
        <w:rPr>
          <w:rFonts w:ascii="GHEA Grapalat" w:hAnsi="GHEA Grapalat"/>
          <w:sz w:val="10"/>
          <w:szCs w:val="10"/>
          <w:lang w:val="es-ES"/>
        </w:rPr>
      </w:pPr>
    </w:p>
    <w:p w14:paraId="277797DA" w14:textId="77777777" w:rsidR="00E97AB0" w:rsidRPr="002C6D94" w:rsidRDefault="00E97AB0" w:rsidP="002C6D94">
      <w:pPr>
        <w:ind w:firstLine="708"/>
        <w:jc w:val="both"/>
        <w:rPr>
          <w:rFonts w:ascii="GHEA Grapalat" w:hAnsi="GHEA Grapalat"/>
          <w:sz w:val="20"/>
          <w:lang w:val="es-ES"/>
        </w:rPr>
      </w:pPr>
      <w:r w:rsidRPr="002C6D94">
        <w:rPr>
          <w:rFonts w:ascii="GHEA Grapalat" w:hAnsi="GHEA Grapalat"/>
          <w:sz w:val="20"/>
          <w:lang w:val="es-ES"/>
        </w:rPr>
        <w:t xml:space="preserve">Կից ներկայացվում է </w:t>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lang w:val="es-ES"/>
        </w:rPr>
        <w:t xml:space="preserve"> կողմից առաջարկվող </w:t>
      </w:r>
    </w:p>
    <w:p w14:paraId="32094776" w14:textId="77777777" w:rsidR="00E97AB0" w:rsidRPr="002C6D94" w:rsidRDefault="00E97AB0" w:rsidP="002C6D94">
      <w:pPr>
        <w:jc w:val="both"/>
        <w:rPr>
          <w:rFonts w:ascii="GHEA Grapalat" w:hAnsi="GHEA Grapalat"/>
          <w:sz w:val="22"/>
          <w:szCs w:val="22"/>
          <w:lang w:val="es-ES"/>
        </w:rPr>
      </w:pPr>
      <w:r w:rsidRPr="002C6D94">
        <w:rPr>
          <w:rFonts w:ascii="GHEA Grapalat" w:hAnsi="GHEA Grapalat"/>
          <w:sz w:val="20"/>
          <w:lang w:val="es-ES"/>
        </w:rPr>
        <w:tab/>
      </w:r>
      <w:r w:rsidRPr="002C6D94">
        <w:rPr>
          <w:rFonts w:ascii="GHEA Grapalat" w:hAnsi="GHEA Grapalat"/>
          <w:sz w:val="20"/>
          <w:lang w:val="es-ES"/>
        </w:rPr>
        <w:tab/>
      </w:r>
      <w:r w:rsidRPr="002C6D94">
        <w:rPr>
          <w:rFonts w:ascii="GHEA Grapalat" w:hAnsi="GHEA Grapalat"/>
          <w:sz w:val="20"/>
          <w:lang w:val="es-ES"/>
        </w:rPr>
        <w:tab/>
      </w:r>
      <w:r w:rsidRPr="002C6D94">
        <w:rPr>
          <w:rFonts w:ascii="GHEA Grapalat" w:hAnsi="GHEA Grapalat"/>
          <w:sz w:val="20"/>
          <w:lang w:val="es-ES"/>
        </w:rPr>
        <w:tab/>
      </w:r>
      <w:r w:rsidRPr="002C6D94">
        <w:rPr>
          <w:rFonts w:ascii="GHEA Grapalat" w:hAnsi="GHEA Grapalat" w:cs="Sylfaen"/>
          <w:vertAlign w:val="superscript"/>
          <w:lang w:val="hy-AM"/>
        </w:rPr>
        <w:t>մասնակցի</w:t>
      </w:r>
      <w:r w:rsidRPr="002C6D94">
        <w:rPr>
          <w:rFonts w:ascii="GHEA Grapalat" w:hAnsi="GHEA Grapalat" w:cs="Arial"/>
          <w:vertAlign w:val="superscript"/>
          <w:lang w:val="hy-AM"/>
        </w:rPr>
        <w:t xml:space="preserve"> </w:t>
      </w:r>
      <w:r w:rsidRPr="002C6D94">
        <w:rPr>
          <w:rFonts w:ascii="GHEA Grapalat" w:hAnsi="GHEA Grapalat" w:cs="Sylfaen"/>
          <w:vertAlign w:val="superscript"/>
          <w:lang w:val="hy-AM"/>
        </w:rPr>
        <w:t>անվանումը</w:t>
      </w:r>
    </w:p>
    <w:p w14:paraId="2907355D" w14:textId="77777777" w:rsidR="00E97AB0" w:rsidRPr="002C6D94" w:rsidRDefault="00E97AB0" w:rsidP="002C6D94">
      <w:pPr>
        <w:jc w:val="both"/>
        <w:rPr>
          <w:rFonts w:ascii="GHEA Grapalat" w:hAnsi="GHEA Grapalat"/>
          <w:sz w:val="20"/>
          <w:lang w:val="es-ES"/>
        </w:rPr>
      </w:pPr>
      <w:r w:rsidRPr="002C6D94">
        <w:rPr>
          <w:rFonts w:ascii="GHEA Grapalat" w:hAnsi="GHEA Grapalat"/>
          <w:sz w:val="20"/>
          <w:lang w:val="es-ES"/>
        </w:rPr>
        <w:t>ապրանքի ամբողջական նկարագիրը՝ համաձայն հավելվա</w:t>
      </w:r>
      <w:r w:rsidR="00E968EF" w:rsidRPr="002C6D94">
        <w:rPr>
          <w:rFonts w:ascii="GHEA Grapalat" w:hAnsi="GHEA Grapalat"/>
          <w:sz w:val="20"/>
          <w:lang w:val="es-ES"/>
        </w:rPr>
        <w:t>ծ</w:t>
      </w:r>
      <w:r w:rsidRPr="002C6D94">
        <w:rPr>
          <w:rFonts w:ascii="GHEA Grapalat" w:hAnsi="GHEA Grapalat"/>
          <w:sz w:val="20"/>
          <w:lang w:val="es-ES"/>
        </w:rPr>
        <w:t xml:space="preserve"> 1.1-ի: </w:t>
      </w:r>
    </w:p>
    <w:p w14:paraId="1496ECCE" w14:textId="77777777" w:rsidR="00E97AB0" w:rsidRPr="002C6D94" w:rsidRDefault="00E97AB0" w:rsidP="002C6D94">
      <w:pPr>
        <w:ind w:firstLine="708"/>
        <w:jc w:val="both"/>
        <w:rPr>
          <w:rFonts w:ascii="GHEA Grapalat" w:hAnsi="GHEA Grapalat"/>
          <w:sz w:val="20"/>
          <w:lang w:val="es-ES"/>
        </w:rPr>
      </w:pPr>
    </w:p>
    <w:p w14:paraId="7D076144" w14:textId="77777777" w:rsidR="00E97AB0" w:rsidRPr="002C6D94" w:rsidRDefault="00E97AB0" w:rsidP="002C6D94">
      <w:pPr>
        <w:ind w:firstLine="708"/>
        <w:jc w:val="both"/>
        <w:rPr>
          <w:rFonts w:ascii="GHEA Grapalat" w:hAnsi="GHEA Grapalat"/>
          <w:sz w:val="20"/>
          <w:lang w:val="es-ES"/>
        </w:rPr>
      </w:pPr>
    </w:p>
    <w:p w14:paraId="1F2B6404" w14:textId="77777777" w:rsidR="00B2572B" w:rsidRPr="002C6D94" w:rsidRDefault="00B2572B" w:rsidP="002C6D94">
      <w:pPr>
        <w:jc w:val="both"/>
        <w:rPr>
          <w:rFonts w:ascii="GHEA Grapalat" w:hAnsi="GHEA Grapalat"/>
          <w:sz w:val="20"/>
          <w:lang w:val="es-ES"/>
        </w:rPr>
      </w:pPr>
    </w:p>
    <w:p w14:paraId="5EA8C019" w14:textId="77777777" w:rsidR="00B2572B" w:rsidRPr="002C6D94" w:rsidRDefault="00B2572B" w:rsidP="002C6D94">
      <w:pPr>
        <w:jc w:val="both"/>
        <w:rPr>
          <w:rFonts w:ascii="GHEA Grapalat" w:hAnsi="GHEA Grapalat"/>
          <w:sz w:val="20"/>
          <w:lang w:val="es-ES"/>
        </w:rPr>
      </w:pPr>
    </w:p>
    <w:p w14:paraId="0ADE6656" w14:textId="77777777" w:rsidR="00B2572B" w:rsidRPr="002C6D94" w:rsidRDefault="00B2572B" w:rsidP="002C6D94">
      <w:pPr>
        <w:jc w:val="both"/>
        <w:rPr>
          <w:rFonts w:ascii="GHEA Grapalat" w:hAnsi="GHEA Grapalat" w:cs="Arial"/>
          <w:sz w:val="20"/>
          <w:vertAlign w:val="superscript"/>
          <w:lang w:val="es-ES"/>
        </w:rPr>
      </w:pPr>
      <w:r w:rsidRPr="002C6D94">
        <w:rPr>
          <w:rFonts w:ascii="GHEA Grapalat" w:hAnsi="GHEA Grapalat"/>
          <w:sz w:val="20"/>
          <w:lang w:val="es-ES"/>
        </w:rPr>
        <w:t xml:space="preserve">   </w:t>
      </w:r>
      <w:r w:rsidRPr="002C6D94">
        <w:rPr>
          <w:rFonts w:ascii="GHEA Grapalat" w:hAnsi="GHEA Grapalat"/>
          <w:sz w:val="20"/>
          <w:lang w:val="hy-AM"/>
        </w:rPr>
        <w:t xml:space="preserve">___________________________________________________ </w:t>
      </w:r>
      <w:r w:rsidRPr="002C6D94">
        <w:rPr>
          <w:rFonts w:ascii="GHEA Grapalat" w:hAnsi="GHEA Grapalat"/>
          <w:sz w:val="20"/>
          <w:lang w:val="hy-AM"/>
        </w:rPr>
        <w:tab/>
        <w:t xml:space="preserve">                _____________</w:t>
      </w:r>
      <w:r w:rsidRPr="002C6D94">
        <w:rPr>
          <w:rFonts w:ascii="GHEA Grapalat" w:hAnsi="GHEA Grapalat"/>
          <w:sz w:val="20"/>
          <w:u w:val="single"/>
          <w:lang w:val="es-ES"/>
        </w:rPr>
        <w:tab/>
      </w:r>
      <w:r w:rsidRPr="002C6D94">
        <w:rPr>
          <w:rFonts w:ascii="GHEA Grapalat" w:hAnsi="GHEA Grapalat"/>
          <w:sz w:val="20"/>
          <w:u w:val="single"/>
          <w:lang w:val="es-ES"/>
        </w:rPr>
        <w:tab/>
      </w:r>
      <w:r w:rsidRPr="002C6D94">
        <w:rPr>
          <w:rFonts w:ascii="GHEA Grapalat" w:hAnsi="GHEA Grapalat"/>
          <w:sz w:val="20"/>
          <w:lang w:val="es-ES"/>
        </w:rPr>
        <w:tab/>
      </w:r>
      <w:r w:rsidRPr="002C6D94">
        <w:rPr>
          <w:rFonts w:ascii="GHEA Grapalat" w:hAnsi="GHEA Grapalat"/>
          <w:sz w:val="20"/>
          <w:lang w:val="es-ES"/>
        </w:rPr>
        <w:tab/>
      </w:r>
      <w:r w:rsidRPr="002C6D94">
        <w:rPr>
          <w:rFonts w:ascii="GHEA Grapalat" w:hAnsi="GHEA Grapalat"/>
          <w:sz w:val="20"/>
          <w:lang w:val="hy-AM"/>
        </w:rPr>
        <w:t xml:space="preserve"> </w:t>
      </w:r>
      <w:r w:rsidRPr="002C6D94">
        <w:rPr>
          <w:rFonts w:ascii="GHEA Grapalat" w:hAnsi="GHEA Grapalat" w:cs="Sylfaen"/>
          <w:sz w:val="20"/>
          <w:vertAlign w:val="superscript"/>
          <w:lang w:val="hy-AM"/>
        </w:rPr>
        <w:t>Մասնակցի</w:t>
      </w:r>
      <w:r w:rsidRPr="002C6D94">
        <w:rPr>
          <w:rFonts w:ascii="GHEA Grapalat" w:hAnsi="GHEA Grapalat" w:cs="Arial"/>
          <w:sz w:val="20"/>
          <w:vertAlign w:val="superscript"/>
          <w:lang w:val="hy-AM"/>
        </w:rPr>
        <w:t xml:space="preserve"> </w:t>
      </w:r>
      <w:r w:rsidRPr="002C6D94">
        <w:rPr>
          <w:rFonts w:ascii="GHEA Grapalat" w:hAnsi="GHEA Grapalat" w:cs="Sylfaen"/>
          <w:sz w:val="20"/>
          <w:vertAlign w:val="superscript"/>
          <w:lang w:val="hy-AM"/>
        </w:rPr>
        <w:t>անվանումը</w:t>
      </w:r>
      <w:r w:rsidRPr="002C6D94">
        <w:rPr>
          <w:rFonts w:ascii="GHEA Grapalat" w:hAnsi="GHEA Grapalat" w:cs="Arial"/>
          <w:sz w:val="20"/>
          <w:vertAlign w:val="superscript"/>
          <w:lang w:val="hy-AM"/>
        </w:rPr>
        <w:t xml:space="preserve"> </w:t>
      </w:r>
      <w:r w:rsidRPr="002C6D94">
        <w:rPr>
          <w:rFonts w:ascii="GHEA Grapalat" w:hAnsi="GHEA Grapalat"/>
          <w:sz w:val="20"/>
          <w:vertAlign w:val="superscript"/>
          <w:lang w:val="hy-AM"/>
        </w:rPr>
        <w:t xml:space="preserve"> (</w:t>
      </w:r>
      <w:r w:rsidRPr="002C6D94">
        <w:rPr>
          <w:rFonts w:ascii="GHEA Grapalat" w:hAnsi="GHEA Grapalat" w:cs="Sylfaen"/>
          <w:sz w:val="20"/>
          <w:vertAlign w:val="superscript"/>
          <w:lang w:val="hy-AM"/>
        </w:rPr>
        <w:t>ղեկավարի</w:t>
      </w:r>
      <w:r w:rsidRPr="002C6D94">
        <w:rPr>
          <w:rFonts w:ascii="GHEA Grapalat" w:hAnsi="GHEA Grapalat" w:cs="Arial"/>
          <w:sz w:val="20"/>
          <w:vertAlign w:val="superscript"/>
          <w:lang w:val="hy-AM"/>
        </w:rPr>
        <w:t xml:space="preserve"> </w:t>
      </w:r>
      <w:r w:rsidRPr="002C6D94">
        <w:rPr>
          <w:rFonts w:ascii="GHEA Grapalat" w:hAnsi="GHEA Grapalat" w:cs="Sylfaen"/>
          <w:sz w:val="20"/>
          <w:vertAlign w:val="superscript"/>
          <w:lang w:val="hy-AM"/>
        </w:rPr>
        <w:t>պաշտոնը</w:t>
      </w:r>
      <w:r w:rsidRPr="002C6D94">
        <w:rPr>
          <w:rFonts w:ascii="GHEA Grapalat" w:hAnsi="GHEA Grapalat" w:cs="Arial"/>
          <w:sz w:val="20"/>
          <w:vertAlign w:val="superscript"/>
          <w:lang w:val="hy-AM"/>
        </w:rPr>
        <w:t xml:space="preserve">, </w:t>
      </w:r>
      <w:r w:rsidRPr="002C6D94">
        <w:rPr>
          <w:rFonts w:ascii="GHEA Grapalat" w:hAnsi="GHEA Grapalat" w:cs="Arial"/>
          <w:sz w:val="20"/>
          <w:vertAlign w:val="superscript"/>
        </w:rPr>
        <w:t>ա</w:t>
      </w:r>
      <w:r w:rsidRPr="002C6D94">
        <w:rPr>
          <w:rFonts w:ascii="GHEA Grapalat" w:hAnsi="GHEA Grapalat" w:cs="Sylfaen"/>
          <w:sz w:val="20"/>
          <w:vertAlign w:val="superscript"/>
          <w:lang w:val="hy-AM"/>
        </w:rPr>
        <w:t>նուն</w:t>
      </w:r>
      <w:r w:rsidRPr="002C6D94">
        <w:rPr>
          <w:rFonts w:ascii="GHEA Grapalat" w:hAnsi="GHEA Grapalat" w:cs="Arial"/>
          <w:sz w:val="20"/>
          <w:vertAlign w:val="superscript"/>
          <w:lang w:val="hy-AM"/>
        </w:rPr>
        <w:t xml:space="preserve"> </w:t>
      </w:r>
      <w:r w:rsidRPr="002C6D94">
        <w:rPr>
          <w:rFonts w:ascii="GHEA Grapalat" w:hAnsi="GHEA Grapalat" w:cs="Sylfaen"/>
          <w:sz w:val="20"/>
          <w:vertAlign w:val="superscript"/>
        </w:rPr>
        <w:t>ա</w:t>
      </w:r>
      <w:r w:rsidRPr="002C6D94">
        <w:rPr>
          <w:rFonts w:ascii="GHEA Grapalat" w:hAnsi="GHEA Grapalat" w:cs="Sylfaen"/>
          <w:sz w:val="20"/>
          <w:vertAlign w:val="superscript"/>
          <w:lang w:val="hy-AM"/>
        </w:rPr>
        <w:t>զգանունը</w:t>
      </w:r>
      <w:r w:rsidRPr="002C6D94">
        <w:rPr>
          <w:rFonts w:ascii="GHEA Grapalat" w:hAnsi="GHEA Grapalat" w:cs="Arial"/>
          <w:sz w:val="20"/>
          <w:vertAlign w:val="superscript"/>
          <w:lang w:val="hy-AM"/>
        </w:rPr>
        <w:t xml:space="preserve">)                                             </w:t>
      </w:r>
      <w:r w:rsidRPr="002C6D94">
        <w:rPr>
          <w:rFonts w:ascii="GHEA Grapalat" w:hAnsi="GHEA Grapalat" w:cs="Arial"/>
          <w:sz w:val="20"/>
          <w:vertAlign w:val="superscript"/>
          <w:lang w:val="es-ES"/>
        </w:rPr>
        <w:t xml:space="preserve">               </w:t>
      </w:r>
      <w:r w:rsidRPr="002C6D94">
        <w:rPr>
          <w:rFonts w:ascii="GHEA Grapalat" w:hAnsi="GHEA Grapalat" w:cs="Sylfaen"/>
          <w:sz w:val="20"/>
          <w:vertAlign w:val="superscript"/>
          <w:lang w:val="hy-AM"/>
        </w:rPr>
        <w:t>ստորագրությունը</w:t>
      </w:r>
      <w:r w:rsidRPr="002C6D94">
        <w:rPr>
          <w:rFonts w:ascii="GHEA Grapalat" w:hAnsi="GHEA Grapalat" w:cs="Arial"/>
          <w:sz w:val="20"/>
          <w:vertAlign w:val="superscript"/>
          <w:lang w:val="hy-AM"/>
        </w:rPr>
        <w:t>)</w:t>
      </w:r>
    </w:p>
    <w:p w14:paraId="1108B043" w14:textId="77777777" w:rsidR="00B2572B" w:rsidRPr="002C6D94" w:rsidRDefault="00B2572B" w:rsidP="002C6D94">
      <w:pPr>
        <w:jc w:val="both"/>
        <w:rPr>
          <w:rFonts w:ascii="GHEA Grapalat" w:hAnsi="GHEA Grapalat" w:cs="Arial"/>
          <w:sz w:val="20"/>
          <w:vertAlign w:val="superscript"/>
          <w:lang w:val="es-ES"/>
        </w:rPr>
      </w:pPr>
    </w:p>
    <w:p w14:paraId="155EA49A" w14:textId="77777777" w:rsidR="00B2572B" w:rsidRPr="002C6D94" w:rsidRDefault="00B2572B" w:rsidP="002C6D94">
      <w:pPr>
        <w:jc w:val="both"/>
        <w:rPr>
          <w:rFonts w:ascii="GHEA Grapalat" w:hAnsi="GHEA Grapalat"/>
          <w:sz w:val="20"/>
          <w:lang w:val="hy-AM"/>
        </w:rPr>
      </w:pPr>
      <w:r w:rsidRPr="002C6D94">
        <w:rPr>
          <w:rFonts w:ascii="GHEA Grapalat" w:hAnsi="GHEA Grapalat"/>
          <w:sz w:val="20"/>
          <w:lang w:val="hy-AM"/>
        </w:rPr>
        <w:t xml:space="preserve">    </w:t>
      </w:r>
    </w:p>
    <w:p w14:paraId="6ADD6C81" w14:textId="77777777" w:rsidR="00B2572B" w:rsidRPr="002C6D94" w:rsidRDefault="00B2572B" w:rsidP="002C6D94">
      <w:pPr>
        <w:jc w:val="right"/>
        <w:rPr>
          <w:rFonts w:ascii="GHEA Grapalat" w:hAnsi="GHEA Grapalat" w:cs="Arial"/>
          <w:sz w:val="20"/>
          <w:lang w:val="hy-AM"/>
        </w:rPr>
      </w:pPr>
      <w:r w:rsidRPr="002C6D94">
        <w:rPr>
          <w:rFonts w:ascii="GHEA Grapalat" w:hAnsi="GHEA Grapalat" w:cs="Sylfaen"/>
          <w:sz w:val="20"/>
          <w:lang w:val="hy-AM"/>
        </w:rPr>
        <w:t>Կ</w:t>
      </w:r>
      <w:r w:rsidRPr="002C6D94">
        <w:rPr>
          <w:rFonts w:ascii="GHEA Grapalat" w:hAnsi="GHEA Grapalat" w:cs="Arial"/>
          <w:sz w:val="20"/>
          <w:lang w:val="hy-AM"/>
        </w:rPr>
        <w:t xml:space="preserve">. </w:t>
      </w:r>
      <w:r w:rsidRPr="002C6D94">
        <w:rPr>
          <w:rFonts w:ascii="GHEA Grapalat" w:hAnsi="GHEA Grapalat" w:cs="Sylfaen"/>
          <w:sz w:val="20"/>
          <w:lang w:val="hy-AM"/>
        </w:rPr>
        <w:t>Տ</w:t>
      </w:r>
      <w:r w:rsidRPr="002C6D94">
        <w:rPr>
          <w:rFonts w:ascii="GHEA Grapalat" w:hAnsi="GHEA Grapalat" w:cs="Arial"/>
          <w:sz w:val="20"/>
          <w:lang w:val="hy-AM"/>
        </w:rPr>
        <w:t>.</w:t>
      </w:r>
      <w:r w:rsidRPr="002C6D94">
        <w:rPr>
          <w:rStyle w:val="af6"/>
          <w:rFonts w:ascii="GHEA Grapalat" w:hAnsi="GHEA Grapalat" w:cs="Arial"/>
          <w:sz w:val="20"/>
          <w:lang w:val="hy-AM"/>
        </w:rPr>
        <w:footnoteReference w:id="2"/>
      </w:r>
      <w:r w:rsidRPr="002C6D94">
        <w:rPr>
          <w:rFonts w:ascii="GHEA Grapalat" w:hAnsi="GHEA Grapalat" w:cs="Arial"/>
          <w:sz w:val="20"/>
          <w:lang w:val="hy-AM"/>
        </w:rPr>
        <w:tab/>
      </w:r>
      <w:r w:rsidRPr="002C6D94">
        <w:rPr>
          <w:rFonts w:ascii="GHEA Grapalat" w:hAnsi="GHEA Grapalat" w:cs="Arial"/>
          <w:sz w:val="20"/>
          <w:lang w:val="hy-AM"/>
        </w:rPr>
        <w:tab/>
        <w:t xml:space="preserve"> </w:t>
      </w:r>
    </w:p>
    <w:p w14:paraId="35ED92AF" w14:textId="30606286" w:rsidR="00CE3A99" w:rsidRPr="002C6D94" w:rsidRDefault="00CE3A99" w:rsidP="002C6D94">
      <w:pPr>
        <w:pStyle w:val="31"/>
        <w:spacing w:line="240" w:lineRule="auto"/>
        <w:ind w:firstLine="0"/>
        <w:rPr>
          <w:rFonts w:ascii="GHEA Grapalat" w:hAnsi="GHEA Grapalat" w:cs="Sylfaen"/>
          <w:b/>
          <w:lang w:val="hy-AM"/>
        </w:rPr>
      </w:pPr>
      <w:r w:rsidRPr="002C6D94">
        <w:rPr>
          <w:rFonts w:ascii="GHEA Grapalat" w:hAnsi="GHEA Grapalat" w:cs="Sylfaen"/>
          <w:b/>
          <w:lang w:val="hy-AM"/>
        </w:rPr>
        <w:br w:type="page"/>
      </w:r>
      <w:r w:rsidRPr="002C6D94">
        <w:rPr>
          <w:rFonts w:ascii="GHEA Grapalat" w:hAnsi="GHEA Grapalat" w:cs="Sylfaen"/>
          <w:b/>
          <w:lang w:val="hy-AM"/>
        </w:rPr>
        <w:lastRenderedPageBreak/>
        <w:t xml:space="preserve"> </w:t>
      </w:r>
    </w:p>
    <w:p w14:paraId="762109C7" w14:textId="77777777" w:rsidR="000B1088" w:rsidRPr="002C6D94" w:rsidRDefault="000B1088" w:rsidP="002C6D94">
      <w:pPr>
        <w:pStyle w:val="3"/>
        <w:spacing w:line="240" w:lineRule="auto"/>
        <w:ind w:firstLine="567"/>
        <w:jc w:val="right"/>
        <w:rPr>
          <w:rFonts w:ascii="GHEA Grapalat" w:hAnsi="GHEA Grapalat" w:cs="Arial"/>
          <w:b/>
          <w:i w:val="0"/>
          <w:lang w:val="hy-AM"/>
        </w:rPr>
      </w:pPr>
      <w:r w:rsidRPr="002C6D94">
        <w:rPr>
          <w:rFonts w:ascii="GHEA Grapalat" w:hAnsi="GHEA Grapalat" w:cs="Sylfaen"/>
          <w:b/>
          <w:i w:val="0"/>
          <w:lang w:val="hy-AM"/>
        </w:rPr>
        <w:t>Հավելված</w:t>
      </w:r>
      <w:r w:rsidRPr="002C6D94">
        <w:rPr>
          <w:rFonts w:ascii="GHEA Grapalat" w:hAnsi="GHEA Grapalat" w:cs="Arial"/>
          <w:b/>
          <w:i w:val="0"/>
          <w:lang w:val="hy-AM"/>
        </w:rPr>
        <w:t xml:space="preserve"> </w:t>
      </w:r>
      <w:r w:rsidR="00E968EF" w:rsidRPr="002C6D94">
        <w:rPr>
          <w:rFonts w:ascii="GHEA Grapalat" w:hAnsi="GHEA Grapalat" w:cs="Arial"/>
          <w:b/>
          <w:i w:val="0"/>
          <w:lang w:val="hy-AM"/>
        </w:rPr>
        <w:t>1.1</w:t>
      </w:r>
    </w:p>
    <w:p w14:paraId="6C811F10" w14:textId="07955647" w:rsidR="000B1088" w:rsidRPr="002C6D94" w:rsidRDefault="00F95C04" w:rsidP="002C6D94">
      <w:pPr>
        <w:pStyle w:val="31"/>
        <w:spacing w:line="240" w:lineRule="auto"/>
        <w:jc w:val="right"/>
        <w:rPr>
          <w:rFonts w:ascii="GHEA Grapalat" w:hAnsi="GHEA Grapalat" w:cs="Arial"/>
          <w:b/>
          <w:lang w:val="hy-AM"/>
        </w:rPr>
      </w:pPr>
      <w:r w:rsidRPr="002C6D94">
        <w:rPr>
          <w:rFonts w:ascii="GHEA Grapalat" w:hAnsi="GHEA Grapalat"/>
          <w:b/>
          <w:lang w:val="hy-AM"/>
        </w:rPr>
        <w:t>ՀՀԱՄՄՀ ՆԱՐՏՄ ԳՀԱՊՁԲ-23/1</w:t>
      </w:r>
      <w:r w:rsidR="000B1088" w:rsidRPr="002C6D94">
        <w:rPr>
          <w:rFonts w:ascii="GHEA Grapalat" w:hAnsi="GHEA Grapalat"/>
          <w:b/>
          <w:lang w:val="hy-AM"/>
        </w:rPr>
        <w:t xml:space="preserve">  </w:t>
      </w:r>
      <w:r w:rsidR="000B1088" w:rsidRPr="002C6D94">
        <w:rPr>
          <w:rFonts w:ascii="GHEA Grapalat" w:hAnsi="GHEA Grapalat" w:cs="Sylfaen"/>
          <w:b/>
          <w:lang w:val="hy-AM"/>
        </w:rPr>
        <w:t>ծածկագրով</w:t>
      </w:r>
    </w:p>
    <w:p w14:paraId="309187BF" w14:textId="080730DE" w:rsidR="000B1088" w:rsidRPr="002C6D94" w:rsidRDefault="00040653" w:rsidP="002C6D94">
      <w:pPr>
        <w:pStyle w:val="31"/>
        <w:spacing w:line="240" w:lineRule="auto"/>
        <w:jc w:val="right"/>
        <w:rPr>
          <w:rFonts w:ascii="GHEA Grapalat" w:hAnsi="GHEA Grapalat" w:cs="Arial"/>
          <w:b/>
          <w:lang w:val="hy-AM"/>
        </w:rPr>
      </w:pPr>
      <w:r w:rsidRPr="002C6D94">
        <w:rPr>
          <w:rFonts w:ascii="GHEA Grapalat" w:hAnsi="GHEA Grapalat" w:cs="Sylfaen"/>
          <w:b/>
          <w:lang w:val="hy-AM"/>
        </w:rPr>
        <w:t>գնանշման հարցման</w:t>
      </w:r>
      <w:r w:rsidR="000B1088" w:rsidRPr="002C6D94">
        <w:rPr>
          <w:rFonts w:ascii="GHEA Grapalat" w:hAnsi="GHEA Grapalat" w:cs="Arial"/>
          <w:b/>
          <w:lang w:val="hy-AM"/>
        </w:rPr>
        <w:t xml:space="preserve"> </w:t>
      </w:r>
      <w:r w:rsidR="000B1088" w:rsidRPr="002C6D94">
        <w:rPr>
          <w:rFonts w:ascii="GHEA Grapalat" w:hAnsi="GHEA Grapalat" w:cs="Sylfaen"/>
          <w:b/>
          <w:lang w:val="hy-AM"/>
        </w:rPr>
        <w:t>հրավերի</w:t>
      </w:r>
    </w:p>
    <w:p w14:paraId="5A11899F" w14:textId="77777777" w:rsidR="000B1088" w:rsidRPr="002C6D94" w:rsidRDefault="000B1088" w:rsidP="002C6D94">
      <w:pPr>
        <w:ind w:left="-66"/>
        <w:jc w:val="center"/>
        <w:rPr>
          <w:rFonts w:ascii="GHEA Grapalat" w:hAnsi="GHEA Grapalat"/>
          <w:b/>
          <w:lang w:val="hy-AM"/>
        </w:rPr>
      </w:pPr>
    </w:p>
    <w:p w14:paraId="6DD96D6E" w14:textId="77777777" w:rsidR="000B1088" w:rsidRPr="002C6D94" w:rsidRDefault="000B1088" w:rsidP="002C6D94">
      <w:pPr>
        <w:pStyle w:val="3"/>
        <w:spacing w:line="240" w:lineRule="auto"/>
        <w:ind w:firstLine="567"/>
        <w:jc w:val="left"/>
        <w:rPr>
          <w:rFonts w:ascii="GHEA Grapalat" w:hAnsi="GHEA Grapalat"/>
          <w:b/>
          <w:lang w:val="hy-AM"/>
        </w:rPr>
      </w:pPr>
    </w:p>
    <w:p w14:paraId="4947F88A" w14:textId="77777777" w:rsidR="000B1088" w:rsidRPr="002C6D94" w:rsidRDefault="000B1088" w:rsidP="002C6D94">
      <w:pPr>
        <w:pStyle w:val="3"/>
        <w:spacing w:line="240" w:lineRule="auto"/>
        <w:ind w:firstLine="567"/>
        <w:rPr>
          <w:rFonts w:ascii="GHEA Grapalat" w:hAnsi="GHEA Grapalat"/>
          <w:b/>
          <w:i w:val="0"/>
          <w:lang w:val="hy-AM"/>
        </w:rPr>
      </w:pPr>
      <w:r w:rsidRPr="002C6D94">
        <w:rPr>
          <w:rFonts w:ascii="GHEA Grapalat" w:hAnsi="GHEA Grapalat"/>
          <w:b/>
          <w:i w:val="0"/>
          <w:lang w:val="hy-AM"/>
        </w:rPr>
        <w:t>ՆԿԱՐԱԳԻՐ</w:t>
      </w:r>
    </w:p>
    <w:p w14:paraId="6916AF68" w14:textId="77777777" w:rsidR="000B1088" w:rsidRPr="002C6D94" w:rsidRDefault="000B1088" w:rsidP="002C6D94">
      <w:pPr>
        <w:pStyle w:val="3"/>
        <w:spacing w:line="240" w:lineRule="auto"/>
        <w:ind w:firstLine="567"/>
        <w:rPr>
          <w:rFonts w:ascii="GHEA Grapalat" w:hAnsi="GHEA Grapalat"/>
          <w:b/>
          <w:i w:val="0"/>
          <w:lang w:val="hy-AM"/>
        </w:rPr>
      </w:pPr>
      <w:r w:rsidRPr="002C6D94">
        <w:rPr>
          <w:rFonts w:ascii="GHEA Grapalat" w:hAnsi="GHEA Grapalat"/>
          <w:b/>
          <w:i w:val="0"/>
          <w:lang w:val="hy-AM"/>
        </w:rPr>
        <w:t xml:space="preserve">առաջարկվող ապրանքի ամբողջական </w:t>
      </w:r>
    </w:p>
    <w:p w14:paraId="26540A7D" w14:textId="77777777" w:rsidR="000B1088" w:rsidRPr="002C6D94" w:rsidRDefault="000B1088" w:rsidP="002C6D94">
      <w:pPr>
        <w:pStyle w:val="3"/>
        <w:spacing w:line="240" w:lineRule="auto"/>
        <w:ind w:firstLine="567"/>
        <w:rPr>
          <w:rFonts w:ascii="GHEA Grapalat" w:hAnsi="GHEA Grapalat" w:cs="Arial"/>
          <w:lang w:val="es-ES"/>
        </w:rPr>
      </w:pPr>
    </w:p>
    <w:p w14:paraId="012331DC" w14:textId="479950FB" w:rsidR="000B1088" w:rsidRPr="002C6D94" w:rsidRDefault="000B1088" w:rsidP="002C6D94">
      <w:pPr>
        <w:ind w:firstLine="567"/>
        <w:jc w:val="both"/>
        <w:rPr>
          <w:rFonts w:ascii="GHEA Grapalat" w:hAnsi="GHEA Grapalat" w:cs="Arial"/>
          <w:sz w:val="20"/>
          <w:szCs w:val="20"/>
          <w:lang w:val="es-ES"/>
        </w:rPr>
      </w:pP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t xml:space="preserve">      </w:t>
      </w:r>
      <w:r w:rsidRPr="002C6D94">
        <w:rPr>
          <w:rFonts w:ascii="GHEA Grapalat" w:hAnsi="GHEA Grapalat" w:cs="Arial"/>
          <w:sz w:val="20"/>
          <w:szCs w:val="20"/>
          <w:u w:val="single"/>
          <w:lang w:val="es-ES"/>
        </w:rPr>
        <w:tab/>
      </w:r>
      <w:r w:rsidRPr="002C6D94">
        <w:rPr>
          <w:rFonts w:ascii="GHEA Grapalat" w:hAnsi="GHEA Grapalat" w:cs="Arial"/>
          <w:sz w:val="20"/>
          <w:szCs w:val="20"/>
          <w:u w:val="single"/>
          <w:lang w:val="es-ES"/>
        </w:rPr>
        <w:tab/>
      </w:r>
      <w:r w:rsidRPr="002C6D94">
        <w:rPr>
          <w:rFonts w:ascii="GHEA Grapalat" w:hAnsi="GHEA Grapalat" w:cs="Arial"/>
          <w:sz w:val="20"/>
          <w:szCs w:val="20"/>
          <w:lang w:val="es-ES"/>
        </w:rPr>
        <w:t>-ն</w:t>
      </w:r>
      <w:r w:rsidR="00222819" w:rsidRPr="002C6D94">
        <w:rPr>
          <w:rFonts w:ascii="GHEA Grapalat" w:hAnsi="GHEA Grapalat" w:cs="Arial"/>
          <w:sz w:val="20"/>
          <w:szCs w:val="20"/>
          <w:lang w:val="es-ES"/>
        </w:rPr>
        <w:t xml:space="preserve"> </w:t>
      </w:r>
      <w:r w:rsidR="00F95C04" w:rsidRPr="002C6D94">
        <w:rPr>
          <w:rFonts w:ascii="GHEA Grapalat" w:hAnsi="GHEA Grapalat" w:cs="Arial"/>
          <w:sz w:val="20"/>
          <w:szCs w:val="20"/>
          <w:lang w:val="es-ES"/>
        </w:rPr>
        <w:t>ՀՀԱՄՄՀ ՆԱՐՏՄ ԳՀԱՊՁԲ-23/1</w:t>
      </w:r>
      <w:r w:rsidRPr="002C6D94">
        <w:rPr>
          <w:rFonts w:ascii="GHEA Grapalat" w:hAnsi="GHEA Grapalat" w:cs="Arial"/>
          <w:sz w:val="20"/>
          <w:szCs w:val="20"/>
          <w:lang w:val="es-ES"/>
        </w:rPr>
        <w:t xml:space="preserve"> </w:t>
      </w:r>
    </w:p>
    <w:p w14:paraId="3E3C6D3C" w14:textId="77777777" w:rsidR="000B1088" w:rsidRPr="002C6D94" w:rsidRDefault="000B1088" w:rsidP="002C6D94">
      <w:pPr>
        <w:jc w:val="both"/>
        <w:rPr>
          <w:rFonts w:ascii="GHEA Grapalat" w:hAnsi="GHEA Grapalat" w:cs="Arial"/>
          <w:sz w:val="20"/>
          <w:szCs w:val="20"/>
          <w:u w:val="single"/>
          <w:lang w:val="es-ES"/>
        </w:rPr>
      </w:pPr>
      <w:r w:rsidRPr="002C6D94">
        <w:rPr>
          <w:rFonts w:ascii="GHEA Grapalat" w:hAnsi="GHEA Grapalat"/>
          <w:sz w:val="20"/>
          <w:vertAlign w:val="superscript"/>
          <w:lang w:val="es-ES"/>
        </w:rPr>
        <w:t xml:space="preserve">                                                    </w:t>
      </w:r>
      <w:r w:rsidRPr="002C6D94">
        <w:rPr>
          <w:rFonts w:ascii="GHEA Grapalat" w:hAnsi="GHEA Grapalat"/>
          <w:sz w:val="20"/>
          <w:vertAlign w:val="superscript"/>
          <w:lang w:val="hy-AM"/>
        </w:rPr>
        <w:t>մասնակցի անվանումը</w:t>
      </w:r>
    </w:p>
    <w:p w14:paraId="2F376600" w14:textId="3A4A698F" w:rsidR="000B1088" w:rsidRPr="002C6D94" w:rsidRDefault="000B1088" w:rsidP="002C6D94">
      <w:pPr>
        <w:jc w:val="both"/>
        <w:rPr>
          <w:rFonts w:ascii="GHEA Grapalat" w:hAnsi="GHEA Grapalat"/>
          <w:lang w:val="hy-AM"/>
        </w:rPr>
      </w:pPr>
      <w:r w:rsidRPr="002C6D94">
        <w:rPr>
          <w:rFonts w:ascii="GHEA Grapalat" w:hAnsi="GHEA Grapalat" w:cs="Arial"/>
          <w:sz w:val="20"/>
          <w:szCs w:val="20"/>
          <w:lang w:val="es-ES"/>
        </w:rPr>
        <w:t xml:space="preserve">ծածկագրով </w:t>
      </w:r>
      <w:r w:rsidR="00040653" w:rsidRPr="002C6D94">
        <w:rPr>
          <w:rFonts w:ascii="GHEA Grapalat" w:hAnsi="GHEA Grapalat" w:cs="Arial"/>
          <w:sz w:val="20"/>
          <w:szCs w:val="20"/>
          <w:lang w:val="es-ES"/>
        </w:rPr>
        <w:t>գնանշման հարցման</w:t>
      </w:r>
      <w:r w:rsidRPr="002C6D94">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C6D94" w:rsidRDefault="000B1088" w:rsidP="002C6D94">
      <w:pPr>
        <w:pStyle w:val="3"/>
        <w:spacing w:line="240" w:lineRule="auto"/>
        <w:ind w:firstLine="567"/>
        <w:rPr>
          <w:rFonts w:ascii="GHEA Grapalat" w:hAnsi="GHEA Grapalat" w:cs="Arial"/>
          <w:lang w:val="es-ES"/>
        </w:rPr>
      </w:pPr>
    </w:p>
    <w:p w14:paraId="65CA6397" w14:textId="77777777" w:rsidR="000B1088" w:rsidRPr="002C6D94" w:rsidRDefault="000B1088" w:rsidP="002C6D9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2C6D94" w:rsidRPr="002C6D94" w14:paraId="09988AA7" w14:textId="77777777" w:rsidTr="007760A5">
        <w:tc>
          <w:tcPr>
            <w:tcW w:w="1368" w:type="dxa"/>
            <w:vMerge w:val="restart"/>
            <w:vAlign w:val="center"/>
          </w:tcPr>
          <w:p w14:paraId="205B9344" w14:textId="77777777" w:rsidR="000B1088" w:rsidRPr="002C6D94" w:rsidRDefault="000B1088" w:rsidP="002C6D94">
            <w:pPr>
              <w:jc w:val="center"/>
              <w:rPr>
                <w:rFonts w:ascii="GHEA Grapalat" w:hAnsi="GHEA Grapalat"/>
                <w:b/>
                <w:bCs/>
                <w:sz w:val="16"/>
                <w:szCs w:val="18"/>
                <w:lang w:val="es-ES"/>
              </w:rPr>
            </w:pPr>
            <w:r w:rsidRPr="002C6D94">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2C6D94" w:rsidRDefault="000B1088" w:rsidP="002C6D94">
            <w:pPr>
              <w:jc w:val="center"/>
              <w:rPr>
                <w:rFonts w:ascii="GHEA Grapalat" w:hAnsi="GHEA Grapalat"/>
                <w:b/>
                <w:bCs/>
                <w:sz w:val="16"/>
                <w:szCs w:val="18"/>
                <w:lang w:val="es-ES"/>
              </w:rPr>
            </w:pPr>
            <w:r w:rsidRPr="002C6D94">
              <w:rPr>
                <w:rFonts w:ascii="GHEA Grapalat" w:hAnsi="GHEA Grapalat"/>
                <w:b/>
                <w:bCs/>
                <w:sz w:val="16"/>
                <w:szCs w:val="18"/>
                <w:lang w:val="es-ES"/>
              </w:rPr>
              <w:t>Առաջարկվող ապրանքի</w:t>
            </w:r>
          </w:p>
        </w:tc>
      </w:tr>
      <w:tr w:rsidR="002C6D94" w:rsidRPr="002C6D94" w14:paraId="4C29FDAC" w14:textId="77777777" w:rsidTr="007760A5">
        <w:tc>
          <w:tcPr>
            <w:tcW w:w="1368" w:type="dxa"/>
            <w:vMerge/>
            <w:vAlign w:val="center"/>
          </w:tcPr>
          <w:p w14:paraId="3C0BDEFE" w14:textId="77777777" w:rsidR="00ED36CA" w:rsidRPr="002C6D94" w:rsidRDefault="00ED36CA" w:rsidP="002C6D94">
            <w:pPr>
              <w:jc w:val="center"/>
              <w:rPr>
                <w:rFonts w:ascii="GHEA Grapalat" w:hAnsi="GHEA Grapalat"/>
                <w:b/>
                <w:bCs/>
                <w:sz w:val="16"/>
                <w:szCs w:val="18"/>
                <w:lang w:val="es-ES"/>
              </w:rPr>
            </w:pPr>
          </w:p>
        </w:tc>
        <w:tc>
          <w:tcPr>
            <w:tcW w:w="1460" w:type="dxa"/>
            <w:vAlign w:val="center"/>
          </w:tcPr>
          <w:p w14:paraId="2E768433" w14:textId="77777777" w:rsidR="00ED36CA" w:rsidRPr="002C6D94" w:rsidRDefault="00E968EF" w:rsidP="002C6D94">
            <w:pPr>
              <w:jc w:val="center"/>
              <w:rPr>
                <w:rFonts w:ascii="GHEA Grapalat" w:hAnsi="GHEA Grapalat"/>
                <w:b/>
                <w:bCs/>
                <w:sz w:val="16"/>
                <w:szCs w:val="18"/>
                <w:lang w:val="es-ES"/>
              </w:rPr>
            </w:pPr>
            <w:r w:rsidRPr="002C6D94">
              <w:rPr>
                <w:rFonts w:ascii="GHEA Grapalat" w:hAnsi="GHEA Grapalat"/>
                <w:b/>
                <w:bCs/>
                <w:sz w:val="16"/>
                <w:szCs w:val="18"/>
              </w:rPr>
              <w:t>ֆ</w:t>
            </w:r>
            <w:r w:rsidR="00ED36CA" w:rsidRPr="002C6D94">
              <w:rPr>
                <w:rFonts w:ascii="GHEA Grapalat" w:hAnsi="GHEA Grapalat"/>
                <w:b/>
                <w:bCs/>
                <w:sz w:val="16"/>
                <w:szCs w:val="18"/>
                <w:lang w:val="hy-AM"/>
              </w:rPr>
              <w:t>իրմային անվանումը</w:t>
            </w:r>
          </w:p>
        </w:tc>
        <w:tc>
          <w:tcPr>
            <w:tcW w:w="2003" w:type="dxa"/>
            <w:vAlign w:val="center"/>
          </w:tcPr>
          <w:p w14:paraId="13BA6EC6" w14:textId="77777777" w:rsidR="00ED36CA" w:rsidRPr="002C6D94" w:rsidRDefault="00ED36CA" w:rsidP="002C6D94">
            <w:pPr>
              <w:jc w:val="center"/>
              <w:rPr>
                <w:rFonts w:ascii="GHEA Grapalat" w:hAnsi="GHEA Grapalat"/>
                <w:b/>
                <w:bCs/>
                <w:sz w:val="16"/>
                <w:szCs w:val="18"/>
                <w:lang w:val="es-ES"/>
              </w:rPr>
            </w:pPr>
            <w:r w:rsidRPr="002C6D94">
              <w:rPr>
                <w:rFonts w:ascii="GHEA Grapalat" w:hAnsi="GHEA Grapalat"/>
                <w:b/>
                <w:bCs/>
                <w:sz w:val="16"/>
                <w:szCs w:val="18"/>
                <w:lang w:val="es-ES"/>
              </w:rPr>
              <w:t>ապրանքային նշանը</w:t>
            </w:r>
          </w:p>
        </w:tc>
        <w:tc>
          <w:tcPr>
            <w:tcW w:w="1757" w:type="dxa"/>
            <w:vAlign w:val="center"/>
          </w:tcPr>
          <w:p w14:paraId="72385806" w14:textId="7CB078EE" w:rsidR="00ED36CA" w:rsidRPr="002C6D94" w:rsidRDefault="00282B03" w:rsidP="002C6D94">
            <w:pPr>
              <w:jc w:val="center"/>
              <w:rPr>
                <w:rFonts w:ascii="GHEA Grapalat" w:hAnsi="GHEA Grapalat"/>
                <w:b/>
                <w:bCs/>
                <w:sz w:val="16"/>
                <w:szCs w:val="18"/>
                <w:lang w:val="hy-AM"/>
              </w:rPr>
            </w:pPr>
            <w:r w:rsidRPr="002C6D94">
              <w:rPr>
                <w:rFonts w:ascii="GHEA Grapalat" w:hAnsi="GHEA Grapalat"/>
                <w:b/>
                <w:bCs/>
                <w:sz w:val="16"/>
                <w:szCs w:val="18"/>
                <w:lang w:val="hy-AM"/>
              </w:rPr>
              <w:t>մոդելը</w:t>
            </w:r>
          </w:p>
        </w:tc>
        <w:tc>
          <w:tcPr>
            <w:tcW w:w="1530" w:type="dxa"/>
            <w:vAlign w:val="center"/>
          </w:tcPr>
          <w:p w14:paraId="7695E3EC" w14:textId="77777777" w:rsidR="00ED36CA" w:rsidRPr="002C6D94" w:rsidRDefault="00ED36CA" w:rsidP="002C6D94">
            <w:pPr>
              <w:jc w:val="center"/>
              <w:rPr>
                <w:rFonts w:ascii="GHEA Grapalat" w:hAnsi="GHEA Grapalat"/>
                <w:b/>
                <w:bCs/>
                <w:sz w:val="16"/>
                <w:szCs w:val="18"/>
                <w:lang w:val="es-ES"/>
              </w:rPr>
            </w:pPr>
            <w:r w:rsidRPr="002C6D94">
              <w:rPr>
                <w:rFonts w:ascii="GHEA Grapalat" w:hAnsi="GHEA Grapalat"/>
                <w:b/>
                <w:bCs/>
                <w:sz w:val="16"/>
                <w:szCs w:val="18"/>
                <w:lang w:val="es-ES"/>
              </w:rPr>
              <w:t>արտադրողի անվանումը</w:t>
            </w:r>
          </w:p>
        </w:tc>
        <w:tc>
          <w:tcPr>
            <w:tcW w:w="1800" w:type="dxa"/>
            <w:vAlign w:val="center"/>
          </w:tcPr>
          <w:p w14:paraId="6F55DDC7" w14:textId="77777777" w:rsidR="00ED36CA" w:rsidRPr="002C6D94" w:rsidRDefault="00ED36CA" w:rsidP="002C6D94">
            <w:pPr>
              <w:jc w:val="center"/>
              <w:rPr>
                <w:rFonts w:ascii="GHEA Grapalat" w:hAnsi="GHEA Grapalat"/>
                <w:b/>
                <w:bCs/>
                <w:sz w:val="16"/>
                <w:szCs w:val="18"/>
                <w:lang w:val="es-ES"/>
              </w:rPr>
            </w:pPr>
            <w:r w:rsidRPr="002C6D94">
              <w:rPr>
                <w:rFonts w:ascii="GHEA Grapalat" w:hAnsi="GHEA Grapalat"/>
                <w:b/>
                <w:bCs/>
                <w:sz w:val="16"/>
                <w:szCs w:val="18"/>
                <w:lang w:val="es-ES"/>
              </w:rPr>
              <w:t>տեխնիկական բնութագրերը</w:t>
            </w:r>
          </w:p>
        </w:tc>
      </w:tr>
      <w:tr w:rsidR="002C6D94" w:rsidRPr="002C6D94" w14:paraId="6B9AB6D5" w14:textId="77777777" w:rsidTr="007760A5">
        <w:tc>
          <w:tcPr>
            <w:tcW w:w="1368" w:type="dxa"/>
          </w:tcPr>
          <w:p w14:paraId="01F59C5C" w14:textId="77777777" w:rsidR="00ED36CA" w:rsidRPr="002C6D94" w:rsidRDefault="00ED36CA" w:rsidP="002C6D94">
            <w:pPr>
              <w:pStyle w:val="3"/>
              <w:spacing w:line="240" w:lineRule="auto"/>
              <w:jc w:val="left"/>
              <w:rPr>
                <w:rFonts w:ascii="GHEA Grapalat" w:hAnsi="GHEA Grapalat"/>
                <w:b/>
                <w:lang w:val="hy-AM"/>
              </w:rPr>
            </w:pPr>
          </w:p>
        </w:tc>
        <w:tc>
          <w:tcPr>
            <w:tcW w:w="1460" w:type="dxa"/>
          </w:tcPr>
          <w:p w14:paraId="467C25FA" w14:textId="77777777" w:rsidR="00ED36CA" w:rsidRPr="002C6D94" w:rsidRDefault="00ED36CA" w:rsidP="002C6D94">
            <w:pPr>
              <w:pStyle w:val="3"/>
              <w:spacing w:line="240" w:lineRule="auto"/>
              <w:jc w:val="left"/>
              <w:rPr>
                <w:rFonts w:ascii="GHEA Grapalat" w:hAnsi="GHEA Grapalat"/>
                <w:b/>
                <w:lang w:val="hy-AM"/>
              </w:rPr>
            </w:pPr>
          </w:p>
        </w:tc>
        <w:tc>
          <w:tcPr>
            <w:tcW w:w="2003" w:type="dxa"/>
          </w:tcPr>
          <w:p w14:paraId="23C9B646" w14:textId="77777777" w:rsidR="00ED36CA" w:rsidRPr="002C6D94" w:rsidRDefault="00ED36CA" w:rsidP="002C6D94">
            <w:pPr>
              <w:pStyle w:val="3"/>
              <w:spacing w:line="240" w:lineRule="auto"/>
              <w:jc w:val="left"/>
              <w:rPr>
                <w:rFonts w:ascii="GHEA Grapalat" w:hAnsi="GHEA Grapalat"/>
                <w:b/>
                <w:lang w:val="hy-AM"/>
              </w:rPr>
            </w:pPr>
          </w:p>
        </w:tc>
        <w:tc>
          <w:tcPr>
            <w:tcW w:w="1757" w:type="dxa"/>
          </w:tcPr>
          <w:p w14:paraId="0C626CBB" w14:textId="77777777" w:rsidR="00ED36CA" w:rsidRPr="002C6D94" w:rsidRDefault="00ED36CA" w:rsidP="002C6D94">
            <w:pPr>
              <w:pStyle w:val="3"/>
              <w:spacing w:line="240" w:lineRule="auto"/>
              <w:jc w:val="left"/>
              <w:rPr>
                <w:rFonts w:ascii="GHEA Grapalat" w:hAnsi="GHEA Grapalat"/>
                <w:b/>
                <w:lang w:val="hy-AM"/>
              </w:rPr>
            </w:pPr>
          </w:p>
        </w:tc>
        <w:tc>
          <w:tcPr>
            <w:tcW w:w="1530" w:type="dxa"/>
          </w:tcPr>
          <w:p w14:paraId="36F1F87B" w14:textId="77777777" w:rsidR="00ED36CA" w:rsidRPr="002C6D94" w:rsidRDefault="00ED36CA" w:rsidP="002C6D94">
            <w:pPr>
              <w:pStyle w:val="3"/>
              <w:spacing w:line="240" w:lineRule="auto"/>
              <w:jc w:val="left"/>
              <w:rPr>
                <w:rFonts w:ascii="GHEA Grapalat" w:hAnsi="GHEA Grapalat"/>
                <w:b/>
                <w:lang w:val="hy-AM"/>
              </w:rPr>
            </w:pPr>
          </w:p>
        </w:tc>
        <w:tc>
          <w:tcPr>
            <w:tcW w:w="1800" w:type="dxa"/>
          </w:tcPr>
          <w:p w14:paraId="7BD66983" w14:textId="77777777" w:rsidR="00ED36CA" w:rsidRPr="002C6D94" w:rsidRDefault="00ED36CA" w:rsidP="002C6D94">
            <w:pPr>
              <w:pStyle w:val="3"/>
              <w:spacing w:line="240" w:lineRule="auto"/>
              <w:jc w:val="left"/>
              <w:rPr>
                <w:rFonts w:ascii="GHEA Grapalat" w:hAnsi="GHEA Grapalat"/>
                <w:b/>
                <w:lang w:val="hy-AM"/>
              </w:rPr>
            </w:pPr>
          </w:p>
        </w:tc>
      </w:tr>
      <w:tr w:rsidR="002C6D94" w:rsidRPr="002C6D94" w14:paraId="240003A8" w14:textId="77777777" w:rsidTr="007760A5">
        <w:tc>
          <w:tcPr>
            <w:tcW w:w="1368" w:type="dxa"/>
          </w:tcPr>
          <w:p w14:paraId="2964E71E" w14:textId="77777777" w:rsidR="00ED36CA" w:rsidRPr="002C6D94" w:rsidRDefault="00ED36CA" w:rsidP="002C6D94">
            <w:pPr>
              <w:pStyle w:val="3"/>
              <w:spacing w:line="240" w:lineRule="auto"/>
              <w:jc w:val="left"/>
              <w:rPr>
                <w:rFonts w:ascii="GHEA Grapalat" w:hAnsi="GHEA Grapalat"/>
                <w:b/>
                <w:lang w:val="hy-AM"/>
              </w:rPr>
            </w:pPr>
          </w:p>
        </w:tc>
        <w:tc>
          <w:tcPr>
            <w:tcW w:w="1460" w:type="dxa"/>
          </w:tcPr>
          <w:p w14:paraId="1F03265E" w14:textId="77777777" w:rsidR="00ED36CA" w:rsidRPr="002C6D94" w:rsidRDefault="00ED36CA" w:rsidP="002C6D94">
            <w:pPr>
              <w:pStyle w:val="3"/>
              <w:spacing w:line="240" w:lineRule="auto"/>
              <w:jc w:val="left"/>
              <w:rPr>
                <w:rFonts w:ascii="GHEA Grapalat" w:hAnsi="GHEA Grapalat"/>
                <w:b/>
                <w:lang w:val="hy-AM"/>
              </w:rPr>
            </w:pPr>
          </w:p>
        </w:tc>
        <w:tc>
          <w:tcPr>
            <w:tcW w:w="2003" w:type="dxa"/>
          </w:tcPr>
          <w:p w14:paraId="56E3AE07" w14:textId="77777777" w:rsidR="00ED36CA" w:rsidRPr="002C6D94" w:rsidRDefault="00ED36CA" w:rsidP="002C6D94">
            <w:pPr>
              <w:pStyle w:val="3"/>
              <w:spacing w:line="240" w:lineRule="auto"/>
              <w:jc w:val="left"/>
              <w:rPr>
                <w:rFonts w:ascii="GHEA Grapalat" w:hAnsi="GHEA Grapalat"/>
                <w:b/>
                <w:lang w:val="hy-AM"/>
              </w:rPr>
            </w:pPr>
          </w:p>
        </w:tc>
        <w:tc>
          <w:tcPr>
            <w:tcW w:w="1757" w:type="dxa"/>
          </w:tcPr>
          <w:p w14:paraId="77982020" w14:textId="77777777" w:rsidR="00ED36CA" w:rsidRPr="002C6D94" w:rsidRDefault="00ED36CA" w:rsidP="002C6D94">
            <w:pPr>
              <w:pStyle w:val="3"/>
              <w:spacing w:line="240" w:lineRule="auto"/>
              <w:jc w:val="left"/>
              <w:rPr>
                <w:rFonts w:ascii="GHEA Grapalat" w:hAnsi="GHEA Grapalat"/>
                <w:b/>
                <w:lang w:val="hy-AM"/>
              </w:rPr>
            </w:pPr>
          </w:p>
        </w:tc>
        <w:tc>
          <w:tcPr>
            <w:tcW w:w="1530" w:type="dxa"/>
          </w:tcPr>
          <w:p w14:paraId="221566CF" w14:textId="77777777" w:rsidR="00ED36CA" w:rsidRPr="002C6D94" w:rsidRDefault="00ED36CA" w:rsidP="002C6D94">
            <w:pPr>
              <w:pStyle w:val="3"/>
              <w:spacing w:line="240" w:lineRule="auto"/>
              <w:jc w:val="left"/>
              <w:rPr>
                <w:rFonts w:ascii="GHEA Grapalat" w:hAnsi="GHEA Grapalat"/>
                <w:b/>
                <w:lang w:val="hy-AM"/>
              </w:rPr>
            </w:pPr>
          </w:p>
        </w:tc>
        <w:tc>
          <w:tcPr>
            <w:tcW w:w="1800" w:type="dxa"/>
          </w:tcPr>
          <w:p w14:paraId="2A15DE5B" w14:textId="77777777" w:rsidR="00ED36CA" w:rsidRPr="002C6D94" w:rsidRDefault="00ED36CA" w:rsidP="002C6D94">
            <w:pPr>
              <w:pStyle w:val="3"/>
              <w:spacing w:line="240" w:lineRule="auto"/>
              <w:jc w:val="left"/>
              <w:rPr>
                <w:rFonts w:ascii="GHEA Grapalat" w:hAnsi="GHEA Grapalat"/>
                <w:b/>
                <w:lang w:val="hy-AM"/>
              </w:rPr>
            </w:pPr>
          </w:p>
        </w:tc>
      </w:tr>
      <w:tr w:rsidR="00ED36CA" w:rsidRPr="002C6D94" w14:paraId="5D2F5756" w14:textId="77777777" w:rsidTr="007760A5">
        <w:tc>
          <w:tcPr>
            <w:tcW w:w="1368" w:type="dxa"/>
          </w:tcPr>
          <w:p w14:paraId="2F98F928" w14:textId="77777777" w:rsidR="00ED36CA" w:rsidRPr="002C6D94" w:rsidRDefault="00ED36CA" w:rsidP="002C6D94">
            <w:pPr>
              <w:pStyle w:val="3"/>
              <w:spacing w:line="240" w:lineRule="auto"/>
              <w:jc w:val="left"/>
              <w:rPr>
                <w:rFonts w:ascii="GHEA Grapalat" w:hAnsi="GHEA Grapalat"/>
                <w:b/>
                <w:lang w:val="hy-AM"/>
              </w:rPr>
            </w:pPr>
          </w:p>
        </w:tc>
        <w:tc>
          <w:tcPr>
            <w:tcW w:w="1460" w:type="dxa"/>
          </w:tcPr>
          <w:p w14:paraId="1A9B450E" w14:textId="77777777" w:rsidR="00ED36CA" w:rsidRPr="002C6D94" w:rsidRDefault="00ED36CA" w:rsidP="002C6D94">
            <w:pPr>
              <w:pStyle w:val="3"/>
              <w:spacing w:line="240" w:lineRule="auto"/>
              <w:jc w:val="left"/>
              <w:rPr>
                <w:rFonts w:ascii="GHEA Grapalat" w:hAnsi="GHEA Grapalat"/>
                <w:b/>
                <w:lang w:val="hy-AM"/>
              </w:rPr>
            </w:pPr>
          </w:p>
        </w:tc>
        <w:tc>
          <w:tcPr>
            <w:tcW w:w="2003" w:type="dxa"/>
          </w:tcPr>
          <w:p w14:paraId="51B4F58A" w14:textId="77777777" w:rsidR="00ED36CA" w:rsidRPr="002C6D94" w:rsidRDefault="00ED36CA" w:rsidP="002C6D94">
            <w:pPr>
              <w:pStyle w:val="3"/>
              <w:spacing w:line="240" w:lineRule="auto"/>
              <w:jc w:val="left"/>
              <w:rPr>
                <w:rFonts w:ascii="GHEA Grapalat" w:hAnsi="GHEA Grapalat"/>
                <w:b/>
                <w:lang w:val="hy-AM"/>
              </w:rPr>
            </w:pPr>
          </w:p>
        </w:tc>
        <w:tc>
          <w:tcPr>
            <w:tcW w:w="1757" w:type="dxa"/>
          </w:tcPr>
          <w:p w14:paraId="263C859A" w14:textId="77777777" w:rsidR="00ED36CA" w:rsidRPr="002C6D94" w:rsidRDefault="00ED36CA" w:rsidP="002C6D94">
            <w:pPr>
              <w:pStyle w:val="3"/>
              <w:spacing w:line="240" w:lineRule="auto"/>
              <w:jc w:val="left"/>
              <w:rPr>
                <w:rFonts w:ascii="GHEA Grapalat" w:hAnsi="GHEA Grapalat"/>
                <w:b/>
                <w:lang w:val="hy-AM"/>
              </w:rPr>
            </w:pPr>
          </w:p>
        </w:tc>
        <w:tc>
          <w:tcPr>
            <w:tcW w:w="1530" w:type="dxa"/>
          </w:tcPr>
          <w:p w14:paraId="7ADE2FF2" w14:textId="77777777" w:rsidR="00ED36CA" w:rsidRPr="002C6D94" w:rsidRDefault="00ED36CA" w:rsidP="002C6D94">
            <w:pPr>
              <w:pStyle w:val="3"/>
              <w:spacing w:line="240" w:lineRule="auto"/>
              <w:jc w:val="left"/>
              <w:rPr>
                <w:rFonts w:ascii="GHEA Grapalat" w:hAnsi="GHEA Grapalat"/>
                <w:b/>
                <w:lang w:val="hy-AM"/>
              </w:rPr>
            </w:pPr>
          </w:p>
        </w:tc>
        <w:tc>
          <w:tcPr>
            <w:tcW w:w="1800" w:type="dxa"/>
          </w:tcPr>
          <w:p w14:paraId="38E2504C" w14:textId="77777777" w:rsidR="00ED36CA" w:rsidRPr="002C6D94" w:rsidRDefault="00ED36CA" w:rsidP="002C6D94">
            <w:pPr>
              <w:pStyle w:val="3"/>
              <w:spacing w:line="240" w:lineRule="auto"/>
              <w:jc w:val="left"/>
              <w:rPr>
                <w:rFonts w:ascii="GHEA Grapalat" w:hAnsi="GHEA Grapalat"/>
                <w:b/>
                <w:lang w:val="hy-AM"/>
              </w:rPr>
            </w:pPr>
          </w:p>
        </w:tc>
      </w:tr>
    </w:tbl>
    <w:p w14:paraId="7C367560" w14:textId="77777777" w:rsidR="000B1088" w:rsidRPr="002C6D94" w:rsidRDefault="000B1088" w:rsidP="002C6D94">
      <w:pPr>
        <w:pStyle w:val="3"/>
        <w:spacing w:line="240" w:lineRule="auto"/>
        <w:ind w:firstLine="567"/>
        <w:jc w:val="left"/>
        <w:rPr>
          <w:rFonts w:ascii="GHEA Grapalat" w:hAnsi="GHEA Grapalat"/>
          <w:b/>
          <w:lang w:val="en-US"/>
        </w:rPr>
      </w:pPr>
    </w:p>
    <w:p w14:paraId="5041DCBC" w14:textId="77777777" w:rsidR="000B1088" w:rsidRPr="002C6D94" w:rsidRDefault="000B1088" w:rsidP="002C6D94">
      <w:pPr>
        <w:pStyle w:val="3"/>
        <w:spacing w:line="240" w:lineRule="auto"/>
        <w:ind w:firstLine="567"/>
        <w:jc w:val="left"/>
        <w:rPr>
          <w:rFonts w:ascii="GHEA Grapalat" w:hAnsi="GHEA Grapalat"/>
          <w:b/>
          <w:lang w:val="en-US"/>
        </w:rPr>
      </w:pPr>
    </w:p>
    <w:p w14:paraId="09BDF1B1" w14:textId="77777777" w:rsidR="000B1088" w:rsidRPr="002C6D94" w:rsidRDefault="000B1088" w:rsidP="002C6D94">
      <w:pPr>
        <w:pStyle w:val="3"/>
        <w:spacing w:line="240" w:lineRule="auto"/>
        <w:ind w:firstLine="567"/>
        <w:jc w:val="left"/>
        <w:rPr>
          <w:rFonts w:ascii="GHEA Grapalat" w:hAnsi="GHEA Grapalat"/>
          <w:b/>
          <w:lang w:val="en-US"/>
        </w:rPr>
      </w:pPr>
    </w:p>
    <w:p w14:paraId="56EDBB29" w14:textId="77777777" w:rsidR="000B1088" w:rsidRPr="002C6D94" w:rsidRDefault="000B1088" w:rsidP="002C6D94">
      <w:pPr>
        <w:pStyle w:val="3"/>
        <w:spacing w:line="240" w:lineRule="auto"/>
        <w:ind w:firstLine="567"/>
        <w:jc w:val="left"/>
        <w:rPr>
          <w:rFonts w:ascii="GHEA Grapalat" w:hAnsi="GHEA Grapalat"/>
          <w:b/>
          <w:lang w:val="en-US"/>
        </w:rPr>
      </w:pPr>
    </w:p>
    <w:p w14:paraId="79320602" w14:textId="77777777" w:rsidR="000B1088" w:rsidRPr="002C6D94" w:rsidRDefault="000B1088" w:rsidP="002C6D94">
      <w:pPr>
        <w:rPr>
          <w:rFonts w:ascii="GHEA Grapalat" w:hAnsi="GHEA Grapalat"/>
          <w:sz w:val="20"/>
          <w:lang w:val="es-ES"/>
        </w:rPr>
      </w:pPr>
    </w:p>
    <w:p w14:paraId="0F1D6D12" w14:textId="77777777" w:rsidR="000B1088" w:rsidRPr="002C6D94" w:rsidRDefault="000B1088" w:rsidP="002C6D94">
      <w:pPr>
        <w:jc w:val="both"/>
        <w:rPr>
          <w:rFonts w:ascii="GHEA Grapalat" w:hAnsi="GHEA Grapalat"/>
          <w:sz w:val="20"/>
          <w:u w:val="single"/>
        </w:rPr>
      </w:pP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rPr>
        <w:tab/>
      </w:r>
      <w:r w:rsidRPr="002C6D94">
        <w:rPr>
          <w:rFonts w:ascii="GHEA Grapalat" w:hAnsi="GHEA Grapalat"/>
          <w:sz w:val="20"/>
          <w:u w:val="single"/>
        </w:rPr>
        <w:tab/>
      </w:r>
      <w:r w:rsidRPr="002C6D94">
        <w:rPr>
          <w:rFonts w:ascii="GHEA Grapalat" w:hAnsi="GHEA Grapalat"/>
          <w:sz w:val="20"/>
          <w:u w:val="single"/>
        </w:rPr>
        <w:tab/>
      </w:r>
      <w:r w:rsidRPr="002C6D94">
        <w:rPr>
          <w:rFonts w:ascii="GHEA Grapalat" w:hAnsi="GHEA Grapalat"/>
          <w:sz w:val="20"/>
          <w:u w:val="single"/>
        </w:rPr>
        <w:tab/>
        <w:t xml:space="preserve">    </w:t>
      </w:r>
    </w:p>
    <w:p w14:paraId="76EE0634" w14:textId="77777777" w:rsidR="000B1088" w:rsidRPr="002C6D94" w:rsidRDefault="00950D11" w:rsidP="002C6D94">
      <w:pPr>
        <w:jc w:val="both"/>
        <w:rPr>
          <w:rFonts w:ascii="GHEA Grapalat" w:hAnsi="GHEA Grapalat"/>
          <w:sz w:val="20"/>
          <w:u w:val="single"/>
          <w:lang w:val="hy-AM"/>
        </w:rPr>
      </w:pPr>
      <w:r w:rsidRPr="002C6D94">
        <w:rPr>
          <w:rFonts w:ascii="GHEA Grapalat" w:hAnsi="GHEA Grapalat" w:cs="Sylfaen"/>
          <w:sz w:val="20"/>
          <w:vertAlign w:val="superscript"/>
          <w:lang w:val="hy-AM"/>
        </w:rPr>
        <w:t xml:space="preserve">                              </w:t>
      </w:r>
      <w:r w:rsidR="000B1088" w:rsidRPr="002C6D94">
        <w:rPr>
          <w:rFonts w:ascii="GHEA Grapalat" w:hAnsi="GHEA Grapalat" w:cs="Sylfaen"/>
          <w:sz w:val="20"/>
          <w:vertAlign w:val="superscript"/>
          <w:lang w:val="hy-AM"/>
        </w:rPr>
        <w:t xml:space="preserve">մասնակցի անվանումը (ղեկավարի պաշտոնը, անուն ազգանունը)  </w:t>
      </w:r>
      <w:r w:rsidR="000B1088" w:rsidRPr="002C6D94">
        <w:rPr>
          <w:rFonts w:ascii="GHEA Grapalat" w:hAnsi="GHEA Grapalat" w:cs="Sylfaen"/>
          <w:sz w:val="20"/>
          <w:vertAlign w:val="superscript"/>
          <w:lang w:val="hy-AM"/>
        </w:rPr>
        <w:tab/>
      </w:r>
      <w:r w:rsidR="000B1088" w:rsidRPr="002C6D94">
        <w:rPr>
          <w:rFonts w:ascii="GHEA Grapalat" w:hAnsi="GHEA Grapalat" w:cs="Sylfaen"/>
          <w:sz w:val="20"/>
          <w:vertAlign w:val="superscript"/>
          <w:lang w:val="hy-AM"/>
        </w:rPr>
        <w:tab/>
      </w:r>
      <w:r w:rsidR="000B1088" w:rsidRPr="002C6D94">
        <w:rPr>
          <w:rFonts w:ascii="GHEA Grapalat" w:hAnsi="GHEA Grapalat" w:cs="Sylfaen"/>
          <w:vertAlign w:val="superscript"/>
          <w:lang w:val="hy-AM"/>
        </w:rPr>
        <w:t xml:space="preserve">                          </w:t>
      </w:r>
      <w:r w:rsidRPr="002C6D94">
        <w:rPr>
          <w:rFonts w:ascii="GHEA Grapalat" w:hAnsi="GHEA Grapalat" w:cs="Sylfaen"/>
          <w:vertAlign w:val="superscript"/>
          <w:lang w:val="hy-AM"/>
        </w:rPr>
        <w:t xml:space="preserve">                   </w:t>
      </w:r>
      <w:r w:rsidR="000B1088" w:rsidRPr="002C6D94">
        <w:rPr>
          <w:rFonts w:ascii="GHEA Grapalat" w:hAnsi="GHEA Grapalat" w:cs="Sylfaen"/>
          <w:vertAlign w:val="superscript"/>
          <w:lang w:val="hy-AM"/>
        </w:rPr>
        <w:t xml:space="preserve"> </w:t>
      </w:r>
      <w:r w:rsidR="000B1088" w:rsidRPr="002C6D94">
        <w:rPr>
          <w:rFonts w:ascii="GHEA Grapalat" w:hAnsi="GHEA Grapalat" w:cs="Sylfaen"/>
          <w:sz w:val="20"/>
          <w:vertAlign w:val="superscript"/>
          <w:lang w:val="hy-AM"/>
        </w:rPr>
        <w:t>ստորագրություն</w:t>
      </w:r>
      <w:r w:rsidR="000B1088" w:rsidRPr="002C6D94">
        <w:rPr>
          <w:rFonts w:ascii="GHEA Grapalat" w:hAnsi="GHEA Grapalat" w:cs="Sylfaen"/>
          <w:sz w:val="20"/>
          <w:lang w:val="hy-AM"/>
        </w:rPr>
        <w:t xml:space="preserve"> </w:t>
      </w:r>
    </w:p>
    <w:p w14:paraId="247101B6" w14:textId="77777777" w:rsidR="000B1088" w:rsidRPr="002C6D94" w:rsidRDefault="000B1088" w:rsidP="002C6D94">
      <w:pPr>
        <w:jc w:val="right"/>
        <w:rPr>
          <w:rFonts w:ascii="GHEA Grapalat" w:hAnsi="GHEA Grapalat" w:cs="Sylfaen"/>
          <w:sz w:val="20"/>
          <w:lang w:val="hy-AM"/>
        </w:rPr>
      </w:pPr>
    </w:p>
    <w:p w14:paraId="1E5B70AC" w14:textId="77777777" w:rsidR="000B1088" w:rsidRPr="002C6D94" w:rsidRDefault="000B1088" w:rsidP="002C6D94">
      <w:pPr>
        <w:jc w:val="right"/>
        <w:rPr>
          <w:rFonts w:ascii="GHEA Grapalat" w:hAnsi="GHEA Grapalat" w:cs="Sylfaen"/>
          <w:sz w:val="20"/>
          <w:lang w:val="hy-AM"/>
        </w:rPr>
      </w:pPr>
    </w:p>
    <w:p w14:paraId="34FE29E3" w14:textId="77777777" w:rsidR="000B1088" w:rsidRPr="002C6D94" w:rsidRDefault="000B1088" w:rsidP="002C6D94">
      <w:pPr>
        <w:jc w:val="right"/>
        <w:rPr>
          <w:rFonts w:ascii="GHEA Grapalat" w:hAnsi="GHEA Grapalat" w:cs="Arial"/>
          <w:sz w:val="20"/>
          <w:lang w:val="hy-AM"/>
        </w:rPr>
      </w:pPr>
      <w:r w:rsidRPr="002C6D94">
        <w:rPr>
          <w:rFonts w:ascii="GHEA Grapalat" w:hAnsi="GHEA Grapalat" w:cs="Sylfaen"/>
          <w:sz w:val="20"/>
          <w:lang w:val="hy-AM"/>
        </w:rPr>
        <w:t>Կ</w:t>
      </w:r>
      <w:r w:rsidRPr="002C6D94">
        <w:rPr>
          <w:rFonts w:ascii="GHEA Grapalat" w:hAnsi="GHEA Grapalat" w:cs="Arial"/>
          <w:sz w:val="20"/>
          <w:lang w:val="hy-AM"/>
        </w:rPr>
        <w:t xml:space="preserve">. </w:t>
      </w:r>
      <w:r w:rsidRPr="002C6D94">
        <w:rPr>
          <w:rFonts w:ascii="GHEA Grapalat" w:hAnsi="GHEA Grapalat" w:cs="Sylfaen"/>
          <w:sz w:val="20"/>
          <w:lang w:val="hy-AM"/>
        </w:rPr>
        <w:t>Տ</w:t>
      </w:r>
      <w:r w:rsidRPr="002C6D94">
        <w:rPr>
          <w:rFonts w:ascii="GHEA Grapalat" w:hAnsi="GHEA Grapalat" w:cs="Arial"/>
          <w:sz w:val="20"/>
          <w:lang w:val="hy-AM"/>
        </w:rPr>
        <w:t>.</w:t>
      </w:r>
      <w:r w:rsidRPr="002C6D94">
        <w:rPr>
          <w:rFonts w:ascii="GHEA Grapalat" w:hAnsi="GHEA Grapalat" w:cs="Arial"/>
          <w:sz w:val="20"/>
          <w:lang w:val="hy-AM"/>
        </w:rPr>
        <w:tab/>
      </w:r>
      <w:r w:rsidRPr="002C6D94">
        <w:rPr>
          <w:rFonts w:ascii="GHEA Grapalat" w:hAnsi="GHEA Grapalat" w:cs="Arial"/>
          <w:sz w:val="20"/>
          <w:lang w:val="hy-AM"/>
        </w:rPr>
        <w:tab/>
        <w:t xml:space="preserve"> </w:t>
      </w:r>
    </w:p>
    <w:p w14:paraId="1599B42C" w14:textId="77777777" w:rsidR="000B1088" w:rsidRPr="002C6D94" w:rsidRDefault="000B1088" w:rsidP="002C6D94">
      <w:pPr>
        <w:jc w:val="right"/>
        <w:rPr>
          <w:rFonts w:ascii="GHEA Grapalat" w:hAnsi="GHEA Grapalat"/>
          <w:sz w:val="20"/>
          <w:lang w:val="hy-AM"/>
        </w:rPr>
      </w:pPr>
    </w:p>
    <w:p w14:paraId="44A1B322" w14:textId="77777777" w:rsidR="000B1088" w:rsidRPr="002C6D94" w:rsidRDefault="000B1088" w:rsidP="002C6D94">
      <w:pPr>
        <w:jc w:val="right"/>
        <w:rPr>
          <w:rFonts w:ascii="GHEA Grapalat" w:hAnsi="GHEA Grapalat"/>
          <w:sz w:val="20"/>
          <w:lang w:val="hy-AM"/>
        </w:rPr>
      </w:pPr>
    </w:p>
    <w:p w14:paraId="0A61ED35" w14:textId="77777777" w:rsidR="001B7698" w:rsidRPr="002C6D94" w:rsidRDefault="001B7698" w:rsidP="002C6D94">
      <w:pPr>
        <w:pStyle w:val="af2"/>
        <w:rPr>
          <w:rFonts w:ascii="GHEA Grapalat" w:hAnsi="GHEA Grapalat"/>
          <w:i/>
          <w:sz w:val="16"/>
          <w:szCs w:val="16"/>
          <w:lang w:val="af-ZA"/>
        </w:rPr>
      </w:pPr>
      <w:r w:rsidRPr="002C6D94">
        <w:rPr>
          <w:rFonts w:ascii="GHEA Grapalat" w:hAnsi="GHEA Grapalat"/>
          <w:i/>
          <w:sz w:val="16"/>
          <w:szCs w:val="16"/>
          <w:lang w:val="hy-AM"/>
        </w:rPr>
        <w:t>*լրացվում</w:t>
      </w:r>
      <w:r w:rsidRPr="002C6D94">
        <w:rPr>
          <w:rFonts w:ascii="GHEA Grapalat" w:hAnsi="GHEA Grapalat"/>
          <w:i/>
          <w:sz w:val="16"/>
          <w:szCs w:val="16"/>
          <w:lang w:val="af-ZA"/>
        </w:rPr>
        <w:t xml:space="preserve"> </w:t>
      </w:r>
      <w:r w:rsidRPr="002C6D94">
        <w:rPr>
          <w:rFonts w:ascii="GHEA Grapalat" w:hAnsi="GHEA Grapalat"/>
          <w:i/>
          <w:sz w:val="16"/>
          <w:szCs w:val="16"/>
          <w:lang w:val="hy-AM"/>
        </w:rPr>
        <w:t>է</w:t>
      </w:r>
      <w:r w:rsidRPr="002C6D94">
        <w:rPr>
          <w:rFonts w:ascii="GHEA Grapalat" w:hAnsi="GHEA Grapalat"/>
          <w:i/>
          <w:sz w:val="16"/>
          <w:szCs w:val="16"/>
          <w:lang w:val="af-ZA"/>
        </w:rPr>
        <w:t xml:space="preserve"> </w:t>
      </w:r>
      <w:r w:rsidRPr="002C6D94">
        <w:rPr>
          <w:rFonts w:ascii="GHEA Grapalat" w:hAnsi="GHEA Grapalat"/>
          <w:i/>
          <w:sz w:val="16"/>
          <w:szCs w:val="16"/>
          <w:lang w:val="hy-AM"/>
        </w:rPr>
        <w:t>հանձնաժողովի</w:t>
      </w:r>
      <w:r w:rsidRPr="002C6D94">
        <w:rPr>
          <w:rFonts w:ascii="GHEA Grapalat" w:hAnsi="GHEA Grapalat"/>
          <w:i/>
          <w:sz w:val="16"/>
          <w:szCs w:val="16"/>
          <w:lang w:val="af-ZA"/>
        </w:rPr>
        <w:t xml:space="preserve"> </w:t>
      </w:r>
      <w:r w:rsidRPr="002C6D94">
        <w:rPr>
          <w:rFonts w:ascii="GHEA Grapalat" w:hAnsi="GHEA Grapalat"/>
          <w:i/>
          <w:sz w:val="16"/>
          <w:szCs w:val="16"/>
          <w:lang w:val="hy-AM"/>
        </w:rPr>
        <w:t>քարտուղարի</w:t>
      </w:r>
      <w:r w:rsidRPr="002C6D94">
        <w:rPr>
          <w:rFonts w:ascii="GHEA Grapalat" w:hAnsi="GHEA Grapalat"/>
          <w:i/>
          <w:sz w:val="16"/>
          <w:szCs w:val="16"/>
          <w:lang w:val="af-ZA"/>
        </w:rPr>
        <w:t xml:space="preserve"> </w:t>
      </w:r>
      <w:r w:rsidRPr="002C6D94">
        <w:rPr>
          <w:rFonts w:ascii="GHEA Grapalat" w:hAnsi="GHEA Grapalat"/>
          <w:i/>
          <w:sz w:val="16"/>
          <w:szCs w:val="16"/>
          <w:lang w:val="hy-AM"/>
        </w:rPr>
        <w:t>կողմից</w:t>
      </w:r>
      <w:r w:rsidRPr="002C6D94">
        <w:rPr>
          <w:rFonts w:ascii="GHEA Grapalat" w:hAnsi="GHEA Grapalat"/>
          <w:i/>
          <w:sz w:val="16"/>
          <w:szCs w:val="16"/>
          <w:lang w:val="af-ZA"/>
        </w:rPr>
        <w:t xml:space="preserve">` </w:t>
      </w:r>
      <w:r w:rsidRPr="002C6D94">
        <w:rPr>
          <w:rFonts w:ascii="GHEA Grapalat" w:hAnsi="GHEA Grapalat"/>
          <w:i/>
          <w:sz w:val="16"/>
          <w:szCs w:val="16"/>
          <w:lang w:val="hy-AM"/>
        </w:rPr>
        <w:t>մինչև</w:t>
      </w:r>
      <w:r w:rsidRPr="002C6D94">
        <w:rPr>
          <w:rFonts w:ascii="GHEA Grapalat" w:hAnsi="GHEA Grapalat"/>
          <w:i/>
          <w:sz w:val="16"/>
          <w:szCs w:val="16"/>
          <w:lang w:val="af-ZA"/>
        </w:rPr>
        <w:t xml:space="preserve"> </w:t>
      </w:r>
      <w:r w:rsidRPr="002C6D94">
        <w:rPr>
          <w:rFonts w:ascii="GHEA Grapalat" w:hAnsi="GHEA Grapalat"/>
          <w:i/>
          <w:sz w:val="16"/>
          <w:szCs w:val="16"/>
          <w:lang w:val="hy-AM"/>
        </w:rPr>
        <w:t>հրավերը</w:t>
      </w:r>
      <w:r w:rsidRPr="002C6D94">
        <w:rPr>
          <w:rFonts w:ascii="GHEA Grapalat" w:hAnsi="GHEA Grapalat"/>
          <w:i/>
          <w:sz w:val="16"/>
          <w:szCs w:val="16"/>
          <w:lang w:val="af-ZA"/>
        </w:rPr>
        <w:t xml:space="preserve"> </w:t>
      </w:r>
      <w:r w:rsidRPr="002C6D94">
        <w:rPr>
          <w:rFonts w:ascii="GHEA Grapalat" w:hAnsi="GHEA Grapalat"/>
          <w:i/>
          <w:sz w:val="16"/>
          <w:szCs w:val="16"/>
          <w:lang w:val="hy-AM"/>
        </w:rPr>
        <w:t>տեղեկագրում</w:t>
      </w:r>
      <w:r w:rsidRPr="002C6D94">
        <w:rPr>
          <w:rFonts w:ascii="GHEA Grapalat" w:hAnsi="GHEA Grapalat"/>
          <w:i/>
          <w:sz w:val="16"/>
          <w:szCs w:val="16"/>
          <w:lang w:val="af-ZA"/>
        </w:rPr>
        <w:t xml:space="preserve"> </w:t>
      </w:r>
      <w:r w:rsidRPr="002C6D94">
        <w:rPr>
          <w:rFonts w:ascii="GHEA Grapalat" w:hAnsi="GHEA Grapalat"/>
          <w:i/>
          <w:sz w:val="16"/>
          <w:szCs w:val="16"/>
          <w:lang w:val="hy-AM"/>
        </w:rPr>
        <w:t>հրապարակելը:</w:t>
      </w:r>
    </w:p>
    <w:p w14:paraId="4CCDE087" w14:textId="77777777" w:rsidR="00D004EB" w:rsidRPr="002C6D94" w:rsidRDefault="00D004EB" w:rsidP="002C6D94">
      <w:pPr>
        <w:rPr>
          <w:rFonts w:ascii="GHEA Grapalat" w:hAnsi="GHEA Grapalat" w:cs="Sylfaen"/>
          <w:b/>
          <w:sz w:val="20"/>
          <w:szCs w:val="20"/>
          <w:lang w:val="hy-AM"/>
        </w:rPr>
      </w:pPr>
      <w:r w:rsidRPr="002C6D94">
        <w:rPr>
          <w:rFonts w:ascii="GHEA Grapalat" w:hAnsi="GHEA Grapalat" w:cs="Sylfaen"/>
          <w:b/>
          <w:i/>
          <w:lang w:val="hy-AM"/>
        </w:rPr>
        <w:br w:type="page"/>
      </w:r>
    </w:p>
    <w:p w14:paraId="10D1EC6C" w14:textId="1EA8CD04" w:rsidR="00BF1194" w:rsidRPr="002C6D94" w:rsidRDefault="00BF1194" w:rsidP="002C6D94">
      <w:pPr>
        <w:pStyle w:val="3"/>
        <w:spacing w:line="240" w:lineRule="auto"/>
        <w:ind w:firstLine="567"/>
        <w:jc w:val="right"/>
        <w:rPr>
          <w:rFonts w:ascii="GHEA Grapalat" w:hAnsi="GHEA Grapalat" w:cs="Arial"/>
          <w:b/>
          <w:i w:val="0"/>
          <w:lang w:val="hy-AM"/>
        </w:rPr>
      </w:pPr>
      <w:r w:rsidRPr="002C6D94">
        <w:rPr>
          <w:rFonts w:ascii="GHEA Grapalat" w:hAnsi="GHEA Grapalat" w:cs="Sylfaen"/>
          <w:b/>
          <w:i w:val="0"/>
          <w:lang w:val="hy-AM"/>
        </w:rPr>
        <w:lastRenderedPageBreak/>
        <w:t>Հավելված</w:t>
      </w:r>
      <w:r w:rsidRPr="002C6D94">
        <w:rPr>
          <w:rFonts w:ascii="GHEA Grapalat" w:hAnsi="GHEA Grapalat" w:cs="Arial"/>
          <w:b/>
          <w:i w:val="0"/>
          <w:lang w:val="hy-AM"/>
        </w:rPr>
        <w:t xml:space="preserve"> 1.2**</w:t>
      </w:r>
    </w:p>
    <w:p w14:paraId="6067B0FE" w14:textId="11828299" w:rsidR="00BF1194" w:rsidRPr="002C6D94" w:rsidRDefault="00F95C04" w:rsidP="002C6D94">
      <w:pPr>
        <w:pStyle w:val="31"/>
        <w:spacing w:line="240" w:lineRule="auto"/>
        <w:jc w:val="right"/>
        <w:rPr>
          <w:rFonts w:ascii="GHEA Grapalat" w:hAnsi="GHEA Grapalat" w:cs="Arial"/>
          <w:b/>
          <w:lang w:val="hy-AM"/>
        </w:rPr>
      </w:pPr>
      <w:r w:rsidRPr="002C6D94">
        <w:rPr>
          <w:rFonts w:ascii="GHEA Grapalat" w:hAnsi="GHEA Grapalat"/>
          <w:b/>
          <w:lang w:val="hy-AM"/>
        </w:rPr>
        <w:t>ՀՀԱՄՄՀ ՆԱՐՏՄ ԳՀԱՊՁԲ-23/1</w:t>
      </w:r>
      <w:r w:rsidR="00BF1194" w:rsidRPr="002C6D94">
        <w:rPr>
          <w:rFonts w:ascii="GHEA Grapalat" w:hAnsi="GHEA Grapalat"/>
          <w:b/>
          <w:lang w:val="hy-AM"/>
        </w:rPr>
        <w:t xml:space="preserve">  </w:t>
      </w:r>
      <w:r w:rsidR="00BF1194" w:rsidRPr="002C6D94">
        <w:rPr>
          <w:rFonts w:ascii="GHEA Grapalat" w:hAnsi="GHEA Grapalat" w:cs="Sylfaen"/>
          <w:b/>
          <w:lang w:val="hy-AM"/>
        </w:rPr>
        <w:t>ծածկագրով</w:t>
      </w:r>
    </w:p>
    <w:p w14:paraId="04FDDE3D" w14:textId="14644DD6" w:rsidR="00BF1194" w:rsidRPr="002C6D94" w:rsidRDefault="00040653" w:rsidP="002C6D94">
      <w:pPr>
        <w:pStyle w:val="31"/>
        <w:spacing w:line="240" w:lineRule="auto"/>
        <w:jc w:val="right"/>
        <w:rPr>
          <w:rFonts w:ascii="GHEA Grapalat" w:hAnsi="GHEA Grapalat" w:cs="Arial"/>
          <w:b/>
          <w:lang w:val="hy-AM"/>
        </w:rPr>
      </w:pPr>
      <w:r w:rsidRPr="002C6D94">
        <w:rPr>
          <w:rFonts w:ascii="GHEA Grapalat" w:hAnsi="GHEA Grapalat" w:cs="Sylfaen"/>
          <w:b/>
          <w:lang w:val="hy-AM"/>
        </w:rPr>
        <w:t>գնանշման հարցման</w:t>
      </w:r>
      <w:r w:rsidR="00BF1194" w:rsidRPr="002C6D94">
        <w:rPr>
          <w:rFonts w:ascii="GHEA Grapalat" w:hAnsi="GHEA Grapalat" w:cs="Arial"/>
          <w:b/>
          <w:lang w:val="hy-AM"/>
        </w:rPr>
        <w:t xml:space="preserve"> </w:t>
      </w:r>
      <w:r w:rsidR="00BF1194" w:rsidRPr="002C6D94">
        <w:rPr>
          <w:rFonts w:ascii="GHEA Grapalat" w:hAnsi="GHEA Grapalat" w:cs="Sylfaen"/>
          <w:b/>
          <w:lang w:val="hy-AM"/>
        </w:rPr>
        <w:t>հրավերի</w:t>
      </w:r>
    </w:p>
    <w:p w14:paraId="1A437519" w14:textId="77777777" w:rsidR="00BF1194" w:rsidRPr="002C6D94" w:rsidRDefault="00BF1194" w:rsidP="002C6D94">
      <w:pPr>
        <w:pStyle w:val="31"/>
        <w:spacing w:line="240" w:lineRule="auto"/>
        <w:ind w:firstLine="0"/>
        <w:jc w:val="right"/>
        <w:rPr>
          <w:rFonts w:ascii="GHEA Grapalat" w:hAnsi="GHEA Grapalat"/>
          <w:b/>
          <w:lang w:val="hy-AM"/>
        </w:rPr>
      </w:pPr>
    </w:p>
    <w:p w14:paraId="28EFF6A2" w14:textId="77777777" w:rsidR="00BF1194" w:rsidRPr="002C6D94" w:rsidRDefault="002929EF" w:rsidP="002C6D94">
      <w:pPr>
        <w:pStyle w:val="31"/>
        <w:spacing w:line="240" w:lineRule="auto"/>
        <w:ind w:firstLine="0"/>
        <w:jc w:val="center"/>
        <w:rPr>
          <w:rFonts w:ascii="GHEA Grapalat" w:hAnsi="GHEA Grapalat"/>
          <w:b/>
          <w:lang w:val="hy-AM"/>
        </w:rPr>
      </w:pPr>
      <w:r w:rsidRPr="002C6D94">
        <w:rPr>
          <w:rFonts w:ascii="GHEA Grapalat" w:hAnsi="GHEA Grapalat"/>
          <w:b/>
          <w:lang w:val="hy-AM"/>
        </w:rPr>
        <w:t>ՁԵՎ</w:t>
      </w:r>
    </w:p>
    <w:p w14:paraId="18D56152" w14:textId="77777777" w:rsidR="00BF1194" w:rsidRPr="002C6D94" w:rsidRDefault="00BF1194" w:rsidP="002C6D94">
      <w:pPr>
        <w:ind w:left="360" w:hanging="360"/>
        <w:jc w:val="center"/>
        <w:rPr>
          <w:rFonts w:ascii="GHEA Grapalat" w:eastAsia="GHEA Grapalat" w:hAnsi="GHEA Grapalat" w:cs="GHEA Grapalat"/>
          <w:lang w:val="hy-AM"/>
        </w:rPr>
      </w:pPr>
      <w:r w:rsidRPr="002C6D94">
        <w:rPr>
          <w:rFonts w:ascii="GHEA Grapalat" w:eastAsia="GHEA Grapalat" w:hAnsi="GHEA Grapalat" w:cs="GHEA Grapalat"/>
          <w:lang w:val="hy-AM"/>
        </w:rPr>
        <w:t xml:space="preserve">ԻՐԱԿԱՆ ՇԱՀԱՌՈՒՆԵՐԻ ՎԵՐԱԲԵՐՅԱԼ </w:t>
      </w:r>
      <w:r w:rsidR="002929EF" w:rsidRPr="002C6D94">
        <w:rPr>
          <w:rFonts w:ascii="GHEA Grapalat" w:eastAsia="GHEA Grapalat" w:hAnsi="GHEA Grapalat" w:cs="GHEA Grapalat"/>
          <w:lang w:val="hy-AM"/>
        </w:rPr>
        <w:t>ՀԱՅՏԱՐԱՐԱԳՐԻ</w:t>
      </w:r>
    </w:p>
    <w:p w14:paraId="4D0350AB" w14:textId="77777777" w:rsidR="00BF1194" w:rsidRPr="002C6D94" w:rsidRDefault="00BF1194" w:rsidP="002C6D94">
      <w:pPr>
        <w:ind w:left="360" w:hanging="360"/>
        <w:jc w:val="center"/>
        <w:rPr>
          <w:rFonts w:ascii="GHEA Grapalat" w:eastAsia="GHEA Grapalat" w:hAnsi="GHEA Grapalat" w:cs="GHEA Grapalat"/>
          <w:lang w:val="hy-AM"/>
        </w:rPr>
      </w:pPr>
    </w:p>
    <w:p w14:paraId="133A8DB6" w14:textId="77777777" w:rsidR="00BF1194" w:rsidRPr="002C6D94" w:rsidRDefault="00BF1194" w:rsidP="002C6D94">
      <w:pPr>
        <w:numPr>
          <w:ilvl w:val="0"/>
          <w:numId w:val="28"/>
        </w:numPr>
        <w:pBdr>
          <w:top w:val="nil"/>
          <w:left w:val="nil"/>
          <w:bottom w:val="nil"/>
          <w:right w:val="nil"/>
          <w:between w:val="nil"/>
        </w:pBdr>
        <w:rPr>
          <w:rFonts w:ascii="GHEA Grapalat" w:eastAsia="GHEA Grapalat" w:hAnsi="GHEA Grapalat" w:cs="GHEA Grapalat"/>
          <w:b/>
        </w:rPr>
      </w:pPr>
      <w:r w:rsidRPr="002C6D94">
        <w:rPr>
          <w:rFonts w:ascii="GHEA Grapalat" w:eastAsia="GHEA Grapalat" w:hAnsi="GHEA Grapalat" w:cs="GHEA Grapalat"/>
          <w:b/>
        </w:rPr>
        <w:t>Կազմակերպությունը</w:t>
      </w:r>
    </w:p>
    <w:p w14:paraId="485B2D93" w14:textId="77777777" w:rsidR="00BF1194" w:rsidRPr="002C6D94" w:rsidRDefault="00BF1194" w:rsidP="002C6D94">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r w:rsidRPr="002C6D94">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75CAFB21" w14:textId="77777777" w:rsidTr="00D004EB">
        <w:tc>
          <w:tcPr>
            <w:tcW w:w="5935" w:type="dxa"/>
            <w:shd w:val="clear" w:color="auto" w:fill="D9E2F3"/>
            <w:vAlign w:val="center"/>
          </w:tcPr>
          <w:p w14:paraId="6CF02B8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w:t>
            </w:r>
          </w:p>
        </w:tc>
        <w:tc>
          <w:tcPr>
            <w:tcW w:w="4230" w:type="dxa"/>
            <w:vAlign w:val="center"/>
          </w:tcPr>
          <w:p w14:paraId="54C3C78B" w14:textId="77777777" w:rsidR="00BF1194" w:rsidRPr="002C6D94" w:rsidRDefault="00BF1194" w:rsidP="002C6D94">
            <w:pPr>
              <w:rPr>
                <w:rFonts w:ascii="GHEA Grapalat" w:eastAsia="GHEA Grapalat" w:hAnsi="GHEA Grapalat" w:cs="GHEA Grapalat"/>
              </w:rPr>
            </w:pPr>
          </w:p>
        </w:tc>
      </w:tr>
      <w:tr w:rsidR="00BF1194" w:rsidRPr="002C6D94" w14:paraId="0EFE8EE4" w14:textId="77777777" w:rsidTr="00D004EB">
        <w:tc>
          <w:tcPr>
            <w:tcW w:w="5935" w:type="dxa"/>
            <w:shd w:val="clear" w:color="auto" w:fill="D9E2F3"/>
            <w:vAlign w:val="center"/>
          </w:tcPr>
          <w:p w14:paraId="071126D0"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 լատինատառ</w:t>
            </w:r>
          </w:p>
        </w:tc>
        <w:tc>
          <w:tcPr>
            <w:tcW w:w="4230" w:type="dxa"/>
            <w:vAlign w:val="center"/>
          </w:tcPr>
          <w:p w14:paraId="380ABCED" w14:textId="77777777" w:rsidR="00BF1194" w:rsidRPr="002C6D94" w:rsidRDefault="00BF1194" w:rsidP="002C6D94">
            <w:pPr>
              <w:rPr>
                <w:rFonts w:ascii="GHEA Grapalat" w:eastAsia="GHEA Grapalat" w:hAnsi="GHEA Grapalat" w:cs="GHEA Grapalat"/>
              </w:rPr>
            </w:pPr>
          </w:p>
        </w:tc>
      </w:tr>
      <w:tr w:rsidR="00BF1194" w:rsidRPr="002C6D94" w14:paraId="401CF417" w14:textId="77777777" w:rsidTr="00D004EB">
        <w:tc>
          <w:tcPr>
            <w:tcW w:w="5935" w:type="dxa"/>
            <w:shd w:val="clear" w:color="auto" w:fill="D9E2F3"/>
            <w:vAlign w:val="center"/>
          </w:tcPr>
          <w:p w14:paraId="56BC7C8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Պետական գրանցման համարը</w:t>
            </w:r>
          </w:p>
        </w:tc>
        <w:tc>
          <w:tcPr>
            <w:tcW w:w="4230" w:type="dxa"/>
            <w:vAlign w:val="center"/>
          </w:tcPr>
          <w:p w14:paraId="1802D7C9" w14:textId="77777777" w:rsidR="00BF1194" w:rsidRPr="002C6D94" w:rsidRDefault="00BF1194" w:rsidP="002C6D94">
            <w:pPr>
              <w:rPr>
                <w:rFonts w:ascii="GHEA Grapalat" w:eastAsia="GHEA Grapalat" w:hAnsi="GHEA Grapalat" w:cs="GHEA Grapalat"/>
              </w:rPr>
            </w:pPr>
          </w:p>
        </w:tc>
      </w:tr>
      <w:tr w:rsidR="00BF1194" w:rsidRPr="002C6D94" w14:paraId="0631A8EE" w14:textId="77777777" w:rsidTr="00D004EB">
        <w:tc>
          <w:tcPr>
            <w:tcW w:w="5935" w:type="dxa"/>
            <w:shd w:val="clear" w:color="auto" w:fill="D9E2F3"/>
            <w:vAlign w:val="center"/>
          </w:tcPr>
          <w:p w14:paraId="31CCE76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օրը, ամիսը, տարին</w:t>
            </w:r>
          </w:p>
        </w:tc>
        <w:tc>
          <w:tcPr>
            <w:tcW w:w="4230" w:type="dxa"/>
            <w:vAlign w:val="center"/>
          </w:tcPr>
          <w:p w14:paraId="1CD72EF8" w14:textId="77777777" w:rsidR="00BF1194" w:rsidRPr="002C6D94" w:rsidRDefault="00BF1194" w:rsidP="002C6D94">
            <w:pPr>
              <w:rPr>
                <w:rFonts w:ascii="GHEA Grapalat" w:eastAsia="GHEA Grapalat" w:hAnsi="GHEA Grapalat" w:cs="GHEA Grapalat"/>
              </w:rPr>
            </w:pPr>
          </w:p>
        </w:tc>
      </w:tr>
      <w:tr w:rsidR="00BF1194" w:rsidRPr="002C6D94" w14:paraId="55BA773D" w14:textId="77777777" w:rsidTr="00D004EB">
        <w:tc>
          <w:tcPr>
            <w:tcW w:w="5935" w:type="dxa"/>
            <w:shd w:val="clear" w:color="auto" w:fill="D9E2F3"/>
            <w:vAlign w:val="center"/>
          </w:tcPr>
          <w:p w14:paraId="3A2A54D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հասցեն</w:t>
            </w:r>
          </w:p>
        </w:tc>
        <w:tc>
          <w:tcPr>
            <w:tcW w:w="4230" w:type="dxa"/>
            <w:vAlign w:val="center"/>
          </w:tcPr>
          <w:p w14:paraId="05061759" w14:textId="77777777" w:rsidR="00BF1194" w:rsidRPr="002C6D94" w:rsidRDefault="00BF1194" w:rsidP="002C6D94">
            <w:pPr>
              <w:rPr>
                <w:rFonts w:ascii="GHEA Grapalat" w:eastAsia="GHEA Grapalat" w:hAnsi="GHEA Grapalat" w:cs="GHEA Grapalat"/>
              </w:rPr>
            </w:pPr>
          </w:p>
        </w:tc>
      </w:tr>
      <w:tr w:rsidR="00BF1194" w:rsidRPr="002C6D94" w14:paraId="1784FD9A" w14:textId="77777777" w:rsidTr="00D004EB">
        <w:tc>
          <w:tcPr>
            <w:tcW w:w="5935" w:type="dxa"/>
            <w:shd w:val="clear" w:color="auto" w:fill="D9E2F3"/>
            <w:vAlign w:val="center"/>
          </w:tcPr>
          <w:p w14:paraId="6D7D4B0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պետությունը</w:t>
            </w:r>
          </w:p>
        </w:tc>
        <w:tc>
          <w:tcPr>
            <w:tcW w:w="4230" w:type="dxa"/>
            <w:vAlign w:val="center"/>
          </w:tcPr>
          <w:p w14:paraId="7AB54780" w14:textId="77777777" w:rsidR="00BF1194" w:rsidRPr="002C6D94" w:rsidRDefault="00BF1194" w:rsidP="002C6D94">
            <w:pPr>
              <w:rPr>
                <w:rFonts w:ascii="GHEA Grapalat" w:eastAsia="GHEA Grapalat" w:hAnsi="GHEA Grapalat" w:cs="GHEA Grapalat"/>
              </w:rPr>
            </w:pPr>
          </w:p>
        </w:tc>
      </w:tr>
      <w:tr w:rsidR="00BF1194" w:rsidRPr="002C6D94" w14:paraId="07FD708E" w14:textId="77777777" w:rsidTr="00D004EB">
        <w:tc>
          <w:tcPr>
            <w:tcW w:w="5935" w:type="dxa"/>
            <w:shd w:val="clear" w:color="auto" w:fill="D9E2F3"/>
            <w:vAlign w:val="center"/>
          </w:tcPr>
          <w:p w14:paraId="6401B969"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Գործադիր մարմնի ղեկավարի անունը և ազգանունը</w:t>
            </w:r>
          </w:p>
        </w:tc>
        <w:tc>
          <w:tcPr>
            <w:tcW w:w="4230" w:type="dxa"/>
            <w:vAlign w:val="center"/>
          </w:tcPr>
          <w:p w14:paraId="3132E163" w14:textId="77777777" w:rsidR="00BF1194" w:rsidRPr="002C6D94" w:rsidRDefault="00BF1194" w:rsidP="002C6D94">
            <w:pPr>
              <w:rPr>
                <w:rFonts w:ascii="GHEA Grapalat" w:eastAsia="GHEA Grapalat" w:hAnsi="GHEA Grapalat" w:cs="GHEA Grapalat"/>
              </w:rPr>
            </w:pPr>
          </w:p>
        </w:tc>
      </w:tr>
    </w:tbl>
    <w:p w14:paraId="20D3A60B"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392B157A" w14:textId="77777777" w:rsidTr="00D004EB">
        <w:tc>
          <w:tcPr>
            <w:tcW w:w="5935" w:type="dxa"/>
            <w:shd w:val="clear" w:color="auto" w:fill="D9E2F3"/>
            <w:vAlign w:val="center"/>
          </w:tcPr>
          <w:p w14:paraId="7295BF25"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Հայտարարագիրը ներկայացնող անձի անունը և ազգանունը</w:t>
            </w:r>
          </w:p>
        </w:tc>
        <w:tc>
          <w:tcPr>
            <w:tcW w:w="4230" w:type="dxa"/>
            <w:vAlign w:val="center"/>
          </w:tcPr>
          <w:p w14:paraId="75D2F5C2" w14:textId="77777777" w:rsidR="00BF1194" w:rsidRPr="002C6D94" w:rsidRDefault="00BF1194" w:rsidP="002C6D94">
            <w:pPr>
              <w:rPr>
                <w:rFonts w:ascii="GHEA Grapalat" w:eastAsia="GHEA Grapalat" w:hAnsi="GHEA Grapalat" w:cs="GHEA Grapalat"/>
              </w:rPr>
            </w:pPr>
          </w:p>
        </w:tc>
      </w:tr>
      <w:tr w:rsidR="00BF1194" w:rsidRPr="002C6D94" w14:paraId="393C7CC2" w14:textId="77777777" w:rsidTr="00D004EB">
        <w:tc>
          <w:tcPr>
            <w:tcW w:w="5935" w:type="dxa"/>
            <w:shd w:val="clear" w:color="auto" w:fill="D9E2F3"/>
            <w:vAlign w:val="center"/>
          </w:tcPr>
          <w:p w14:paraId="44E3C8D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Հայտարարագիրը ներկայացնող անձի պաշտոնը</w:t>
            </w:r>
          </w:p>
        </w:tc>
        <w:tc>
          <w:tcPr>
            <w:tcW w:w="4230" w:type="dxa"/>
            <w:vAlign w:val="center"/>
          </w:tcPr>
          <w:p w14:paraId="719D43BC" w14:textId="77777777" w:rsidR="00BF1194" w:rsidRPr="002C6D94" w:rsidRDefault="00BF1194" w:rsidP="002C6D94">
            <w:pPr>
              <w:rPr>
                <w:rFonts w:ascii="GHEA Grapalat" w:eastAsia="GHEA Grapalat" w:hAnsi="GHEA Grapalat" w:cs="GHEA Grapalat"/>
              </w:rPr>
            </w:pPr>
          </w:p>
        </w:tc>
      </w:tr>
    </w:tbl>
    <w:p w14:paraId="608AE2E2"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Հայտարարագրի ներկայացումը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1264C332" w14:textId="77777777" w:rsidTr="00D004EB">
        <w:tc>
          <w:tcPr>
            <w:tcW w:w="5935" w:type="dxa"/>
            <w:shd w:val="clear" w:color="auto" w:fill="D9E2F3"/>
            <w:vAlign w:val="center"/>
          </w:tcPr>
          <w:p w14:paraId="4B2EF216"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Հայտարարագրի ստորագրման օրը, ամիսը, տարին</w:t>
            </w:r>
          </w:p>
        </w:tc>
        <w:tc>
          <w:tcPr>
            <w:tcW w:w="4230" w:type="dxa"/>
            <w:vAlign w:val="center"/>
          </w:tcPr>
          <w:p w14:paraId="630A04BD" w14:textId="77777777" w:rsidR="00BF1194" w:rsidRPr="002C6D94" w:rsidRDefault="00BF1194" w:rsidP="002C6D94">
            <w:pPr>
              <w:rPr>
                <w:rFonts w:ascii="GHEA Grapalat" w:eastAsia="GHEA Grapalat" w:hAnsi="GHEA Grapalat" w:cs="GHEA Grapalat"/>
              </w:rPr>
            </w:pPr>
          </w:p>
        </w:tc>
      </w:tr>
      <w:tr w:rsidR="00BF1194" w:rsidRPr="002C6D94" w14:paraId="100D6BFC" w14:textId="77777777" w:rsidTr="00D004EB">
        <w:tc>
          <w:tcPr>
            <w:tcW w:w="5935" w:type="dxa"/>
            <w:shd w:val="clear" w:color="auto" w:fill="D9E2F3"/>
            <w:vAlign w:val="center"/>
          </w:tcPr>
          <w:p w14:paraId="3EA1044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Հայտարարագրի էջերի քանակը</w:t>
            </w:r>
          </w:p>
        </w:tc>
        <w:tc>
          <w:tcPr>
            <w:tcW w:w="4230" w:type="dxa"/>
            <w:vAlign w:val="center"/>
          </w:tcPr>
          <w:p w14:paraId="422E94C0" w14:textId="77777777" w:rsidR="00BF1194" w:rsidRPr="002C6D94" w:rsidRDefault="00BF1194" w:rsidP="002C6D94">
            <w:pPr>
              <w:rPr>
                <w:rFonts w:ascii="GHEA Grapalat" w:eastAsia="GHEA Grapalat" w:hAnsi="GHEA Grapalat" w:cs="GHEA Grapalat"/>
              </w:rPr>
            </w:pPr>
          </w:p>
        </w:tc>
      </w:tr>
      <w:tr w:rsidR="00BF1194" w:rsidRPr="002C6D94" w14:paraId="37163C56" w14:textId="77777777" w:rsidTr="00D004EB">
        <w:tc>
          <w:tcPr>
            <w:tcW w:w="5935" w:type="dxa"/>
            <w:shd w:val="clear" w:color="auto" w:fill="D9E2F3"/>
            <w:vAlign w:val="center"/>
          </w:tcPr>
          <w:p w14:paraId="6DF45B0A"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Հայտարարագիրը ներկայացնող անձի ստորագրությունը</w:t>
            </w:r>
          </w:p>
        </w:tc>
        <w:tc>
          <w:tcPr>
            <w:tcW w:w="4230" w:type="dxa"/>
            <w:vAlign w:val="center"/>
          </w:tcPr>
          <w:p w14:paraId="52558D30" w14:textId="77777777" w:rsidR="00BF1194" w:rsidRPr="002C6D94" w:rsidRDefault="00BF1194" w:rsidP="002C6D94">
            <w:pPr>
              <w:rPr>
                <w:rFonts w:ascii="GHEA Grapalat" w:eastAsia="GHEA Grapalat" w:hAnsi="GHEA Grapalat" w:cs="GHEA Grapalat"/>
              </w:rPr>
            </w:pPr>
          </w:p>
        </w:tc>
      </w:tr>
    </w:tbl>
    <w:p w14:paraId="6B15772C" w14:textId="77777777" w:rsidR="00BF1194" w:rsidRPr="002C6D94" w:rsidRDefault="00BF1194" w:rsidP="002C6D94">
      <w:pPr>
        <w:rPr>
          <w:rFonts w:ascii="GHEA Grapalat" w:eastAsia="GHEA Grapalat" w:hAnsi="GHEA Grapalat" w:cs="GHEA Grapalat"/>
        </w:rPr>
      </w:pPr>
    </w:p>
    <w:p w14:paraId="0BDFD392" w14:textId="77777777" w:rsidR="00BF1194" w:rsidRPr="002C6D94" w:rsidRDefault="00BF1194" w:rsidP="002C6D94">
      <w:pPr>
        <w:numPr>
          <w:ilvl w:val="0"/>
          <w:numId w:val="28"/>
        </w:numPr>
        <w:pBdr>
          <w:top w:val="nil"/>
          <w:left w:val="nil"/>
          <w:bottom w:val="nil"/>
          <w:right w:val="nil"/>
          <w:between w:val="nil"/>
        </w:pBdr>
        <w:spacing w:after="160"/>
        <w:rPr>
          <w:rFonts w:ascii="GHEA Grapalat" w:eastAsia="GHEA Grapalat" w:hAnsi="GHEA Grapalat" w:cs="GHEA Grapalat"/>
        </w:rPr>
      </w:pPr>
      <w:r w:rsidRPr="002C6D94">
        <w:rPr>
          <w:rFonts w:ascii="GHEA Grapalat" w:eastAsia="GHEA Grapalat" w:hAnsi="GHEA Grapalat" w:cs="GHEA Grapalat"/>
          <w:b/>
        </w:rPr>
        <w:t>Բաժնետոմսերի</w:t>
      </w:r>
      <w:r w:rsidRPr="002C6D94">
        <w:rPr>
          <w:rFonts w:ascii="GHEA Grapalat" w:eastAsia="GHEA Grapalat" w:hAnsi="GHEA Grapalat" w:cs="GHEA Grapalat"/>
        </w:rPr>
        <w:t xml:space="preserve"> </w:t>
      </w:r>
      <w:r w:rsidRPr="002C6D94">
        <w:rPr>
          <w:rFonts w:ascii="GHEA Grapalat" w:eastAsia="GHEA Grapalat" w:hAnsi="GHEA Grapalat" w:cs="GHEA Grapalat"/>
          <w:b/>
        </w:rPr>
        <w:t>ցուցակման տվյալները</w:t>
      </w:r>
    </w:p>
    <w:p w14:paraId="24C4506C"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3278EDC0" w14:textId="77777777" w:rsidTr="00D004EB">
        <w:tc>
          <w:tcPr>
            <w:tcW w:w="5935" w:type="dxa"/>
            <w:shd w:val="clear" w:color="auto" w:fill="D9E2F3"/>
            <w:vAlign w:val="center"/>
          </w:tcPr>
          <w:p w14:paraId="1A4E048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Ֆոնդային բորսայի անվանումը</w:t>
            </w:r>
          </w:p>
        </w:tc>
        <w:tc>
          <w:tcPr>
            <w:tcW w:w="4230" w:type="dxa"/>
            <w:vAlign w:val="center"/>
          </w:tcPr>
          <w:p w14:paraId="3E112303" w14:textId="77777777" w:rsidR="00BF1194" w:rsidRPr="002C6D94" w:rsidRDefault="00BF1194" w:rsidP="002C6D94">
            <w:pPr>
              <w:rPr>
                <w:rFonts w:ascii="GHEA Grapalat" w:eastAsia="GHEA Grapalat" w:hAnsi="GHEA Grapalat" w:cs="GHEA Grapalat"/>
              </w:rPr>
            </w:pPr>
          </w:p>
        </w:tc>
      </w:tr>
      <w:tr w:rsidR="00BF1194" w:rsidRPr="002C6D94" w14:paraId="7289833A" w14:textId="77777777" w:rsidTr="00D004EB">
        <w:tc>
          <w:tcPr>
            <w:tcW w:w="5935" w:type="dxa"/>
            <w:shd w:val="clear" w:color="auto" w:fill="D9E2F3"/>
            <w:vAlign w:val="center"/>
          </w:tcPr>
          <w:p w14:paraId="6445B969"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Հղումը բորսայում առկա փաստաթղթերին</w:t>
            </w:r>
          </w:p>
        </w:tc>
        <w:tc>
          <w:tcPr>
            <w:tcW w:w="4230" w:type="dxa"/>
            <w:vAlign w:val="center"/>
          </w:tcPr>
          <w:p w14:paraId="61E6E91A" w14:textId="77777777" w:rsidR="00BF1194" w:rsidRPr="002C6D94" w:rsidRDefault="00BF1194" w:rsidP="002C6D94">
            <w:pPr>
              <w:rPr>
                <w:rFonts w:ascii="GHEA Grapalat" w:eastAsia="GHEA Grapalat" w:hAnsi="GHEA Grapalat" w:cs="GHEA Grapalat"/>
              </w:rPr>
            </w:pPr>
          </w:p>
        </w:tc>
      </w:tr>
    </w:tbl>
    <w:p w14:paraId="207C40C8"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Կազմակերպությունը վերահսկող իրավաբանական անձի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0F3A6A96" w14:textId="77777777" w:rsidTr="00D004EB">
        <w:tc>
          <w:tcPr>
            <w:tcW w:w="5935" w:type="dxa"/>
            <w:shd w:val="clear" w:color="auto" w:fill="D9E2F3"/>
            <w:vAlign w:val="center"/>
          </w:tcPr>
          <w:p w14:paraId="59CE041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w:t>
            </w:r>
          </w:p>
        </w:tc>
        <w:tc>
          <w:tcPr>
            <w:tcW w:w="4230" w:type="dxa"/>
            <w:vAlign w:val="center"/>
          </w:tcPr>
          <w:p w14:paraId="4F807CA3" w14:textId="77777777" w:rsidR="00BF1194" w:rsidRPr="002C6D94" w:rsidRDefault="00BF1194" w:rsidP="002C6D94">
            <w:pPr>
              <w:rPr>
                <w:rFonts w:ascii="GHEA Grapalat" w:eastAsia="GHEA Grapalat" w:hAnsi="GHEA Grapalat" w:cs="GHEA Grapalat"/>
              </w:rPr>
            </w:pPr>
          </w:p>
        </w:tc>
      </w:tr>
      <w:tr w:rsidR="00BF1194" w:rsidRPr="002C6D94" w14:paraId="5B582A8A" w14:textId="77777777" w:rsidTr="00D004EB">
        <w:tc>
          <w:tcPr>
            <w:tcW w:w="5935" w:type="dxa"/>
            <w:shd w:val="clear" w:color="auto" w:fill="D9E2F3"/>
            <w:vAlign w:val="center"/>
          </w:tcPr>
          <w:p w14:paraId="4F17A926"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 լատինատառ</w:t>
            </w:r>
          </w:p>
        </w:tc>
        <w:tc>
          <w:tcPr>
            <w:tcW w:w="4230" w:type="dxa"/>
            <w:vAlign w:val="center"/>
          </w:tcPr>
          <w:p w14:paraId="59C0FA88" w14:textId="77777777" w:rsidR="00BF1194" w:rsidRPr="002C6D94" w:rsidRDefault="00BF1194" w:rsidP="002C6D94">
            <w:pPr>
              <w:rPr>
                <w:rFonts w:ascii="GHEA Grapalat" w:eastAsia="GHEA Grapalat" w:hAnsi="GHEA Grapalat" w:cs="GHEA Grapalat"/>
              </w:rPr>
            </w:pPr>
          </w:p>
        </w:tc>
      </w:tr>
      <w:tr w:rsidR="00BF1194" w:rsidRPr="002C6D94" w14:paraId="51BA351D" w14:textId="77777777" w:rsidTr="00D004EB">
        <w:tc>
          <w:tcPr>
            <w:tcW w:w="5935" w:type="dxa"/>
            <w:shd w:val="clear" w:color="auto" w:fill="D9E2F3"/>
            <w:vAlign w:val="center"/>
          </w:tcPr>
          <w:p w14:paraId="6064E8F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Պետական գրանցման համարը</w:t>
            </w:r>
          </w:p>
        </w:tc>
        <w:tc>
          <w:tcPr>
            <w:tcW w:w="4230" w:type="dxa"/>
            <w:vAlign w:val="center"/>
          </w:tcPr>
          <w:p w14:paraId="1A4B3197" w14:textId="77777777" w:rsidR="00BF1194" w:rsidRPr="002C6D94" w:rsidRDefault="00BF1194" w:rsidP="002C6D94">
            <w:pPr>
              <w:rPr>
                <w:rFonts w:ascii="GHEA Grapalat" w:eastAsia="GHEA Grapalat" w:hAnsi="GHEA Grapalat" w:cs="GHEA Grapalat"/>
              </w:rPr>
            </w:pPr>
          </w:p>
        </w:tc>
      </w:tr>
      <w:tr w:rsidR="00BF1194" w:rsidRPr="002C6D94" w14:paraId="349BFFDE" w14:textId="77777777" w:rsidTr="00D004EB">
        <w:tc>
          <w:tcPr>
            <w:tcW w:w="5935" w:type="dxa"/>
            <w:shd w:val="clear" w:color="auto" w:fill="D9E2F3"/>
            <w:vAlign w:val="center"/>
          </w:tcPr>
          <w:p w14:paraId="6F946968"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օրը, ամիսը, տարին</w:t>
            </w:r>
          </w:p>
        </w:tc>
        <w:tc>
          <w:tcPr>
            <w:tcW w:w="4230" w:type="dxa"/>
            <w:vAlign w:val="center"/>
          </w:tcPr>
          <w:p w14:paraId="2B9CACC0" w14:textId="77777777" w:rsidR="00BF1194" w:rsidRPr="002C6D94" w:rsidRDefault="00BF1194" w:rsidP="002C6D94">
            <w:pPr>
              <w:rPr>
                <w:rFonts w:ascii="GHEA Grapalat" w:eastAsia="GHEA Grapalat" w:hAnsi="GHEA Grapalat" w:cs="GHEA Grapalat"/>
              </w:rPr>
            </w:pPr>
          </w:p>
        </w:tc>
      </w:tr>
      <w:tr w:rsidR="00BF1194" w:rsidRPr="002C6D94" w14:paraId="5FF0D286" w14:textId="77777777" w:rsidTr="00D004EB">
        <w:tc>
          <w:tcPr>
            <w:tcW w:w="5935" w:type="dxa"/>
            <w:shd w:val="clear" w:color="auto" w:fill="D9E2F3"/>
            <w:vAlign w:val="center"/>
          </w:tcPr>
          <w:p w14:paraId="5FB3B160"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հասցեն</w:t>
            </w:r>
          </w:p>
        </w:tc>
        <w:tc>
          <w:tcPr>
            <w:tcW w:w="4230" w:type="dxa"/>
            <w:vAlign w:val="center"/>
          </w:tcPr>
          <w:p w14:paraId="0BA8A5E4" w14:textId="77777777" w:rsidR="00BF1194" w:rsidRPr="002C6D94" w:rsidRDefault="00BF1194" w:rsidP="002C6D94">
            <w:pPr>
              <w:rPr>
                <w:rFonts w:ascii="GHEA Grapalat" w:eastAsia="GHEA Grapalat" w:hAnsi="GHEA Grapalat" w:cs="GHEA Grapalat"/>
              </w:rPr>
            </w:pPr>
          </w:p>
        </w:tc>
      </w:tr>
      <w:tr w:rsidR="00BF1194" w:rsidRPr="002C6D94" w14:paraId="6AF1B0D7" w14:textId="77777777" w:rsidTr="00D004EB">
        <w:tc>
          <w:tcPr>
            <w:tcW w:w="5935" w:type="dxa"/>
            <w:shd w:val="clear" w:color="auto" w:fill="D9E2F3"/>
            <w:vAlign w:val="center"/>
          </w:tcPr>
          <w:p w14:paraId="34C94F7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պետությունը</w:t>
            </w:r>
          </w:p>
        </w:tc>
        <w:tc>
          <w:tcPr>
            <w:tcW w:w="4230" w:type="dxa"/>
            <w:vAlign w:val="center"/>
          </w:tcPr>
          <w:p w14:paraId="29F9B06B" w14:textId="77777777" w:rsidR="00BF1194" w:rsidRPr="002C6D94" w:rsidRDefault="00BF1194" w:rsidP="002C6D94">
            <w:pPr>
              <w:rPr>
                <w:rFonts w:ascii="GHEA Grapalat" w:eastAsia="GHEA Grapalat" w:hAnsi="GHEA Grapalat" w:cs="GHEA Grapalat"/>
              </w:rPr>
            </w:pPr>
          </w:p>
        </w:tc>
      </w:tr>
      <w:tr w:rsidR="00BF1194" w:rsidRPr="002C6D94" w14:paraId="3ACEAD3F" w14:textId="77777777" w:rsidTr="00D004EB">
        <w:tc>
          <w:tcPr>
            <w:tcW w:w="5935" w:type="dxa"/>
            <w:shd w:val="clear" w:color="auto" w:fill="D9E2F3"/>
            <w:vAlign w:val="center"/>
          </w:tcPr>
          <w:p w14:paraId="551A1C3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Գործադիր մարմնի ղեկավարի անունը և ազգանունը</w:t>
            </w:r>
          </w:p>
        </w:tc>
        <w:tc>
          <w:tcPr>
            <w:tcW w:w="4230" w:type="dxa"/>
            <w:vAlign w:val="center"/>
          </w:tcPr>
          <w:p w14:paraId="65BA6557" w14:textId="77777777" w:rsidR="00BF1194" w:rsidRPr="002C6D94" w:rsidRDefault="00BF1194" w:rsidP="002C6D94">
            <w:pPr>
              <w:rPr>
                <w:rFonts w:ascii="GHEA Grapalat" w:eastAsia="GHEA Grapalat" w:hAnsi="GHEA Grapalat" w:cs="GHEA Grapalat"/>
              </w:rPr>
            </w:pPr>
          </w:p>
        </w:tc>
      </w:tr>
    </w:tbl>
    <w:p w14:paraId="25D92048"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r w:rsidRPr="002C6D94">
        <w:rPr>
          <w:rFonts w:ascii="GHEA Grapalat" w:eastAsia="GHEA Grapalat" w:hAnsi="GHEA Grapalat" w:cs="GHEA Grapalat"/>
          <w:i/>
          <w:iCs/>
        </w:rPr>
        <w:lastRenderedPageBreak/>
        <w:t>Վերահսկողության մակարդակը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49EBD4E8" w14:textId="77777777" w:rsidTr="00D004EB">
        <w:tc>
          <w:tcPr>
            <w:tcW w:w="5935" w:type="dxa"/>
            <w:shd w:val="clear" w:color="auto" w:fill="D9E2F3"/>
            <w:vAlign w:val="center"/>
          </w:tcPr>
          <w:p w14:paraId="15B82E32"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չափը (%)</w:t>
            </w:r>
          </w:p>
        </w:tc>
        <w:tc>
          <w:tcPr>
            <w:tcW w:w="4230" w:type="dxa"/>
            <w:vAlign w:val="center"/>
          </w:tcPr>
          <w:p w14:paraId="55D0E4F1" w14:textId="77777777" w:rsidR="00BF1194" w:rsidRPr="002C6D94" w:rsidRDefault="00BF1194" w:rsidP="002C6D94">
            <w:pPr>
              <w:rPr>
                <w:rFonts w:ascii="GHEA Grapalat" w:eastAsia="GHEA Grapalat" w:hAnsi="GHEA Grapalat" w:cs="GHEA Grapalat"/>
              </w:rPr>
            </w:pPr>
          </w:p>
        </w:tc>
      </w:tr>
      <w:tr w:rsidR="00BF1194" w:rsidRPr="002C6D94" w14:paraId="20F56F34" w14:textId="77777777" w:rsidTr="00D004EB">
        <w:tc>
          <w:tcPr>
            <w:tcW w:w="5935" w:type="dxa"/>
            <w:shd w:val="clear" w:color="auto" w:fill="D9E2F3"/>
            <w:vAlign w:val="center"/>
          </w:tcPr>
          <w:p w14:paraId="77539C9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տեսակը</w:t>
            </w:r>
          </w:p>
        </w:tc>
        <w:tc>
          <w:tcPr>
            <w:tcW w:w="4230" w:type="dxa"/>
            <w:vAlign w:val="center"/>
          </w:tcPr>
          <w:p w14:paraId="5DAA9A81" w14:textId="77777777" w:rsidR="00BF1194" w:rsidRPr="002C6D94" w:rsidRDefault="00BF1194" w:rsidP="002C6D94">
            <w:pPr>
              <w:rPr>
                <w:rFonts w:ascii="GHEA Grapalat" w:eastAsia="GHEA Grapalat" w:hAnsi="GHEA Grapalat" w:cs="GHEA Grapalat"/>
              </w:rPr>
            </w:pPr>
            <w:r w:rsidRPr="002C6D94">
              <w:rPr>
                <w:rFonts w:ascii="MS Gothic" w:eastAsia="MS Gothic" w:hAnsi="MS Gothic" w:cs="GHEA Grapalat" w:hint="eastAsia"/>
              </w:rPr>
              <w:t>☐</w:t>
            </w:r>
            <w:r w:rsidRPr="002C6D94">
              <w:rPr>
                <w:rFonts w:ascii="GHEA Grapalat" w:eastAsia="GHEA Grapalat" w:hAnsi="GHEA Grapalat" w:cs="GHEA Grapalat"/>
              </w:rPr>
              <w:tab/>
              <w:t>Ուղղակի մասնակցություն</w:t>
            </w:r>
          </w:p>
          <w:p w14:paraId="74F61E4D" w14:textId="77777777" w:rsidR="00BF1194" w:rsidRPr="002C6D94" w:rsidRDefault="00BF1194" w:rsidP="002C6D94">
            <w:pPr>
              <w:rPr>
                <w:rFonts w:ascii="GHEA Grapalat" w:eastAsia="GHEA Grapalat" w:hAnsi="GHEA Grapalat" w:cs="GHEA Grapalat"/>
              </w:rPr>
            </w:pPr>
            <w:r w:rsidRPr="002C6D94">
              <w:rPr>
                <w:rFonts w:ascii="MS Gothic" w:eastAsia="MS Gothic" w:hAnsi="MS Gothic" w:cs="GHEA Grapalat" w:hint="eastAsia"/>
              </w:rPr>
              <w:t>☐</w:t>
            </w:r>
            <w:r w:rsidRPr="002C6D94">
              <w:rPr>
                <w:rFonts w:ascii="GHEA Grapalat" w:eastAsia="GHEA Grapalat" w:hAnsi="GHEA Grapalat" w:cs="GHEA Grapalat"/>
              </w:rPr>
              <w:tab/>
              <w:t>Անուղղակի մասնակցություն</w:t>
            </w:r>
          </w:p>
        </w:tc>
      </w:tr>
    </w:tbl>
    <w:p w14:paraId="02B7E1DB" w14:textId="39F6C38A" w:rsidR="00BF1194" w:rsidRPr="002C6D94" w:rsidRDefault="00BF1194" w:rsidP="002C6D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2C6D94" w:rsidRDefault="00BF1194" w:rsidP="002C6D94">
      <w:pPr>
        <w:numPr>
          <w:ilvl w:val="0"/>
          <w:numId w:val="28"/>
        </w:numPr>
        <w:pBdr>
          <w:top w:val="nil"/>
          <w:left w:val="nil"/>
          <w:bottom w:val="nil"/>
          <w:right w:val="nil"/>
          <w:between w:val="nil"/>
        </w:pBdr>
        <w:rPr>
          <w:rFonts w:ascii="GHEA Grapalat" w:eastAsia="GHEA Grapalat" w:hAnsi="GHEA Grapalat" w:cs="GHEA Grapalat"/>
          <w:b/>
        </w:rPr>
      </w:pPr>
      <w:r w:rsidRPr="002C6D94">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Պետության կամ համայնքի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01832CC1" w14:textId="77777777" w:rsidTr="00D004EB">
        <w:tc>
          <w:tcPr>
            <w:tcW w:w="5935" w:type="dxa"/>
            <w:shd w:val="clear" w:color="auto" w:fill="D9E2F3"/>
            <w:vAlign w:val="center"/>
          </w:tcPr>
          <w:p w14:paraId="4D64C60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Պետության անվանումը</w:t>
            </w:r>
          </w:p>
        </w:tc>
        <w:tc>
          <w:tcPr>
            <w:tcW w:w="4230" w:type="dxa"/>
            <w:vAlign w:val="center"/>
          </w:tcPr>
          <w:p w14:paraId="2E0E9BFE" w14:textId="77777777" w:rsidR="00BF1194" w:rsidRPr="002C6D94" w:rsidRDefault="00BF1194" w:rsidP="002C6D94">
            <w:pPr>
              <w:rPr>
                <w:rFonts w:ascii="GHEA Grapalat" w:eastAsia="GHEA Grapalat" w:hAnsi="GHEA Grapalat" w:cs="GHEA Grapalat"/>
              </w:rPr>
            </w:pPr>
          </w:p>
        </w:tc>
      </w:tr>
      <w:tr w:rsidR="00BF1194" w:rsidRPr="002C6D94" w14:paraId="31135B36" w14:textId="77777777" w:rsidTr="00D004EB">
        <w:tc>
          <w:tcPr>
            <w:tcW w:w="5935" w:type="dxa"/>
            <w:shd w:val="clear" w:color="auto" w:fill="D9E2F3"/>
            <w:vAlign w:val="center"/>
          </w:tcPr>
          <w:p w14:paraId="2058948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Համայնքի անվանումը</w:t>
            </w:r>
          </w:p>
        </w:tc>
        <w:tc>
          <w:tcPr>
            <w:tcW w:w="4230" w:type="dxa"/>
            <w:vAlign w:val="center"/>
          </w:tcPr>
          <w:p w14:paraId="01478DB0" w14:textId="77777777" w:rsidR="00BF1194" w:rsidRPr="002C6D94" w:rsidRDefault="00BF1194" w:rsidP="002C6D94">
            <w:pPr>
              <w:rPr>
                <w:rFonts w:ascii="GHEA Grapalat" w:eastAsia="GHEA Grapalat" w:hAnsi="GHEA Grapalat" w:cs="GHEA Grapalat"/>
              </w:rPr>
            </w:pPr>
          </w:p>
        </w:tc>
      </w:tr>
      <w:tr w:rsidR="00BF1194" w:rsidRPr="002C6D94" w14:paraId="1FB7A5DE" w14:textId="77777777" w:rsidTr="00D004EB">
        <w:tc>
          <w:tcPr>
            <w:tcW w:w="5935" w:type="dxa"/>
            <w:shd w:val="clear" w:color="auto" w:fill="D9E2F3"/>
            <w:vAlign w:val="center"/>
          </w:tcPr>
          <w:p w14:paraId="4E9F06A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չափը (%)</w:t>
            </w:r>
          </w:p>
        </w:tc>
        <w:tc>
          <w:tcPr>
            <w:tcW w:w="4230" w:type="dxa"/>
            <w:vAlign w:val="center"/>
          </w:tcPr>
          <w:p w14:paraId="45CE8B02" w14:textId="77777777" w:rsidR="00BF1194" w:rsidRPr="002C6D94" w:rsidRDefault="00BF1194" w:rsidP="002C6D94">
            <w:pPr>
              <w:rPr>
                <w:rFonts w:ascii="GHEA Grapalat" w:eastAsia="GHEA Grapalat" w:hAnsi="GHEA Grapalat" w:cs="GHEA Grapalat"/>
              </w:rPr>
            </w:pPr>
          </w:p>
        </w:tc>
      </w:tr>
      <w:tr w:rsidR="00BF1194" w:rsidRPr="002C6D94" w14:paraId="16032E8E" w14:textId="77777777" w:rsidTr="00D004EB">
        <w:tc>
          <w:tcPr>
            <w:tcW w:w="5935" w:type="dxa"/>
            <w:shd w:val="clear" w:color="auto" w:fill="D9E2F3"/>
            <w:vAlign w:val="center"/>
          </w:tcPr>
          <w:p w14:paraId="6362FCD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տեսակը</w:t>
            </w:r>
          </w:p>
        </w:tc>
        <w:tc>
          <w:tcPr>
            <w:tcW w:w="4230" w:type="dxa"/>
            <w:vAlign w:val="center"/>
          </w:tcPr>
          <w:p w14:paraId="678A4048"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Ուղղակի մասնակցություն</w:t>
            </w:r>
          </w:p>
          <w:p w14:paraId="3DD1003E"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Անուղղակի մասնակցություն</w:t>
            </w:r>
          </w:p>
        </w:tc>
      </w:tr>
    </w:tbl>
    <w:p w14:paraId="131DC3DF"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Միջազգային կազմակերպության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5418D3CE" w14:textId="77777777" w:rsidTr="00D004EB">
        <w:tc>
          <w:tcPr>
            <w:tcW w:w="5935" w:type="dxa"/>
            <w:shd w:val="clear" w:color="auto" w:fill="D9E2F3"/>
            <w:vAlign w:val="center"/>
          </w:tcPr>
          <w:p w14:paraId="77F00405"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Միջազգային կազմակերպության անվանումը</w:t>
            </w:r>
          </w:p>
        </w:tc>
        <w:tc>
          <w:tcPr>
            <w:tcW w:w="4230" w:type="dxa"/>
            <w:vAlign w:val="center"/>
          </w:tcPr>
          <w:p w14:paraId="4DD734FE" w14:textId="77777777" w:rsidR="00BF1194" w:rsidRPr="002C6D94" w:rsidRDefault="00BF1194" w:rsidP="002C6D94">
            <w:pPr>
              <w:rPr>
                <w:rFonts w:ascii="GHEA Grapalat" w:eastAsia="GHEA Grapalat" w:hAnsi="GHEA Grapalat" w:cs="GHEA Grapalat"/>
              </w:rPr>
            </w:pPr>
          </w:p>
        </w:tc>
      </w:tr>
      <w:tr w:rsidR="00BF1194" w:rsidRPr="002C6D94" w14:paraId="143EB994" w14:textId="77777777" w:rsidTr="00D004EB">
        <w:tc>
          <w:tcPr>
            <w:tcW w:w="5935" w:type="dxa"/>
            <w:shd w:val="clear" w:color="auto" w:fill="D9E2F3"/>
            <w:vAlign w:val="center"/>
          </w:tcPr>
          <w:p w14:paraId="57827661"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Միջազգային կազմակերպության անվանումը լատինատառ</w:t>
            </w:r>
          </w:p>
        </w:tc>
        <w:tc>
          <w:tcPr>
            <w:tcW w:w="4230" w:type="dxa"/>
            <w:vAlign w:val="center"/>
          </w:tcPr>
          <w:p w14:paraId="43043A55" w14:textId="77777777" w:rsidR="00BF1194" w:rsidRPr="002C6D94" w:rsidRDefault="00BF1194" w:rsidP="002C6D94">
            <w:pPr>
              <w:rPr>
                <w:rFonts w:ascii="GHEA Grapalat" w:eastAsia="GHEA Grapalat" w:hAnsi="GHEA Grapalat" w:cs="GHEA Grapalat"/>
              </w:rPr>
            </w:pPr>
          </w:p>
        </w:tc>
      </w:tr>
      <w:tr w:rsidR="00BF1194" w:rsidRPr="002C6D94" w14:paraId="44F0C4D1" w14:textId="77777777" w:rsidTr="00D004EB">
        <w:tc>
          <w:tcPr>
            <w:tcW w:w="5935" w:type="dxa"/>
            <w:shd w:val="clear" w:color="auto" w:fill="D9E2F3"/>
            <w:vAlign w:val="center"/>
          </w:tcPr>
          <w:p w14:paraId="45622F6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չափը (%)</w:t>
            </w:r>
          </w:p>
        </w:tc>
        <w:tc>
          <w:tcPr>
            <w:tcW w:w="4230" w:type="dxa"/>
            <w:vAlign w:val="center"/>
          </w:tcPr>
          <w:p w14:paraId="62C1EEBD" w14:textId="77777777" w:rsidR="00BF1194" w:rsidRPr="002C6D94" w:rsidRDefault="00BF1194" w:rsidP="002C6D94">
            <w:pPr>
              <w:rPr>
                <w:rFonts w:ascii="GHEA Grapalat" w:eastAsia="GHEA Grapalat" w:hAnsi="GHEA Grapalat" w:cs="GHEA Grapalat"/>
              </w:rPr>
            </w:pPr>
          </w:p>
        </w:tc>
      </w:tr>
      <w:tr w:rsidR="00BF1194" w:rsidRPr="002C6D94" w14:paraId="25EBC833" w14:textId="77777777" w:rsidTr="00D004EB">
        <w:tc>
          <w:tcPr>
            <w:tcW w:w="5935" w:type="dxa"/>
            <w:shd w:val="clear" w:color="auto" w:fill="D9E2F3"/>
            <w:vAlign w:val="center"/>
          </w:tcPr>
          <w:p w14:paraId="63BB5EF0"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տեսակը</w:t>
            </w:r>
          </w:p>
        </w:tc>
        <w:tc>
          <w:tcPr>
            <w:tcW w:w="4230" w:type="dxa"/>
            <w:vAlign w:val="center"/>
          </w:tcPr>
          <w:p w14:paraId="2636154D"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Ուղղակի մասնակցություն</w:t>
            </w:r>
          </w:p>
          <w:p w14:paraId="03DBE4F9"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Անուղղակի մասնակցություն</w:t>
            </w:r>
          </w:p>
        </w:tc>
      </w:tr>
    </w:tbl>
    <w:p w14:paraId="616C18A7" w14:textId="519AC5C2" w:rsidR="00BF1194" w:rsidRPr="002C6D94" w:rsidRDefault="00BF1194" w:rsidP="002C6D94">
      <w:pPr>
        <w:rPr>
          <w:rFonts w:ascii="GHEA Grapalat" w:eastAsia="GHEA Grapalat" w:hAnsi="GHEA Grapalat" w:cs="GHEA Grapalat"/>
          <w:b/>
        </w:rPr>
      </w:pPr>
    </w:p>
    <w:p w14:paraId="0AFAAD7E" w14:textId="77777777" w:rsidR="00BF1194" w:rsidRPr="002C6D94" w:rsidRDefault="00BF1194" w:rsidP="002C6D94">
      <w:pPr>
        <w:numPr>
          <w:ilvl w:val="0"/>
          <w:numId w:val="28"/>
        </w:numPr>
        <w:pBdr>
          <w:top w:val="nil"/>
          <w:left w:val="nil"/>
          <w:bottom w:val="nil"/>
          <w:right w:val="nil"/>
          <w:between w:val="nil"/>
        </w:pBdr>
        <w:rPr>
          <w:rFonts w:ascii="GHEA Grapalat" w:eastAsia="GHEA Grapalat" w:hAnsi="GHEA Grapalat" w:cs="GHEA Grapalat"/>
          <w:b/>
        </w:rPr>
      </w:pPr>
      <w:r w:rsidRPr="002C6D94">
        <w:rPr>
          <w:rFonts w:ascii="GHEA Grapalat" w:eastAsia="GHEA Grapalat" w:hAnsi="GHEA Grapalat" w:cs="GHEA Grapalat"/>
          <w:b/>
        </w:rPr>
        <w:t>Իրական շահառուի տվյալները</w:t>
      </w:r>
    </w:p>
    <w:p w14:paraId="4DDE60B0"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Անձի ինքնությունը հավաստող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2B72AE27" w14:textId="77777777" w:rsidTr="00FE6261">
        <w:tc>
          <w:tcPr>
            <w:tcW w:w="5935" w:type="dxa"/>
            <w:shd w:val="clear" w:color="auto" w:fill="D9E2F3"/>
            <w:vAlign w:val="center"/>
          </w:tcPr>
          <w:p w14:paraId="6730165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Անունը</w:t>
            </w:r>
          </w:p>
        </w:tc>
        <w:tc>
          <w:tcPr>
            <w:tcW w:w="4230" w:type="dxa"/>
            <w:vAlign w:val="center"/>
          </w:tcPr>
          <w:p w14:paraId="3AD57EEA" w14:textId="77777777" w:rsidR="00BF1194" w:rsidRPr="002C6D94" w:rsidRDefault="00BF1194" w:rsidP="002C6D94">
            <w:pPr>
              <w:rPr>
                <w:rFonts w:ascii="GHEA Grapalat" w:eastAsia="GHEA Grapalat" w:hAnsi="GHEA Grapalat" w:cs="GHEA Grapalat"/>
              </w:rPr>
            </w:pPr>
          </w:p>
        </w:tc>
      </w:tr>
      <w:tr w:rsidR="00BF1194" w:rsidRPr="002C6D94" w14:paraId="41B3F08A" w14:textId="77777777" w:rsidTr="00FE6261">
        <w:tc>
          <w:tcPr>
            <w:tcW w:w="5935" w:type="dxa"/>
            <w:shd w:val="clear" w:color="auto" w:fill="D9E2F3"/>
            <w:vAlign w:val="center"/>
          </w:tcPr>
          <w:p w14:paraId="698FCB28"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Ազգանունը</w:t>
            </w:r>
          </w:p>
        </w:tc>
        <w:tc>
          <w:tcPr>
            <w:tcW w:w="4230" w:type="dxa"/>
            <w:vAlign w:val="center"/>
          </w:tcPr>
          <w:p w14:paraId="4C71B830" w14:textId="77777777" w:rsidR="00BF1194" w:rsidRPr="002C6D94" w:rsidRDefault="00BF1194" w:rsidP="002C6D94">
            <w:pPr>
              <w:rPr>
                <w:rFonts w:ascii="GHEA Grapalat" w:eastAsia="GHEA Grapalat" w:hAnsi="GHEA Grapalat" w:cs="GHEA Grapalat"/>
              </w:rPr>
            </w:pPr>
          </w:p>
        </w:tc>
      </w:tr>
      <w:tr w:rsidR="00BF1194" w:rsidRPr="002C6D94" w14:paraId="178897E1" w14:textId="77777777" w:rsidTr="00FE6261">
        <w:tc>
          <w:tcPr>
            <w:tcW w:w="5935" w:type="dxa"/>
            <w:shd w:val="clear" w:color="auto" w:fill="D9E2F3"/>
            <w:vAlign w:val="center"/>
          </w:tcPr>
          <w:p w14:paraId="2F1FB59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Անունը (լատինատառ)</w:t>
            </w:r>
          </w:p>
        </w:tc>
        <w:tc>
          <w:tcPr>
            <w:tcW w:w="4230" w:type="dxa"/>
            <w:vAlign w:val="center"/>
          </w:tcPr>
          <w:p w14:paraId="6E85A144" w14:textId="77777777" w:rsidR="00BF1194" w:rsidRPr="002C6D94" w:rsidRDefault="00BF1194" w:rsidP="002C6D94">
            <w:pPr>
              <w:rPr>
                <w:rFonts w:ascii="GHEA Grapalat" w:eastAsia="GHEA Grapalat" w:hAnsi="GHEA Grapalat" w:cs="GHEA Grapalat"/>
              </w:rPr>
            </w:pPr>
          </w:p>
        </w:tc>
      </w:tr>
      <w:tr w:rsidR="00BF1194" w:rsidRPr="002C6D94" w14:paraId="6E902F68" w14:textId="77777777" w:rsidTr="00FE6261">
        <w:tc>
          <w:tcPr>
            <w:tcW w:w="5935" w:type="dxa"/>
            <w:shd w:val="clear" w:color="auto" w:fill="D9E2F3"/>
            <w:vAlign w:val="center"/>
          </w:tcPr>
          <w:p w14:paraId="6E37550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Ազգանունը (լատինատառ)</w:t>
            </w:r>
          </w:p>
        </w:tc>
        <w:tc>
          <w:tcPr>
            <w:tcW w:w="4230" w:type="dxa"/>
            <w:vAlign w:val="center"/>
          </w:tcPr>
          <w:p w14:paraId="5BC6A40B" w14:textId="77777777" w:rsidR="00BF1194" w:rsidRPr="002C6D94" w:rsidRDefault="00BF1194" w:rsidP="002C6D94">
            <w:pPr>
              <w:rPr>
                <w:rFonts w:ascii="GHEA Grapalat" w:eastAsia="GHEA Grapalat" w:hAnsi="GHEA Grapalat" w:cs="GHEA Grapalat"/>
              </w:rPr>
            </w:pPr>
          </w:p>
        </w:tc>
      </w:tr>
      <w:tr w:rsidR="00BF1194" w:rsidRPr="002C6D94" w14:paraId="2D97D924" w14:textId="77777777" w:rsidTr="00FE6261">
        <w:tc>
          <w:tcPr>
            <w:tcW w:w="5935" w:type="dxa"/>
            <w:shd w:val="clear" w:color="auto" w:fill="D9E2F3"/>
            <w:vAlign w:val="center"/>
          </w:tcPr>
          <w:p w14:paraId="2C779AD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Քաղաքացիությունը</w:t>
            </w:r>
          </w:p>
        </w:tc>
        <w:tc>
          <w:tcPr>
            <w:tcW w:w="4230" w:type="dxa"/>
            <w:vAlign w:val="center"/>
          </w:tcPr>
          <w:p w14:paraId="037B55D1" w14:textId="77777777" w:rsidR="00BF1194" w:rsidRPr="002C6D94" w:rsidRDefault="00BF1194" w:rsidP="002C6D94">
            <w:pPr>
              <w:rPr>
                <w:rFonts w:ascii="GHEA Grapalat" w:eastAsia="GHEA Grapalat" w:hAnsi="GHEA Grapalat" w:cs="GHEA Grapalat"/>
              </w:rPr>
            </w:pPr>
          </w:p>
        </w:tc>
      </w:tr>
      <w:tr w:rsidR="00BF1194" w:rsidRPr="002C6D94" w14:paraId="5946BFB9" w14:textId="77777777" w:rsidTr="00FE6261">
        <w:tc>
          <w:tcPr>
            <w:tcW w:w="5935" w:type="dxa"/>
            <w:shd w:val="clear" w:color="auto" w:fill="D9E2F3"/>
            <w:vAlign w:val="center"/>
          </w:tcPr>
          <w:p w14:paraId="357205FB"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Ծննդյան օրը, ամիսը, տարին</w:t>
            </w:r>
          </w:p>
        </w:tc>
        <w:tc>
          <w:tcPr>
            <w:tcW w:w="4230" w:type="dxa"/>
            <w:vAlign w:val="center"/>
          </w:tcPr>
          <w:p w14:paraId="725C4818" w14:textId="77777777" w:rsidR="00BF1194" w:rsidRPr="002C6D94" w:rsidRDefault="00BF1194" w:rsidP="002C6D94">
            <w:pPr>
              <w:rPr>
                <w:rFonts w:ascii="GHEA Grapalat" w:eastAsia="GHEA Grapalat" w:hAnsi="GHEA Grapalat" w:cs="GHEA Grapalat"/>
              </w:rPr>
            </w:pPr>
          </w:p>
        </w:tc>
      </w:tr>
    </w:tbl>
    <w:p w14:paraId="0A35F18E"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Անձը հաստատող փաստաթուղթը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47759DAB" w14:textId="77777777" w:rsidTr="00FE6261">
        <w:tc>
          <w:tcPr>
            <w:tcW w:w="5935" w:type="dxa"/>
            <w:shd w:val="clear" w:color="auto" w:fill="D9E2F3"/>
            <w:vAlign w:val="center"/>
          </w:tcPr>
          <w:p w14:paraId="528083CA"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Փաստաթղթի տեսակը</w:t>
            </w:r>
          </w:p>
        </w:tc>
        <w:tc>
          <w:tcPr>
            <w:tcW w:w="4230" w:type="dxa"/>
            <w:vAlign w:val="center"/>
          </w:tcPr>
          <w:p w14:paraId="274CC6DC" w14:textId="77777777" w:rsidR="00BF1194" w:rsidRPr="002C6D94" w:rsidRDefault="00BF1194" w:rsidP="002C6D94">
            <w:pPr>
              <w:rPr>
                <w:rFonts w:ascii="GHEA Grapalat" w:eastAsia="GHEA Grapalat" w:hAnsi="GHEA Grapalat" w:cs="GHEA Grapalat"/>
              </w:rPr>
            </w:pPr>
          </w:p>
        </w:tc>
      </w:tr>
      <w:tr w:rsidR="00BF1194" w:rsidRPr="002C6D94" w14:paraId="0E60C627" w14:textId="77777777" w:rsidTr="00FE6261">
        <w:tc>
          <w:tcPr>
            <w:tcW w:w="5935" w:type="dxa"/>
            <w:shd w:val="clear" w:color="auto" w:fill="D9E2F3"/>
            <w:vAlign w:val="center"/>
          </w:tcPr>
          <w:p w14:paraId="062E885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Փաստաթղթի համարը</w:t>
            </w:r>
          </w:p>
        </w:tc>
        <w:tc>
          <w:tcPr>
            <w:tcW w:w="4230" w:type="dxa"/>
            <w:vAlign w:val="center"/>
          </w:tcPr>
          <w:p w14:paraId="4231DFBA" w14:textId="77777777" w:rsidR="00BF1194" w:rsidRPr="002C6D94" w:rsidRDefault="00BF1194" w:rsidP="002C6D94">
            <w:pPr>
              <w:rPr>
                <w:rFonts w:ascii="GHEA Grapalat" w:eastAsia="GHEA Grapalat" w:hAnsi="GHEA Grapalat" w:cs="GHEA Grapalat"/>
              </w:rPr>
            </w:pPr>
          </w:p>
        </w:tc>
      </w:tr>
      <w:tr w:rsidR="00BF1194" w:rsidRPr="002C6D94" w14:paraId="148EAC03" w14:textId="77777777" w:rsidTr="00FE6261">
        <w:tc>
          <w:tcPr>
            <w:tcW w:w="5935" w:type="dxa"/>
            <w:shd w:val="clear" w:color="auto" w:fill="D9E2F3"/>
            <w:vAlign w:val="center"/>
          </w:tcPr>
          <w:p w14:paraId="319E8901"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Տրամադրման օրը, ամիսը, տարին</w:t>
            </w:r>
          </w:p>
        </w:tc>
        <w:tc>
          <w:tcPr>
            <w:tcW w:w="4230" w:type="dxa"/>
            <w:vAlign w:val="center"/>
          </w:tcPr>
          <w:p w14:paraId="29FAC61A" w14:textId="77777777" w:rsidR="00BF1194" w:rsidRPr="002C6D94" w:rsidRDefault="00BF1194" w:rsidP="002C6D94">
            <w:pPr>
              <w:rPr>
                <w:rFonts w:ascii="GHEA Grapalat" w:eastAsia="GHEA Grapalat" w:hAnsi="GHEA Grapalat" w:cs="GHEA Grapalat"/>
              </w:rPr>
            </w:pPr>
          </w:p>
        </w:tc>
      </w:tr>
      <w:tr w:rsidR="00BF1194" w:rsidRPr="002C6D94" w14:paraId="3B715294" w14:textId="77777777" w:rsidTr="00FE6261">
        <w:tc>
          <w:tcPr>
            <w:tcW w:w="5935" w:type="dxa"/>
            <w:shd w:val="clear" w:color="auto" w:fill="D9E2F3"/>
            <w:vAlign w:val="center"/>
          </w:tcPr>
          <w:p w14:paraId="4069BD6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Տրամադրող մարմինը</w:t>
            </w:r>
          </w:p>
        </w:tc>
        <w:tc>
          <w:tcPr>
            <w:tcW w:w="4230" w:type="dxa"/>
            <w:vAlign w:val="center"/>
          </w:tcPr>
          <w:p w14:paraId="3393780D" w14:textId="77777777" w:rsidR="00BF1194" w:rsidRPr="002C6D94" w:rsidRDefault="00BF1194" w:rsidP="002C6D94">
            <w:pPr>
              <w:rPr>
                <w:rFonts w:ascii="GHEA Grapalat" w:eastAsia="GHEA Grapalat" w:hAnsi="GHEA Grapalat" w:cs="GHEA Grapalat"/>
              </w:rPr>
            </w:pPr>
          </w:p>
        </w:tc>
      </w:tr>
      <w:tr w:rsidR="00BF1194" w:rsidRPr="002C6D94" w14:paraId="211981C0" w14:textId="77777777" w:rsidTr="00FE6261">
        <w:tc>
          <w:tcPr>
            <w:tcW w:w="5935" w:type="dxa"/>
            <w:shd w:val="clear" w:color="auto" w:fill="D9E2F3"/>
            <w:vAlign w:val="center"/>
          </w:tcPr>
          <w:p w14:paraId="0579D907"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ՀԾՀ կամ համարժեք համարը</w:t>
            </w:r>
          </w:p>
        </w:tc>
        <w:tc>
          <w:tcPr>
            <w:tcW w:w="4230" w:type="dxa"/>
            <w:vAlign w:val="center"/>
          </w:tcPr>
          <w:p w14:paraId="2E878C2E" w14:textId="77777777" w:rsidR="00BF1194" w:rsidRPr="002C6D94" w:rsidRDefault="00BF1194" w:rsidP="002C6D94">
            <w:pPr>
              <w:rPr>
                <w:rFonts w:ascii="GHEA Grapalat" w:eastAsia="GHEA Grapalat" w:hAnsi="GHEA Grapalat" w:cs="GHEA Grapalat"/>
              </w:rPr>
            </w:pPr>
          </w:p>
        </w:tc>
      </w:tr>
    </w:tbl>
    <w:p w14:paraId="6A936FB3"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Անձի հաշվառման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3193BFAD" w14:textId="77777777" w:rsidTr="00FE6261">
        <w:tc>
          <w:tcPr>
            <w:tcW w:w="5935" w:type="dxa"/>
            <w:shd w:val="clear" w:color="auto" w:fill="D9E2F3"/>
            <w:vAlign w:val="center"/>
          </w:tcPr>
          <w:p w14:paraId="353114C6"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Պետությունը</w:t>
            </w:r>
          </w:p>
        </w:tc>
        <w:tc>
          <w:tcPr>
            <w:tcW w:w="4230" w:type="dxa"/>
            <w:vAlign w:val="center"/>
          </w:tcPr>
          <w:p w14:paraId="36F6B53D" w14:textId="77777777" w:rsidR="00BF1194" w:rsidRPr="002C6D94" w:rsidRDefault="00BF1194" w:rsidP="002C6D94">
            <w:pPr>
              <w:rPr>
                <w:rFonts w:ascii="GHEA Grapalat" w:eastAsia="GHEA Grapalat" w:hAnsi="GHEA Grapalat" w:cs="GHEA Grapalat"/>
              </w:rPr>
            </w:pPr>
          </w:p>
        </w:tc>
      </w:tr>
      <w:tr w:rsidR="00BF1194" w:rsidRPr="002C6D94" w14:paraId="45F6C86D" w14:textId="77777777" w:rsidTr="00FE6261">
        <w:tc>
          <w:tcPr>
            <w:tcW w:w="5935" w:type="dxa"/>
            <w:shd w:val="clear" w:color="auto" w:fill="D9E2F3"/>
            <w:vAlign w:val="center"/>
          </w:tcPr>
          <w:p w14:paraId="0C2D138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Համայնքը</w:t>
            </w:r>
          </w:p>
        </w:tc>
        <w:tc>
          <w:tcPr>
            <w:tcW w:w="4230" w:type="dxa"/>
            <w:vAlign w:val="center"/>
          </w:tcPr>
          <w:p w14:paraId="38523CE4" w14:textId="77777777" w:rsidR="00BF1194" w:rsidRPr="002C6D94" w:rsidRDefault="00BF1194" w:rsidP="002C6D94">
            <w:pPr>
              <w:rPr>
                <w:rFonts w:ascii="GHEA Grapalat" w:eastAsia="GHEA Grapalat" w:hAnsi="GHEA Grapalat" w:cs="GHEA Grapalat"/>
              </w:rPr>
            </w:pPr>
          </w:p>
        </w:tc>
      </w:tr>
      <w:tr w:rsidR="00BF1194" w:rsidRPr="002C6D94" w14:paraId="1D2B70A3" w14:textId="77777777" w:rsidTr="00FE6261">
        <w:tc>
          <w:tcPr>
            <w:tcW w:w="5935" w:type="dxa"/>
            <w:shd w:val="clear" w:color="auto" w:fill="D9E2F3"/>
            <w:vAlign w:val="center"/>
          </w:tcPr>
          <w:p w14:paraId="2773D005"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Վարչատարածքային միավորը</w:t>
            </w:r>
          </w:p>
        </w:tc>
        <w:tc>
          <w:tcPr>
            <w:tcW w:w="4230" w:type="dxa"/>
            <w:vAlign w:val="center"/>
          </w:tcPr>
          <w:p w14:paraId="2100222A" w14:textId="77777777" w:rsidR="00BF1194" w:rsidRPr="002C6D94" w:rsidRDefault="00BF1194" w:rsidP="002C6D94">
            <w:pPr>
              <w:rPr>
                <w:rFonts w:ascii="GHEA Grapalat" w:eastAsia="GHEA Grapalat" w:hAnsi="GHEA Grapalat" w:cs="GHEA Grapalat"/>
              </w:rPr>
            </w:pPr>
          </w:p>
        </w:tc>
      </w:tr>
      <w:tr w:rsidR="00BF1194" w:rsidRPr="002C6D94" w14:paraId="5464C7F4" w14:textId="77777777" w:rsidTr="00FE6261">
        <w:tc>
          <w:tcPr>
            <w:tcW w:w="5935" w:type="dxa"/>
            <w:shd w:val="clear" w:color="auto" w:fill="D9E2F3"/>
            <w:vAlign w:val="center"/>
          </w:tcPr>
          <w:p w14:paraId="268CECB7"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lastRenderedPageBreak/>
              <w:t>Փողոցի անվանումը, շենքը (տունը), բնակարանը</w:t>
            </w:r>
          </w:p>
        </w:tc>
        <w:tc>
          <w:tcPr>
            <w:tcW w:w="4230" w:type="dxa"/>
            <w:vAlign w:val="center"/>
          </w:tcPr>
          <w:p w14:paraId="0761F79C" w14:textId="77777777" w:rsidR="00BF1194" w:rsidRPr="002C6D94" w:rsidRDefault="00BF1194" w:rsidP="002C6D94">
            <w:pPr>
              <w:rPr>
                <w:rFonts w:ascii="GHEA Grapalat" w:eastAsia="GHEA Grapalat" w:hAnsi="GHEA Grapalat" w:cs="GHEA Grapalat"/>
              </w:rPr>
            </w:pPr>
          </w:p>
        </w:tc>
      </w:tr>
    </w:tbl>
    <w:p w14:paraId="3957C2E4"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Անձի բնակության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2168F34D" w14:textId="77777777" w:rsidTr="00FE6261">
        <w:tc>
          <w:tcPr>
            <w:tcW w:w="5935" w:type="dxa"/>
            <w:shd w:val="clear" w:color="auto" w:fill="D9E2F3"/>
            <w:vAlign w:val="center"/>
          </w:tcPr>
          <w:p w14:paraId="76DC8A3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Պետությունը</w:t>
            </w:r>
          </w:p>
        </w:tc>
        <w:tc>
          <w:tcPr>
            <w:tcW w:w="4230" w:type="dxa"/>
            <w:vAlign w:val="center"/>
          </w:tcPr>
          <w:p w14:paraId="05AEE3E1" w14:textId="77777777" w:rsidR="00BF1194" w:rsidRPr="002C6D94" w:rsidRDefault="00BF1194" w:rsidP="002C6D94">
            <w:pPr>
              <w:rPr>
                <w:rFonts w:ascii="GHEA Grapalat" w:eastAsia="GHEA Grapalat" w:hAnsi="GHEA Grapalat" w:cs="GHEA Grapalat"/>
              </w:rPr>
            </w:pPr>
          </w:p>
        </w:tc>
      </w:tr>
      <w:tr w:rsidR="00BF1194" w:rsidRPr="002C6D94" w14:paraId="65410CE7" w14:textId="77777777" w:rsidTr="00FE6261">
        <w:tc>
          <w:tcPr>
            <w:tcW w:w="5935" w:type="dxa"/>
            <w:shd w:val="clear" w:color="auto" w:fill="D9E2F3"/>
            <w:vAlign w:val="center"/>
          </w:tcPr>
          <w:p w14:paraId="524A8C2A"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Համայնքը</w:t>
            </w:r>
          </w:p>
        </w:tc>
        <w:tc>
          <w:tcPr>
            <w:tcW w:w="4230" w:type="dxa"/>
            <w:vAlign w:val="center"/>
          </w:tcPr>
          <w:p w14:paraId="10F01422" w14:textId="77777777" w:rsidR="00BF1194" w:rsidRPr="002C6D94" w:rsidRDefault="00BF1194" w:rsidP="002C6D94">
            <w:pPr>
              <w:rPr>
                <w:rFonts w:ascii="GHEA Grapalat" w:eastAsia="GHEA Grapalat" w:hAnsi="GHEA Grapalat" w:cs="GHEA Grapalat"/>
              </w:rPr>
            </w:pPr>
          </w:p>
        </w:tc>
      </w:tr>
      <w:tr w:rsidR="00BF1194" w:rsidRPr="002C6D94" w14:paraId="1FEBF2D6" w14:textId="77777777" w:rsidTr="00FE6261">
        <w:tc>
          <w:tcPr>
            <w:tcW w:w="5935" w:type="dxa"/>
            <w:shd w:val="clear" w:color="auto" w:fill="D9E2F3"/>
            <w:vAlign w:val="center"/>
          </w:tcPr>
          <w:p w14:paraId="0B98EEB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Վարչատարածքային միավորը</w:t>
            </w:r>
          </w:p>
        </w:tc>
        <w:tc>
          <w:tcPr>
            <w:tcW w:w="4230" w:type="dxa"/>
            <w:vAlign w:val="center"/>
          </w:tcPr>
          <w:p w14:paraId="050B5C98" w14:textId="77777777" w:rsidR="00BF1194" w:rsidRPr="002C6D94" w:rsidRDefault="00BF1194" w:rsidP="002C6D94">
            <w:pPr>
              <w:rPr>
                <w:rFonts w:ascii="GHEA Grapalat" w:eastAsia="GHEA Grapalat" w:hAnsi="GHEA Grapalat" w:cs="GHEA Grapalat"/>
              </w:rPr>
            </w:pPr>
          </w:p>
        </w:tc>
      </w:tr>
      <w:tr w:rsidR="00BF1194" w:rsidRPr="002C6D94" w14:paraId="55048DED" w14:textId="77777777" w:rsidTr="00FE6261">
        <w:tc>
          <w:tcPr>
            <w:tcW w:w="5935" w:type="dxa"/>
            <w:shd w:val="clear" w:color="auto" w:fill="D9E2F3"/>
            <w:vAlign w:val="center"/>
          </w:tcPr>
          <w:p w14:paraId="39CFB76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Փողոցի անվանումը, շենքը (տունը), բնակարանը</w:t>
            </w:r>
          </w:p>
        </w:tc>
        <w:tc>
          <w:tcPr>
            <w:tcW w:w="4230" w:type="dxa"/>
            <w:vAlign w:val="center"/>
          </w:tcPr>
          <w:p w14:paraId="70BB1AEB" w14:textId="77777777" w:rsidR="00BF1194" w:rsidRPr="002C6D94" w:rsidRDefault="00BF1194" w:rsidP="002C6D94">
            <w:pPr>
              <w:rPr>
                <w:rFonts w:ascii="GHEA Grapalat" w:eastAsia="GHEA Grapalat" w:hAnsi="GHEA Grapalat" w:cs="GHEA Grapalat"/>
              </w:rPr>
            </w:pPr>
          </w:p>
        </w:tc>
      </w:tr>
    </w:tbl>
    <w:p w14:paraId="2AC58DF2" w14:textId="77777777" w:rsidR="00BF1194" w:rsidRPr="002C6D94" w:rsidRDefault="00BF1194" w:rsidP="002C6D94">
      <w:pPr>
        <w:numPr>
          <w:ilvl w:val="1"/>
          <w:numId w:val="28"/>
        </w:numPr>
        <w:pBdr>
          <w:top w:val="nil"/>
          <w:left w:val="nil"/>
          <w:bottom w:val="nil"/>
          <w:right w:val="nil"/>
          <w:between w:val="nil"/>
        </w:pBdr>
        <w:spacing w:before="240" w:after="160"/>
        <w:rPr>
          <w:rFonts w:ascii="GHEA Grapalat" w:eastAsia="GHEA Grapalat" w:hAnsi="GHEA Grapalat" w:cs="GHEA Grapalat"/>
          <w:i/>
        </w:rPr>
      </w:pPr>
      <w:r w:rsidRPr="002C6D94">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67759C6E" w14:textId="77777777" w:rsidTr="00D004EB">
        <w:trPr>
          <w:trHeight w:val="924"/>
        </w:trPr>
        <w:tc>
          <w:tcPr>
            <w:tcW w:w="10165" w:type="dxa"/>
            <w:gridSpan w:val="2"/>
            <w:vAlign w:val="center"/>
          </w:tcPr>
          <w:p w14:paraId="77E35660"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w:t>
            </w:r>
            <w:r w:rsidRPr="002C6D94">
              <w:rPr>
                <w:rFonts w:ascii="Cambria Math" w:eastAsia="Cambria Math" w:hAnsi="Cambria Math" w:cs="Cambria Math"/>
              </w:rPr>
              <w:t>․</w:t>
            </w:r>
            <w:r w:rsidRPr="002C6D9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C6D94" w14:paraId="1697FE50" w14:textId="77777777" w:rsidTr="00FE6261">
        <w:trPr>
          <w:trHeight w:val="60"/>
        </w:trPr>
        <w:tc>
          <w:tcPr>
            <w:tcW w:w="5935" w:type="dxa"/>
            <w:shd w:val="clear" w:color="auto" w:fill="D9E2F3"/>
            <w:vAlign w:val="center"/>
          </w:tcPr>
          <w:p w14:paraId="25FF1608"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չափը (%)</w:t>
            </w:r>
          </w:p>
        </w:tc>
        <w:tc>
          <w:tcPr>
            <w:tcW w:w="4230" w:type="dxa"/>
            <w:shd w:val="clear" w:color="auto" w:fill="FFFFFF"/>
            <w:vAlign w:val="center"/>
          </w:tcPr>
          <w:p w14:paraId="45FD043A" w14:textId="77777777" w:rsidR="00BF1194" w:rsidRPr="002C6D94" w:rsidRDefault="00BF1194" w:rsidP="002C6D94">
            <w:pPr>
              <w:rPr>
                <w:rFonts w:ascii="GHEA Grapalat" w:eastAsia="GHEA Grapalat" w:hAnsi="GHEA Grapalat" w:cs="GHEA Grapalat"/>
              </w:rPr>
            </w:pPr>
          </w:p>
        </w:tc>
      </w:tr>
      <w:tr w:rsidR="00BF1194" w:rsidRPr="002C6D94" w14:paraId="2E946EF8" w14:textId="77777777" w:rsidTr="00FE6261">
        <w:trPr>
          <w:trHeight w:val="60"/>
        </w:trPr>
        <w:tc>
          <w:tcPr>
            <w:tcW w:w="5935" w:type="dxa"/>
            <w:shd w:val="clear" w:color="auto" w:fill="D9E2F3"/>
            <w:vAlign w:val="center"/>
          </w:tcPr>
          <w:p w14:paraId="60040359"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տեսակը</w:t>
            </w:r>
          </w:p>
        </w:tc>
        <w:tc>
          <w:tcPr>
            <w:tcW w:w="4230" w:type="dxa"/>
            <w:vAlign w:val="center"/>
          </w:tcPr>
          <w:p w14:paraId="150167B1"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Ուղղակի մասնակցություն</w:t>
            </w:r>
          </w:p>
          <w:p w14:paraId="71F3BC87"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Անուղղակի մասնակցություն</w:t>
            </w:r>
          </w:p>
        </w:tc>
      </w:tr>
      <w:tr w:rsidR="00BF1194" w:rsidRPr="002C6D94" w14:paraId="22321BA3" w14:textId="77777777" w:rsidTr="00D004EB">
        <w:tc>
          <w:tcPr>
            <w:tcW w:w="10165" w:type="dxa"/>
            <w:gridSpan w:val="2"/>
            <w:vAlign w:val="center"/>
          </w:tcPr>
          <w:p w14:paraId="0F71F78A"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բ</w:t>
            </w:r>
            <w:r w:rsidRPr="002C6D94">
              <w:rPr>
                <w:rFonts w:ascii="Cambria Math" w:eastAsia="Cambria Math" w:hAnsi="Cambria Math" w:cs="Cambria Math"/>
              </w:rPr>
              <w:t>․</w:t>
            </w:r>
            <w:r w:rsidRPr="002C6D9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2C6D94" w14:paraId="791CCEC7" w14:textId="77777777" w:rsidTr="00D004EB">
        <w:tc>
          <w:tcPr>
            <w:tcW w:w="10165" w:type="dxa"/>
            <w:gridSpan w:val="2"/>
            <w:vAlign w:val="center"/>
          </w:tcPr>
          <w:p w14:paraId="775B0006"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գ</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2C6D94">
              <w:rPr>
                <w:rFonts w:ascii="GHEA Grapalat" w:hAnsi="GHEA Grapalat"/>
              </w:rPr>
              <w:t xml:space="preserve"> </w:t>
            </w:r>
            <w:r w:rsidRPr="002C6D94">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339C7B84" w14:textId="77777777" w:rsidTr="00D004EB">
        <w:trPr>
          <w:trHeight w:val="924"/>
        </w:trPr>
        <w:tc>
          <w:tcPr>
            <w:tcW w:w="10165" w:type="dxa"/>
            <w:gridSpan w:val="2"/>
            <w:vAlign w:val="center"/>
          </w:tcPr>
          <w:p w14:paraId="60157E55"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C6D94" w14:paraId="57D78E88" w14:textId="77777777" w:rsidTr="00FE6261">
        <w:trPr>
          <w:trHeight w:val="60"/>
        </w:trPr>
        <w:tc>
          <w:tcPr>
            <w:tcW w:w="5935" w:type="dxa"/>
            <w:shd w:val="clear" w:color="auto" w:fill="D9E2F3"/>
            <w:vAlign w:val="center"/>
          </w:tcPr>
          <w:p w14:paraId="153B3B5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չափը (%)</w:t>
            </w:r>
          </w:p>
        </w:tc>
        <w:tc>
          <w:tcPr>
            <w:tcW w:w="4230" w:type="dxa"/>
            <w:shd w:val="clear" w:color="auto" w:fill="auto"/>
            <w:vAlign w:val="center"/>
          </w:tcPr>
          <w:p w14:paraId="1C613268" w14:textId="77777777" w:rsidR="00BF1194" w:rsidRPr="002C6D94" w:rsidRDefault="00BF1194" w:rsidP="002C6D94">
            <w:pPr>
              <w:rPr>
                <w:rFonts w:ascii="GHEA Grapalat" w:eastAsia="GHEA Grapalat" w:hAnsi="GHEA Grapalat" w:cs="GHEA Grapalat"/>
              </w:rPr>
            </w:pPr>
          </w:p>
        </w:tc>
      </w:tr>
      <w:tr w:rsidR="00BF1194" w:rsidRPr="002C6D94" w14:paraId="2C8B2FE6" w14:textId="77777777" w:rsidTr="00FE6261">
        <w:trPr>
          <w:trHeight w:val="60"/>
        </w:trPr>
        <w:tc>
          <w:tcPr>
            <w:tcW w:w="5935" w:type="dxa"/>
            <w:shd w:val="clear" w:color="auto" w:fill="D9E2F3"/>
            <w:vAlign w:val="center"/>
          </w:tcPr>
          <w:p w14:paraId="0383CD9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Մասնակցության տեսակը</w:t>
            </w:r>
          </w:p>
        </w:tc>
        <w:tc>
          <w:tcPr>
            <w:tcW w:w="4230" w:type="dxa"/>
            <w:vAlign w:val="center"/>
          </w:tcPr>
          <w:p w14:paraId="727255E5"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Ուղղակի մասնակցություն</w:t>
            </w:r>
          </w:p>
          <w:p w14:paraId="275615B3"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Անուղղակի մասնակցություն</w:t>
            </w:r>
          </w:p>
        </w:tc>
      </w:tr>
      <w:tr w:rsidR="00BF1194" w:rsidRPr="002C6D94" w14:paraId="484E21EA" w14:textId="77777777" w:rsidTr="00D004EB">
        <w:tc>
          <w:tcPr>
            <w:tcW w:w="10165" w:type="dxa"/>
            <w:gridSpan w:val="2"/>
            <w:vAlign w:val="center"/>
          </w:tcPr>
          <w:p w14:paraId="72B9430C"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բ</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2C6D94" w14:paraId="29D58F37" w14:textId="77777777" w:rsidTr="00D004EB">
        <w:tc>
          <w:tcPr>
            <w:tcW w:w="10165" w:type="dxa"/>
            <w:gridSpan w:val="2"/>
            <w:vAlign w:val="center"/>
          </w:tcPr>
          <w:p w14:paraId="7877DFE7"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գ</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C6D94" w14:paraId="43E81558" w14:textId="77777777" w:rsidTr="00D004EB">
        <w:tc>
          <w:tcPr>
            <w:tcW w:w="10165" w:type="dxa"/>
            <w:gridSpan w:val="2"/>
            <w:vAlign w:val="center"/>
          </w:tcPr>
          <w:p w14:paraId="00E3F2D9"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դ</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2C6D94" w14:paraId="26C74C48" w14:textId="77777777" w:rsidTr="00D004EB">
        <w:tc>
          <w:tcPr>
            <w:tcW w:w="10165" w:type="dxa"/>
            <w:gridSpan w:val="2"/>
            <w:vAlign w:val="center"/>
          </w:tcPr>
          <w:p w14:paraId="3987B8BF"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ե</w:t>
            </w:r>
            <w:r w:rsidRPr="002C6D94">
              <w:rPr>
                <w:rFonts w:ascii="Cambria Math" w:eastAsia="Cambria Math" w:hAnsi="Cambria Math" w:cs="Cambria Math"/>
              </w:rPr>
              <w:t>․</w:t>
            </w:r>
            <w:r w:rsidRPr="002C6D94">
              <w:rPr>
                <w:rFonts w:ascii="GHEA Grapalat" w:eastAsia="Cambria Math" w:hAnsi="GHEA Grapalat" w:cs="Cambria Math"/>
              </w:rPr>
              <w:t xml:space="preserve"> </w:t>
            </w:r>
            <w:r w:rsidRPr="002C6D9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Իրական շահառուի կարգավիճակի վերաբերյալ տեղեկությունները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79846EB1" w14:textId="77777777" w:rsidTr="00FE6261">
        <w:tc>
          <w:tcPr>
            <w:tcW w:w="5935" w:type="dxa"/>
            <w:shd w:val="clear" w:color="auto" w:fill="D9E2F3"/>
            <w:vAlign w:val="center"/>
          </w:tcPr>
          <w:p w14:paraId="3D69D8A1"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lastRenderedPageBreak/>
              <w:t>Իրական շահառու դառնալու օրը, ամիսը, տարին</w:t>
            </w:r>
          </w:p>
        </w:tc>
        <w:tc>
          <w:tcPr>
            <w:tcW w:w="4230" w:type="dxa"/>
            <w:vAlign w:val="center"/>
          </w:tcPr>
          <w:p w14:paraId="20A8745A" w14:textId="77777777" w:rsidR="00BF1194" w:rsidRPr="002C6D94" w:rsidRDefault="00BF1194" w:rsidP="002C6D94">
            <w:pPr>
              <w:rPr>
                <w:rFonts w:ascii="GHEA Grapalat" w:eastAsia="GHEA Grapalat" w:hAnsi="GHEA Grapalat" w:cs="GHEA Grapalat"/>
              </w:rPr>
            </w:pPr>
          </w:p>
        </w:tc>
      </w:tr>
      <w:tr w:rsidR="00BF1194" w:rsidRPr="002C6D94" w14:paraId="79248B3E" w14:textId="77777777" w:rsidTr="00FE6261">
        <w:tc>
          <w:tcPr>
            <w:tcW w:w="5935" w:type="dxa"/>
            <w:shd w:val="clear" w:color="auto" w:fill="D9E2F3"/>
            <w:vAlign w:val="center"/>
          </w:tcPr>
          <w:p w14:paraId="68977FDF"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Կազմակերպության նկատմամբ վերահսկողության իրականացումը</w:t>
            </w:r>
          </w:p>
        </w:tc>
        <w:tc>
          <w:tcPr>
            <w:tcW w:w="4230" w:type="dxa"/>
            <w:vAlign w:val="center"/>
          </w:tcPr>
          <w:p w14:paraId="17118CB8"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 xml:space="preserve">Առանձին </w:t>
            </w:r>
          </w:p>
          <w:p w14:paraId="1750283E"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Փոխկապակցված անձանց հետ համատեղ</w:t>
            </w:r>
          </w:p>
        </w:tc>
      </w:tr>
      <w:tr w:rsidR="00BF1194" w:rsidRPr="002C6D94" w14:paraId="490A9887" w14:textId="77777777" w:rsidTr="00FE6261">
        <w:tc>
          <w:tcPr>
            <w:tcW w:w="5935" w:type="dxa"/>
            <w:shd w:val="clear" w:color="auto" w:fill="D9E2F3"/>
            <w:vAlign w:val="center"/>
          </w:tcPr>
          <w:p w14:paraId="09FEB69F"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230" w:type="dxa"/>
            <w:vAlign w:val="center"/>
          </w:tcPr>
          <w:p w14:paraId="0BB0B739"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Այո</w:t>
            </w:r>
          </w:p>
          <w:p w14:paraId="1571C7CC" w14:textId="77777777" w:rsidR="00BF1194" w:rsidRPr="002C6D94" w:rsidRDefault="00BF1194" w:rsidP="002C6D94">
            <w:pPr>
              <w:rPr>
                <w:rFonts w:ascii="GHEA Grapalat" w:eastAsia="GHEA Grapalat" w:hAnsi="GHEA Grapalat" w:cs="GHEA Grapalat"/>
              </w:rPr>
            </w:pPr>
            <w:r w:rsidRPr="002C6D94">
              <w:rPr>
                <w:rFonts w:ascii="Segoe UI Symbol" w:eastAsia="MS Gothic" w:hAnsi="Segoe UI Symbol" w:cs="Segoe UI Symbol"/>
              </w:rPr>
              <w:t>☐</w:t>
            </w:r>
            <w:r w:rsidRPr="002C6D94">
              <w:rPr>
                <w:rFonts w:ascii="GHEA Grapalat" w:eastAsia="GHEA Grapalat" w:hAnsi="GHEA Grapalat" w:cs="GHEA Grapalat"/>
              </w:rPr>
              <w:tab/>
              <w:t>Ոչ</w:t>
            </w:r>
          </w:p>
        </w:tc>
      </w:tr>
    </w:tbl>
    <w:p w14:paraId="368A4E75"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Իրական շահառուի կոնտակտային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2E79E06C" w14:textId="77777777" w:rsidTr="00FE6261">
        <w:trPr>
          <w:trHeight w:val="60"/>
        </w:trPr>
        <w:tc>
          <w:tcPr>
            <w:tcW w:w="5935" w:type="dxa"/>
            <w:shd w:val="clear" w:color="auto" w:fill="D9E2F3"/>
            <w:vAlign w:val="center"/>
          </w:tcPr>
          <w:p w14:paraId="72F0A90E"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Էլ</w:t>
            </w:r>
            <w:r w:rsidRPr="002C6D94">
              <w:rPr>
                <w:rFonts w:ascii="Cambria Math" w:eastAsia="Cambria Math" w:hAnsi="Cambria Math" w:cs="Cambria Math"/>
              </w:rPr>
              <w:t>․</w:t>
            </w:r>
            <w:r w:rsidRPr="002C6D94">
              <w:rPr>
                <w:rFonts w:ascii="GHEA Grapalat" w:eastAsia="GHEA Grapalat" w:hAnsi="GHEA Grapalat" w:cs="GHEA Grapalat"/>
              </w:rPr>
              <w:t xml:space="preserve"> փոստի հասցեն</w:t>
            </w:r>
          </w:p>
        </w:tc>
        <w:tc>
          <w:tcPr>
            <w:tcW w:w="4230" w:type="dxa"/>
            <w:vAlign w:val="center"/>
          </w:tcPr>
          <w:p w14:paraId="15927407" w14:textId="77777777" w:rsidR="00BF1194" w:rsidRPr="002C6D94" w:rsidRDefault="00BF1194" w:rsidP="002C6D94">
            <w:pPr>
              <w:rPr>
                <w:rFonts w:ascii="GHEA Grapalat" w:eastAsia="GHEA Grapalat" w:hAnsi="GHEA Grapalat" w:cs="GHEA Grapalat"/>
              </w:rPr>
            </w:pPr>
          </w:p>
        </w:tc>
      </w:tr>
      <w:tr w:rsidR="00BF1194" w:rsidRPr="002C6D94" w14:paraId="06828DF8" w14:textId="77777777" w:rsidTr="00FE6261">
        <w:tc>
          <w:tcPr>
            <w:tcW w:w="5935" w:type="dxa"/>
            <w:shd w:val="clear" w:color="auto" w:fill="D9E2F3"/>
            <w:vAlign w:val="center"/>
          </w:tcPr>
          <w:p w14:paraId="14A36BB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Հեռախոսահամարը</w:t>
            </w:r>
          </w:p>
        </w:tc>
        <w:tc>
          <w:tcPr>
            <w:tcW w:w="4230" w:type="dxa"/>
            <w:vAlign w:val="center"/>
          </w:tcPr>
          <w:p w14:paraId="5C676B0C" w14:textId="77777777" w:rsidR="00BF1194" w:rsidRPr="002C6D94" w:rsidRDefault="00BF1194" w:rsidP="002C6D94">
            <w:pPr>
              <w:rPr>
                <w:rFonts w:ascii="GHEA Grapalat" w:eastAsia="GHEA Grapalat" w:hAnsi="GHEA Grapalat" w:cs="GHEA Grapalat"/>
              </w:rPr>
            </w:pPr>
          </w:p>
        </w:tc>
      </w:tr>
    </w:tbl>
    <w:p w14:paraId="598D1811" w14:textId="41380863" w:rsidR="00BF1194" w:rsidRPr="002C6D94" w:rsidRDefault="00BF1194" w:rsidP="002C6D94">
      <w:pPr>
        <w:pBdr>
          <w:top w:val="nil"/>
          <w:left w:val="nil"/>
          <w:bottom w:val="nil"/>
          <w:right w:val="nil"/>
          <w:between w:val="nil"/>
        </w:pBdr>
        <w:rPr>
          <w:rFonts w:ascii="GHEA Grapalat" w:eastAsia="GHEA Grapalat" w:hAnsi="GHEA Grapalat" w:cs="GHEA Grapalat"/>
          <w:i/>
        </w:rPr>
      </w:pPr>
    </w:p>
    <w:p w14:paraId="14E12E21" w14:textId="77777777" w:rsidR="00BF1194" w:rsidRPr="002C6D94" w:rsidRDefault="00BF1194" w:rsidP="002C6D94">
      <w:pPr>
        <w:numPr>
          <w:ilvl w:val="0"/>
          <w:numId w:val="28"/>
        </w:numPr>
        <w:pBdr>
          <w:top w:val="nil"/>
          <w:left w:val="nil"/>
          <w:bottom w:val="nil"/>
          <w:right w:val="nil"/>
          <w:between w:val="nil"/>
        </w:pBdr>
        <w:rPr>
          <w:rFonts w:ascii="GHEA Grapalat" w:eastAsia="GHEA Grapalat" w:hAnsi="GHEA Grapalat" w:cs="GHEA Grapalat"/>
          <w:b/>
        </w:rPr>
      </w:pPr>
      <w:r w:rsidRPr="002C6D94">
        <w:rPr>
          <w:rFonts w:ascii="GHEA Grapalat" w:eastAsia="GHEA Grapalat" w:hAnsi="GHEA Grapalat" w:cs="GHEA Grapalat"/>
          <w:b/>
        </w:rPr>
        <w:t>Միջանկյալ իրավաբանական անձինք</w:t>
      </w:r>
    </w:p>
    <w:p w14:paraId="1DB35553"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72C64C4B" w14:textId="77777777" w:rsidTr="00FE6261">
        <w:tc>
          <w:tcPr>
            <w:tcW w:w="5935" w:type="dxa"/>
            <w:shd w:val="clear" w:color="auto" w:fill="D9E2F3"/>
            <w:vAlign w:val="center"/>
          </w:tcPr>
          <w:p w14:paraId="03DD0083"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w:t>
            </w:r>
          </w:p>
        </w:tc>
        <w:tc>
          <w:tcPr>
            <w:tcW w:w="4230" w:type="dxa"/>
            <w:vAlign w:val="center"/>
          </w:tcPr>
          <w:p w14:paraId="50694D46" w14:textId="77777777" w:rsidR="00BF1194" w:rsidRPr="002C6D94" w:rsidRDefault="00BF1194" w:rsidP="002C6D94">
            <w:pPr>
              <w:rPr>
                <w:rFonts w:ascii="GHEA Grapalat" w:eastAsia="GHEA Grapalat" w:hAnsi="GHEA Grapalat" w:cs="GHEA Grapalat"/>
              </w:rPr>
            </w:pPr>
          </w:p>
        </w:tc>
      </w:tr>
      <w:tr w:rsidR="00BF1194" w:rsidRPr="002C6D94" w14:paraId="38D7FA13" w14:textId="77777777" w:rsidTr="00FE6261">
        <w:tc>
          <w:tcPr>
            <w:tcW w:w="5935" w:type="dxa"/>
            <w:shd w:val="clear" w:color="auto" w:fill="D9E2F3"/>
            <w:vAlign w:val="center"/>
          </w:tcPr>
          <w:p w14:paraId="3C69DF98"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Անվանումը լատինատառ</w:t>
            </w:r>
          </w:p>
        </w:tc>
        <w:tc>
          <w:tcPr>
            <w:tcW w:w="4230" w:type="dxa"/>
            <w:vAlign w:val="center"/>
          </w:tcPr>
          <w:p w14:paraId="44B397EB" w14:textId="77777777" w:rsidR="00BF1194" w:rsidRPr="002C6D94" w:rsidRDefault="00BF1194" w:rsidP="002C6D94">
            <w:pPr>
              <w:rPr>
                <w:rFonts w:ascii="GHEA Grapalat" w:eastAsia="GHEA Grapalat" w:hAnsi="GHEA Grapalat" w:cs="GHEA Grapalat"/>
              </w:rPr>
            </w:pPr>
          </w:p>
        </w:tc>
      </w:tr>
      <w:tr w:rsidR="00BF1194" w:rsidRPr="002C6D94" w14:paraId="3D96FE2B" w14:textId="77777777" w:rsidTr="00FE6261">
        <w:tc>
          <w:tcPr>
            <w:tcW w:w="5935" w:type="dxa"/>
            <w:shd w:val="clear" w:color="auto" w:fill="D9E2F3"/>
            <w:vAlign w:val="center"/>
          </w:tcPr>
          <w:p w14:paraId="50A16D5D"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Պետական գրանցման համարը</w:t>
            </w:r>
          </w:p>
        </w:tc>
        <w:tc>
          <w:tcPr>
            <w:tcW w:w="4230" w:type="dxa"/>
            <w:vAlign w:val="center"/>
          </w:tcPr>
          <w:p w14:paraId="5BED670B" w14:textId="77777777" w:rsidR="00BF1194" w:rsidRPr="002C6D94" w:rsidRDefault="00BF1194" w:rsidP="002C6D94">
            <w:pPr>
              <w:rPr>
                <w:rFonts w:ascii="GHEA Grapalat" w:eastAsia="GHEA Grapalat" w:hAnsi="GHEA Grapalat" w:cs="GHEA Grapalat"/>
              </w:rPr>
            </w:pPr>
          </w:p>
        </w:tc>
      </w:tr>
      <w:tr w:rsidR="00BF1194" w:rsidRPr="002C6D94" w14:paraId="5AE1D618" w14:textId="77777777" w:rsidTr="00FE6261">
        <w:tc>
          <w:tcPr>
            <w:tcW w:w="5935" w:type="dxa"/>
            <w:shd w:val="clear" w:color="auto" w:fill="D9E2F3"/>
            <w:vAlign w:val="center"/>
          </w:tcPr>
          <w:p w14:paraId="64A1840C"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օրը, ամիսը, տարին</w:t>
            </w:r>
          </w:p>
        </w:tc>
        <w:tc>
          <w:tcPr>
            <w:tcW w:w="4230" w:type="dxa"/>
            <w:vAlign w:val="center"/>
          </w:tcPr>
          <w:p w14:paraId="2353A4B1" w14:textId="77777777" w:rsidR="00BF1194" w:rsidRPr="002C6D94" w:rsidRDefault="00BF1194" w:rsidP="002C6D94">
            <w:pPr>
              <w:rPr>
                <w:rFonts w:ascii="GHEA Grapalat" w:eastAsia="GHEA Grapalat" w:hAnsi="GHEA Grapalat" w:cs="GHEA Grapalat"/>
              </w:rPr>
            </w:pPr>
          </w:p>
        </w:tc>
      </w:tr>
      <w:tr w:rsidR="00BF1194" w:rsidRPr="002C6D94" w14:paraId="62757EFE" w14:textId="77777777" w:rsidTr="00FE6261">
        <w:tc>
          <w:tcPr>
            <w:tcW w:w="5935" w:type="dxa"/>
            <w:shd w:val="clear" w:color="auto" w:fill="D9E2F3"/>
            <w:vAlign w:val="center"/>
          </w:tcPr>
          <w:p w14:paraId="24DF2E9D"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հասցեն</w:t>
            </w:r>
          </w:p>
        </w:tc>
        <w:tc>
          <w:tcPr>
            <w:tcW w:w="4230" w:type="dxa"/>
            <w:vAlign w:val="center"/>
          </w:tcPr>
          <w:p w14:paraId="210BF2FC" w14:textId="77777777" w:rsidR="00BF1194" w:rsidRPr="002C6D94" w:rsidRDefault="00BF1194" w:rsidP="002C6D94">
            <w:pPr>
              <w:rPr>
                <w:rFonts w:ascii="GHEA Grapalat" w:eastAsia="GHEA Grapalat" w:hAnsi="GHEA Grapalat" w:cs="GHEA Grapalat"/>
              </w:rPr>
            </w:pPr>
          </w:p>
        </w:tc>
      </w:tr>
      <w:tr w:rsidR="00BF1194" w:rsidRPr="002C6D94" w14:paraId="5D7421D3" w14:textId="77777777" w:rsidTr="00FE6261">
        <w:tc>
          <w:tcPr>
            <w:tcW w:w="5935" w:type="dxa"/>
            <w:shd w:val="clear" w:color="auto" w:fill="D9E2F3"/>
            <w:vAlign w:val="center"/>
          </w:tcPr>
          <w:p w14:paraId="5095C11F"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Գրանցման պետությունը</w:t>
            </w:r>
          </w:p>
        </w:tc>
        <w:tc>
          <w:tcPr>
            <w:tcW w:w="4230" w:type="dxa"/>
            <w:vAlign w:val="center"/>
          </w:tcPr>
          <w:p w14:paraId="1C1E9CDA" w14:textId="77777777" w:rsidR="00BF1194" w:rsidRPr="002C6D94" w:rsidRDefault="00BF1194" w:rsidP="002C6D94">
            <w:pPr>
              <w:rPr>
                <w:rFonts w:ascii="GHEA Grapalat" w:eastAsia="GHEA Grapalat" w:hAnsi="GHEA Grapalat" w:cs="GHEA Grapalat"/>
              </w:rPr>
            </w:pPr>
          </w:p>
        </w:tc>
      </w:tr>
      <w:tr w:rsidR="00BF1194" w:rsidRPr="002C6D94" w14:paraId="28A89F9E" w14:textId="77777777" w:rsidTr="00FE6261">
        <w:tc>
          <w:tcPr>
            <w:tcW w:w="5935" w:type="dxa"/>
            <w:shd w:val="clear" w:color="auto" w:fill="D9E2F3"/>
            <w:vAlign w:val="center"/>
          </w:tcPr>
          <w:p w14:paraId="4B427232"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Գործադիր մարմնի ղեկավարի անունը և ազգանունը</w:t>
            </w:r>
          </w:p>
        </w:tc>
        <w:tc>
          <w:tcPr>
            <w:tcW w:w="4230" w:type="dxa"/>
            <w:vAlign w:val="center"/>
          </w:tcPr>
          <w:p w14:paraId="4F23BA23" w14:textId="77777777" w:rsidR="00BF1194" w:rsidRPr="002C6D94" w:rsidRDefault="00BF1194" w:rsidP="002C6D94">
            <w:pPr>
              <w:rPr>
                <w:rFonts w:ascii="GHEA Grapalat" w:eastAsia="GHEA Grapalat" w:hAnsi="GHEA Grapalat" w:cs="GHEA Grapalat"/>
              </w:rPr>
            </w:pPr>
          </w:p>
        </w:tc>
      </w:tr>
    </w:tbl>
    <w:p w14:paraId="68002E23"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4FABDAC1" w14:textId="77777777" w:rsidTr="00FE6261">
        <w:trPr>
          <w:trHeight w:val="485"/>
        </w:trPr>
        <w:tc>
          <w:tcPr>
            <w:tcW w:w="5935" w:type="dxa"/>
            <w:vMerge w:val="restart"/>
            <w:shd w:val="clear" w:color="auto" w:fill="D9E2F3"/>
            <w:vAlign w:val="center"/>
          </w:tcPr>
          <w:p w14:paraId="69F6E854"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230" w:type="dxa"/>
          </w:tcPr>
          <w:p w14:paraId="403BC2C5" w14:textId="77777777" w:rsidR="00BF1194" w:rsidRPr="002C6D94" w:rsidRDefault="00BF1194" w:rsidP="002C6D94">
            <w:pPr>
              <w:rPr>
                <w:rFonts w:ascii="GHEA Grapalat" w:eastAsia="GHEA Grapalat" w:hAnsi="GHEA Grapalat" w:cs="GHEA Grapalat"/>
              </w:rPr>
            </w:pPr>
          </w:p>
        </w:tc>
      </w:tr>
      <w:tr w:rsidR="00BF1194" w:rsidRPr="002C6D94" w14:paraId="72775E47" w14:textId="77777777" w:rsidTr="00FE6261">
        <w:trPr>
          <w:trHeight w:val="60"/>
        </w:trPr>
        <w:tc>
          <w:tcPr>
            <w:tcW w:w="5935" w:type="dxa"/>
            <w:vMerge/>
            <w:shd w:val="clear" w:color="auto" w:fill="D9E2F3"/>
            <w:vAlign w:val="center"/>
          </w:tcPr>
          <w:p w14:paraId="0EF3FA21"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2C6D94" w:rsidRDefault="00BF1194" w:rsidP="002C6D94">
            <w:pPr>
              <w:rPr>
                <w:rFonts w:ascii="GHEA Grapalat" w:eastAsia="GHEA Grapalat" w:hAnsi="GHEA Grapalat" w:cs="GHEA Grapalat"/>
              </w:rPr>
            </w:pPr>
          </w:p>
        </w:tc>
      </w:tr>
    </w:tbl>
    <w:p w14:paraId="17C2462D" w14:textId="77777777" w:rsidR="00BF1194" w:rsidRPr="002C6D94" w:rsidRDefault="00BF1194" w:rsidP="002C6D9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2C6D94">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2C6D94" w14:paraId="074019CE" w14:textId="77777777" w:rsidTr="00FE6261">
        <w:tc>
          <w:tcPr>
            <w:tcW w:w="5935" w:type="dxa"/>
            <w:shd w:val="clear" w:color="auto" w:fill="D9E2F3"/>
            <w:vAlign w:val="center"/>
          </w:tcPr>
          <w:p w14:paraId="130AEF69"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Ֆոնդային բորսայի անվանումը</w:t>
            </w:r>
          </w:p>
        </w:tc>
        <w:tc>
          <w:tcPr>
            <w:tcW w:w="4230" w:type="dxa"/>
            <w:vAlign w:val="center"/>
          </w:tcPr>
          <w:p w14:paraId="258F586D" w14:textId="77777777" w:rsidR="00BF1194" w:rsidRPr="002C6D94" w:rsidRDefault="00BF1194" w:rsidP="002C6D94">
            <w:pPr>
              <w:rPr>
                <w:rFonts w:ascii="GHEA Grapalat" w:eastAsia="GHEA Grapalat" w:hAnsi="GHEA Grapalat" w:cs="GHEA Grapalat"/>
              </w:rPr>
            </w:pPr>
          </w:p>
        </w:tc>
      </w:tr>
      <w:tr w:rsidR="00BF1194" w:rsidRPr="002C6D94" w14:paraId="024C7BE3" w14:textId="77777777" w:rsidTr="00FE6261">
        <w:tc>
          <w:tcPr>
            <w:tcW w:w="5935" w:type="dxa"/>
            <w:shd w:val="clear" w:color="auto" w:fill="D9E2F3"/>
            <w:vAlign w:val="center"/>
          </w:tcPr>
          <w:p w14:paraId="412A9CE6" w14:textId="77777777" w:rsidR="00BF1194" w:rsidRPr="002C6D94" w:rsidRDefault="00BF1194" w:rsidP="002C6D94">
            <w:pPr>
              <w:numPr>
                <w:ilvl w:val="2"/>
                <w:numId w:val="28"/>
              </w:numPr>
              <w:pBdr>
                <w:top w:val="nil"/>
                <w:left w:val="nil"/>
                <w:bottom w:val="nil"/>
                <w:right w:val="nil"/>
                <w:between w:val="nil"/>
              </w:pBdr>
              <w:ind w:left="0" w:firstLine="0"/>
              <w:rPr>
                <w:rFonts w:ascii="GHEA Grapalat" w:eastAsia="GHEA Grapalat" w:hAnsi="GHEA Grapalat" w:cs="GHEA Grapalat"/>
              </w:rPr>
            </w:pPr>
            <w:r w:rsidRPr="002C6D94">
              <w:rPr>
                <w:rFonts w:ascii="GHEA Grapalat" w:eastAsia="GHEA Grapalat" w:hAnsi="GHEA Grapalat" w:cs="GHEA Grapalat"/>
              </w:rPr>
              <w:t>Հղումը բորսայում առկա փաստաթղթերին</w:t>
            </w:r>
          </w:p>
        </w:tc>
        <w:tc>
          <w:tcPr>
            <w:tcW w:w="4230" w:type="dxa"/>
            <w:vAlign w:val="center"/>
          </w:tcPr>
          <w:p w14:paraId="1AD1EBB7" w14:textId="77777777" w:rsidR="00BF1194" w:rsidRPr="002C6D94" w:rsidRDefault="00BF1194" w:rsidP="002C6D94">
            <w:pPr>
              <w:rPr>
                <w:rFonts w:ascii="GHEA Grapalat" w:eastAsia="GHEA Grapalat" w:hAnsi="GHEA Grapalat" w:cs="GHEA Grapalat"/>
              </w:rPr>
            </w:pPr>
          </w:p>
        </w:tc>
      </w:tr>
    </w:tbl>
    <w:p w14:paraId="4B3973FA" w14:textId="12794937" w:rsidR="00BF1194" w:rsidRPr="002C6D94" w:rsidRDefault="00BF1194" w:rsidP="002C6D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2C6D94" w:rsidRDefault="00BF1194" w:rsidP="002C6D94">
      <w:pPr>
        <w:numPr>
          <w:ilvl w:val="0"/>
          <w:numId w:val="28"/>
        </w:numPr>
        <w:pBdr>
          <w:top w:val="nil"/>
          <w:left w:val="nil"/>
          <w:bottom w:val="nil"/>
          <w:right w:val="nil"/>
          <w:between w:val="nil"/>
        </w:pBdr>
        <w:rPr>
          <w:rFonts w:ascii="GHEA Grapalat" w:eastAsia="GHEA Grapalat" w:hAnsi="GHEA Grapalat" w:cs="GHEA Grapalat"/>
          <w:b/>
        </w:rPr>
      </w:pPr>
      <w:r w:rsidRPr="002C6D94">
        <w:rPr>
          <w:rFonts w:ascii="GHEA Grapalat" w:eastAsia="GHEA Grapalat" w:hAnsi="GHEA Grapalat" w:cs="GHEA Grapalat"/>
          <w:b/>
        </w:rPr>
        <w:t>Լրացուցիչ նշումներ</w:t>
      </w:r>
    </w:p>
    <w:p w14:paraId="3D915D13" w14:textId="77777777" w:rsidR="00BF1194" w:rsidRPr="002C6D94" w:rsidRDefault="00BF1194" w:rsidP="002C6D94">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3465D8" w:rsidRPr="002C6D94" w14:paraId="51056ED5" w14:textId="77777777" w:rsidTr="00D004EB">
        <w:tc>
          <w:tcPr>
            <w:tcW w:w="10165" w:type="dxa"/>
            <w:shd w:val="clear" w:color="auto" w:fill="DEEAF6"/>
          </w:tcPr>
          <w:p w14:paraId="0CAC820A" w14:textId="77777777" w:rsidR="00BF1194" w:rsidRPr="002C6D94" w:rsidRDefault="00BF1194" w:rsidP="002C6D94">
            <w:pPr>
              <w:rPr>
                <w:rFonts w:ascii="GHEA Grapalat" w:eastAsia="GHEA Grapalat" w:hAnsi="GHEA Grapalat" w:cs="GHEA Grapalat"/>
                <w:i/>
              </w:rPr>
            </w:pPr>
            <w:r w:rsidRPr="002C6D94">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C6D94" w14:paraId="50DC6758" w14:textId="77777777" w:rsidTr="00D004EB">
        <w:trPr>
          <w:trHeight w:val="980"/>
        </w:trPr>
        <w:tc>
          <w:tcPr>
            <w:tcW w:w="10165" w:type="dxa"/>
            <w:shd w:val="clear" w:color="auto" w:fill="auto"/>
          </w:tcPr>
          <w:p w14:paraId="5879B9DE" w14:textId="77777777" w:rsidR="00BF1194" w:rsidRPr="002C6D94" w:rsidRDefault="00BF1194" w:rsidP="002C6D94">
            <w:pPr>
              <w:rPr>
                <w:rFonts w:ascii="GHEA Grapalat" w:eastAsia="GHEA Grapalat" w:hAnsi="GHEA Grapalat" w:cs="GHEA Grapalat"/>
                <w:b/>
              </w:rPr>
            </w:pPr>
          </w:p>
        </w:tc>
      </w:tr>
    </w:tbl>
    <w:p w14:paraId="083E04EF" w14:textId="77777777" w:rsidR="00BD7B99" w:rsidRPr="002C6D94" w:rsidRDefault="00BD7B99" w:rsidP="002C6D94">
      <w:pPr>
        <w:rPr>
          <w:rFonts w:ascii="GHEA Grapalat" w:eastAsia="GHEA Grapalat" w:hAnsi="GHEA Grapalat" w:cs="GHEA Grapalat"/>
          <w:b/>
        </w:rPr>
      </w:pPr>
      <w:r w:rsidRPr="002C6D94">
        <w:rPr>
          <w:rFonts w:ascii="GHEA Grapalat" w:eastAsia="GHEA Grapalat" w:hAnsi="GHEA Grapalat" w:cs="GHEA Grapalat"/>
          <w:b/>
        </w:rPr>
        <w:br w:type="page"/>
      </w:r>
    </w:p>
    <w:p w14:paraId="17900CE0" w14:textId="5D11A043" w:rsidR="00BF1194" w:rsidRPr="002C6D94" w:rsidRDefault="00BF1194" w:rsidP="002C6D94">
      <w:pPr>
        <w:jc w:val="center"/>
        <w:rPr>
          <w:rFonts w:ascii="GHEA Grapalat" w:eastAsia="GHEA Grapalat" w:hAnsi="GHEA Grapalat" w:cs="GHEA Grapalat"/>
          <w:b/>
          <w:i/>
          <w:sz w:val="20"/>
          <w:szCs w:val="20"/>
        </w:rPr>
      </w:pPr>
      <w:r w:rsidRPr="002C6D94">
        <w:rPr>
          <w:rFonts w:ascii="GHEA Grapalat" w:eastAsia="GHEA Grapalat" w:hAnsi="GHEA Grapalat" w:cs="GHEA Grapalat"/>
          <w:b/>
          <w:i/>
          <w:sz w:val="20"/>
          <w:szCs w:val="20"/>
        </w:rPr>
        <w:lastRenderedPageBreak/>
        <w:t>I. Հայտարարագրի լրացման կարգը</w:t>
      </w:r>
    </w:p>
    <w:p w14:paraId="0C4AACFE" w14:textId="77777777" w:rsidR="00BF1194" w:rsidRPr="002C6D94" w:rsidRDefault="00BF1194" w:rsidP="002C6D94">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C6D94">
        <w:rPr>
          <w:rFonts w:ascii="Cambria Math" w:eastAsia="GHEA Grapalat" w:hAnsi="Cambria Math" w:cs="Cambria Math"/>
          <w:i/>
          <w:sz w:val="20"/>
          <w:szCs w:val="20"/>
        </w:rPr>
        <w:t>․</w:t>
      </w:r>
    </w:p>
    <w:p w14:paraId="2262CC54"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C6D94" w:rsidRDefault="00BF1194" w:rsidP="002C6D94">
      <w:pPr>
        <w:numPr>
          <w:ilvl w:val="1"/>
          <w:numId w:val="29"/>
        </w:numP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2C6D94">
        <w:rPr>
          <w:rFonts w:ascii="GHEA Grapalat" w:eastAsia="GHEA Grapalat" w:hAnsi="GHEA Grapalat" w:cs="GHEA Grapalat"/>
          <w:i/>
          <w:sz w:val="20"/>
          <w:szCs w:val="20"/>
          <w:lang w:val="hy-AM"/>
        </w:rPr>
        <w:t xml:space="preserve">սույն ընթացակարգի </w:t>
      </w:r>
      <w:r w:rsidRPr="002C6D94">
        <w:rPr>
          <w:rFonts w:ascii="GHEA Grapalat" w:eastAsia="GHEA Grapalat" w:hAnsi="GHEA Grapalat" w:cs="GHEA Grapalat"/>
          <w:i/>
          <w:sz w:val="20"/>
          <w:szCs w:val="20"/>
        </w:rPr>
        <w:t>հայտում ներառվող փաստաթղթերը.</w:t>
      </w:r>
    </w:p>
    <w:p w14:paraId="5A01A073" w14:textId="77777777" w:rsidR="00BF1194" w:rsidRPr="002C6D94" w:rsidRDefault="00BF1194" w:rsidP="002C6D94">
      <w:pPr>
        <w:numPr>
          <w:ilvl w:val="1"/>
          <w:numId w:val="29"/>
        </w:numP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2-րդ բաժինը (Բաժնետոմսերի ցուցակման տվյալները)</w:t>
      </w:r>
      <w:r w:rsidRPr="002C6D94">
        <w:rPr>
          <w:rFonts w:ascii="GHEA Grapalat" w:eastAsia="GHEA Grapalat" w:hAnsi="GHEA Grapalat" w:cs="GHEA Grapalat"/>
          <w:b/>
          <w:i/>
          <w:sz w:val="20"/>
          <w:szCs w:val="20"/>
        </w:rPr>
        <w:t xml:space="preserve"> </w:t>
      </w:r>
      <w:r w:rsidRPr="002C6D94">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2C6D94">
        <w:rPr>
          <w:rFonts w:ascii="Cambria Math" w:eastAsia="GHEA Grapalat" w:hAnsi="Cambria Math" w:cs="Cambria Math"/>
          <w:i/>
          <w:sz w:val="20"/>
          <w:szCs w:val="20"/>
        </w:rPr>
        <w:t>․</w:t>
      </w:r>
    </w:p>
    <w:p w14:paraId="3A9E12D5"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«Վերահսկողության մակարդակը» ենթաբաժինը լրացվում է, եթե հայտարարագրի 2</w:t>
      </w:r>
      <w:r w:rsidRPr="002C6D94">
        <w:rPr>
          <w:rFonts w:ascii="Cambria Math" w:eastAsia="Cambria Math" w:hAnsi="Cambria Math" w:cs="Cambria Math"/>
          <w:i/>
          <w:sz w:val="20"/>
          <w:szCs w:val="20"/>
        </w:rPr>
        <w:t>․</w:t>
      </w:r>
      <w:r w:rsidRPr="002C6D94">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2C6D94">
        <w:rPr>
          <w:rFonts w:ascii="GHEA Grapalat" w:eastAsia="GHEA Grapalat" w:hAnsi="GHEA Grapalat" w:cs="GHEA Grapalat"/>
          <w:b/>
          <w:i/>
          <w:sz w:val="20"/>
          <w:szCs w:val="20"/>
        </w:rPr>
        <w:t xml:space="preserve"> </w:t>
      </w:r>
      <w:r w:rsidRPr="002C6D94">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C6D94">
        <w:rPr>
          <w:rFonts w:ascii="Cambria Math" w:eastAsia="GHEA Grapalat" w:hAnsi="Cambria Math" w:cs="Cambria Math"/>
          <w:i/>
          <w:sz w:val="20"/>
          <w:szCs w:val="20"/>
        </w:rPr>
        <w:t>․</w:t>
      </w:r>
    </w:p>
    <w:p w14:paraId="31C129AF"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2C6D94">
        <w:rPr>
          <w:rFonts w:ascii="GHEA Grapalat" w:eastAsia="GHEA Grapalat" w:hAnsi="GHEA Grapalat" w:cs="GHEA Grapalat"/>
          <w:i/>
          <w:sz w:val="20"/>
          <w:szCs w:val="20"/>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C6D94">
        <w:rPr>
          <w:rFonts w:ascii="Cambria Math" w:eastAsia="GHEA Grapalat" w:hAnsi="Cambria Math" w:cs="Cambria Math"/>
          <w:i/>
          <w:sz w:val="20"/>
          <w:szCs w:val="20"/>
        </w:rPr>
        <w:t>․</w:t>
      </w:r>
    </w:p>
    <w:p w14:paraId="34BBA408"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C6D94">
        <w:rPr>
          <w:rFonts w:ascii="Cambria Math" w:eastAsia="GHEA Grapalat" w:hAnsi="Cambria Math" w:cs="Cambria Math"/>
          <w:i/>
          <w:sz w:val="20"/>
          <w:szCs w:val="20"/>
        </w:rPr>
        <w:t>․</w:t>
      </w:r>
    </w:p>
    <w:p w14:paraId="46F056C1"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ա</w:t>
      </w:r>
      <w:r w:rsidRPr="002C6D94">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բ</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բ</w:t>
      </w:r>
      <w:r w:rsidRPr="002C6D94">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գ</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գ</w:t>
      </w:r>
      <w:r w:rsidRPr="002C6D94">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7" w:name="_heading=h.gjdgxs" w:colFirst="0" w:colLast="0"/>
      <w:bookmarkEnd w:id="7"/>
      <w:r w:rsidRPr="002C6D94">
        <w:rPr>
          <w:rFonts w:ascii="GHEA Grapalat" w:eastAsia="GHEA Grapalat" w:hAnsi="GHEA Grapalat" w:cs="GHEA Grapalat"/>
          <w:i/>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C6D94">
        <w:rPr>
          <w:rFonts w:ascii="Cambria Math" w:eastAsia="Cambria Math" w:hAnsi="Cambria Math" w:cs="Cambria Math"/>
          <w:i/>
          <w:sz w:val="20"/>
          <w:szCs w:val="20"/>
        </w:rPr>
        <w:t>․</w:t>
      </w:r>
      <w:r w:rsidRPr="002C6D94">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2C6D94">
        <w:rPr>
          <w:rFonts w:ascii="Cambria Math" w:eastAsia="GHEA Grapalat" w:hAnsi="Cambria Math" w:cs="Cambria Math"/>
          <w:i/>
          <w:sz w:val="20"/>
          <w:szCs w:val="20"/>
        </w:rPr>
        <w:t>․</w:t>
      </w:r>
    </w:p>
    <w:p w14:paraId="08E5D17E"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ա</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ա</w:t>
      </w:r>
      <w:r w:rsidRPr="002C6D94">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բ</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բ</w:t>
      </w:r>
      <w:r w:rsidRPr="002C6D94">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գ</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գ</w:t>
      </w:r>
      <w:r w:rsidRPr="002C6D94">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դ</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դ</w:t>
      </w:r>
      <w:r w:rsidRPr="002C6D94">
        <w:rPr>
          <w:rFonts w:ascii="GHEA Grapalat" w:eastAsia="GHEA Grapalat" w:hAnsi="GHEA Grapalat" w:cs="GHEA Grapalat"/>
          <w:i/>
          <w:sz w:val="20"/>
          <w:szCs w:val="20"/>
        </w:rPr>
        <w:t>»</w:t>
      </w:r>
      <w:r w:rsidRPr="002C6D94">
        <w:rPr>
          <w:rFonts w:ascii="GHEA Grapalat" w:eastAsia="GHEA Grapalat" w:hAnsi="GHEA Grapalat" w:cs="GHEA Grapalat"/>
          <w:b/>
          <w:i/>
          <w:sz w:val="20"/>
          <w:szCs w:val="20"/>
        </w:rPr>
        <w:t xml:space="preserve"> </w:t>
      </w:r>
      <w:r w:rsidRPr="002C6D94">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C6D94" w:rsidRDefault="00BF1194" w:rsidP="002C6D94">
      <w:pPr>
        <w:pBdr>
          <w:top w:val="nil"/>
          <w:left w:val="nil"/>
          <w:bottom w:val="nil"/>
          <w:right w:val="nil"/>
          <w:between w:val="nil"/>
        </w:pBdr>
        <w:ind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ե</w:t>
      </w:r>
      <w:r w:rsidRPr="002C6D94">
        <w:rPr>
          <w:rFonts w:ascii="Cambria Math" w:eastAsia="GHEA Grapalat" w:hAnsi="Cambria Math" w:cs="Cambria Math"/>
          <w:i/>
          <w:sz w:val="20"/>
          <w:szCs w:val="20"/>
        </w:rPr>
        <w:t>․</w:t>
      </w:r>
      <w:r w:rsidRPr="002C6D94">
        <w:rPr>
          <w:rFonts w:ascii="GHEA Grapalat" w:eastAsia="GHEA Grapalat" w:hAnsi="GHEA Grapalat" w:cs="GHEA Grapalat"/>
          <w:i/>
          <w:sz w:val="20"/>
          <w:szCs w:val="20"/>
        </w:rPr>
        <w:t xml:space="preserve"> Այս ենթաբաժնի «</w:t>
      </w:r>
      <w:r w:rsidRPr="002C6D94">
        <w:rPr>
          <w:rFonts w:ascii="GHEA Grapalat" w:eastAsia="GHEA Grapalat" w:hAnsi="GHEA Grapalat" w:cs="GHEA Grapalat"/>
          <w:b/>
          <w:i/>
          <w:sz w:val="20"/>
          <w:szCs w:val="20"/>
        </w:rPr>
        <w:t>ե</w:t>
      </w:r>
      <w:r w:rsidRPr="002C6D94">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2C6D94">
        <w:rPr>
          <w:rFonts w:ascii="Cambria Math" w:eastAsia="GHEA Grapalat" w:hAnsi="Cambria Math" w:cs="Cambria Math"/>
          <w:i/>
          <w:sz w:val="20"/>
          <w:szCs w:val="20"/>
        </w:rPr>
        <w:t>․</w:t>
      </w:r>
    </w:p>
    <w:p w14:paraId="31A13904"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C6D94" w:rsidRDefault="00BF1194" w:rsidP="002C6D94">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w:t>
      </w:r>
      <w:r w:rsidRPr="002C6D94">
        <w:rPr>
          <w:rFonts w:ascii="GHEA Grapalat" w:eastAsia="GHEA Grapalat" w:hAnsi="GHEA Grapalat" w:cs="GHEA Grapalat"/>
          <w:i/>
          <w:sz w:val="20"/>
          <w:szCs w:val="20"/>
        </w:rPr>
        <w:lastRenderedPageBreak/>
        <w:t>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C6D94" w:rsidRDefault="00BF1194" w:rsidP="002C6D94">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2C6D94">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66271A27" w14:textId="77777777" w:rsidR="00BF1194" w:rsidRPr="002C6D94" w:rsidRDefault="00BF1194" w:rsidP="002C6D94">
      <w:pPr>
        <w:pStyle w:val="31"/>
        <w:spacing w:line="240" w:lineRule="auto"/>
        <w:ind w:left="360" w:firstLine="0"/>
        <w:rPr>
          <w:rFonts w:ascii="GHEA Grapalat" w:hAnsi="GHEA Grapalat" w:cs="Sylfaen"/>
          <w:i/>
          <w:sz w:val="16"/>
          <w:szCs w:val="16"/>
          <w:lang w:val="hy-AM" w:eastAsia="ru-RU"/>
        </w:rPr>
      </w:pPr>
    </w:p>
    <w:p w14:paraId="3862C2FE" w14:textId="77777777" w:rsidR="00BF1194" w:rsidRPr="002C6D94" w:rsidRDefault="00BF1194" w:rsidP="002C6D94">
      <w:pPr>
        <w:pStyle w:val="31"/>
        <w:spacing w:line="240" w:lineRule="auto"/>
        <w:ind w:left="360" w:firstLine="0"/>
        <w:rPr>
          <w:rFonts w:ascii="GHEA Grapalat" w:hAnsi="GHEA Grapalat"/>
          <w:i/>
          <w:sz w:val="16"/>
          <w:szCs w:val="16"/>
          <w:lang w:val="hy-AM"/>
        </w:rPr>
      </w:pPr>
      <w:r w:rsidRPr="002C6D94">
        <w:rPr>
          <w:rFonts w:ascii="GHEA Grapalat" w:hAnsi="GHEA Grapalat" w:cs="Sylfaen"/>
          <w:i/>
          <w:sz w:val="16"/>
          <w:szCs w:val="16"/>
          <w:lang w:val="hy-AM" w:eastAsia="ru-RU"/>
        </w:rPr>
        <w:t>*</w:t>
      </w:r>
      <w:r w:rsidRPr="002C6D94">
        <w:rPr>
          <w:rFonts w:ascii="GHEA Grapalat" w:hAnsi="GHEA Grapalat"/>
          <w:i/>
          <w:sz w:val="16"/>
          <w:szCs w:val="16"/>
          <w:lang w:val="af-ZA"/>
        </w:rPr>
        <w:t xml:space="preserve"> </w:t>
      </w:r>
      <w:r w:rsidRPr="002C6D94">
        <w:rPr>
          <w:rFonts w:ascii="GHEA Grapalat" w:hAnsi="GHEA Grapalat"/>
          <w:i/>
          <w:sz w:val="16"/>
          <w:szCs w:val="16"/>
          <w:lang w:val="hy-AM"/>
        </w:rPr>
        <w:t>լրացվում</w:t>
      </w:r>
      <w:r w:rsidRPr="002C6D94">
        <w:rPr>
          <w:rFonts w:ascii="GHEA Grapalat" w:hAnsi="GHEA Grapalat"/>
          <w:i/>
          <w:sz w:val="16"/>
          <w:szCs w:val="16"/>
          <w:lang w:val="af-ZA"/>
        </w:rPr>
        <w:t xml:space="preserve"> </w:t>
      </w:r>
      <w:r w:rsidRPr="002C6D94">
        <w:rPr>
          <w:rFonts w:ascii="GHEA Grapalat" w:hAnsi="GHEA Grapalat"/>
          <w:i/>
          <w:sz w:val="16"/>
          <w:szCs w:val="16"/>
          <w:lang w:val="hy-AM"/>
        </w:rPr>
        <w:t>է</w:t>
      </w:r>
      <w:r w:rsidRPr="002C6D94">
        <w:rPr>
          <w:rFonts w:ascii="GHEA Grapalat" w:hAnsi="GHEA Grapalat"/>
          <w:i/>
          <w:sz w:val="16"/>
          <w:szCs w:val="16"/>
          <w:lang w:val="af-ZA"/>
        </w:rPr>
        <w:t xml:space="preserve"> </w:t>
      </w:r>
      <w:r w:rsidRPr="002C6D94">
        <w:rPr>
          <w:rFonts w:ascii="GHEA Grapalat" w:hAnsi="GHEA Grapalat"/>
          <w:i/>
          <w:sz w:val="16"/>
          <w:szCs w:val="16"/>
          <w:lang w:val="hy-AM"/>
        </w:rPr>
        <w:t>հանձնաժողովի</w:t>
      </w:r>
      <w:r w:rsidRPr="002C6D94">
        <w:rPr>
          <w:rFonts w:ascii="GHEA Grapalat" w:hAnsi="GHEA Grapalat"/>
          <w:i/>
          <w:sz w:val="16"/>
          <w:szCs w:val="16"/>
          <w:lang w:val="af-ZA"/>
        </w:rPr>
        <w:t xml:space="preserve"> </w:t>
      </w:r>
      <w:r w:rsidRPr="002C6D94">
        <w:rPr>
          <w:rFonts w:ascii="GHEA Grapalat" w:hAnsi="GHEA Grapalat"/>
          <w:i/>
          <w:sz w:val="16"/>
          <w:szCs w:val="16"/>
          <w:lang w:val="hy-AM"/>
        </w:rPr>
        <w:t>քարտուղարի</w:t>
      </w:r>
      <w:r w:rsidRPr="002C6D94">
        <w:rPr>
          <w:rFonts w:ascii="GHEA Grapalat" w:hAnsi="GHEA Grapalat"/>
          <w:i/>
          <w:sz w:val="16"/>
          <w:szCs w:val="16"/>
          <w:lang w:val="af-ZA"/>
        </w:rPr>
        <w:t xml:space="preserve"> </w:t>
      </w:r>
      <w:r w:rsidRPr="002C6D94">
        <w:rPr>
          <w:rFonts w:ascii="GHEA Grapalat" w:hAnsi="GHEA Grapalat"/>
          <w:i/>
          <w:sz w:val="16"/>
          <w:szCs w:val="16"/>
          <w:lang w:val="hy-AM"/>
        </w:rPr>
        <w:t>կողմից</w:t>
      </w:r>
      <w:r w:rsidRPr="002C6D94">
        <w:rPr>
          <w:rFonts w:ascii="GHEA Grapalat" w:hAnsi="GHEA Grapalat"/>
          <w:i/>
          <w:sz w:val="16"/>
          <w:szCs w:val="16"/>
          <w:lang w:val="af-ZA"/>
        </w:rPr>
        <w:t xml:space="preserve">` </w:t>
      </w:r>
      <w:r w:rsidRPr="002C6D94">
        <w:rPr>
          <w:rFonts w:ascii="GHEA Grapalat" w:hAnsi="GHEA Grapalat"/>
          <w:i/>
          <w:sz w:val="16"/>
          <w:szCs w:val="16"/>
          <w:lang w:val="hy-AM"/>
        </w:rPr>
        <w:t>մինչև</w:t>
      </w:r>
      <w:r w:rsidRPr="002C6D94">
        <w:rPr>
          <w:rFonts w:ascii="GHEA Grapalat" w:hAnsi="GHEA Grapalat"/>
          <w:i/>
          <w:sz w:val="16"/>
          <w:szCs w:val="16"/>
          <w:lang w:val="af-ZA"/>
        </w:rPr>
        <w:t xml:space="preserve"> </w:t>
      </w:r>
      <w:r w:rsidRPr="002C6D94">
        <w:rPr>
          <w:rFonts w:ascii="GHEA Grapalat" w:hAnsi="GHEA Grapalat"/>
          <w:i/>
          <w:sz w:val="16"/>
          <w:szCs w:val="16"/>
          <w:lang w:val="hy-AM"/>
        </w:rPr>
        <w:t>հրավերը</w:t>
      </w:r>
      <w:r w:rsidRPr="002C6D94">
        <w:rPr>
          <w:rFonts w:ascii="GHEA Grapalat" w:hAnsi="GHEA Grapalat"/>
          <w:i/>
          <w:sz w:val="16"/>
          <w:szCs w:val="16"/>
          <w:lang w:val="af-ZA"/>
        </w:rPr>
        <w:t xml:space="preserve"> </w:t>
      </w:r>
      <w:r w:rsidRPr="002C6D94">
        <w:rPr>
          <w:rFonts w:ascii="GHEA Grapalat" w:hAnsi="GHEA Grapalat"/>
          <w:i/>
          <w:sz w:val="16"/>
          <w:szCs w:val="16"/>
          <w:lang w:val="hy-AM"/>
        </w:rPr>
        <w:t>տեղեկագրում</w:t>
      </w:r>
      <w:r w:rsidRPr="002C6D94">
        <w:rPr>
          <w:rFonts w:ascii="GHEA Grapalat" w:hAnsi="GHEA Grapalat"/>
          <w:i/>
          <w:sz w:val="16"/>
          <w:szCs w:val="16"/>
          <w:lang w:val="af-ZA"/>
        </w:rPr>
        <w:t xml:space="preserve"> </w:t>
      </w:r>
      <w:r w:rsidRPr="002C6D94">
        <w:rPr>
          <w:rFonts w:ascii="GHEA Grapalat" w:hAnsi="GHEA Grapalat"/>
          <w:i/>
          <w:sz w:val="16"/>
          <w:szCs w:val="16"/>
          <w:lang w:val="hy-AM"/>
        </w:rPr>
        <w:t>հրապարակելը:</w:t>
      </w:r>
    </w:p>
    <w:p w14:paraId="3FDF5E58" w14:textId="77777777" w:rsidR="00BF1194" w:rsidRPr="002C6D94" w:rsidRDefault="00BF1194" w:rsidP="002C6D94">
      <w:pPr>
        <w:pStyle w:val="31"/>
        <w:spacing w:line="240" w:lineRule="auto"/>
        <w:ind w:left="360" w:firstLine="0"/>
        <w:rPr>
          <w:rFonts w:ascii="GHEA Grapalat" w:hAnsi="GHEA Grapalat" w:cs="Sylfaen"/>
          <w:i/>
          <w:sz w:val="16"/>
          <w:szCs w:val="16"/>
          <w:lang w:val="hy-AM" w:eastAsia="ru-RU"/>
        </w:rPr>
      </w:pPr>
      <w:r w:rsidRPr="002C6D94">
        <w:rPr>
          <w:rFonts w:ascii="GHEA Grapalat" w:hAnsi="GHEA Grapalat" w:cs="Sylfaen"/>
          <w:i/>
          <w:sz w:val="16"/>
          <w:szCs w:val="16"/>
          <w:lang w:val="hy-AM" w:eastAsia="ru-RU"/>
        </w:rPr>
        <w:t>** 1.2</w:t>
      </w:r>
      <w:r w:rsidRPr="002C6D94">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2C6D94">
        <w:rPr>
          <w:rFonts w:ascii="GHEA Grapalat" w:hAnsi="GHEA Grapalat"/>
          <w:i/>
          <w:sz w:val="16"/>
          <w:szCs w:val="16"/>
          <w:lang w:val="hy-AM"/>
        </w:rPr>
        <w:t>ւմը, ինչպես նաև եթե մասնակիցը անհատ ձեռնարկատեր</w:t>
      </w:r>
      <w:r w:rsidRPr="002C6D94">
        <w:rPr>
          <w:rFonts w:ascii="GHEA Grapalat" w:hAnsi="GHEA Grapalat"/>
          <w:i/>
          <w:sz w:val="16"/>
          <w:szCs w:val="16"/>
          <w:lang w:val="hy-AM"/>
        </w:rPr>
        <w:t xml:space="preserve"> է կամ ֆիզիկական անձ։</w:t>
      </w:r>
    </w:p>
    <w:p w14:paraId="77332829" w14:textId="77777777" w:rsidR="00B2572B" w:rsidRPr="002C6D94" w:rsidRDefault="000B1088" w:rsidP="002C6D94">
      <w:pPr>
        <w:pStyle w:val="31"/>
        <w:spacing w:line="240" w:lineRule="auto"/>
        <w:ind w:firstLine="0"/>
        <w:jc w:val="right"/>
        <w:rPr>
          <w:rFonts w:ascii="GHEA Grapalat" w:hAnsi="GHEA Grapalat" w:cs="Arial"/>
          <w:b/>
          <w:lang w:val="hy-AM"/>
        </w:rPr>
      </w:pPr>
      <w:r w:rsidRPr="002C6D94">
        <w:rPr>
          <w:rFonts w:ascii="GHEA Grapalat" w:hAnsi="GHEA Grapalat"/>
          <w:b/>
          <w:lang w:val="hy-AM"/>
        </w:rPr>
        <w:t xml:space="preserve"> </w:t>
      </w:r>
      <w:r w:rsidRPr="002C6D94">
        <w:rPr>
          <w:rFonts w:ascii="GHEA Grapalat" w:hAnsi="GHEA Grapalat"/>
          <w:b/>
          <w:lang w:val="hy-AM"/>
        </w:rPr>
        <w:br w:type="page"/>
      </w:r>
      <w:r w:rsidR="00B2572B" w:rsidRPr="002C6D94">
        <w:rPr>
          <w:rFonts w:ascii="GHEA Grapalat" w:hAnsi="GHEA Grapalat" w:cs="Sylfaen"/>
          <w:b/>
          <w:lang w:val="hy-AM"/>
        </w:rPr>
        <w:lastRenderedPageBreak/>
        <w:t>Հավելված</w:t>
      </w:r>
      <w:r w:rsidR="00B2572B" w:rsidRPr="002C6D94">
        <w:rPr>
          <w:rFonts w:ascii="GHEA Grapalat" w:hAnsi="GHEA Grapalat" w:cs="Arial"/>
          <w:b/>
          <w:lang w:val="hy-AM"/>
        </w:rPr>
        <w:t xml:space="preserve"> </w:t>
      </w:r>
      <w:r w:rsidR="00DA0240" w:rsidRPr="002C6D94">
        <w:rPr>
          <w:rFonts w:ascii="GHEA Grapalat" w:hAnsi="GHEA Grapalat" w:cs="Arial"/>
          <w:b/>
          <w:lang w:val="hy-AM"/>
        </w:rPr>
        <w:t>2</w:t>
      </w:r>
    </w:p>
    <w:p w14:paraId="0098B711" w14:textId="570B2F1F" w:rsidR="00B2572B" w:rsidRPr="002C6D94" w:rsidRDefault="00F95C04" w:rsidP="002C6D94">
      <w:pPr>
        <w:pStyle w:val="31"/>
        <w:spacing w:line="240" w:lineRule="auto"/>
        <w:jc w:val="right"/>
        <w:rPr>
          <w:rFonts w:ascii="GHEA Grapalat" w:hAnsi="GHEA Grapalat" w:cs="Arial"/>
          <w:b/>
          <w:lang w:val="hy-AM"/>
        </w:rPr>
      </w:pPr>
      <w:r w:rsidRPr="002C6D94">
        <w:rPr>
          <w:rFonts w:ascii="GHEA Grapalat" w:hAnsi="GHEA Grapalat"/>
          <w:b/>
          <w:lang w:val="hy-AM"/>
        </w:rPr>
        <w:t>ՀՀԱՄՄՀ ՆԱՐՏՄ ԳՀԱՊՁԲ-23/1</w:t>
      </w:r>
      <w:r w:rsidR="00B2572B" w:rsidRPr="002C6D94">
        <w:rPr>
          <w:rFonts w:ascii="GHEA Grapalat" w:hAnsi="GHEA Grapalat"/>
          <w:b/>
          <w:lang w:val="hy-AM"/>
        </w:rPr>
        <w:t xml:space="preserve">  </w:t>
      </w:r>
      <w:r w:rsidR="00B2572B" w:rsidRPr="002C6D94">
        <w:rPr>
          <w:rFonts w:ascii="GHEA Grapalat" w:hAnsi="GHEA Grapalat" w:cs="Sylfaen"/>
          <w:b/>
          <w:lang w:val="hy-AM"/>
        </w:rPr>
        <w:t>ծածկագրով</w:t>
      </w:r>
    </w:p>
    <w:p w14:paraId="7DB3B88D" w14:textId="2588D57A" w:rsidR="00B2572B" w:rsidRPr="002C6D94" w:rsidRDefault="00040653" w:rsidP="002C6D94">
      <w:pPr>
        <w:pStyle w:val="31"/>
        <w:spacing w:line="240" w:lineRule="auto"/>
        <w:jc w:val="right"/>
        <w:rPr>
          <w:rFonts w:ascii="GHEA Grapalat" w:hAnsi="GHEA Grapalat" w:cs="Arial"/>
          <w:b/>
          <w:lang w:val="hy-AM"/>
        </w:rPr>
      </w:pPr>
      <w:r w:rsidRPr="002C6D94">
        <w:rPr>
          <w:rFonts w:ascii="GHEA Grapalat" w:hAnsi="GHEA Grapalat" w:cs="Sylfaen"/>
          <w:b/>
          <w:lang w:val="hy-AM"/>
        </w:rPr>
        <w:t>գնանշման հարցման</w:t>
      </w:r>
      <w:r w:rsidR="00B2572B" w:rsidRPr="002C6D94">
        <w:rPr>
          <w:rFonts w:ascii="GHEA Grapalat" w:hAnsi="GHEA Grapalat" w:cs="Arial"/>
          <w:b/>
          <w:lang w:val="hy-AM"/>
        </w:rPr>
        <w:t xml:space="preserve"> </w:t>
      </w:r>
      <w:r w:rsidR="00B2572B" w:rsidRPr="002C6D94">
        <w:rPr>
          <w:rFonts w:ascii="GHEA Grapalat" w:hAnsi="GHEA Grapalat" w:cs="Sylfaen"/>
          <w:b/>
          <w:lang w:val="hy-AM"/>
        </w:rPr>
        <w:t>հրավերի</w:t>
      </w:r>
    </w:p>
    <w:p w14:paraId="72BBEDF6" w14:textId="77777777" w:rsidR="00B2572B" w:rsidRPr="002C6D94" w:rsidRDefault="00B2572B" w:rsidP="002C6D94">
      <w:pPr>
        <w:rPr>
          <w:rFonts w:ascii="GHEA Grapalat" w:hAnsi="GHEA Grapalat"/>
          <w:lang w:val="hy-AM"/>
        </w:rPr>
      </w:pPr>
    </w:p>
    <w:p w14:paraId="2EA4DB99" w14:textId="77777777" w:rsidR="00B2572B" w:rsidRPr="002C6D94" w:rsidRDefault="00B2572B" w:rsidP="002C6D94">
      <w:pPr>
        <w:ind w:firstLine="567"/>
        <w:jc w:val="center"/>
        <w:rPr>
          <w:rFonts w:ascii="GHEA Grapalat" w:hAnsi="GHEA Grapalat"/>
          <w:sz w:val="20"/>
          <w:lang w:val="hy-AM"/>
        </w:rPr>
      </w:pPr>
    </w:p>
    <w:p w14:paraId="05893F59" w14:textId="566EF898" w:rsidR="00B2572B" w:rsidRPr="002C6D94" w:rsidRDefault="00B2572B" w:rsidP="002C6D94">
      <w:pPr>
        <w:ind w:left="-66"/>
        <w:jc w:val="center"/>
        <w:rPr>
          <w:rFonts w:ascii="GHEA Grapalat" w:hAnsi="GHEA Grapalat"/>
          <w:b/>
          <w:lang w:val="hy-AM"/>
        </w:rPr>
      </w:pPr>
      <w:r w:rsidRPr="002C6D94">
        <w:rPr>
          <w:rFonts w:ascii="GHEA Grapalat" w:hAnsi="GHEA Grapalat"/>
          <w:b/>
          <w:lang w:val="hy-AM"/>
        </w:rPr>
        <w:t>ԳՆԱՅԻՆ ԱՌԱՋԱՐԿ</w:t>
      </w:r>
    </w:p>
    <w:p w14:paraId="7D4FE6BC" w14:textId="77777777" w:rsidR="00B2572B" w:rsidRPr="002C6D94" w:rsidRDefault="00B2572B" w:rsidP="002C6D94">
      <w:pPr>
        <w:ind w:firstLine="567"/>
        <w:rPr>
          <w:rFonts w:ascii="GHEA Grapalat" w:hAnsi="GHEA Grapalat"/>
          <w:lang w:val="hy-AM"/>
        </w:rPr>
      </w:pPr>
    </w:p>
    <w:p w14:paraId="7D53BD58" w14:textId="3655E360" w:rsidR="00B2572B" w:rsidRPr="002C6D94" w:rsidRDefault="00B2572B" w:rsidP="002C6D94">
      <w:pPr>
        <w:ind w:firstLine="567"/>
        <w:jc w:val="both"/>
        <w:rPr>
          <w:rFonts w:ascii="GHEA Grapalat" w:hAnsi="GHEA Grapalat" w:cs="Arial"/>
          <w:lang w:val="hy-AM"/>
        </w:rPr>
      </w:pPr>
      <w:r w:rsidRPr="002C6D94">
        <w:rPr>
          <w:rFonts w:ascii="GHEA Grapalat" w:hAnsi="GHEA Grapalat" w:cs="Arial"/>
          <w:sz w:val="20"/>
          <w:szCs w:val="20"/>
          <w:lang w:val="es-ES"/>
        </w:rPr>
        <w:t xml:space="preserve">Ուսումնասիրելով </w:t>
      </w:r>
      <w:r w:rsidR="00F95C04" w:rsidRPr="002C6D94">
        <w:rPr>
          <w:rFonts w:ascii="GHEA Grapalat" w:hAnsi="GHEA Grapalat" w:cs="Arial"/>
          <w:sz w:val="20"/>
          <w:szCs w:val="20"/>
          <w:lang w:val="es-ES"/>
        </w:rPr>
        <w:t>ՀՀԱՄՄՀ ՆԱՐՏՄ ԳՀԱՊՁԲ-23/1</w:t>
      </w:r>
      <w:r w:rsidRPr="002C6D94">
        <w:rPr>
          <w:rFonts w:ascii="GHEA Grapalat" w:hAnsi="GHEA Grapalat" w:cs="Arial"/>
          <w:sz w:val="20"/>
          <w:szCs w:val="20"/>
          <w:lang w:val="es-ES"/>
        </w:rPr>
        <w:t xml:space="preserve"> ծածկագրով </w:t>
      </w:r>
      <w:r w:rsidR="00040653" w:rsidRPr="002C6D94">
        <w:rPr>
          <w:rFonts w:ascii="GHEA Grapalat" w:hAnsi="GHEA Grapalat" w:cs="Arial"/>
          <w:sz w:val="20"/>
          <w:szCs w:val="20"/>
          <w:lang w:val="es-ES"/>
        </w:rPr>
        <w:t>գնանշման հարցման</w:t>
      </w:r>
      <w:r w:rsidRPr="002C6D94">
        <w:rPr>
          <w:rFonts w:ascii="GHEA Grapalat" w:hAnsi="GHEA Grapalat" w:cs="Arial"/>
          <w:sz w:val="20"/>
          <w:szCs w:val="20"/>
          <w:lang w:val="es-ES"/>
        </w:rPr>
        <w:t xml:space="preserve"> հրավերը, այդ թվում կնքվելիք  պայմանագրի նախագիծը</w:t>
      </w:r>
      <w:r w:rsidRPr="002C6D94">
        <w:rPr>
          <w:rFonts w:ascii="GHEA Grapalat" w:hAnsi="GHEA Grapalat" w:cs="Arial"/>
          <w:lang w:val="hy-AM"/>
        </w:rPr>
        <w:t xml:space="preserve">, </w:t>
      </w:r>
      <w:r w:rsidRPr="002C6D94">
        <w:rPr>
          <w:rFonts w:ascii="GHEA Grapalat" w:hAnsi="GHEA Grapalat"/>
          <w:sz w:val="20"/>
          <w:u w:val="single"/>
          <w:lang w:val="hy-AM"/>
        </w:rPr>
        <w:t xml:space="preserve">                  </w:t>
      </w:r>
      <w:r w:rsidRPr="002C6D94">
        <w:rPr>
          <w:rFonts w:ascii="GHEA Grapalat" w:hAnsi="GHEA Grapalat"/>
          <w:sz w:val="20"/>
          <w:u w:val="single"/>
          <w:lang w:val="hy-AM"/>
        </w:rPr>
        <w:tab/>
      </w:r>
      <w:r w:rsidRPr="002C6D94">
        <w:rPr>
          <w:rFonts w:ascii="GHEA Grapalat" w:hAnsi="GHEA Grapalat"/>
          <w:sz w:val="20"/>
          <w:u w:val="single"/>
          <w:lang w:val="hy-AM"/>
        </w:rPr>
        <w:tab/>
      </w:r>
      <w:r w:rsidRPr="002C6D94">
        <w:rPr>
          <w:rFonts w:ascii="GHEA Grapalat" w:hAnsi="GHEA Grapalat"/>
          <w:sz w:val="20"/>
          <w:u w:val="single"/>
          <w:lang w:val="hy-AM"/>
        </w:rPr>
        <w:tab/>
      </w:r>
      <w:r w:rsidRPr="002C6D94">
        <w:rPr>
          <w:rFonts w:ascii="GHEA Grapalat" w:hAnsi="GHEA Grapalat"/>
          <w:sz w:val="20"/>
          <w:u w:val="single"/>
          <w:lang w:val="hy-AM"/>
        </w:rPr>
        <w:tab/>
        <w:t xml:space="preserve">     </w:t>
      </w:r>
      <w:r w:rsidRPr="002C6D94">
        <w:rPr>
          <w:rFonts w:ascii="GHEA Grapalat" w:hAnsi="GHEA Grapalat"/>
          <w:sz w:val="20"/>
          <w:u w:val="single"/>
          <w:lang w:val="hy-AM"/>
        </w:rPr>
        <w:tab/>
      </w:r>
      <w:r w:rsidRPr="002C6D94">
        <w:rPr>
          <w:rFonts w:ascii="GHEA Grapalat" w:hAnsi="GHEA Grapalat"/>
          <w:sz w:val="20"/>
          <w:u w:val="single"/>
          <w:lang w:val="hy-AM"/>
        </w:rPr>
        <w:tab/>
        <w:t xml:space="preserve">           </w:t>
      </w:r>
      <w:r w:rsidRPr="002C6D94">
        <w:rPr>
          <w:rFonts w:ascii="GHEA Grapalat" w:hAnsi="GHEA Grapalat" w:cs="Arial"/>
          <w:sz w:val="20"/>
          <w:szCs w:val="20"/>
          <w:lang w:val="es-ES"/>
        </w:rPr>
        <w:t>-ն առաջարկում է</w:t>
      </w:r>
      <w:r w:rsidRPr="002C6D94">
        <w:rPr>
          <w:rFonts w:ascii="GHEA Grapalat" w:hAnsi="GHEA Grapalat" w:cs="Arial"/>
          <w:lang w:val="hy-AM"/>
        </w:rPr>
        <w:t xml:space="preserve">   </w:t>
      </w:r>
    </w:p>
    <w:p w14:paraId="1093CD56" w14:textId="77777777" w:rsidR="00B2572B" w:rsidRPr="002C6D94" w:rsidRDefault="00B2572B" w:rsidP="002C6D94">
      <w:pPr>
        <w:ind w:firstLine="567"/>
        <w:jc w:val="both"/>
        <w:rPr>
          <w:rFonts w:ascii="GHEA Grapalat" w:hAnsi="GHEA Grapalat" w:cs="Arial"/>
        </w:rPr>
      </w:pPr>
      <w:bookmarkStart w:id="8" w:name="_Hlk23147299"/>
      <w:r w:rsidRPr="002C6D94">
        <w:rPr>
          <w:rFonts w:ascii="GHEA Grapalat" w:hAnsi="GHEA Grapalat" w:cs="Sylfaen"/>
          <w:vertAlign w:val="superscript"/>
          <w:lang w:val="hy-AM"/>
        </w:rPr>
        <w:t xml:space="preserve">                                                                                     մասնակցի անվանումը</w:t>
      </w:r>
    </w:p>
    <w:bookmarkEnd w:id="8"/>
    <w:p w14:paraId="1139132B" w14:textId="77777777" w:rsidR="00B2572B" w:rsidRPr="002C6D94" w:rsidRDefault="00B2572B" w:rsidP="002C6D94">
      <w:pPr>
        <w:jc w:val="both"/>
        <w:rPr>
          <w:rFonts w:ascii="GHEA Grapalat" w:hAnsi="GHEA Grapalat"/>
          <w:sz w:val="20"/>
          <w:lang w:val="hy-AM"/>
        </w:rPr>
      </w:pPr>
      <w:r w:rsidRPr="002C6D94">
        <w:rPr>
          <w:rFonts w:ascii="GHEA Grapalat" w:hAnsi="GHEA Grapalat" w:cs="Arial"/>
          <w:sz w:val="20"/>
          <w:szCs w:val="20"/>
          <w:lang w:val="es-ES"/>
        </w:rPr>
        <w:t>պայմանագիրը կատարել ներքոհիշյալ ընդհանուր գներով.</w:t>
      </w:r>
    </w:p>
    <w:p w14:paraId="55A11191" w14:textId="77777777" w:rsidR="00B2572B" w:rsidRPr="002C6D94" w:rsidRDefault="00B2572B" w:rsidP="002C6D94">
      <w:pPr>
        <w:jc w:val="center"/>
        <w:rPr>
          <w:rFonts w:ascii="GHEA Grapalat" w:hAnsi="GHEA Grapalat"/>
          <w:sz w:val="20"/>
          <w:lang w:val="hy-AM"/>
        </w:rPr>
      </w:pPr>
      <w:r w:rsidRPr="002C6D94">
        <w:rPr>
          <w:rFonts w:ascii="GHEA Grapalat" w:hAnsi="GHEA Grapalat"/>
          <w:sz w:val="20"/>
          <w:szCs w:val="20"/>
          <w:lang w:val="es-ES"/>
        </w:rPr>
        <w:t xml:space="preserve">                                                                                                                                   </w:t>
      </w:r>
      <w:r w:rsidRPr="002C6D94">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885B93" w:rsidRPr="00184EFA"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Չափա-</w:t>
            </w:r>
          </w:p>
          <w:p w14:paraId="6CF0B385" w14:textId="77777777" w:rsidR="00885B93" w:rsidRPr="002C6D94" w:rsidRDefault="00885B93" w:rsidP="002C6D94">
            <w:pPr>
              <w:jc w:val="center"/>
              <w:rPr>
                <w:rFonts w:ascii="GHEA Grapalat" w:hAnsi="GHEA Grapalat"/>
                <w:b/>
                <w:bCs/>
                <w:sz w:val="16"/>
                <w:lang w:val="es-ES"/>
              </w:rPr>
            </w:pPr>
            <w:r w:rsidRPr="002C6D94">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Ապրանքի  անվանումը</w:t>
            </w:r>
          </w:p>
        </w:tc>
        <w:tc>
          <w:tcPr>
            <w:tcW w:w="2170" w:type="dxa"/>
            <w:tcBorders>
              <w:top w:val="single" w:sz="4" w:space="0" w:color="auto"/>
              <w:left w:val="single" w:sz="4" w:space="0" w:color="auto"/>
              <w:right w:val="single" w:sz="4" w:space="0" w:color="auto"/>
            </w:tcBorders>
            <w:vAlign w:val="center"/>
          </w:tcPr>
          <w:p w14:paraId="202AA81F" w14:textId="77777777" w:rsidR="00482F6F" w:rsidRPr="002C6D94" w:rsidRDefault="00482F6F" w:rsidP="002C6D94">
            <w:pPr>
              <w:jc w:val="center"/>
              <w:rPr>
                <w:rFonts w:ascii="GHEA Grapalat" w:hAnsi="GHEA Grapalat"/>
                <w:b/>
                <w:bCs/>
                <w:sz w:val="16"/>
                <w:szCs w:val="18"/>
                <w:lang w:val="hy-AM"/>
              </w:rPr>
            </w:pPr>
            <w:r w:rsidRPr="002C6D94">
              <w:rPr>
                <w:rFonts w:ascii="GHEA Grapalat" w:hAnsi="GHEA Grapalat"/>
                <w:b/>
                <w:bCs/>
                <w:sz w:val="16"/>
                <w:szCs w:val="18"/>
                <w:lang w:val="hy-AM"/>
              </w:rPr>
              <w:t>Ա</w:t>
            </w:r>
            <w:r w:rsidR="00885B93" w:rsidRPr="002C6D94">
              <w:rPr>
                <w:rFonts w:ascii="GHEA Grapalat" w:hAnsi="GHEA Grapalat"/>
                <w:b/>
                <w:bCs/>
                <w:sz w:val="16"/>
                <w:szCs w:val="18"/>
                <w:lang w:val="es-ES"/>
              </w:rPr>
              <w:t>րժեք</w:t>
            </w:r>
          </w:p>
          <w:p w14:paraId="1F807831" w14:textId="77777777" w:rsidR="00C41159" w:rsidRPr="002C6D94" w:rsidRDefault="00C41159" w:rsidP="002C6D94">
            <w:pPr>
              <w:jc w:val="center"/>
              <w:rPr>
                <w:rFonts w:ascii="GHEA Grapalat" w:hAnsi="GHEA Grapalat" w:cs="Sylfaen"/>
                <w:sz w:val="16"/>
                <w:szCs w:val="16"/>
                <w:lang w:val="hy-AM"/>
              </w:rPr>
            </w:pPr>
            <w:r w:rsidRPr="002C6D94">
              <w:rPr>
                <w:rFonts w:ascii="GHEA Grapalat" w:hAnsi="GHEA Grapalat" w:cs="Sylfaen"/>
                <w:sz w:val="16"/>
                <w:szCs w:val="16"/>
                <w:lang w:val="af-ZA"/>
              </w:rPr>
              <w:t>(ինքնարժեքի և կանխատեսվող շահույթի հանրագումարը)</w:t>
            </w:r>
          </w:p>
          <w:p w14:paraId="1E8FBBDB"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/տառերով և թվերով/</w:t>
            </w:r>
          </w:p>
        </w:tc>
        <w:tc>
          <w:tcPr>
            <w:tcW w:w="1440" w:type="dxa"/>
            <w:tcBorders>
              <w:top w:val="single" w:sz="4" w:space="0" w:color="auto"/>
              <w:left w:val="single" w:sz="4" w:space="0" w:color="auto"/>
              <w:right w:val="single" w:sz="4" w:space="0" w:color="auto"/>
            </w:tcBorders>
            <w:vAlign w:val="center"/>
          </w:tcPr>
          <w:p w14:paraId="0B26820D"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ԱԱՀ**</w:t>
            </w:r>
          </w:p>
          <w:p w14:paraId="5F57D6C1"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/տառերով և թվերով/</w:t>
            </w:r>
          </w:p>
        </w:tc>
        <w:tc>
          <w:tcPr>
            <w:tcW w:w="2160" w:type="dxa"/>
            <w:tcBorders>
              <w:top w:val="single" w:sz="4" w:space="0" w:color="auto"/>
              <w:left w:val="single" w:sz="4" w:space="0" w:color="auto"/>
              <w:right w:val="single" w:sz="4" w:space="0" w:color="auto"/>
            </w:tcBorders>
            <w:vAlign w:val="center"/>
          </w:tcPr>
          <w:p w14:paraId="47D6A67E"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Ընդհանուր գինը</w:t>
            </w:r>
          </w:p>
          <w:p w14:paraId="10BE1DB2" w14:textId="77777777" w:rsidR="00885B93" w:rsidRPr="002C6D94" w:rsidRDefault="00885B93" w:rsidP="002C6D94">
            <w:pPr>
              <w:jc w:val="center"/>
              <w:rPr>
                <w:rFonts w:ascii="GHEA Grapalat" w:hAnsi="GHEA Grapalat"/>
                <w:b/>
                <w:bCs/>
                <w:sz w:val="16"/>
                <w:szCs w:val="18"/>
                <w:lang w:val="es-ES"/>
              </w:rPr>
            </w:pPr>
            <w:r w:rsidRPr="002C6D94">
              <w:rPr>
                <w:rFonts w:ascii="GHEA Grapalat" w:hAnsi="GHEA Grapalat"/>
                <w:b/>
                <w:bCs/>
                <w:sz w:val="16"/>
                <w:szCs w:val="18"/>
                <w:lang w:val="es-ES"/>
              </w:rPr>
              <w:t xml:space="preserve"> /տառերով և թվերով/</w:t>
            </w:r>
          </w:p>
        </w:tc>
      </w:tr>
      <w:tr w:rsidR="00885B93" w:rsidRPr="002C6D94"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C6D94" w:rsidRDefault="00885B93" w:rsidP="002C6D94">
            <w:pPr>
              <w:jc w:val="center"/>
              <w:rPr>
                <w:rFonts w:ascii="GHEA Grapalat" w:hAnsi="GHEA Grapalat"/>
                <w:b/>
                <w:i/>
                <w:sz w:val="16"/>
                <w:lang w:val="es-ES"/>
              </w:rPr>
            </w:pPr>
            <w:r w:rsidRPr="002C6D94">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C6D94" w:rsidRDefault="00885B93" w:rsidP="002C6D94">
            <w:pPr>
              <w:jc w:val="center"/>
              <w:rPr>
                <w:rFonts w:ascii="GHEA Grapalat" w:hAnsi="GHEA Grapalat"/>
                <w:b/>
                <w:i/>
                <w:sz w:val="16"/>
                <w:lang w:val="es-ES"/>
              </w:rPr>
            </w:pPr>
            <w:r w:rsidRPr="002C6D94">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C6D94" w:rsidRDefault="00885B93" w:rsidP="002C6D94">
            <w:pPr>
              <w:jc w:val="center"/>
              <w:rPr>
                <w:rFonts w:ascii="GHEA Grapalat" w:hAnsi="GHEA Grapalat"/>
                <w:i/>
                <w:sz w:val="16"/>
                <w:lang w:val="es-ES"/>
              </w:rPr>
            </w:pPr>
            <w:r w:rsidRPr="002C6D94">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C6D94" w:rsidRDefault="00885B93" w:rsidP="002C6D94">
            <w:pPr>
              <w:jc w:val="center"/>
              <w:rPr>
                <w:rFonts w:ascii="GHEA Grapalat" w:hAnsi="GHEA Grapalat"/>
                <w:i/>
                <w:sz w:val="16"/>
                <w:lang w:val="hy-AM"/>
              </w:rPr>
            </w:pPr>
            <w:r w:rsidRPr="002C6D94">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C6D94" w:rsidRDefault="00885B93" w:rsidP="002C6D94">
            <w:pPr>
              <w:jc w:val="center"/>
              <w:rPr>
                <w:rFonts w:ascii="GHEA Grapalat" w:hAnsi="GHEA Grapalat"/>
                <w:i/>
                <w:sz w:val="16"/>
                <w:lang w:val="es-ES"/>
              </w:rPr>
            </w:pPr>
            <w:r w:rsidRPr="002C6D94">
              <w:rPr>
                <w:rFonts w:ascii="GHEA Grapalat" w:hAnsi="GHEA Grapalat"/>
                <w:b/>
                <w:i/>
                <w:sz w:val="16"/>
                <w:lang w:val="hy-AM"/>
              </w:rPr>
              <w:t>5</w:t>
            </w:r>
            <w:r w:rsidRPr="002C6D94">
              <w:rPr>
                <w:rFonts w:ascii="GHEA Grapalat" w:hAnsi="GHEA Grapalat"/>
                <w:b/>
                <w:i/>
                <w:sz w:val="16"/>
                <w:lang w:val="es-ES"/>
              </w:rPr>
              <w:t>=3+4</w:t>
            </w:r>
          </w:p>
        </w:tc>
      </w:tr>
      <w:tr w:rsidR="00885B93" w:rsidRPr="00184EFA"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C6D94" w:rsidRDefault="00885B93" w:rsidP="002C6D94">
            <w:pPr>
              <w:jc w:val="center"/>
              <w:rPr>
                <w:rFonts w:ascii="GHEA Grapalat" w:hAnsi="GHEA Grapalat"/>
                <w:b/>
                <w:bCs/>
                <w:sz w:val="18"/>
                <w:lang w:val="es-ES"/>
              </w:rPr>
            </w:pPr>
            <w:r w:rsidRPr="002C6D94">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C6D94" w:rsidRDefault="00885B93" w:rsidP="002C6D94">
            <w:pPr>
              <w:rPr>
                <w:rFonts w:ascii="GHEA Grapalat" w:hAnsi="GHEA Grapalat"/>
                <w:sz w:val="18"/>
                <w:lang w:val="es-ES"/>
              </w:rPr>
            </w:pPr>
            <w:r w:rsidRPr="002C6D94">
              <w:rPr>
                <w:rFonts w:ascii="GHEA Grapalat" w:hAnsi="GHEA Grapalat"/>
                <w:sz w:val="20"/>
                <w:u w:val="single"/>
                <w:vertAlign w:val="subscript"/>
                <w:lang w:val="es-ES"/>
              </w:rPr>
              <w:t>&lt;&lt;Գնման առարկայի չափաբաժնի անվանում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2C6D94" w:rsidRDefault="00885B93" w:rsidP="002C6D9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2C6D94" w:rsidRDefault="00885B93" w:rsidP="002C6D9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2C6D94" w:rsidRDefault="00885B93" w:rsidP="002C6D94">
            <w:pPr>
              <w:jc w:val="center"/>
              <w:rPr>
                <w:rFonts w:ascii="GHEA Grapalat" w:hAnsi="GHEA Grapalat"/>
                <w:lang w:val="es-ES"/>
              </w:rPr>
            </w:pPr>
          </w:p>
        </w:tc>
      </w:tr>
      <w:tr w:rsidR="00885B93" w:rsidRPr="00184EFA"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C6D94" w:rsidRDefault="00885B93" w:rsidP="002C6D94">
            <w:pPr>
              <w:jc w:val="center"/>
              <w:rPr>
                <w:rFonts w:ascii="GHEA Grapalat" w:hAnsi="GHEA Grapalat"/>
                <w:b/>
                <w:bCs/>
                <w:sz w:val="18"/>
                <w:lang w:val="es-ES"/>
              </w:rPr>
            </w:pPr>
            <w:r w:rsidRPr="002C6D94">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C6D94" w:rsidRDefault="00885B93" w:rsidP="002C6D94">
            <w:pPr>
              <w:rPr>
                <w:rFonts w:ascii="GHEA Grapalat" w:hAnsi="GHEA Grapalat"/>
                <w:sz w:val="18"/>
                <w:lang w:val="es-ES"/>
              </w:rPr>
            </w:pPr>
            <w:r w:rsidRPr="002C6D94">
              <w:rPr>
                <w:rFonts w:ascii="GHEA Grapalat" w:hAnsi="GHEA Grapalat"/>
                <w:sz w:val="20"/>
                <w:u w:val="single"/>
                <w:vertAlign w:val="subscript"/>
                <w:lang w:val="es-ES"/>
              </w:rPr>
              <w:t>&lt;&lt;Գնման առարկայի չափաբաժնի անվանում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2C6D94" w:rsidRDefault="00885B93" w:rsidP="002C6D9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2C6D94" w:rsidRDefault="00885B93" w:rsidP="002C6D9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2C6D94" w:rsidRDefault="00885B93" w:rsidP="002C6D94">
            <w:pPr>
              <w:rPr>
                <w:rFonts w:ascii="GHEA Grapalat" w:hAnsi="GHEA Grapalat"/>
                <w:lang w:val="es-ES"/>
              </w:rPr>
            </w:pPr>
          </w:p>
        </w:tc>
      </w:tr>
      <w:tr w:rsidR="00885B93" w:rsidRPr="00184EFA"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C6D94" w:rsidRDefault="00885B93" w:rsidP="002C6D94">
            <w:pPr>
              <w:jc w:val="center"/>
              <w:rPr>
                <w:rFonts w:ascii="GHEA Grapalat" w:hAnsi="GHEA Grapalat"/>
                <w:b/>
                <w:bCs/>
                <w:sz w:val="18"/>
                <w:lang w:val="es-ES"/>
              </w:rPr>
            </w:pPr>
            <w:r w:rsidRPr="002C6D94">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C6D94" w:rsidRDefault="00885B93" w:rsidP="002C6D94">
            <w:pPr>
              <w:rPr>
                <w:rFonts w:ascii="GHEA Grapalat" w:hAnsi="GHEA Grapalat"/>
                <w:sz w:val="18"/>
                <w:lang w:val="es-ES"/>
              </w:rPr>
            </w:pPr>
            <w:r w:rsidRPr="002C6D94">
              <w:rPr>
                <w:rFonts w:ascii="GHEA Grapalat" w:hAnsi="GHEA Grapalat"/>
                <w:sz w:val="20"/>
                <w:u w:val="single"/>
                <w:vertAlign w:val="subscript"/>
                <w:lang w:val="es-ES"/>
              </w:rPr>
              <w:t>&lt;&lt;Գնման առարկայի չափաբաժնի անվանում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2C6D94" w:rsidRDefault="00885B93" w:rsidP="002C6D9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2C6D94" w:rsidRDefault="00885B93" w:rsidP="002C6D9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2C6D94" w:rsidRDefault="00885B93" w:rsidP="002C6D94">
            <w:pPr>
              <w:jc w:val="center"/>
              <w:rPr>
                <w:rFonts w:ascii="GHEA Grapalat" w:hAnsi="GHEA Grapalat"/>
                <w:lang w:val="es-ES"/>
              </w:rPr>
            </w:pPr>
          </w:p>
        </w:tc>
      </w:tr>
      <w:tr w:rsidR="00885B93" w:rsidRPr="002C6D94"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C6D94" w:rsidRDefault="00885B93" w:rsidP="002C6D94">
            <w:pPr>
              <w:jc w:val="center"/>
              <w:rPr>
                <w:rFonts w:ascii="GHEA Grapalat" w:hAnsi="GHEA Grapalat"/>
                <w:b/>
                <w:bCs/>
                <w:sz w:val="18"/>
                <w:lang w:val="es-ES"/>
              </w:rPr>
            </w:pPr>
            <w:r w:rsidRPr="002C6D94">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C6D94" w:rsidRDefault="00885B93" w:rsidP="002C6D94">
            <w:pPr>
              <w:rPr>
                <w:rFonts w:ascii="GHEA Grapalat" w:hAnsi="GHEA Grapalat"/>
                <w:sz w:val="18"/>
                <w:lang w:val="es-ES"/>
              </w:rPr>
            </w:pPr>
            <w:r w:rsidRPr="002C6D94">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2C6D94" w:rsidRDefault="00885B93" w:rsidP="002C6D9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2C6D94" w:rsidRDefault="00885B93" w:rsidP="002C6D9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2C6D94" w:rsidRDefault="00885B93" w:rsidP="002C6D94">
            <w:pPr>
              <w:jc w:val="center"/>
              <w:rPr>
                <w:rFonts w:ascii="GHEA Grapalat" w:hAnsi="GHEA Grapalat"/>
                <w:lang w:val="es-ES"/>
              </w:rPr>
            </w:pPr>
          </w:p>
        </w:tc>
      </w:tr>
      <w:tr w:rsidR="00885B93" w:rsidRPr="002C6D94"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C6D94" w:rsidRDefault="00885B93" w:rsidP="002C6D94">
            <w:pPr>
              <w:jc w:val="center"/>
              <w:rPr>
                <w:rFonts w:ascii="GHEA Grapalat" w:hAnsi="GHEA Grapalat"/>
                <w:b/>
                <w:bCs/>
                <w:sz w:val="18"/>
                <w:lang w:val="es-ES"/>
              </w:rPr>
            </w:pPr>
            <w:r w:rsidRPr="002C6D94">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C6D94" w:rsidRDefault="00885B93" w:rsidP="002C6D94">
            <w:pPr>
              <w:rPr>
                <w:rFonts w:ascii="GHEA Grapalat" w:hAnsi="GHEA Grapalat"/>
                <w:sz w:val="18"/>
                <w:lang w:val="es-ES"/>
              </w:rPr>
            </w:pPr>
            <w:r w:rsidRPr="002C6D94">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2C6D94" w:rsidRDefault="00885B93" w:rsidP="002C6D94">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2C6D94" w:rsidRDefault="00885B93" w:rsidP="002C6D94">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2C6D94" w:rsidRDefault="00885B93" w:rsidP="002C6D94">
            <w:pPr>
              <w:jc w:val="center"/>
              <w:rPr>
                <w:rFonts w:ascii="GHEA Grapalat" w:hAnsi="GHEA Grapalat"/>
                <w:sz w:val="20"/>
                <w:lang w:val="es-ES"/>
              </w:rPr>
            </w:pPr>
          </w:p>
        </w:tc>
      </w:tr>
    </w:tbl>
    <w:p w14:paraId="35FBAD50" w14:textId="77777777" w:rsidR="00B2572B" w:rsidRPr="002C6D94" w:rsidRDefault="00B2572B" w:rsidP="002C6D94">
      <w:pPr>
        <w:rPr>
          <w:rFonts w:ascii="GHEA Grapalat" w:hAnsi="GHEA Grapalat"/>
          <w:sz w:val="18"/>
          <w:szCs w:val="18"/>
          <w:lang w:val="es-ES"/>
        </w:rPr>
      </w:pPr>
    </w:p>
    <w:p w14:paraId="1334B287" w14:textId="77777777" w:rsidR="00B2572B" w:rsidRPr="002C6D94" w:rsidRDefault="00B2572B" w:rsidP="002C6D94">
      <w:pPr>
        <w:rPr>
          <w:rFonts w:ascii="GHEA Grapalat" w:hAnsi="GHEA Grapalat"/>
          <w:sz w:val="18"/>
          <w:szCs w:val="18"/>
          <w:lang w:val="es-ES"/>
        </w:rPr>
      </w:pPr>
    </w:p>
    <w:p w14:paraId="67B19E10" w14:textId="77777777" w:rsidR="00B2572B" w:rsidRPr="002C6D94" w:rsidRDefault="00B2572B" w:rsidP="002C6D94">
      <w:pPr>
        <w:rPr>
          <w:rFonts w:ascii="GHEA Grapalat" w:hAnsi="GHEA Grapalat"/>
          <w:sz w:val="18"/>
          <w:szCs w:val="18"/>
          <w:lang w:val="hy-AM"/>
        </w:rPr>
      </w:pPr>
    </w:p>
    <w:p w14:paraId="2409AE6C" w14:textId="77777777" w:rsidR="00B2572B" w:rsidRPr="002C6D94" w:rsidRDefault="00B2572B" w:rsidP="002C6D94">
      <w:pPr>
        <w:ind w:left="720" w:firstLine="720"/>
        <w:jc w:val="both"/>
        <w:rPr>
          <w:rFonts w:ascii="GHEA Grapalat" w:hAnsi="GHEA Grapalat"/>
          <w:sz w:val="20"/>
          <w:lang w:val="hy-AM"/>
        </w:rPr>
      </w:pPr>
      <w:r w:rsidRPr="002C6D94">
        <w:rPr>
          <w:rFonts w:ascii="GHEA Grapalat" w:hAnsi="GHEA Grapalat"/>
          <w:sz w:val="20"/>
        </w:rPr>
        <w:t xml:space="preserve">     </w:t>
      </w:r>
      <w:r w:rsidRPr="002C6D94">
        <w:rPr>
          <w:rFonts w:ascii="GHEA Grapalat" w:hAnsi="GHEA Grapalat"/>
          <w:sz w:val="20"/>
          <w:lang w:val="hy-AM"/>
        </w:rPr>
        <w:t xml:space="preserve">___________________________________________ </w:t>
      </w:r>
      <w:r w:rsidRPr="002C6D94">
        <w:rPr>
          <w:rFonts w:ascii="GHEA Grapalat" w:hAnsi="GHEA Grapalat"/>
          <w:sz w:val="20"/>
          <w:lang w:val="hy-AM"/>
        </w:rPr>
        <w:tab/>
        <w:t xml:space="preserve">                </w:t>
      </w:r>
      <w:r w:rsidRPr="002C6D94">
        <w:rPr>
          <w:rFonts w:ascii="GHEA Grapalat" w:hAnsi="GHEA Grapalat"/>
          <w:sz w:val="20"/>
        </w:rPr>
        <w:t xml:space="preserve">       </w:t>
      </w:r>
      <w:r w:rsidRPr="002C6D94">
        <w:rPr>
          <w:rFonts w:ascii="GHEA Grapalat" w:hAnsi="GHEA Grapalat"/>
          <w:sz w:val="20"/>
          <w:lang w:val="hy-AM"/>
        </w:rPr>
        <w:t xml:space="preserve">_____________ </w:t>
      </w:r>
    </w:p>
    <w:p w14:paraId="22751A36" w14:textId="77777777" w:rsidR="00B2572B" w:rsidRPr="002C6D94" w:rsidRDefault="00B2572B" w:rsidP="002C6D94">
      <w:pPr>
        <w:jc w:val="both"/>
        <w:rPr>
          <w:rFonts w:ascii="GHEA Grapalat" w:hAnsi="GHEA Grapalat"/>
          <w:sz w:val="20"/>
          <w:vertAlign w:val="superscript"/>
          <w:lang w:val="hy-AM"/>
        </w:rPr>
      </w:pPr>
      <w:r w:rsidRPr="002C6D9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C6D94">
        <w:rPr>
          <w:rFonts w:ascii="GHEA Grapalat" w:hAnsi="GHEA Grapalat"/>
          <w:sz w:val="20"/>
          <w:vertAlign w:val="superscript"/>
          <w:lang w:val="hy-AM"/>
        </w:rPr>
        <w:tab/>
      </w:r>
    </w:p>
    <w:p w14:paraId="017B4D35" w14:textId="77777777" w:rsidR="00B2572B" w:rsidRPr="002C6D94" w:rsidRDefault="00B2572B" w:rsidP="002C6D94">
      <w:pPr>
        <w:jc w:val="right"/>
        <w:rPr>
          <w:rFonts w:ascii="GHEA Grapalat" w:hAnsi="GHEA Grapalat"/>
          <w:sz w:val="20"/>
          <w:lang w:val="hy-AM"/>
        </w:rPr>
      </w:pPr>
      <w:r w:rsidRPr="002C6D94">
        <w:rPr>
          <w:rFonts w:ascii="GHEA Grapalat" w:hAnsi="GHEA Grapalat"/>
          <w:sz w:val="20"/>
          <w:lang w:val="hy-AM"/>
        </w:rPr>
        <w:t xml:space="preserve">    </w:t>
      </w:r>
    </w:p>
    <w:p w14:paraId="724D9795" w14:textId="77777777" w:rsidR="00B2572B" w:rsidRPr="002C6D94" w:rsidRDefault="00B2572B" w:rsidP="002C6D94">
      <w:pPr>
        <w:jc w:val="right"/>
        <w:rPr>
          <w:rFonts w:ascii="GHEA Grapalat" w:hAnsi="GHEA Grapalat"/>
          <w:sz w:val="20"/>
          <w:lang w:val="hy-AM"/>
        </w:rPr>
      </w:pPr>
      <w:r w:rsidRPr="002C6D94">
        <w:rPr>
          <w:rFonts w:ascii="GHEA Grapalat" w:hAnsi="GHEA Grapalat"/>
          <w:sz w:val="20"/>
          <w:lang w:val="hy-AM"/>
        </w:rPr>
        <w:t>Կ. Տ.</w:t>
      </w:r>
      <w:r w:rsidRPr="002C6D94">
        <w:rPr>
          <w:rStyle w:val="af6"/>
          <w:rFonts w:ascii="GHEA Grapalat" w:hAnsi="GHEA Grapalat"/>
          <w:sz w:val="20"/>
          <w:lang w:val="hy-AM"/>
        </w:rPr>
        <w:footnoteReference w:id="3"/>
      </w:r>
      <w:r w:rsidRPr="002C6D94">
        <w:rPr>
          <w:rFonts w:ascii="GHEA Grapalat" w:hAnsi="GHEA Grapalat"/>
          <w:sz w:val="20"/>
          <w:lang w:val="hy-AM"/>
        </w:rPr>
        <w:tab/>
      </w:r>
      <w:r w:rsidRPr="002C6D94">
        <w:rPr>
          <w:rFonts w:ascii="GHEA Grapalat" w:hAnsi="GHEA Grapalat"/>
          <w:sz w:val="20"/>
          <w:lang w:val="hy-AM"/>
        </w:rPr>
        <w:tab/>
        <w:t xml:space="preserve"> </w:t>
      </w:r>
    </w:p>
    <w:p w14:paraId="25BD2B37" w14:textId="77777777" w:rsidR="00B2572B" w:rsidRPr="002C6D94" w:rsidRDefault="00B2572B" w:rsidP="002C6D94">
      <w:pPr>
        <w:jc w:val="right"/>
        <w:rPr>
          <w:rFonts w:ascii="GHEA Grapalat" w:hAnsi="GHEA Grapalat"/>
          <w:sz w:val="20"/>
          <w:lang w:val="hy-AM"/>
        </w:rPr>
      </w:pPr>
    </w:p>
    <w:p w14:paraId="652F9433" w14:textId="77777777" w:rsidR="00B2572B" w:rsidRPr="002C6D94" w:rsidRDefault="00B2572B" w:rsidP="002C6D94">
      <w:pPr>
        <w:rPr>
          <w:rFonts w:ascii="GHEA Grapalat" w:hAnsi="GHEA Grapalat" w:cs="Sylfaen"/>
          <w:i/>
          <w:sz w:val="16"/>
          <w:szCs w:val="16"/>
          <w:lang w:val="hy-AM" w:eastAsia="ru-RU"/>
        </w:rPr>
      </w:pPr>
    </w:p>
    <w:p w14:paraId="6D5563B5" w14:textId="77777777" w:rsidR="00B2572B" w:rsidRPr="002C6D94" w:rsidRDefault="00B2572B" w:rsidP="002C6D94">
      <w:pPr>
        <w:rPr>
          <w:rFonts w:ascii="GHEA Grapalat" w:hAnsi="GHEA Grapalat" w:cs="Sylfaen"/>
          <w:i/>
          <w:sz w:val="16"/>
          <w:szCs w:val="16"/>
          <w:lang w:val="hy-AM" w:eastAsia="ru-RU"/>
        </w:rPr>
      </w:pPr>
    </w:p>
    <w:p w14:paraId="7FDF0844" w14:textId="77777777" w:rsidR="00B2572B" w:rsidRPr="002C6D94" w:rsidRDefault="00B2572B" w:rsidP="002C6D94">
      <w:pPr>
        <w:rPr>
          <w:rFonts w:ascii="GHEA Grapalat" w:hAnsi="GHEA Grapalat" w:cs="Sylfaen"/>
          <w:i/>
          <w:sz w:val="16"/>
          <w:szCs w:val="16"/>
          <w:lang w:val="hy-AM" w:eastAsia="ru-RU"/>
        </w:rPr>
      </w:pPr>
    </w:p>
    <w:p w14:paraId="2A4D201A" w14:textId="77777777" w:rsidR="00B2572B" w:rsidRPr="002C6D94" w:rsidRDefault="00B2572B" w:rsidP="002C6D94">
      <w:pPr>
        <w:rPr>
          <w:rFonts w:ascii="GHEA Grapalat" w:hAnsi="GHEA Grapalat" w:cs="Sylfaen"/>
          <w:i/>
          <w:sz w:val="16"/>
          <w:szCs w:val="16"/>
          <w:lang w:val="hy-AM" w:eastAsia="ru-RU"/>
        </w:rPr>
      </w:pPr>
    </w:p>
    <w:p w14:paraId="6BD5419C" w14:textId="77777777" w:rsidR="00B2572B" w:rsidRPr="002C6D94" w:rsidRDefault="00B2572B" w:rsidP="002C6D94">
      <w:pPr>
        <w:rPr>
          <w:rFonts w:ascii="GHEA Grapalat" w:hAnsi="GHEA Grapalat" w:cs="Sylfaen"/>
          <w:i/>
          <w:sz w:val="16"/>
          <w:szCs w:val="16"/>
          <w:lang w:val="hy-AM" w:eastAsia="ru-RU"/>
        </w:rPr>
      </w:pPr>
    </w:p>
    <w:p w14:paraId="6F42F867" w14:textId="77777777" w:rsidR="00B2572B" w:rsidRPr="002C6D94" w:rsidRDefault="00B2572B" w:rsidP="002C6D94">
      <w:pPr>
        <w:rPr>
          <w:rFonts w:ascii="GHEA Grapalat" w:hAnsi="GHEA Grapalat" w:cs="Sylfaen"/>
          <w:i/>
          <w:sz w:val="16"/>
          <w:szCs w:val="16"/>
          <w:lang w:val="hy-AM" w:eastAsia="ru-RU"/>
        </w:rPr>
      </w:pPr>
    </w:p>
    <w:p w14:paraId="774075A2" w14:textId="77777777" w:rsidR="00B2572B" w:rsidRPr="002C6D94" w:rsidRDefault="00B2572B" w:rsidP="002C6D94">
      <w:pPr>
        <w:rPr>
          <w:rFonts w:ascii="GHEA Grapalat" w:hAnsi="GHEA Grapalat" w:cs="Sylfaen"/>
          <w:i/>
          <w:sz w:val="16"/>
          <w:szCs w:val="16"/>
          <w:lang w:val="hy-AM" w:eastAsia="ru-RU"/>
        </w:rPr>
      </w:pPr>
    </w:p>
    <w:p w14:paraId="7EEDCF8B" w14:textId="77777777" w:rsidR="00B2572B" w:rsidRPr="002C6D94" w:rsidRDefault="00B2572B" w:rsidP="002C6D94">
      <w:pPr>
        <w:rPr>
          <w:rFonts w:ascii="GHEA Grapalat" w:hAnsi="GHEA Grapalat" w:cs="Sylfaen"/>
          <w:i/>
          <w:sz w:val="16"/>
          <w:szCs w:val="16"/>
          <w:lang w:val="hy-AM" w:eastAsia="ru-RU"/>
        </w:rPr>
      </w:pPr>
    </w:p>
    <w:p w14:paraId="044005E7" w14:textId="77777777" w:rsidR="00B2572B" w:rsidRPr="002C6D94" w:rsidRDefault="00B2572B" w:rsidP="002C6D94">
      <w:pPr>
        <w:rPr>
          <w:rFonts w:ascii="GHEA Grapalat" w:hAnsi="GHEA Grapalat" w:cs="Sylfaen"/>
          <w:i/>
          <w:sz w:val="16"/>
          <w:szCs w:val="16"/>
          <w:lang w:val="hy-AM" w:eastAsia="ru-RU"/>
        </w:rPr>
      </w:pPr>
    </w:p>
    <w:p w14:paraId="272F32E1" w14:textId="77777777" w:rsidR="00B2572B" w:rsidRPr="002C6D94" w:rsidRDefault="00B2572B" w:rsidP="002C6D94">
      <w:pPr>
        <w:rPr>
          <w:rFonts w:ascii="GHEA Grapalat" w:hAnsi="GHEA Grapalat" w:cs="Sylfaen"/>
          <w:i/>
          <w:sz w:val="16"/>
          <w:szCs w:val="16"/>
          <w:lang w:val="hy-AM" w:eastAsia="ru-RU"/>
        </w:rPr>
      </w:pPr>
    </w:p>
    <w:p w14:paraId="58BFB1E9" w14:textId="77777777" w:rsidR="00B2572B" w:rsidRPr="002C6D94" w:rsidRDefault="00B2572B" w:rsidP="002C6D94">
      <w:pPr>
        <w:rPr>
          <w:rFonts w:ascii="GHEA Grapalat" w:hAnsi="GHEA Grapalat" w:cs="Sylfaen"/>
          <w:i/>
          <w:sz w:val="16"/>
          <w:szCs w:val="16"/>
          <w:lang w:val="hy-AM" w:eastAsia="ru-RU"/>
        </w:rPr>
      </w:pPr>
    </w:p>
    <w:p w14:paraId="4D191F1F" w14:textId="77777777" w:rsidR="00B2572B" w:rsidRPr="002C6D94" w:rsidRDefault="00B2572B" w:rsidP="002C6D94">
      <w:pPr>
        <w:rPr>
          <w:rFonts w:ascii="GHEA Grapalat" w:hAnsi="GHEA Grapalat" w:cs="Sylfaen"/>
          <w:i/>
          <w:sz w:val="16"/>
          <w:szCs w:val="16"/>
          <w:lang w:val="hy-AM" w:eastAsia="ru-RU"/>
        </w:rPr>
      </w:pPr>
    </w:p>
    <w:p w14:paraId="57CBBC2E" w14:textId="77777777" w:rsidR="00B2572B" w:rsidRPr="002C6D94" w:rsidRDefault="00B2572B" w:rsidP="002C6D94">
      <w:pPr>
        <w:pStyle w:val="31"/>
        <w:spacing w:line="240" w:lineRule="auto"/>
        <w:jc w:val="right"/>
        <w:rPr>
          <w:rFonts w:ascii="GHEA Grapalat" w:hAnsi="GHEA Grapalat"/>
          <w:i/>
          <w:lang w:val="hy-AM"/>
        </w:rPr>
      </w:pPr>
    </w:p>
    <w:p w14:paraId="3DFF1B56" w14:textId="77777777" w:rsidR="00B2572B" w:rsidRPr="002C6D94" w:rsidRDefault="00B2572B" w:rsidP="002C6D94">
      <w:pPr>
        <w:pStyle w:val="31"/>
        <w:spacing w:line="240" w:lineRule="auto"/>
        <w:jc w:val="right"/>
        <w:rPr>
          <w:rFonts w:ascii="GHEA Grapalat" w:hAnsi="GHEA Grapalat"/>
          <w:i/>
          <w:lang w:val="hy-AM"/>
        </w:rPr>
      </w:pPr>
    </w:p>
    <w:p w14:paraId="7EC877EC" w14:textId="77777777" w:rsidR="00B2572B" w:rsidRPr="002C6D94" w:rsidRDefault="00B2572B" w:rsidP="002C6D94">
      <w:pPr>
        <w:pStyle w:val="31"/>
        <w:spacing w:line="240" w:lineRule="auto"/>
        <w:jc w:val="right"/>
        <w:rPr>
          <w:rFonts w:ascii="GHEA Grapalat" w:hAnsi="GHEA Grapalat"/>
          <w:i/>
          <w:lang w:val="hy-AM"/>
        </w:rPr>
      </w:pPr>
    </w:p>
    <w:p w14:paraId="6BAD9616" w14:textId="77777777" w:rsidR="00B2572B" w:rsidRPr="002C6D94" w:rsidRDefault="00B2572B" w:rsidP="002C6D94">
      <w:pPr>
        <w:pStyle w:val="31"/>
        <w:spacing w:line="240" w:lineRule="auto"/>
        <w:jc w:val="right"/>
        <w:rPr>
          <w:rFonts w:ascii="GHEA Grapalat" w:hAnsi="GHEA Grapalat"/>
          <w:i/>
          <w:lang w:val="es-ES" w:eastAsia="ru-RU"/>
        </w:rPr>
      </w:pPr>
    </w:p>
    <w:p w14:paraId="02D35D13" w14:textId="1C599C46" w:rsidR="001758BE" w:rsidRPr="002C6D94" w:rsidRDefault="0005202C"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br w:type="page"/>
      </w:r>
    </w:p>
    <w:p w14:paraId="09A87CC2" w14:textId="69F2FA4A" w:rsidR="007862B1" w:rsidRPr="002C6D94" w:rsidRDefault="007862B1" w:rsidP="002C6D94">
      <w:pPr>
        <w:pStyle w:val="31"/>
        <w:spacing w:line="240" w:lineRule="auto"/>
        <w:jc w:val="right"/>
        <w:rPr>
          <w:rFonts w:ascii="GHEA Grapalat" w:hAnsi="GHEA Grapalat" w:cs="Arial"/>
          <w:b/>
          <w:lang w:val="hy-AM"/>
        </w:rPr>
      </w:pPr>
      <w:r w:rsidRPr="002C6D94">
        <w:rPr>
          <w:rFonts w:ascii="GHEA Grapalat" w:hAnsi="GHEA Grapalat" w:cs="Sylfaen"/>
          <w:b/>
          <w:lang w:val="hy-AM"/>
        </w:rPr>
        <w:lastRenderedPageBreak/>
        <w:t>Հավելված</w:t>
      </w:r>
      <w:r w:rsidRPr="002C6D94">
        <w:rPr>
          <w:rFonts w:ascii="GHEA Grapalat" w:hAnsi="GHEA Grapalat" w:cs="Arial"/>
          <w:b/>
          <w:lang w:val="hy-AM"/>
        </w:rPr>
        <w:t xml:space="preserve"> 4.</w:t>
      </w:r>
      <w:r w:rsidR="0069263C" w:rsidRPr="002C6D94">
        <w:rPr>
          <w:rFonts w:ascii="GHEA Grapalat" w:hAnsi="GHEA Grapalat" w:cs="Arial"/>
          <w:b/>
          <w:lang w:val="hy-AM"/>
        </w:rPr>
        <w:t>2</w:t>
      </w:r>
    </w:p>
    <w:p w14:paraId="1FC6CC43" w14:textId="69D974BE" w:rsidR="007862B1" w:rsidRPr="002C6D94" w:rsidRDefault="00F95C04" w:rsidP="002C6D94">
      <w:pPr>
        <w:pStyle w:val="31"/>
        <w:spacing w:line="240" w:lineRule="auto"/>
        <w:jc w:val="right"/>
        <w:rPr>
          <w:rFonts w:ascii="GHEA Grapalat" w:hAnsi="GHEA Grapalat" w:cs="Arial"/>
          <w:b/>
          <w:lang w:val="hy-AM"/>
        </w:rPr>
      </w:pPr>
      <w:r w:rsidRPr="002C6D94">
        <w:rPr>
          <w:rFonts w:ascii="GHEA Grapalat" w:hAnsi="GHEA Grapalat"/>
          <w:b/>
          <w:lang w:val="hy-AM"/>
        </w:rPr>
        <w:t>ՀՀԱՄՄՀ ՆԱՐՏՄ ԳՀԱՊՁԲ-23/1</w:t>
      </w:r>
      <w:r w:rsidR="007862B1" w:rsidRPr="002C6D94">
        <w:rPr>
          <w:rFonts w:ascii="GHEA Grapalat" w:hAnsi="GHEA Grapalat"/>
          <w:b/>
          <w:lang w:val="hy-AM"/>
        </w:rPr>
        <w:t xml:space="preserve">  </w:t>
      </w:r>
      <w:r w:rsidR="007862B1" w:rsidRPr="002C6D94">
        <w:rPr>
          <w:rFonts w:ascii="GHEA Grapalat" w:hAnsi="GHEA Grapalat" w:cs="Sylfaen"/>
          <w:b/>
          <w:lang w:val="hy-AM"/>
        </w:rPr>
        <w:t>ծածկագրով</w:t>
      </w:r>
    </w:p>
    <w:p w14:paraId="2896D925" w14:textId="7CF30A99" w:rsidR="007862B1" w:rsidRPr="002C6D94" w:rsidRDefault="00040653"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գնանշման հարցման</w:t>
      </w:r>
      <w:r w:rsidR="007862B1" w:rsidRPr="002C6D94">
        <w:rPr>
          <w:rFonts w:ascii="GHEA Grapalat" w:hAnsi="GHEA Grapalat" w:cs="Arial"/>
          <w:b/>
          <w:lang w:val="hy-AM"/>
        </w:rPr>
        <w:t xml:space="preserve"> </w:t>
      </w:r>
      <w:r w:rsidR="007862B1" w:rsidRPr="002C6D94">
        <w:rPr>
          <w:rFonts w:ascii="GHEA Grapalat" w:hAnsi="GHEA Grapalat" w:cs="Sylfaen"/>
          <w:b/>
          <w:lang w:val="hy-AM"/>
        </w:rPr>
        <w:t>հրավերի</w:t>
      </w:r>
    </w:p>
    <w:p w14:paraId="3E1519C3" w14:textId="77777777" w:rsidR="007862B1" w:rsidRPr="002C6D94" w:rsidRDefault="007862B1" w:rsidP="002C6D94">
      <w:pPr>
        <w:pStyle w:val="31"/>
        <w:spacing w:line="240" w:lineRule="auto"/>
        <w:jc w:val="right"/>
        <w:rPr>
          <w:rFonts w:ascii="GHEA Grapalat" w:hAnsi="GHEA Grapalat" w:cs="Sylfaen"/>
          <w:b/>
          <w:lang w:val="hy-AM"/>
        </w:rPr>
      </w:pPr>
    </w:p>
    <w:p w14:paraId="4A8A25F5" w14:textId="77777777" w:rsidR="007862B1" w:rsidRPr="002C6D94" w:rsidRDefault="007862B1" w:rsidP="002C6D94">
      <w:pPr>
        <w:jc w:val="center"/>
        <w:rPr>
          <w:rFonts w:ascii="GHEA Grapalat" w:hAnsi="GHEA Grapalat" w:cs="GHEA Grapalat"/>
          <w:b/>
          <w:sz w:val="20"/>
          <w:szCs w:val="20"/>
          <w:lang w:val="hy-AM"/>
        </w:rPr>
      </w:pPr>
      <w:r w:rsidRPr="002C6D94">
        <w:rPr>
          <w:rFonts w:ascii="GHEA Grapalat" w:hAnsi="GHEA Grapalat" w:cs="GHEA Grapalat"/>
          <w:b/>
          <w:sz w:val="18"/>
          <w:szCs w:val="18"/>
          <w:lang w:val="hy-AM"/>
        </w:rPr>
        <w:t xml:space="preserve">       </w:t>
      </w:r>
      <w:r w:rsidRPr="002C6D94">
        <w:rPr>
          <w:rFonts w:ascii="GHEA Grapalat" w:hAnsi="GHEA Grapalat" w:cs="GHEA Grapalat"/>
          <w:b/>
          <w:sz w:val="20"/>
          <w:szCs w:val="20"/>
          <w:lang w:val="hy-AM"/>
        </w:rPr>
        <w:t xml:space="preserve">ՏՈւԺԱՆՔԻ ՄԱՍԻՆ ՀԱՄԱՁԱՅՆԱԳԻՐ </w:t>
      </w:r>
    </w:p>
    <w:p w14:paraId="30DEF2DC" w14:textId="77777777" w:rsidR="00631658" w:rsidRPr="002C6D94" w:rsidRDefault="00631658" w:rsidP="002C6D94">
      <w:pPr>
        <w:jc w:val="center"/>
        <w:rPr>
          <w:rFonts w:ascii="GHEA Grapalat" w:hAnsi="GHEA Grapalat" w:cs="GHEA Grapalat"/>
          <w:b/>
          <w:sz w:val="20"/>
          <w:szCs w:val="20"/>
          <w:lang w:val="hy-AM"/>
        </w:rPr>
      </w:pPr>
      <w:r w:rsidRPr="002C6D94">
        <w:rPr>
          <w:rFonts w:ascii="GHEA Grapalat" w:hAnsi="GHEA Grapalat" w:cs="GHEA Grapalat"/>
          <w:b/>
          <w:sz w:val="18"/>
          <w:szCs w:val="18"/>
          <w:lang w:val="hy-AM"/>
        </w:rPr>
        <w:t xml:space="preserve">         (</w:t>
      </w:r>
      <w:r w:rsidR="001C7C1A" w:rsidRPr="002C6D94">
        <w:rPr>
          <w:rFonts w:ascii="GHEA Grapalat" w:hAnsi="GHEA Grapalat" w:cs="GHEA Grapalat"/>
          <w:b/>
          <w:sz w:val="18"/>
          <w:szCs w:val="18"/>
          <w:lang w:val="hy-AM"/>
        </w:rPr>
        <w:t xml:space="preserve">որակավորման </w:t>
      </w:r>
      <w:r w:rsidRPr="002C6D94">
        <w:rPr>
          <w:rFonts w:ascii="GHEA Grapalat" w:hAnsi="GHEA Grapalat" w:cs="GHEA Grapalat"/>
          <w:b/>
          <w:sz w:val="18"/>
          <w:szCs w:val="18"/>
          <w:lang w:val="hy-AM"/>
        </w:rPr>
        <w:t>ապահովում)</w:t>
      </w:r>
    </w:p>
    <w:p w14:paraId="7417A701" w14:textId="77777777" w:rsidR="007862B1" w:rsidRPr="002C6D94" w:rsidRDefault="007862B1" w:rsidP="002C6D94">
      <w:pPr>
        <w:rPr>
          <w:rFonts w:ascii="GHEA Grapalat" w:hAnsi="GHEA Grapalat" w:cs="GHEA Grapalat"/>
          <w:b/>
          <w:sz w:val="20"/>
          <w:szCs w:val="20"/>
          <w:lang w:val="hy-AM"/>
        </w:rPr>
      </w:pPr>
      <w:r w:rsidRPr="002C6D94">
        <w:rPr>
          <w:rFonts w:ascii="GHEA Grapalat" w:hAnsi="GHEA Grapalat" w:cs="GHEA Grapalat"/>
          <w:sz w:val="20"/>
          <w:szCs w:val="20"/>
          <w:shd w:val="clear" w:color="auto" w:fill="92CDDC"/>
          <w:lang w:val="hy-AM"/>
        </w:rPr>
        <w:t xml:space="preserve">                                                              </w:t>
      </w:r>
    </w:p>
    <w:p w14:paraId="4A6EBD56" w14:textId="77777777" w:rsidR="007862B1" w:rsidRPr="002C6D94" w:rsidRDefault="007862B1" w:rsidP="002C6D94">
      <w:pPr>
        <w:rPr>
          <w:rFonts w:ascii="GHEA Grapalat" w:hAnsi="GHEA Grapalat" w:cs="GHEA Grapalat"/>
          <w:sz w:val="20"/>
          <w:szCs w:val="20"/>
          <w:lang w:val="hy-AM"/>
        </w:rPr>
      </w:pPr>
      <w:r w:rsidRPr="002C6D94">
        <w:rPr>
          <w:rFonts w:ascii="GHEA Grapalat" w:hAnsi="GHEA Grapalat" w:cs="GHEA Grapalat"/>
          <w:sz w:val="20"/>
          <w:szCs w:val="20"/>
          <w:lang w:val="hy-AM"/>
        </w:rPr>
        <w:t xml:space="preserve">     ք. Երևան</w:t>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t xml:space="preserve">            </w:t>
      </w:r>
      <w:r w:rsidRPr="002C6D94">
        <w:rPr>
          <w:rFonts w:ascii="GHEA Grapalat" w:hAnsi="GHEA Grapalat"/>
          <w:sz w:val="20"/>
          <w:szCs w:val="20"/>
          <w:lang w:val="hy-AM"/>
        </w:rPr>
        <w:t>«</w:t>
      </w:r>
      <w:r w:rsidRPr="002C6D94">
        <w:rPr>
          <w:rFonts w:ascii="GHEA Grapalat" w:hAnsi="GHEA Grapalat" w:cs="GHEA Grapalat"/>
          <w:sz w:val="20"/>
          <w:szCs w:val="20"/>
          <w:u w:val="single"/>
          <w:lang w:val="hy-AM"/>
        </w:rPr>
        <w:t xml:space="preserve">         </w:t>
      </w:r>
      <w:r w:rsidRPr="002C6D94">
        <w:rPr>
          <w:rFonts w:ascii="GHEA Grapalat" w:hAnsi="GHEA Grapalat"/>
          <w:sz w:val="20"/>
          <w:szCs w:val="20"/>
          <w:lang w:val="hy-AM"/>
        </w:rPr>
        <w:t>»</w:t>
      </w:r>
      <w:r w:rsidRPr="002C6D94">
        <w:rPr>
          <w:rFonts w:ascii="GHEA Grapalat" w:hAnsi="GHEA Grapalat" w:cs="GHEA Grapalat"/>
          <w:sz w:val="20"/>
          <w:szCs w:val="20"/>
          <w:u w:val="single"/>
          <w:lang w:val="hy-AM"/>
        </w:rPr>
        <w:t xml:space="preserve"> </w:t>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lang w:val="hy-AM"/>
        </w:rPr>
        <w:t xml:space="preserve"> 20   թ.**</w:t>
      </w:r>
    </w:p>
    <w:p w14:paraId="15625C58" w14:textId="77777777" w:rsidR="007862B1" w:rsidRPr="002C6D94" w:rsidRDefault="007862B1" w:rsidP="002C6D94">
      <w:pPr>
        <w:rPr>
          <w:rFonts w:ascii="GHEA Grapalat" w:hAnsi="GHEA Grapalat" w:cs="GHEA Grapalat"/>
          <w:sz w:val="20"/>
          <w:szCs w:val="20"/>
          <w:lang w:val="hy-AM"/>
        </w:rPr>
      </w:pPr>
    </w:p>
    <w:p w14:paraId="797D561C" w14:textId="77777777" w:rsidR="007862B1" w:rsidRPr="002C6D94" w:rsidRDefault="007862B1" w:rsidP="002C6D94">
      <w:pPr>
        <w:jc w:val="both"/>
        <w:rPr>
          <w:rFonts w:ascii="GHEA Grapalat" w:hAnsi="GHEA Grapalat" w:cs="GHEA Grapalat"/>
          <w:sz w:val="20"/>
          <w:szCs w:val="20"/>
          <w:u w:val="single"/>
          <w:vertAlign w:val="subscript"/>
          <w:lang w:val="hy-AM"/>
        </w:rPr>
      </w:pP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vertAlign w:val="subscript"/>
          <w:lang w:val="hy-AM"/>
        </w:rPr>
        <w:t xml:space="preserve">, </w:t>
      </w:r>
      <w:r w:rsidRPr="002C6D94">
        <w:rPr>
          <w:rFonts w:ascii="GHEA Grapalat" w:hAnsi="GHEA Grapalat" w:cs="GHEA Grapalat"/>
          <w:sz w:val="20"/>
          <w:szCs w:val="20"/>
          <w:lang w:val="hy-AM"/>
        </w:rPr>
        <w:t xml:space="preserve">ի դեմս Ընկերության տնօրեն </w:t>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p>
    <w:p w14:paraId="585D6E93" w14:textId="77777777" w:rsidR="007862B1" w:rsidRPr="002C6D94" w:rsidRDefault="007862B1" w:rsidP="002C6D94">
      <w:pPr>
        <w:jc w:val="both"/>
        <w:rPr>
          <w:rFonts w:ascii="GHEA Grapalat" w:hAnsi="GHEA Grapalat" w:cs="GHEA Grapalat"/>
          <w:sz w:val="20"/>
          <w:szCs w:val="20"/>
          <w:lang w:val="hy-AM"/>
        </w:rPr>
      </w:pPr>
      <w:r w:rsidRPr="002C6D94">
        <w:rPr>
          <w:rFonts w:ascii="GHEA Grapalat" w:hAnsi="GHEA Grapalat"/>
          <w:sz w:val="20"/>
          <w:szCs w:val="20"/>
          <w:vertAlign w:val="superscript"/>
          <w:lang w:val="hy-AM"/>
        </w:rPr>
        <w:t xml:space="preserve">       Ընկերության անվանումը</w:t>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t xml:space="preserve">    </w:t>
      </w:r>
      <w:r w:rsidRPr="002C6D94">
        <w:rPr>
          <w:rFonts w:ascii="GHEA Grapalat" w:hAnsi="GHEA Grapalat"/>
          <w:sz w:val="20"/>
          <w:szCs w:val="20"/>
          <w:vertAlign w:val="superscript"/>
          <w:lang w:val="hy-AM"/>
        </w:rPr>
        <w:t>Ընկերության տնօրենի անուն ազգանունը, անձնագրային տվյալները</w:t>
      </w:r>
      <w:r w:rsidRPr="002C6D94">
        <w:rPr>
          <w:rFonts w:ascii="GHEA Grapalat" w:hAnsi="GHEA Grapalat" w:cs="GHEA Grapalat"/>
          <w:sz w:val="20"/>
          <w:szCs w:val="20"/>
          <w:vertAlign w:val="subscript"/>
          <w:lang w:val="hy-AM"/>
        </w:rPr>
        <w:t xml:space="preserve">, </w:t>
      </w:r>
      <w:r w:rsidRPr="002C6D9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C6D94" w:rsidRDefault="007862B1" w:rsidP="002C6D94">
      <w:pPr>
        <w:ind w:firstLine="708"/>
        <w:jc w:val="both"/>
        <w:rPr>
          <w:rFonts w:ascii="GHEA Grapalat" w:hAnsi="GHEA Grapalat" w:cs="GHEA Grapalat"/>
          <w:sz w:val="20"/>
          <w:szCs w:val="20"/>
          <w:lang w:val="hy-AM"/>
        </w:rPr>
      </w:pPr>
    </w:p>
    <w:p w14:paraId="14319ABF" w14:textId="77777777" w:rsidR="007862B1" w:rsidRPr="002C6D94" w:rsidRDefault="007862B1" w:rsidP="002C6D94">
      <w:pPr>
        <w:numPr>
          <w:ilvl w:val="0"/>
          <w:numId w:val="6"/>
        </w:numPr>
        <w:jc w:val="center"/>
        <w:rPr>
          <w:rFonts w:ascii="GHEA Grapalat" w:hAnsi="GHEA Grapalat" w:cs="GHEA Grapalat"/>
          <w:b/>
          <w:bCs/>
          <w:sz w:val="20"/>
          <w:szCs w:val="20"/>
          <w:lang w:val="pt-BR"/>
        </w:rPr>
      </w:pPr>
      <w:r w:rsidRPr="002C6D94">
        <w:rPr>
          <w:rFonts w:ascii="GHEA Grapalat" w:hAnsi="GHEA Grapalat" w:cs="GHEA Grapalat"/>
          <w:b/>
          <w:sz w:val="20"/>
          <w:szCs w:val="20"/>
          <w:lang w:val="hy-AM"/>
        </w:rPr>
        <w:t xml:space="preserve"> Հ</w:t>
      </w:r>
      <w:r w:rsidRPr="002C6D94">
        <w:rPr>
          <w:rFonts w:ascii="GHEA Grapalat" w:hAnsi="GHEA Grapalat" w:cs="GHEA Grapalat"/>
          <w:b/>
          <w:sz w:val="20"/>
          <w:szCs w:val="20"/>
        </w:rPr>
        <w:t>ամաձայնության առարկան</w:t>
      </w:r>
    </w:p>
    <w:p w14:paraId="4E0A5280" w14:textId="77777777" w:rsidR="007862B1" w:rsidRPr="002C6D94" w:rsidRDefault="007862B1" w:rsidP="002C6D94">
      <w:pPr>
        <w:jc w:val="both"/>
        <w:rPr>
          <w:rFonts w:ascii="GHEA Grapalat" w:hAnsi="GHEA Grapalat" w:cs="GHEA Grapalat"/>
          <w:b/>
          <w:bCs/>
          <w:sz w:val="20"/>
          <w:szCs w:val="20"/>
          <w:lang w:val="pt-BR"/>
        </w:rPr>
      </w:pPr>
      <w:r w:rsidRPr="002C6D94">
        <w:rPr>
          <w:rFonts w:ascii="GHEA Grapalat" w:hAnsi="GHEA Grapalat" w:cs="GHEA Grapalat"/>
          <w:sz w:val="20"/>
          <w:szCs w:val="20"/>
          <w:lang w:val="pt-BR"/>
        </w:rPr>
        <w:tab/>
      </w:r>
      <w:r w:rsidRPr="002C6D94">
        <w:rPr>
          <w:rFonts w:ascii="GHEA Grapalat" w:hAnsi="GHEA Grapalat" w:cs="GHEA Grapalat"/>
          <w:sz w:val="20"/>
          <w:szCs w:val="20"/>
          <w:lang w:val="pt-BR"/>
        </w:rPr>
        <w:tab/>
        <w:t xml:space="preserve">                               </w:t>
      </w:r>
    </w:p>
    <w:p w14:paraId="589540E5" w14:textId="76D5BCAE" w:rsidR="007862B1" w:rsidRPr="002C6D94" w:rsidRDefault="007862B1" w:rsidP="002C6D94">
      <w:pPr>
        <w:numPr>
          <w:ilvl w:val="1"/>
          <w:numId w:val="7"/>
        </w:numPr>
        <w:ind w:left="0" w:firstLine="426"/>
        <w:jc w:val="both"/>
        <w:rPr>
          <w:rFonts w:ascii="GHEA Grapalat" w:hAnsi="GHEA Grapalat" w:cs="GHEA Grapalat"/>
          <w:sz w:val="20"/>
          <w:szCs w:val="20"/>
          <w:lang w:val="pt-BR"/>
        </w:rPr>
      </w:pPr>
      <w:bookmarkStart w:id="10" w:name="_Hlk119314978"/>
      <w:r w:rsidRPr="002C6D94">
        <w:rPr>
          <w:rFonts w:ascii="GHEA Grapalat" w:hAnsi="GHEA Grapalat" w:cs="GHEA Grapalat"/>
          <w:sz w:val="20"/>
          <w:szCs w:val="20"/>
          <w:lang w:val="pt-BR"/>
        </w:rPr>
        <w:t xml:space="preserve">Ընկերությունը մասնակցում է </w:t>
      </w:r>
      <w:r w:rsidR="00040653" w:rsidRPr="002C6D94">
        <w:rPr>
          <w:rFonts w:ascii="GHEA Grapalat" w:hAnsi="GHEA Grapalat" w:cs="Sylfaen"/>
          <w:lang w:val="af-ZA"/>
        </w:rPr>
        <w:t xml:space="preserve"> </w:t>
      </w:r>
      <w:r w:rsidR="00F95C04" w:rsidRPr="002C6D94">
        <w:rPr>
          <w:rFonts w:ascii="GHEA Grapalat" w:hAnsi="GHEA Grapalat" w:cs="Sylfaen"/>
          <w:lang w:val="af-ZA"/>
        </w:rPr>
        <w:t xml:space="preserve"> «Մեծամոր քաղաքի Նոր Արտագերս գյուղի մանկապարտեզ» ՀՈԱԿ</w:t>
      </w:r>
      <w:r w:rsidR="00B31AF3" w:rsidRPr="002C6D94">
        <w:rPr>
          <w:rFonts w:ascii="GHEA Grapalat" w:hAnsi="GHEA Grapalat" w:cs="Sylfaen"/>
          <w:lang w:val="af-ZA"/>
        </w:rPr>
        <w:t>-ի</w:t>
      </w:r>
      <w:r w:rsidRPr="002C6D94">
        <w:rPr>
          <w:rFonts w:ascii="GHEA Grapalat" w:hAnsi="GHEA Grapalat" w:cs="GHEA Grapalat"/>
          <w:sz w:val="20"/>
          <w:szCs w:val="20"/>
          <w:lang w:val="pt-BR"/>
        </w:rPr>
        <w:t xml:space="preserve"> (այսուհետ` Պատվիրատու) կողմից կազմակերպված`</w:t>
      </w:r>
      <w:r w:rsidR="00595B69" w:rsidRPr="002C6D94">
        <w:rPr>
          <w:rFonts w:ascii="GHEA Grapalat" w:hAnsi="GHEA Grapalat" w:cs="GHEA Grapalat"/>
          <w:sz w:val="20"/>
          <w:szCs w:val="20"/>
          <w:lang w:val="pt-BR"/>
        </w:rPr>
        <w:t xml:space="preserve"> </w:t>
      </w:r>
      <w:r w:rsidR="00F95C04" w:rsidRPr="002C6D94">
        <w:rPr>
          <w:rStyle w:val="af5"/>
          <w:rFonts w:ascii="GHEA Grapalat" w:hAnsi="GHEA Grapalat"/>
          <w:b w:val="0"/>
          <w:bCs w:val="0"/>
          <w:sz w:val="20"/>
          <w:szCs w:val="20"/>
          <w:lang w:val="hy-AM"/>
        </w:rPr>
        <w:t>ՀՀԱՄՄՀ ՆԱՐՏՄ ԳՀԱՊՁԲ-23/1</w:t>
      </w:r>
      <w:r w:rsidRPr="002C6D94">
        <w:rPr>
          <w:rFonts w:ascii="GHEA Grapalat" w:hAnsi="GHEA Grapalat" w:cs="GHEA Grapalat"/>
          <w:sz w:val="20"/>
          <w:szCs w:val="20"/>
          <w:lang w:val="pt-BR"/>
        </w:rPr>
        <w:t xml:space="preserve"> ծածկագրով գնման ընթացակարգին:</w:t>
      </w:r>
    </w:p>
    <w:bookmarkEnd w:id="10"/>
    <w:p w14:paraId="799FFC76" w14:textId="352DE019" w:rsidR="007862B1" w:rsidRPr="002C6D94" w:rsidRDefault="006E35C3" w:rsidP="002C6D94">
      <w:pPr>
        <w:ind w:firstLine="360"/>
        <w:jc w:val="both"/>
        <w:rPr>
          <w:rFonts w:ascii="GHEA Grapalat" w:hAnsi="GHEA Grapalat" w:cs="GHEA Grapalat"/>
          <w:sz w:val="20"/>
          <w:szCs w:val="20"/>
          <w:lang w:val="hy-AM"/>
        </w:rPr>
      </w:pPr>
      <w:r w:rsidRPr="002C6D94">
        <w:rPr>
          <w:rFonts w:ascii="GHEA Grapalat" w:hAnsi="GHEA Grapalat" w:cs="GHEA Grapalat"/>
          <w:sz w:val="20"/>
          <w:szCs w:val="20"/>
          <w:lang w:val="pt-BR"/>
        </w:rPr>
        <w:t>1.</w:t>
      </w:r>
      <w:r w:rsidR="000149F3" w:rsidRPr="002C6D94">
        <w:rPr>
          <w:rFonts w:ascii="GHEA Grapalat" w:hAnsi="GHEA Grapalat" w:cs="GHEA Grapalat"/>
          <w:sz w:val="20"/>
          <w:szCs w:val="20"/>
          <w:lang w:val="pt-BR"/>
        </w:rPr>
        <w:t>2</w:t>
      </w:r>
      <w:r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pt-BR"/>
        </w:rPr>
        <w:t xml:space="preserve">Որպես գնման ընթացակարգի արդյունքում </w:t>
      </w:r>
      <w:r w:rsidRPr="002C6D9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C6D94">
        <w:rPr>
          <w:rFonts w:ascii="GHEA Grapalat" w:hAnsi="GHEA Grapalat" w:cs="GHEA Grapalat"/>
          <w:sz w:val="20"/>
          <w:szCs w:val="20"/>
          <w:lang w:val="pt-BR"/>
        </w:rPr>
        <w:t xml:space="preserve">կատարման </w:t>
      </w:r>
      <w:r w:rsidRPr="002C6D94">
        <w:rPr>
          <w:rFonts w:ascii="GHEA Grapalat" w:hAnsi="GHEA Grapalat" w:cs="GHEA Grapalat"/>
          <w:sz w:val="20"/>
          <w:szCs w:val="20"/>
          <w:lang w:val="pt-BR"/>
        </w:rPr>
        <w:t xml:space="preserve">համար անհրաժեշտ որակավորման </w:t>
      </w:r>
      <w:r w:rsidR="007862B1" w:rsidRPr="002C6D94">
        <w:rPr>
          <w:rFonts w:ascii="GHEA Grapalat" w:hAnsi="GHEA Grapalat" w:cs="GHEA Grapalat"/>
          <w:sz w:val="20"/>
          <w:szCs w:val="20"/>
          <w:lang w:val="pt-BR"/>
        </w:rPr>
        <w:t>ապահովում, Ընկերությունը</w:t>
      </w:r>
      <w:r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C6D94" w:rsidRDefault="000149F3" w:rsidP="002C6D94">
      <w:pPr>
        <w:ind w:firstLine="360"/>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1.3 </w:t>
      </w:r>
      <w:r w:rsidR="007862B1" w:rsidRPr="002C6D94">
        <w:rPr>
          <w:rFonts w:ascii="GHEA Grapalat" w:hAnsi="GHEA Grapalat" w:cs="GHEA Grapalat"/>
          <w:sz w:val="20"/>
          <w:szCs w:val="20"/>
          <w:lang w:val="pt-BR"/>
        </w:rPr>
        <w:t>Ընկերությունը</w:t>
      </w:r>
      <w:r w:rsidR="007862B1" w:rsidRPr="002C6D94">
        <w:rPr>
          <w:rFonts w:ascii="GHEA Grapalat" w:hAnsi="GHEA Grapalat" w:cs="GHEA Grapalat"/>
          <w:sz w:val="20"/>
          <w:szCs w:val="20"/>
          <w:lang w:val="hy-AM"/>
        </w:rPr>
        <w:t xml:space="preserve"> սույն </w:t>
      </w:r>
      <w:r w:rsidR="007862B1" w:rsidRPr="002C6D94">
        <w:rPr>
          <w:rFonts w:ascii="GHEA Grapalat" w:hAnsi="GHEA Grapalat" w:cs="GHEA Grapalat"/>
          <w:sz w:val="20"/>
          <w:szCs w:val="20"/>
          <w:lang w:val="pt-BR"/>
        </w:rPr>
        <w:t>տուժանքի համաձայնագ</w:t>
      </w:r>
      <w:r w:rsidR="007862B1" w:rsidRPr="002C6D94">
        <w:rPr>
          <w:rFonts w:ascii="GHEA Grapalat" w:hAnsi="GHEA Grapalat" w:cs="GHEA Grapalat"/>
          <w:sz w:val="20"/>
          <w:szCs w:val="20"/>
          <w:lang w:val="hy-AM"/>
        </w:rPr>
        <w:t>ր</w:t>
      </w:r>
      <w:r w:rsidR="007862B1" w:rsidRPr="002C6D94">
        <w:rPr>
          <w:rFonts w:ascii="GHEA Grapalat" w:hAnsi="GHEA Grapalat" w:cs="GHEA Grapalat"/>
          <w:sz w:val="20"/>
          <w:szCs w:val="20"/>
          <w:lang w:val="pt-BR"/>
        </w:rPr>
        <w:t>ի</w:t>
      </w:r>
      <w:r w:rsidR="007862B1" w:rsidRPr="002C6D94">
        <w:rPr>
          <w:rFonts w:ascii="GHEA Grapalat" w:hAnsi="GHEA Grapalat" w:cs="GHEA Grapalat"/>
          <w:sz w:val="20"/>
          <w:szCs w:val="20"/>
          <w:lang w:val="hy-AM"/>
        </w:rPr>
        <w:t xml:space="preserve">ն կից ներկայացվող վճարման պահանջագրի </w:t>
      </w:r>
      <w:r w:rsidR="006E35C3" w:rsidRPr="002C6D94">
        <w:rPr>
          <w:rFonts w:ascii="GHEA Grapalat" w:hAnsi="GHEA Grapalat" w:cs="GHEA Grapalat"/>
          <w:sz w:val="20"/>
          <w:szCs w:val="20"/>
          <w:lang w:val="hy-AM"/>
        </w:rPr>
        <w:t>(</w:t>
      </w:r>
      <w:r w:rsidR="007862B1" w:rsidRPr="002C6D94">
        <w:rPr>
          <w:rFonts w:ascii="GHEA Grapalat" w:hAnsi="GHEA Grapalat" w:cs="GHEA Grapalat"/>
          <w:sz w:val="20"/>
          <w:szCs w:val="20"/>
          <w:lang w:val="hy-AM"/>
        </w:rPr>
        <w:t>այսուհետ` Պահանջագիր</w:t>
      </w:r>
      <w:r w:rsidR="006E35C3" w:rsidRPr="002C6D94">
        <w:rPr>
          <w:rFonts w:ascii="GHEA Grapalat" w:hAnsi="GHEA Grapalat" w:cs="GHEA Grapalat"/>
          <w:sz w:val="20"/>
          <w:szCs w:val="20"/>
          <w:lang w:val="hy-AM"/>
        </w:rPr>
        <w:t>)</w:t>
      </w:r>
      <w:r w:rsidR="007862B1" w:rsidRPr="002C6D94">
        <w:rPr>
          <w:rFonts w:ascii="GHEA Grapalat" w:hAnsi="GHEA Grapalat" w:cs="GHEA Grapalat"/>
          <w:sz w:val="20"/>
          <w:szCs w:val="20"/>
          <w:lang w:val="hy-AM"/>
        </w:rPr>
        <w:t xml:space="preserve"> ստորագրմամբ անհետկանչելիորեն  համաձայնվում է, որ</w:t>
      </w:r>
      <w:r w:rsidR="006E35C3" w:rsidRPr="002C6D94">
        <w:rPr>
          <w:rFonts w:ascii="GHEA Grapalat" w:hAnsi="GHEA Grapalat" w:cs="GHEA Grapalat"/>
          <w:sz w:val="20"/>
          <w:szCs w:val="20"/>
          <w:lang w:val="hy-AM"/>
        </w:rPr>
        <w:t>՝</w:t>
      </w:r>
      <w:r w:rsidR="007862B1" w:rsidRPr="002C6D94">
        <w:rPr>
          <w:rFonts w:ascii="GHEA Grapalat" w:hAnsi="GHEA Grapalat" w:cs="GHEA Grapalat"/>
          <w:sz w:val="20"/>
          <w:szCs w:val="20"/>
          <w:lang w:val="hy-AM"/>
        </w:rPr>
        <w:t xml:space="preserve"> </w:t>
      </w:r>
    </w:p>
    <w:p w14:paraId="2350ADDB" w14:textId="77777777" w:rsidR="007862B1" w:rsidRPr="002C6D94" w:rsidRDefault="007862B1"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C6D94" w:rsidRDefault="007862B1"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2C6D94">
        <w:rPr>
          <w:rFonts w:ascii="GHEA Grapalat" w:hAnsi="GHEA Grapalat" w:cs="GHEA Grapalat"/>
          <w:sz w:val="20"/>
          <w:szCs w:val="20"/>
          <w:lang w:val="pt-BR"/>
        </w:rPr>
        <w:t>Ընկերության</w:t>
      </w:r>
      <w:r w:rsidRPr="002C6D94">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2C6D94" w:rsidRDefault="007862B1"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գ)  </w:t>
      </w:r>
      <w:r w:rsidRPr="002C6D94">
        <w:rPr>
          <w:rFonts w:ascii="GHEA Grapalat" w:hAnsi="GHEA Grapalat" w:cs="GHEA Grapalat"/>
          <w:sz w:val="20"/>
          <w:szCs w:val="20"/>
          <w:lang w:val="pt-BR"/>
        </w:rPr>
        <w:t>Ընկերությունը</w:t>
      </w:r>
      <w:r w:rsidRPr="002C6D94">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C6D94" w:rsidRDefault="007862B1" w:rsidP="002C6D94">
      <w:pPr>
        <w:ind w:left="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դ) </w:t>
      </w:r>
      <w:r w:rsidRPr="002C6D94">
        <w:rPr>
          <w:rFonts w:ascii="GHEA Grapalat" w:hAnsi="GHEA Grapalat" w:cs="GHEA Grapalat"/>
          <w:sz w:val="20"/>
          <w:szCs w:val="20"/>
          <w:lang w:val="pt-BR"/>
        </w:rPr>
        <w:t>Ընկերությունը</w:t>
      </w:r>
      <w:r w:rsidRPr="002C6D94">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2C6D94" w:rsidRDefault="007862B1"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C6D94" w:rsidRDefault="000149F3" w:rsidP="002C6D94">
      <w:pPr>
        <w:ind w:firstLine="426"/>
        <w:jc w:val="both"/>
        <w:rPr>
          <w:rFonts w:ascii="GHEA Grapalat" w:hAnsi="GHEA Grapalat" w:cs="GHEA Grapalat"/>
          <w:sz w:val="20"/>
          <w:szCs w:val="20"/>
          <w:lang w:val="pt-BR"/>
        </w:rPr>
      </w:pPr>
      <w:r w:rsidRPr="002C6D94">
        <w:rPr>
          <w:rFonts w:ascii="GHEA Grapalat" w:hAnsi="GHEA Grapalat" w:cs="GHEA Grapalat"/>
          <w:sz w:val="20"/>
          <w:szCs w:val="20"/>
          <w:lang w:val="pt-BR"/>
        </w:rPr>
        <w:t>1.4</w:t>
      </w:r>
      <w:r w:rsidR="007862B1" w:rsidRPr="002C6D9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C6D9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C6D94">
        <w:rPr>
          <w:rFonts w:ascii="GHEA Grapalat" w:hAnsi="GHEA Grapalat" w:cs="GHEA Grapalat"/>
          <w:sz w:val="20"/>
          <w:szCs w:val="20"/>
          <w:lang w:val="pt-BR"/>
        </w:rPr>
        <w:t xml:space="preserve"> Պատվիրատուն սույն տուժանքի համաձայնագիրը և կից </w:t>
      </w:r>
      <w:r w:rsidR="007862B1" w:rsidRPr="002C6D94">
        <w:rPr>
          <w:rFonts w:ascii="GHEA Grapalat" w:hAnsi="GHEA Grapalat" w:cs="GHEA Grapalat"/>
          <w:sz w:val="20"/>
          <w:szCs w:val="20"/>
          <w:lang w:val="hy-AM"/>
        </w:rPr>
        <w:t xml:space="preserve">Պահանջագիրը բնօրինակներով </w:t>
      </w:r>
      <w:r w:rsidR="007862B1" w:rsidRPr="002C6D94">
        <w:rPr>
          <w:rFonts w:ascii="GHEA Grapalat" w:hAnsi="GHEA Grapalat" w:cs="GHEA Grapalat"/>
          <w:sz w:val="20"/>
          <w:szCs w:val="20"/>
          <w:lang w:val="pt-BR"/>
        </w:rPr>
        <w:t xml:space="preserve">ներկայացնում է </w:t>
      </w:r>
      <w:r w:rsidR="007862B1" w:rsidRPr="002C6D94">
        <w:rPr>
          <w:rFonts w:ascii="GHEA Grapalat" w:hAnsi="GHEA Grapalat" w:cs="GHEA Grapalat"/>
          <w:sz w:val="20"/>
          <w:szCs w:val="20"/>
          <w:lang w:val="hy-AM"/>
        </w:rPr>
        <w:t>Վճարող Բանկին</w:t>
      </w:r>
      <w:r w:rsidR="007862B1" w:rsidRPr="002C6D9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C6D94">
        <w:rPr>
          <w:rFonts w:ascii="GHEA Grapalat" w:hAnsi="GHEA Grapalat" w:cs="GHEA Grapalat"/>
          <w:sz w:val="20"/>
          <w:szCs w:val="20"/>
          <w:lang w:val="hy-AM"/>
        </w:rPr>
        <w:t>Պահանջագիրը</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էլեկտրոնային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թվային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ստորագրությամբ</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հաստատված</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լինելու</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դեպքում</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դրանք</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Վճարող</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Բանկին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են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ներկայացվում</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էլեկտրոնային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կրիչներով</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ինչպես</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նաև</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դրանցից</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արտատպված</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թղթային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տարբերակներով</w:t>
      </w:r>
      <w:r w:rsidR="007862B1" w:rsidRPr="002C6D94">
        <w:rPr>
          <w:rFonts w:ascii="GHEA Grapalat" w:hAnsi="GHEA Grapalat" w:cs="GHEA Grapalat"/>
          <w:sz w:val="20"/>
          <w:szCs w:val="20"/>
          <w:lang w:val="pt-BR"/>
        </w:rPr>
        <w:t>:</w:t>
      </w:r>
    </w:p>
    <w:p w14:paraId="585FB2CE" w14:textId="77777777" w:rsidR="007862B1" w:rsidRPr="002C6D94" w:rsidRDefault="007862B1" w:rsidP="002C6D94">
      <w:pPr>
        <w:numPr>
          <w:ilvl w:val="1"/>
          <w:numId w:val="25"/>
        </w:numPr>
        <w:jc w:val="both"/>
        <w:rPr>
          <w:rFonts w:ascii="GHEA Grapalat" w:hAnsi="GHEA Grapalat" w:cs="GHEA Grapalat"/>
          <w:sz w:val="20"/>
          <w:szCs w:val="20"/>
          <w:lang w:val="hy-AM"/>
        </w:rPr>
      </w:pPr>
      <w:r w:rsidRPr="002C6D94">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2C6D94" w:rsidRDefault="000149F3" w:rsidP="002C6D94">
      <w:pPr>
        <w:ind w:firstLine="426"/>
        <w:jc w:val="both"/>
        <w:rPr>
          <w:rFonts w:ascii="GHEA Grapalat" w:hAnsi="GHEA Grapalat" w:cs="GHEA Grapalat"/>
          <w:sz w:val="20"/>
          <w:szCs w:val="20"/>
          <w:lang w:val="pt-BR"/>
        </w:rPr>
      </w:pPr>
      <w:r w:rsidRPr="002C6D94">
        <w:rPr>
          <w:rFonts w:ascii="GHEA Grapalat" w:hAnsi="GHEA Grapalat" w:cs="GHEA Grapalat"/>
          <w:sz w:val="20"/>
          <w:szCs w:val="20"/>
          <w:lang w:val="hy-AM"/>
        </w:rPr>
        <w:t xml:space="preserve">1.6 </w:t>
      </w:r>
      <w:r w:rsidR="007862B1" w:rsidRPr="002C6D94">
        <w:rPr>
          <w:rFonts w:ascii="GHEA Grapalat" w:hAnsi="GHEA Grapalat" w:cs="GHEA Grapalat"/>
          <w:sz w:val="20"/>
          <w:szCs w:val="20"/>
          <w:lang w:val="hy-AM"/>
        </w:rPr>
        <w:t>Վճարող Բանկի կողմից Պ</w:t>
      </w:r>
      <w:r w:rsidR="007862B1" w:rsidRPr="002C6D94">
        <w:rPr>
          <w:rFonts w:ascii="GHEA Grapalat" w:hAnsi="GHEA Grapalat" w:cs="GHEA Grapalat"/>
          <w:sz w:val="20"/>
          <w:szCs w:val="20"/>
          <w:lang w:val="pt-BR"/>
        </w:rPr>
        <w:t xml:space="preserve">ահանջագրում նշված գումարի վճարման հետևանքով </w:t>
      </w:r>
      <w:r w:rsidR="007862B1" w:rsidRPr="002C6D94">
        <w:rPr>
          <w:rFonts w:ascii="GHEA Grapalat" w:hAnsi="GHEA Grapalat" w:cs="GHEA Grapalat"/>
          <w:sz w:val="20"/>
          <w:szCs w:val="20"/>
          <w:lang w:val="hy-AM"/>
        </w:rPr>
        <w:t xml:space="preserve">Ընկերության </w:t>
      </w:r>
      <w:r w:rsidR="007862B1" w:rsidRPr="002C6D94">
        <w:rPr>
          <w:rFonts w:ascii="GHEA Grapalat" w:hAnsi="GHEA Grapalat" w:cs="GHEA Grapalat"/>
          <w:sz w:val="20"/>
          <w:szCs w:val="20"/>
          <w:lang w:val="pt-BR"/>
        </w:rPr>
        <w:t xml:space="preserve">առաջացած ռիսկերի (Ընկերության կրած վնասների) </w:t>
      </w:r>
      <w:r w:rsidR="007862B1" w:rsidRPr="002C6D94">
        <w:rPr>
          <w:rFonts w:ascii="GHEA Grapalat" w:hAnsi="GHEA Grapalat" w:cs="GHEA Grapalat"/>
          <w:sz w:val="20"/>
          <w:szCs w:val="20"/>
          <w:lang w:val="hy-AM"/>
        </w:rPr>
        <w:t xml:space="preserve">և բացասական հետևանքների </w:t>
      </w:r>
      <w:r w:rsidR="007862B1" w:rsidRPr="002C6D94">
        <w:rPr>
          <w:rFonts w:ascii="GHEA Grapalat" w:hAnsi="GHEA Grapalat" w:cs="GHEA Grapalat"/>
          <w:sz w:val="20"/>
          <w:szCs w:val="20"/>
          <w:lang w:val="pt-BR"/>
        </w:rPr>
        <w:t>համար Բանկը</w:t>
      </w:r>
      <w:r w:rsidR="007862B1" w:rsidRPr="002C6D94">
        <w:rPr>
          <w:rFonts w:ascii="GHEA Grapalat" w:hAnsi="GHEA Grapalat" w:cs="GHEA Grapalat"/>
          <w:sz w:val="20"/>
          <w:szCs w:val="20"/>
          <w:lang w:val="hy-AM"/>
        </w:rPr>
        <w:t xml:space="preserve"> որևէ</w:t>
      </w:r>
      <w:r w:rsidR="007862B1" w:rsidRPr="002C6D94">
        <w:rPr>
          <w:rFonts w:ascii="GHEA Grapalat" w:hAnsi="GHEA Grapalat" w:cs="GHEA Grapalat"/>
          <w:sz w:val="20"/>
          <w:szCs w:val="20"/>
          <w:lang w:val="pt-BR"/>
        </w:rPr>
        <w:t xml:space="preserve"> պատասխանատվություն չի կրում</w:t>
      </w:r>
      <w:r w:rsidR="007862B1" w:rsidRPr="002C6D94">
        <w:rPr>
          <w:rFonts w:ascii="GHEA Grapalat" w:hAnsi="GHEA Grapalat" w:cs="GHEA Grapalat"/>
          <w:sz w:val="20"/>
          <w:szCs w:val="20"/>
          <w:lang w:val="hy-AM"/>
        </w:rPr>
        <w:t>:</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C6D94" w:rsidRDefault="000149F3" w:rsidP="002C6D94">
      <w:pPr>
        <w:ind w:firstLine="426"/>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1.7 </w:t>
      </w:r>
      <w:r w:rsidR="007862B1" w:rsidRPr="002C6D94">
        <w:rPr>
          <w:rFonts w:ascii="GHEA Grapalat" w:hAnsi="GHEA Grapalat" w:cs="GHEA Grapalat"/>
          <w:sz w:val="20"/>
          <w:szCs w:val="20"/>
          <w:lang w:val="hy-AM"/>
        </w:rPr>
        <w:t>Այն դեպքում</w:t>
      </w:r>
      <w:r w:rsidR="007862B1" w:rsidRPr="002C6D94">
        <w:rPr>
          <w:rFonts w:ascii="GHEA Grapalat" w:hAnsi="GHEA Grapalat" w:cs="GHEA Grapalat"/>
          <w:sz w:val="20"/>
          <w:szCs w:val="20"/>
          <w:lang w:val="pt-BR"/>
        </w:rPr>
        <w:t>,</w:t>
      </w:r>
      <w:r w:rsidR="007862B1" w:rsidRPr="002C6D94">
        <w:rPr>
          <w:rFonts w:ascii="GHEA Grapalat" w:hAnsi="GHEA Grapalat" w:cs="GHEA Grapalat"/>
          <w:sz w:val="20"/>
          <w:szCs w:val="20"/>
          <w:lang w:val="hy-AM"/>
        </w:rPr>
        <w:t xml:space="preserve"> երբ Ընկերության հաշվի միջոցները չեն բավարարում</w:t>
      </w:r>
      <w:r w:rsidR="007862B1" w:rsidRPr="002C6D94">
        <w:rPr>
          <w:rFonts w:ascii="GHEA Grapalat" w:hAnsi="GHEA Grapalat" w:cs="GHEA Grapalat"/>
          <w:sz w:val="20"/>
          <w:szCs w:val="20"/>
        </w:rPr>
        <w:t>՝</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Վճարող</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բանկը</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վճարման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պահանջագիրը</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ստանալուց</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հետո՝</w:t>
      </w:r>
      <w:r w:rsidR="007862B1" w:rsidRPr="002C6D94">
        <w:rPr>
          <w:rFonts w:ascii="GHEA Grapalat" w:hAnsi="GHEA Grapalat" w:cs="GHEA Grapalat"/>
          <w:sz w:val="20"/>
          <w:szCs w:val="20"/>
          <w:lang w:val="pt-BR"/>
        </w:rPr>
        <w:t xml:space="preserve"> 2 (</w:t>
      </w:r>
      <w:r w:rsidR="007862B1" w:rsidRPr="002C6D94">
        <w:rPr>
          <w:rFonts w:ascii="GHEA Grapalat" w:hAnsi="GHEA Grapalat" w:cs="GHEA Grapalat"/>
          <w:sz w:val="20"/>
          <w:szCs w:val="20"/>
        </w:rPr>
        <w:t>երկու</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աշխատանքային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օրվա</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ընթացքում</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պետք</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է</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տեղեկացնի</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Պատվիրատուին՝</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գրավոր</w:t>
      </w:r>
      <w:r w:rsidR="007862B1" w:rsidRPr="002C6D94">
        <w:rPr>
          <w:rFonts w:ascii="GHEA Grapalat" w:hAnsi="GHEA Grapalat" w:cs="GHEA Grapalat"/>
          <w:sz w:val="20"/>
          <w:szCs w:val="20"/>
          <w:lang w:val="pt-BR"/>
        </w:rPr>
        <w:t xml:space="preserve"> </w:t>
      </w:r>
      <w:r w:rsidR="007862B1" w:rsidRPr="002C6D94">
        <w:rPr>
          <w:rFonts w:ascii="GHEA Grapalat" w:hAnsi="GHEA Grapalat" w:cs="GHEA Grapalat"/>
          <w:sz w:val="20"/>
          <w:szCs w:val="20"/>
        </w:rPr>
        <w:t>ձևով</w:t>
      </w:r>
      <w:r w:rsidR="007862B1" w:rsidRPr="002C6D94">
        <w:rPr>
          <w:rFonts w:ascii="GHEA Grapalat" w:hAnsi="GHEA Grapalat" w:cs="GHEA Grapalat"/>
          <w:sz w:val="20"/>
          <w:szCs w:val="20"/>
          <w:lang w:val="pt-BR"/>
        </w:rPr>
        <w:t>:</w:t>
      </w:r>
    </w:p>
    <w:p w14:paraId="2B7301F4" w14:textId="77777777" w:rsidR="007862B1" w:rsidRPr="002C6D94" w:rsidRDefault="000149F3" w:rsidP="002C6D94">
      <w:pPr>
        <w:ind w:firstLine="360"/>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1.8 </w:t>
      </w:r>
      <w:r w:rsidR="007862B1" w:rsidRPr="002C6D94">
        <w:rPr>
          <w:rFonts w:ascii="GHEA Grapalat" w:hAnsi="GHEA Grapalat" w:cs="GHEA Grapalat"/>
          <w:sz w:val="20"/>
          <w:szCs w:val="20"/>
          <w:lang w:val="pt-BR"/>
        </w:rPr>
        <w:t xml:space="preserve">Սույն համաձայնագիրը և կից </w:t>
      </w:r>
      <w:r w:rsidR="007862B1" w:rsidRPr="002C6D94">
        <w:rPr>
          <w:rFonts w:ascii="GHEA Grapalat" w:hAnsi="GHEA Grapalat" w:cs="GHEA Grapalat"/>
          <w:sz w:val="20"/>
          <w:szCs w:val="20"/>
          <w:lang w:val="hy-AM"/>
        </w:rPr>
        <w:t>Պ</w:t>
      </w:r>
      <w:r w:rsidR="007862B1" w:rsidRPr="002C6D9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C6D94" w:rsidRDefault="007862B1" w:rsidP="002C6D94">
      <w:pPr>
        <w:jc w:val="both"/>
        <w:rPr>
          <w:rFonts w:ascii="GHEA Grapalat" w:hAnsi="GHEA Grapalat" w:cs="GHEA Grapalat"/>
          <w:sz w:val="20"/>
          <w:szCs w:val="20"/>
          <w:lang w:val="hy-AM"/>
        </w:rPr>
      </w:pPr>
    </w:p>
    <w:p w14:paraId="1536929A" w14:textId="77777777" w:rsidR="007862B1" w:rsidRPr="002C6D94" w:rsidRDefault="007862B1" w:rsidP="002C6D94">
      <w:pPr>
        <w:numPr>
          <w:ilvl w:val="0"/>
          <w:numId w:val="6"/>
        </w:numPr>
        <w:jc w:val="center"/>
        <w:rPr>
          <w:rFonts w:ascii="GHEA Grapalat" w:hAnsi="GHEA Grapalat" w:cs="GHEA Grapalat"/>
          <w:b/>
          <w:bCs/>
          <w:sz w:val="20"/>
          <w:szCs w:val="20"/>
        </w:rPr>
      </w:pPr>
      <w:r w:rsidRPr="002C6D94">
        <w:rPr>
          <w:rFonts w:ascii="GHEA Grapalat" w:hAnsi="GHEA Grapalat" w:cs="GHEA Grapalat"/>
          <w:b/>
          <w:bCs/>
          <w:sz w:val="20"/>
          <w:szCs w:val="20"/>
        </w:rPr>
        <w:t>Այլ պայմաններ</w:t>
      </w:r>
    </w:p>
    <w:p w14:paraId="69A2D1B8" w14:textId="77777777" w:rsidR="007862B1" w:rsidRPr="002C6D94" w:rsidRDefault="007862B1"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rPr>
        <w:t>2.1 Սույն համաձայնագիրը</w:t>
      </w:r>
      <w:r w:rsidRPr="002C6D94">
        <w:rPr>
          <w:rFonts w:ascii="GHEA Grapalat" w:hAnsi="GHEA Grapalat" w:cs="GHEA Grapalat"/>
          <w:sz w:val="20"/>
          <w:szCs w:val="20"/>
          <w:lang w:val="hy-AM"/>
        </w:rPr>
        <w:t xml:space="preserve"> և Պահանջագիրը անհետկանչելի են,</w:t>
      </w:r>
      <w:r w:rsidRPr="002C6D94">
        <w:rPr>
          <w:rFonts w:ascii="GHEA Grapalat" w:hAnsi="GHEA Grapalat" w:cs="GHEA Grapalat"/>
          <w:sz w:val="20"/>
          <w:szCs w:val="20"/>
        </w:rPr>
        <w:t xml:space="preserve"> ուժի մեջ </w:t>
      </w:r>
      <w:r w:rsidRPr="002C6D94">
        <w:rPr>
          <w:rFonts w:ascii="GHEA Grapalat" w:hAnsi="GHEA Grapalat" w:cs="GHEA Grapalat"/>
          <w:sz w:val="20"/>
          <w:szCs w:val="20"/>
          <w:lang w:val="hy-AM"/>
        </w:rPr>
        <w:t>են</w:t>
      </w:r>
      <w:r w:rsidRPr="002C6D94">
        <w:rPr>
          <w:rFonts w:ascii="GHEA Grapalat" w:hAnsi="GHEA Grapalat" w:cs="GHEA Grapalat"/>
          <w:sz w:val="20"/>
          <w:szCs w:val="20"/>
        </w:rPr>
        <w:t xml:space="preserve"> մտնում Ընկերության կողմից վավերացման պահից և ուժի մեջ</w:t>
      </w:r>
      <w:r w:rsidRPr="002C6D94">
        <w:rPr>
          <w:rFonts w:ascii="GHEA Grapalat" w:hAnsi="GHEA Grapalat" w:cs="GHEA Grapalat"/>
          <w:sz w:val="20"/>
          <w:szCs w:val="20"/>
          <w:lang w:val="hy-AM"/>
        </w:rPr>
        <w:t xml:space="preserve"> են մինչև </w:t>
      </w:r>
      <w:r w:rsidR="00595213" w:rsidRPr="002C6D9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C6D94">
        <w:rPr>
          <w:rFonts w:ascii="GHEA Grapalat" w:hAnsi="GHEA Grapalat" w:cs="GHEA Grapalat"/>
          <w:sz w:val="20"/>
          <w:szCs w:val="20"/>
        </w:rPr>
        <w:t xml:space="preserve">։ </w:t>
      </w:r>
    </w:p>
    <w:p w14:paraId="26546D64" w14:textId="77777777" w:rsidR="007862B1" w:rsidRPr="002C6D94" w:rsidRDefault="007862B1"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C6D94" w:rsidRDefault="007862B1"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C6D94" w:rsidDel="00A13215" w:rsidRDefault="007862B1"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C6D94" w:rsidRDefault="007862B1"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C6D94" w:rsidRDefault="007862B1" w:rsidP="002C6D94">
      <w:pPr>
        <w:ind w:firstLine="567"/>
        <w:jc w:val="both"/>
        <w:rPr>
          <w:rFonts w:ascii="GHEA Grapalat" w:hAnsi="GHEA Grapalat" w:cs="GHEA Grapalat"/>
          <w:sz w:val="20"/>
          <w:szCs w:val="20"/>
          <w:lang w:val="hy-AM"/>
        </w:rPr>
      </w:pPr>
    </w:p>
    <w:p w14:paraId="10503C90" w14:textId="77777777" w:rsidR="007862B1" w:rsidRPr="002C6D94" w:rsidRDefault="007862B1" w:rsidP="002C6D94">
      <w:pPr>
        <w:ind w:firstLine="567"/>
        <w:jc w:val="center"/>
        <w:rPr>
          <w:rFonts w:ascii="GHEA Grapalat" w:hAnsi="GHEA Grapalat" w:cs="GHEA Grapalat"/>
          <w:sz w:val="20"/>
          <w:szCs w:val="20"/>
          <w:lang w:val="hy-AM"/>
        </w:rPr>
      </w:pPr>
      <w:r w:rsidRPr="002C6D94">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2C6D94" w:rsidRDefault="00DE4E75" w:rsidP="002C6D94">
      <w:pPr>
        <w:jc w:val="both"/>
        <w:rPr>
          <w:rFonts w:ascii="GHEA Grapalat" w:hAnsi="GHEA Grapalat" w:cs="GHEA Grapalat"/>
          <w:sz w:val="20"/>
          <w:szCs w:val="20"/>
          <w:u w:val="single"/>
          <w:lang w:val="hy-AM"/>
        </w:rPr>
      </w:pP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p>
    <w:p w14:paraId="26643500"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անվանումը</w:t>
      </w:r>
    </w:p>
    <w:p w14:paraId="6D521A50" w14:textId="77777777" w:rsidR="00DE4E75" w:rsidRPr="002C6D94" w:rsidRDefault="00DE4E75" w:rsidP="002C6D94">
      <w:pPr>
        <w:jc w:val="both"/>
        <w:rPr>
          <w:rFonts w:ascii="GHEA Grapalat" w:hAnsi="GHEA Grapalat"/>
          <w:sz w:val="20"/>
          <w:szCs w:val="20"/>
          <w:u w:val="single"/>
          <w:vertAlign w:val="superscript"/>
          <w:lang w:val="hy-AM"/>
        </w:rPr>
      </w:pPr>
      <w:r w:rsidRPr="002C6D94">
        <w:rPr>
          <w:rFonts w:ascii="GHEA Grapalat" w:hAnsi="GHEA Grapalat"/>
          <w:sz w:val="20"/>
          <w:szCs w:val="20"/>
          <w:vertAlign w:val="superscript"/>
          <w:lang w:val="hy-AM"/>
        </w:rPr>
        <w:t xml:space="preserve"> </w:t>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01C85CB0"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հասցեն</w:t>
      </w:r>
    </w:p>
    <w:p w14:paraId="7E987585" w14:textId="77777777" w:rsidR="00DE4E75" w:rsidRPr="002C6D94" w:rsidRDefault="00DE4E75" w:rsidP="002C6D94">
      <w:pPr>
        <w:jc w:val="both"/>
        <w:rPr>
          <w:rFonts w:ascii="GHEA Grapalat" w:hAnsi="GHEA Grapalat"/>
          <w:sz w:val="20"/>
          <w:szCs w:val="20"/>
          <w:u w:val="single"/>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39E16841"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3F2C8613"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353DC0F1"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2C6D94" w:rsidRDefault="00DE4E75" w:rsidP="002C6D94">
      <w:pPr>
        <w:jc w:val="both"/>
        <w:rPr>
          <w:rFonts w:ascii="GHEA Grapalat" w:hAnsi="GHEA Grapalat"/>
          <w:sz w:val="20"/>
          <w:szCs w:val="20"/>
          <w:u w:val="single"/>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61B7AC6F" w14:textId="77777777" w:rsidR="00DE4E75" w:rsidRPr="002C6D94" w:rsidRDefault="00DE4E75"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2C6D94" w:rsidRDefault="00DE4E75" w:rsidP="002C6D94">
      <w:pPr>
        <w:jc w:val="both"/>
        <w:rPr>
          <w:rFonts w:ascii="GHEA Grapalat" w:hAnsi="GHEA Grapalat"/>
          <w:sz w:val="20"/>
          <w:szCs w:val="20"/>
          <w:lang w:val="hy-AM"/>
        </w:rPr>
      </w:pPr>
      <w:r w:rsidRPr="002C6D94">
        <w:rPr>
          <w:rFonts w:ascii="GHEA Grapalat" w:hAnsi="GHEA Grapalat"/>
          <w:sz w:val="20"/>
          <w:szCs w:val="20"/>
          <w:lang w:val="hy-AM"/>
        </w:rPr>
        <w:t>Կ.Տ</w:t>
      </w:r>
    </w:p>
    <w:p w14:paraId="7ED018FE" w14:textId="77777777" w:rsidR="00DE4E75" w:rsidRPr="002C6D94" w:rsidRDefault="00DE4E75" w:rsidP="002C6D94">
      <w:pPr>
        <w:jc w:val="both"/>
        <w:rPr>
          <w:rFonts w:ascii="GHEA Grapalat" w:hAnsi="GHEA Grapalat"/>
          <w:sz w:val="20"/>
          <w:szCs w:val="20"/>
          <w:lang w:val="hy-AM"/>
        </w:rPr>
      </w:pPr>
    </w:p>
    <w:p w14:paraId="105BC03D" w14:textId="77777777" w:rsidR="00DE4E75" w:rsidRPr="002C6D94" w:rsidRDefault="00DE4E75" w:rsidP="002C6D94">
      <w:pPr>
        <w:jc w:val="both"/>
        <w:rPr>
          <w:rFonts w:ascii="GHEA Grapalat" w:hAnsi="GHEA Grapalat"/>
          <w:sz w:val="20"/>
          <w:szCs w:val="20"/>
          <w:lang w:val="hy-AM"/>
        </w:rPr>
      </w:pPr>
      <w:r w:rsidRPr="002C6D94">
        <w:rPr>
          <w:rFonts w:ascii="GHEA Grapalat" w:hAnsi="GHEA Grapalat"/>
          <w:sz w:val="20"/>
          <w:szCs w:val="20"/>
          <w:lang w:val="hy-AM"/>
        </w:rPr>
        <w:t>Օր/ամիս/տարի</w:t>
      </w:r>
    </w:p>
    <w:p w14:paraId="068E1EED" w14:textId="77777777" w:rsidR="006E35C3" w:rsidRPr="002C6D94" w:rsidRDefault="006E35C3" w:rsidP="002C6D94">
      <w:pPr>
        <w:jc w:val="both"/>
        <w:rPr>
          <w:rFonts w:ascii="GHEA Grapalat" w:hAnsi="GHEA Grapalat"/>
          <w:sz w:val="18"/>
          <w:szCs w:val="18"/>
          <w:vertAlign w:val="superscript"/>
          <w:lang w:val="hy-AM"/>
        </w:rPr>
      </w:pPr>
    </w:p>
    <w:p w14:paraId="158001DA" w14:textId="77777777" w:rsidR="00595213" w:rsidRPr="002C6D94" w:rsidRDefault="007862B1" w:rsidP="002C6D94">
      <w:pPr>
        <w:pStyle w:val="31"/>
        <w:spacing w:line="240" w:lineRule="auto"/>
        <w:jc w:val="right"/>
        <w:rPr>
          <w:rFonts w:ascii="GHEA Grapalat" w:hAnsi="GHEA Grapalat"/>
          <w:b/>
          <w:lang w:val="hy-AM"/>
        </w:rPr>
      </w:pPr>
      <w:r w:rsidRPr="002C6D9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C6D94" w:rsidRPr="002C6D9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C6D94" w:rsidRDefault="00595213" w:rsidP="002C6D94">
            <w:pPr>
              <w:rPr>
                <w:rFonts w:ascii="GHEA Grapalat" w:hAnsi="GHEA Grapalat" w:cs="Sylfaen"/>
                <w:b/>
                <w:bCs/>
                <w:sz w:val="20"/>
                <w:szCs w:val="20"/>
                <w:lang w:val="hy-AM"/>
              </w:rPr>
            </w:pPr>
            <w:r w:rsidRPr="002C6D94">
              <w:rPr>
                <w:rFonts w:ascii="GHEA Grapalat" w:hAnsi="GHEA Grapalat" w:cs="Sylfaen"/>
                <w:sz w:val="20"/>
                <w:szCs w:val="20"/>
              </w:rPr>
              <w:lastRenderedPageBreak/>
              <w:t xml:space="preserve">1.                                                              </w:t>
            </w:r>
            <w:r w:rsidRPr="002C6D94">
              <w:rPr>
                <w:rFonts w:ascii="GHEA Grapalat" w:hAnsi="GHEA Grapalat" w:cs="Sylfaen"/>
                <w:b/>
                <w:bCs/>
                <w:sz w:val="20"/>
                <w:szCs w:val="20"/>
              </w:rPr>
              <w:t>ՎՃԱՐՄԱՆ</w:t>
            </w:r>
            <w:r w:rsidRPr="002C6D94">
              <w:rPr>
                <w:rFonts w:ascii="GHEA Grapalat" w:hAnsi="GHEA Grapalat" w:cs="Arial"/>
                <w:b/>
                <w:bCs/>
                <w:sz w:val="20"/>
                <w:szCs w:val="20"/>
              </w:rPr>
              <w:t xml:space="preserve"> </w:t>
            </w:r>
            <w:r w:rsidRPr="002C6D94">
              <w:rPr>
                <w:rFonts w:ascii="GHEA Grapalat" w:hAnsi="GHEA Grapalat" w:cs="Sylfaen"/>
                <w:b/>
                <w:bCs/>
                <w:sz w:val="20"/>
                <w:szCs w:val="20"/>
              </w:rPr>
              <w:t xml:space="preserve">ՊԱՀԱՆՋԱԳԻՐ* </w:t>
            </w:r>
          </w:p>
          <w:p w14:paraId="5A9F46F4" w14:textId="77777777" w:rsidR="00595213" w:rsidRPr="002C6D94" w:rsidRDefault="00595213" w:rsidP="002C6D94">
            <w:pPr>
              <w:jc w:val="center"/>
              <w:rPr>
                <w:rFonts w:ascii="GHEA Grapalat" w:hAnsi="GHEA Grapalat" w:cs="Arial"/>
                <w:bCs/>
                <w:i/>
                <w:sz w:val="20"/>
                <w:szCs w:val="20"/>
              </w:rPr>
            </w:pPr>
          </w:p>
        </w:tc>
      </w:tr>
      <w:tr w:rsidR="002C6D94" w:rsidRPr="002C6D9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C6D94" w:rsidRDefault="00595213" w:rsidP="002C6D94">
            <w:pPr>
              <w:rPr>
                <w:rFonts w:ascii="GHEA Grapalat" w:hAnsi="GHEA Grapalat" w:cs="Sylfaen"/>
                <w:sz w:val="20"/>
                <w:szCs w:val="20"/>
                <w:lang w:val="hy-AM"/>
              </w:rPr>
            </w:pPr>
            <w:r w:rsidRPr="002C6D94">
              <w:rPr>
                <w:rFonts w:ascii="GHEA Grapalat" w:hAnsi="GHEA Grapalat" w:cs="Sylfaen"/>
                <w:sz w:val="20"/>
                <w:szCs w:val="20"/>
                <w:lang w:val="hy-AM"/>
              </w:rPr>
              <w:t>2</w:t>
            </w:r>
            <w:r w:rsidRPr="002C6D94">
              <w:rPr>
                <w:rFonts w:ascii="GHEA Grapalat" w:hAnsi="GHEA Grapalat" w:cs="Sylfaen"/>
                <w:sz w:val="20"/>
                <w:szCs w:val="20"/>
              </w:rPr>
              <w:t>.</w:t>
            </w:r>
            <w:r w:rsidRPr="002C6D94">
              <w:rPr>
                <w:rFonts w:ascii="GHEA Grapalat" w:hAnsi="GHEA Grapalat" w:cs="Sylfaen"/>
                <w:sz w:val="20"/>
                <w:szCs w:val="20"/>
                <w:lang w:val="hy-AM"/>
              </w:rPr>
              <w:t xml:space="preserve"> Թիվ </w:t>
            </w:r>
          </w:p>
        </w:tc>
      </w:tr>
      <w:tr w:rsidR="002C6D94" w:rsidRPr="002C6D9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lang w:val="hy-AM"/>
              </w:rPr>
              <w:t>3</w:t>
            </w:r>
            <w:r w:rsidRPr="002C6D94">
              <w:rPr>
                <w:rFonts w:ascii="GHEA Grapalat" w:hAnsi="GHEA Grapalat" w:cs="Sylfaen"/>
                <w:sz w:val="20"/>
                <w:szCs w:val="20"/>
              </w:rPr>
              <w:t>.                                                         Ներկայացման</w:t>
            </w:r>
            <w:r w:rsidRPr="002C6D94">
              <w:rPr>
                <w:rFonts w:ascii="GHEA Grapalat" w:hAnsi="GHEA Grapalat" w:cs="Arial"/>
                <w:sz w:val="20"/>
                <w:szCs w:val="20"/>
              </w:rPr>
              <w:t xml:space="preserve"> </w:t>
            </w:r>
            <w:r w:rsidRPr="002C6D94">
              <w:rPr>
                <w:rFonts w:ascii="GHEA Grapalat" w:hAnsi="GHEA Grapalat" w:cs="Sylfaen"/>
                <w:sz w:val="20"/>
                <w:szCs w:val="20"/>
              </w:rPr>
              <w:t>ամսաթիվը</w:t>
            </w:r>
            <w:r w:rsidRPr="002C6D94">
              <w:rPr>
                <w:rFonts w:ascii="GHEA Grapalat" w:hAnsi="GHEA Grapalat" w:cs="Arial"/>
                <w:sz w:val="20"/>
                <w:szCs w:val="20"/>
              </w:rPr>
              <w:t xml:space="preserve">` </w:t>
            </w:r>
            <w:r w:rsidRPr="002C6D94">
              <w:rPr>
                <w:rFonts w:ascii="GHEA Grapalat" w:hAnsi="GHEA Grapalat" w:cs="Tahoma"/>
                <w:sz w:val="20"/>
                <w:szCs w:val="20"/>
              </w:rPr>
              <w:t xml:space="preserve">"___" </w:t>
            </w:r>
            <w:r w:rsidRPr="002C6D94">
              <w:rPr>
                <w:rFonts w:ascii="GHEA Grapalat" w:hAnsi="GHEA Grapalat" w:cs="Sylfaen"/>
                <w:sz w:val="20"/>
                <w:szCs w:val="20"/>
              </w:rPr>
              <w:t xml:space="preserve">___ </w:t>
            </w:r>
            <w:r w:rsidRPr="002C6D94">
              <w:rPr>
                <w:rFonts w:ascii="GHEA Grapalat" w:hAnsi="GHEA Grapalat" w:cs="Tahoma"/>
                <w:sz w:val="20"/>
                <w:szCs w:val="20"/>
              </w:rPr>
              <w:t>20___</w:t>
            </w:r>
            <w:r w:rsidRPr="002C6D94">
              <w:rPr>
                <w:rFonts w:ascii="GHEA Grapalat" w:hAnsi="GHEA Grapalat" w:cs="Sylfaen"/>
                <w:sz w:val="20"/>
                <w:szCs w:val="20"/>
              </w:rPr>
              <w:t>թ.</w:t>
            </w:r>
          </w:p>
        </w:tc>
      </w:tr>
      <w:tr w:rsidR="002C6D94" w:rsidRPr="002C6D9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4</w:t>
            </w:r>
            <w:r w:rsidRPr="002C6D94">
              <w:rPr>
                <w:rFonts w:ascii="GHEA Grapalat" w:hAnsi="GHEA Grapalat" w:cs="Sylfaen"/>
                <w:sz w:val="20"/>
                <w:szCs w:val="20"/>
              </w:rPr>
              <w:t xml:space="preserve">. </w:t>
            </w:r>
            <w:r w:rsidRPr="002C6D94">
              <w:rPr>
                <w:rFonts w:ascii="GHEA Grapalat" w:hAnsi="GHEA Grapalat" w:cs="Sylfaen"/>
                <w:sz w:val="20"/>
                <w:szCs w:val="20"/>
                <w:lang w:val="hy-AM"/>
              </w:rPr>
              <w:t>Վճարողի անվանումը</w:t>
            </w:r>
            <w:r w:rsidRPr="002C6D94">
              <w:rPr>
                <w:rFonts w:ascii="GHEA Grapalat" w:hAnsi="GHEA Grapalat" w:cs="Sylfaen"/>
                <w:sz w:val="20"/>
                <w:szCs w:val="20"/>
              </w:rPr>
              <w:t>,</w:t>
            </w:r>
            <w:r w:rsidRPr="002C6D94">
              <w:rPr>
                <w:rFonts w:ascii="GHEA Grapalat" w:hAnsi="GHEA Grapalat" w:cs="Sylfaen"/>
                <w:sz w:val="20"/>
                <w:szCs w:val="20"/>
                <w:lang w:val="hy-AM"/>
              </w:rPr>
              <w:t xml:space="preserve"> կամ անուն ազգանուն </w:t>
            </w:r>
            <w:r w:rsidRPr="002C6D94">
              <w:rPr>
                <w:rFonts w:ascii="GHEA Grapalat" w:hAnsi="GHEA Grapalat" w:cs="Sylfaen"/>
                <w:sz w:val="20"/>
                <w:szCs w:val="20"/>
              </w:rPr>
              <w:t xml:space="preserve">(Ընկերություն </w:t>
            </w:r>
            <w:r w:rsidRPr="002C6D94">
              <w:rPr>
                <w:rFonts w:ascii="GHEA Grapalat" w:hAnsi="GHEA Grapalat" w:cs="Arial"/>
                <w:sz w:val="20"/>
                <w:szCs w:val="20"/>
              </w:rPr>
              <w:t>`</w:t>
            </w:r>
          </w:p>
        </w:tc>
      </w:tr>
      <w:tr w:rsidR="002C6D94" w:rsidRPr="002C6D9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5</w:t>
            </w:r>
            <w:r w:rsidRPr="002C6D94">
              <w:rPr>
                <w:rFonts w:ascii="GHEA Grapalat" w:hAnsi="GHEA Grapalat" w:cs="Sylfaen"/>
                <w:sz w:val="20"/>
                <w:szCs w:val="20"/>
              </w:rPr>
              <w:t>. Վճարողի</w:t>
            </w:r>
            <w:r w:rsidRPr="002C6D94">
              <w:rPr>
                <w:rFonts w:ascii="GHEA Grapalat" w:hAnsi="GHEA Grapalat" w:cs="Sylfaen"/>
                <w:sz w:val="20"/>
                <w:szCs w:val="20"/>
                <w:lang w:val="hy-AM"/>
              </w:rPr>
              <w:t xml:space="preserve">ն սպասարկող Ֆինանսական կազմակերպություն </w:t>
            </w:r>
            <w:r w:rsidRPr="002C6D94">
              <w:rPr>
                <w:rFonts w:ascii="GHEA Grapalat" w:hAnsi="GHEA Grapalat" w:cs="Sylfaen"/>
                <w:sz w:val="20"/>
                <w:szCs w:val="20"/>
              </w:rPr>
              <w:t>(</w:t>
            </w:r>
            <w:r w:rsidRPr="002C6D94">
              <w:rPr>
                <w:rFonts w:ascii="GHEA Grapalat" w:hAnsi="GHEA Grapalat" w:cs="Arial"/>
                <w:sz w:val="20"/>
                <w:szCs w:val="20"/>
              </w:rPr>
              <w:t xml:space="preserve"> </w:t>
            </w:r>
            <w:r w:rsidRPr="002C6D94">
              <w:rPr>
                <w:rFonts w:ascii="GHEA Grapalat" w:hAnsi="GHEA Grapalat" w:cs="Sylfaen"/>
                <w:sz w:val="20"/>
                <w:szCs w:val="20"/>
              </w:rPr>
              <w:t>բանկ)</w:t>
            </w:r>
            <w:r w:rsidRPr="002C6D94">
              <w:rPr>
                <w:rFonts w:ascii="GHEA Grapalat" w:hAnsi="GHEA Grapalat" w:cs="Arial"/>
                <w:sz w:val="20"/>
                <w:szCs w:val="20"/>
              </w:rPr>
              <w:t>`</w:t>
            </w:r>
          </w:p>
        </w:tc>
      </w:tr>
      <w:tr w:rsidR="002C6D94" w:rsidRPr="002C6D9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6</w:t>
            </w:r>
            <w:r w:rsidRPr="002C6D94">
              <w:rPr>
                <w:rFonts w:ascii="GHEA Grapalat" w:hAnsi="GHEA Grapalat" w:cs="Sylfaen"/>
                <w:sz w:val="20"/>
                <w:szCs w:val="20"/>
              </w:rPr>
              <w:t>. Վճարողի</w:t>
            </w:r>
            <w:r w:rsidRPr="002C6D94">
              <w:rPr>
                <w:rFonts w:ascii="GHEA Grapalat" w:hAnsi="GHEA Grapalat" w:cs="Sylfaen"/>
                <w:sz w:val="20"/>
                <w:szCs w:val="20"/>
                <w:lang w:val="hy-AM"/>
              </w:rPr>
              <w:t xml:space="preserve"> </w:t>
            </w:r>
            <w:r w:rsidRPr="002C6D94">
              <w:rPr>
                <w:rFonts w:ascii="GHEA Grapalat" w:hAnsi="GHEA Grapalat" w:cs="Sylfaen"/>
                <w:sz w:val="20"/>
                <w:szCs w:val="20"/>
              </w:rPr>
              <w:t>հաշվի</w:t>
            </w:r>
            <w:r w:rsidRPr="002C6D94">
              <w:rPr>
                <w:rFonts w:ascii="GHEA Grapalat" w:hAnsi="GHEA Grapalat" w:cs="Arial"/>
                <w:sz w:val="20"/>
                <w:szCs w:val="20"/>
              </w:rPr>
              <w:t xml:space="preserve"> </w:t>
            </w:r>
            <w:r w:rsidRPr="002C6D94">
              <w:rPr>
                <w:rFonts w:ascii="GHEA Grapalat" w:hAnsi="GHEA Grapalat" w:cs="Sylfaen"/>
                <w:sz w:val="20"/>
                <w:szCs w:val="20"/>
              </w:rPr>
              <w:t>համարը</w:t>
            </w:r>
            <w:r w:rsidRPr="002C6D94">
              <w:rPr>
                <w:rFonts w:ascii="GHEA Grapalat" w:hAnsi="GHEA Grapalat" w:cs="Arial"/>
                <w:sz w:val="20"/>
                <w:szCs w:val="20"/>
              </w:rPr>
              <w:t>`</w:t>
            </w:r>
          </w:p>
        </w:tc>
      </w:tr>
      <w:tr w:rsidR="002C6D94" w:rsidRPr="002C6D9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7</w:t>
            </w:r>
            <w:r w:rsidRPr="002C6D94">
              <w:rPr>
                <w:rFonts w:ascii="GHEA Grapalat" w:hAnsi="GHEA Grapalat" w:cs="Sylfaen"/>
                <w:sz w:val="20"/>
                <w:szCs w:val="20"/>
              </w:rPr>
              <w:t>. Վճարողի</w:t>
            </w:r>
            <w:r w:rsidRPr="002C6D94">
              <w:rPr>
                <w:rFonts w:ascii="GHEA Grapalat" w:hAnsi="GHEA Grapalat" w:cs="Arial"/>
                <w:sz w:val="20"/>
                <w:szCs w:val="20"/>
              </w:rPr>
              <w:t xml:space="preserve"> </w:t>
            </w:r>
            <w:r w:rsidRPr="002C6D94">
              <w:rPr>
                <w:rFonts w:ascii="GHEA Grapalat" w:hAnsi="GHEA Grapalat" w:cs="Sylfaen"/>
                <w:sz w:val="20"/>
                <w:szCs w:val="20"/>
              </w:rPr>
              <w:t>ՀՎՀՀ</w:t>
            </w:r>
            <w:r w:rsidRPr="002C6D94">
              <w:rPr>
                <w:rFonts w:ascii="GHEA Grapalat" w:hAnsi="GHEA Grapalat" w:cs="Arial"/>
                <w:sz w:val="20"/>
                <w:szCs w:val="20"/>
              </w:rPr>
              <w:t>`</w:t>
            </w:r>
          </w:p>
        </w:tc>
      </w:tr>
      <w:tr w:rsidR="002C6D94" w:rsidRPr="002C6D9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8</w:t>
            </w:r>
            <w:r w:rsidRPr="002C6D94">
              <w:rPr>
                <w:rFonts w:ascii="GHEA Grapalat" w:hAnsi="GHEA Grapalat" w:cs="Sylfaen"/>
                <w:sz w:val="20"/>
                <w:szCs w:val="20"/>
              </w:rPr>
              <w:t>. Վճարողի</w:t>
            </w:r>
            <w:r w:rsidRPr="002C6D94">
              <w:rPr>
                <w:rFonts w:ascii="GHEA Grapalat" w:hAnsi="GHEA Grapalat" w:cs="Arial"/>
                <w:sz w:val="20"/>
                <w:szCs w:val="20"/>
              </w:rPr>
              <w:t xml:space="preserve"> </w:t>
            </w:r>
            <w:r w:rsidRPr="002C6D94">
              <w:rPr>
                <w:rFonts w:ascii="GHEA Grapalat" w:hAnsi="GHEA Grapalat" w:cs="Sylfaen"/>
                <w:sz w:val="20"/>
                <w:szCs w:val="20"/>
              </w:rPr>
              <w:t>ՀԾՀ</w:t>
            </w:r>
            <w:r w:rsidRPr="002C6D94">
              <w:rPr>
                <w:rFonts w:ascii="GHEA Grapalat" w:hAnsi="GHEA Grapalat" w:cs="Arial"/>
                <w:sz w:val="20"/>
                <w:szCs w:val="20"/>
              </w:rPr>
              <w:t>`</w:t>
            </w:r>
          </w:p>
        </w:tc>
      </w:tr>
      <w:tr w:rsidR="002C6D94" w:rsidRPr="002C6D9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4390DEB"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9</w:t>
            </w:r>
            <w:r w:rsidRPr="002C6D94">
              <w:rPr>
                <w:rFonts w:ascii="GHEA Grapalat" w:hAnsi="GHEA Grapalat" w:cs="Sylfaen"/>
                <w:sz w:val="20"/>
                <w:szCs w:val="20"/>
              </w:rPr>
              <w:t>. Շահառու</w:t>
            </w:r>
            <w:r w:rsidRPr="002C6D94">
              <w:rPr>
                <w:rFonts w:ascii="GHEA Grapalat" w:hAnsi="GHEA Grapalat" w:cs="Sylfaen"/>
                <w:sz w:val="20"/>
                <w:szCs w:val="20"/>
                <w:lang w:val="hy-AM"/>
              </w:rPr>
              <w:t>ի  անվանումը</w:t>
            </w:r>
            <w:r w:rsidRPr="002C6D94">
              <w:rPr>
                <w:rFonts w:ascii="GHEA Grapalat" w:hAnsi="GHEA Grapalat" w:cs="Sylfaen"/>
                <w:sz w:val="20"/>
                <w:szCs w:val="20"/>
              </w:rPr>
              <w:t>,</w:t>
            </w:r>
            <w:r w:rsidRPr="002C6D94">
              <w:rPr>
                <w:rFonts w:ascii="GHEA Grapalat" w:hAnsi="GHEA Grapalat" w:cs="Sylfaen"/>
                <w:sz w:val="20"/>
                <w:szCs w:val="20"/>
                <w:lang w:val="hy-AM"/>
              </w:rPr>
              <w:t xml:space="preserve"> կամ անուն ազգանուն </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8606C7" w:rsidRPr="002C6D94">
              <w:rPr>
                <w:rFonts w:ascii="GHEA Grapalat" w:hAnsi="GHEA Grapalat" w:cs="Sylfaen"/>
                <w:sz w:val="20"/>
                <w:szCs w:val="20"/>
              </w:rPr>
              <w:t xml:space="preserve"> </w:t>
            </w:r>
            <w:r w:rsidR="00040653" w:rsidRPr="002C6D94">
              <w:rPr>
                <w:rFonts w:ascii="GHEA Grapalat" w:hAnsi="GHEA Grapalat" w:cs="Sylfaen"/>
                <w:sz w:val="20"/>
                <w:szCs w:val="20"/>
              </w:rPr>
              <w:t xml:space="preserve"> </w:t>
            </w:r>
            <w:r w:rsidR="00F95C04" w:rsidRPr="002C6D94">
              <w:rPr>
                <w:rFonts w:ascii="GHEA Grapalat" w:hAnsi="GHEA Grapalat" w:cs="Sylfaen"/>
                <w:sz w:val="20"/>
                <w:szCs w:val="20"/>
              </w:rPr>
              <w:t xml:space="preserve"> «Մեծամոր քաղաքի Նոր Արտագերս գյուղի մանկապարտեզ» ՀՈԱԿ</w:t>
            </w:r>
          </w:p>
        </w:tc>
      </w:tr>
      <w:tr w:rsidR="002C6D94" w:rsidRPr="002C6D9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C6D94" w:rsidRDefault="00595213" w:rsidP="002C6D94">
            <w:pPr>
              <w:rPr>
                <w:rFonts w:ascii="GHEA Grapalat" w:hAnsi="GHEA Grapalat" w:cs="Sylfaen"/>
                <w:sz w:val="20"/>
                <w:szCs w:val="20"/>
                <w:lang w:val="ru-RU"/>
              </w:rPr>
            </w:pPr>
            <w:r w:rsidRPr="002C6D94">
              <w:rPr>
                <w:rFonts w:ascii="GHEA Grapalat" w:hAnsi="GHEA Grapalat" w:cs="Sylfaen"/>
                <w:sz w:val="20"/>
                <w:szCs w:val="20"/>
                <w:lang w:val="ru-RU"/>
              </w:rPr>
              <w:t xml:space="preserve">10. </w:t>
            </w:r>
            <w:r w:rsidRPr="002C6D94">
              <w:rPr>
                <w:rFonts w:ascii="GHEA Grapalat" w:hAnsi="GHEA Grapalat" w:cs="Sylfaen"/>
                <w:sz w:val="20"/>
                <w:szCs w:val="20"/>
              </w:rPr>
              <w:t xml:space="preserve"> Շահառուի</w:t>
            </w:r>
            <w:r w:rsidRPr="002C6D94">
              <w:rPr>
                <w:rFonts w:ascii="GHEA Grapalat" w:hAnsi="GHEA Grapalat" w:cs="Arial"/>
                <w:sz w:val="20"/>
                <w:szCs w:val="20"/>
              </w:rPr>
              <w:t xml:space="preserve"> </w:t>
            </w:r>
            <w:r w:rsidRPr="002C6D94">
              <w:rPr>
                <w:rFonts w:ascii="GHEA Grapalat" w:hAnsi="GHEA Grapalat" w:cs="Sylfaen"/>
                <w:sz w:val="20"/>
                <w:szCs w:val="20"/>
              </w:rPr>
              <w:t xml:space="preserve"> ՀԾՀ</w:t>
            </w:r>
            <w:r w:rsidRPr="002C6D94">
              <w:rPr>
                <w:rFonts w:ascii="GHEA Grapalat" w:hAnsi="GHEA Grapalat" w:cs="Sylfaen"/>
                <w:sz w:val="20"/>
                <w:szCs w:val="20"/>
                <w:lang w:val="ru-RU"/>
              </w:rPr>
              <w:t xml:space="preserve"> (</w:t>
            </w:r>
            <w:r w:rsidRPr="002C6D94">
              <w:rPr>
                <w:rFonts w:ascii="GHEA Grapalat" w:hAnsi="GHEA Grapalat" w:cs="Sylfaen"/>
                <w:sz w:val="20"/>
                <w:szCs w:val="20"/>
                <w:lang w:val="hy-AM"/>
              </w:rPr>
              <w:t>չի լրացվում</w:t>
            </w:r>
            <w:r w:rsidRPr="002C6D94">
              <w:rPr>
                <w:rFonts w:ascii="GHEA Grapalat" w:hAnsi="GHEA Grapalat" w:cs="Sylfaen"/>
                <w:sz w:val="20"/>
                <w:szCs w:val="20"/>
                <w:lang w:val="ru-RU"/>
              </w:rPr>
              <w:t>)</w:t>
            </w:r>
          </w:p>
        </w:tc>
      </w:tr>
      <w:tr w:rsidR="002C6D94" w:rsidRPr="002C6D9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32F416D"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lang w:val="hy-AM"/>
              </w:rPr>
              <w:t>11</w:t>
            </w:r>
            <w:r w:rsidRPr="002C6D94">
              <w:rPr>
                <w:rFonts w:ascii="GHEA Grapalat" w:hAnsi="GHEA Grapalat" w:cs="Sylfaen"/>
                <w:sz w:val="20"/>
                <w:szCs w:val="20"/>
              </w:rPr>
              <w:t>. Շահառուի</w:t>
            </w:r>
            <w:r w:rsidRPr="002C6D94">
              <w:rPr>
                <w:rFonts w:ascii="GHEA Grapalat" w:hAnsi="GHEA Grapalat" w:cs="Arial"/>
                <w:sz w:val="20"/>
                <w:szCs w:val="20"/>
              </w:rPr>
              <w:t xml:space="preserve"> </w:t>
            </w:r>
            <w:r w:rsidRPr="002C6D94">
              <w:rPr>
                <w:rFonts w:ascii="GHEA Grapalat" w:hAnsi="GHEA Grapalat" w:cs="Sylfaen"/>
                <w:sz w:val="20"/>
                <w:szCs w:val="20"/>
              </w:rPr>
              <w:t>ՀՎՀՀ</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F95C04" w:rsidRPr="002C6D94">
              <w:rPr>
                <w:rFonts w:ascii="GHEA Grapalat" w:hAnsi="GHEA Grapalat" w:cs="Sylfaen"/>
                <w:iCs/>
                <w:lang w:val="es-ES"/>
              </w:rPr>
              <w:t>04437527</w:t>
            </w:r>
          </w:p>
        </w:tc>
      </w:tr>
      <w:tr w:rsidR="002C6D94" w:rsidRPr="002C6D94"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0F8A07A"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2</w:t>
            </w:r>
            <w:r w:rsidRPr="002C6D94">
              <w:rPr>
                <w:rFonts w:ascii="GHEA Grapalat" w:hAnsi="GHEA Grapalat" w:cs="Sylfaen"/>
                <w:sz w:val="20"/>
                <w:szCs w:val="20"/>
              </w:rPr>
              <w:t>.Շահառուի</w:t>
            </w:r>
            <w:r w:rsidRPr="002C6D94">
              <w:rPr>
                <w:rFonts w:ascii="GHEA Grapalat" w:hAnsi="GHEA Grapalat" w:cs="Sylfaen"/>
                <w:sz w:val="20"/>
                <w:szCs w:val="20"/>
                <w:lang w:val="hy-AM"/>
              </w:rPr>
              <w:t>ն</w:t>
            </w:r>
            <w:r w:rsidRPr="002C6D94">
              <w:rPr>
                <w:rFonts w:ascii="GHEA Grapalat" w:hAnsi="GHEA Grapalat" w:cs="Arial"/>
                <w:sz w:val="20"/>
                <w:szCs w:val="20"/>
              </w:rPr>
              <w:t xml:space="preserve"> </w:t>
            </w:r>
            <w:r w:rsidRPr="002C6D94">
              <w:rPr>
                <w:rFonts w:ascii="GHEA Grapalat" w:hAnsi="GHEA Grapalat" w:cs="Sylfaen"/>
                <w:sz w:val="20"/>
                <w:szCs w:val="20"/>
                <w:lang w:val="hy-AM"/>
              </w:rPr>
              <w:t xml:space="preserve"> սպասարկող Ֆինանսական կազմակերպություն</w:t>
            </w:r>
            <w:r w:rsidRPr="002C6D94">
              <w:rPr>
                <w:rFonts w:ascii="GHEA Grapalat" w:hAnsi="GHEA Grapalat" w:cs="Sylfaen"/>
                <w:sz w:val="20"/>
                <w:szCs w:val="20"/>
              </w:rPr>
              <w:t xml:space="preserve"> (բանկ)</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8606C7" w:rsidRPr="002C6D94">
              <w:rPr>
                <w:rFonts w:ascii="GHEA Grapalat" w:hAnsi="GHEA Grapalat"/>
                <w:iCs/>
                <w:lang w:val="af-ZA"/>
              </w:rPr>
              <w:t xml:space="preserve"> </w:t>
            </w:r>
            <w:r w:rsidR="00F95C04" w:rsidRPr="002C6D94">
              <w:rPr>
                <w:rFonts w:ascii="GHEA Grapalat" w:hAnsi="GHEA Grapalat"/>
                <w:iCs/>
                <w:lang w:val="af-ZA"/>
              </w:rPr>
              <w:t xml:space="preserve"> «ԱԿԲԱ ԲԱՆԿ» ԲԲԸ</w:t>
            </w:r>
          </w:p>
        </w:tc>
      </w:tr>
      <w:tr w:rsidR="002C6D94" w:rsidRPr="002C6D9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B106BDD"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3</w:t>
            </w:r>
            <w:r w:rsidRPr="002C6D94">
              <w:rPr>
                <w:rFonts w:ascii="GHEA Grapalat" w:hAnsi="GHEA Grapalat" w:cs="Sylfaen"/>
                <w:sz w:val="20"/>
                <w:szCs w:val="20"/>
              </w:rPr>
              <w:t>.Շահառուի</w:t>
            </w:r>
            <w:r w:rsidRPr="002C6D94">
              <w:rPr>
                <w:rFonts w:ascii="GHEA Grapalat" w:hAnsi="GHEA Grapalat" w:cs="Arial"/>
                <w:sz w:val="20"/>
                <w:szCs w:val="20"/>
              </w:rPr>
              <w:t xml:space="preserve"> </w:t>
            </w:r>
            <w:r w:rsidRPr="002C6D94">
              <w:rPr>
                <w:rFonts w:ascii="GHEA Grapalat" w:hAnsi="GHEA Grapalat" w:cs="Sylfaen"/>
                <w:sz w:val="20"/>
                <w:szCs w:val="20"/>
              </w:rPr>
              <w:t>հաշվի</w:t>
            </w:r>
            <w:r w:rsidRPr="002C6D94">
              <w:rPr>
                <w:rFonts w:ascii="GHEA Grapalat" w:hAnsi="GHEA Grapalat" w:cs="Arial"/>
                <w:sz w:val="20"/>
                <w:szCs w:val="20"/>
              </w:rPr>
              <w:t xml:space="preserve"> </w:t>
            </w:r>
            <w:r w:rsidRPr="002C6D94">
              <w:rPr>
                <w:rFonts w:ascii="GHEA Grapalat" w:hAnsi="GHEA Grapalat" w:cs="Sylfaen"/>
                <w:sz w:val="20"/>
                <w:szCs w:val="20"/>
              </w:rPr>
              <w:t>համարը</w:t>
            </w:r>
            <w:r w:rsidRPr="002C6D94">
              <w:rPr>
                <w:rFonts w:ascii="GHEA Grapalat" w:hAnsi="GHEA Grapalat" w:cs="Arial"/>
                <w:sz w:val="20"/>
                <w:szCs w:val="20"/>
              </w:rPr>
              <w:t xml:space="preserve"> (</w:t>
            </w:r>
            <w:r w:rsidRPr="002C6D94">
              <w:rPr>
                <w:rFonts w:ascii="GHEA Grapalat" w:hAnsi="GHEA Grapalat" w:cs="Sylfaen"/>
                <w:sz w:val="20"/>
                <w:szCs w:val="20"/>
              </w:rPr>
              <w:t>հշ</w:t>
            </w:r>
            <w:r w:rsidRPr="002C6D94">
              <w:rPr>
                <w:rFonts w:ascii="GHEA Grapalat" w:hAnsi="GHEA Grapalat" w:cs="Arial"/>
                <w:sz w:val="20"/>
                <w:szCs w:val="20"/>
              </w:rPr>
              <w:t>.N)</w:t>
            </w:r>
            <w:r w:rsidR="008606C7" w:rsidRPr="002C6D94">
              <w:rPr>
                <w:rFonts w:ascii="GHEA Grapalat" w:hAnsi="GHEA Grapalat" w:cs="Arial"/>
                <w:sz w:val="20"/>
                <w:szCs w:val="20"/>
              </w:rPr>
              <w:t xml:space="preserve"> </w:t>
            </w:r>
            <w:r w:rsidR="008606C7" w:rsidRPr="002C6D94">
              <w:rPr>
                <w:rFonts w:ascii="GHEA Grapalat" w:hAnsi="GHEA Grapalat"/>
                <w:iCs/>
                <w:lang w:val="af-ZA"/>
              </w:rPr>
              <w:t xml:space="preserve"> </w:t>
            </w:r>
            <w:r w:rsidR="00F95C04" w:rsidRPr="002C6D94">
              <w:rPr>
                <w:rFonts w:ascii="GHEA Grapalat" w:hAnsi="GHEA Grapalat"/>
                <w:iCs/>
                <w:lang w:val="af-ZA"/>
              </w:rPr>
              <w:t>220035140346000</w:t>
            </w:r>
          </w:p>
        </w:tc>
      </w:tr>
      <w:tr w:rsidR="002C6D94" w:rsidRPr="002C6D9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4</w:t>
            </w:r>
            <w:r w:rsidRPr="002C6D94">
              <w:rPr>
                <w:rFonts w:ascii="GHEA Grapalat" w:hAnsi="GHEA Grapalat" w:cs="Sylfaen"/>
                <w:sz w:val="20"/>
                <w:szCs w:val="20"/>
              </w:rPr>
              <w:t>.Գումարը</w:t>
            </w:r>
            <w:r w:rsidRPr="002C6D94">
              <w:rPr>
                <w:rFonts w:ascii="GHEA Grapalat" w:hAnsi="GHEA Grapalat" w:cs="Arial"/>
                <w:sz w:val="20"/>
                <w:szCs w:val="20"/>
              </w:rPr>
              <w:t xml:space="preserve"> </w:t>
            </w:r>
            <w:r w:rsidRPr="002C6D94">
              <w:rPr>
                <w:rFonts w:ascii="GHEA Grapalat" w:hAnsi="GHEA Grapalat" w:cs="Arial"/>
                <w:sz w:val="20"/>
                <w:szCs w:val="20"/>
                <w:lang w:val="ru-RU"/>
              </w:rPr>
              <w:t>(</w:t>
            </w:r>
            <w:r w:rsidRPr="002C6D94">
              <w:rPr>
                <w:rFonts w:ascii="GHEA Grapalat" w:hAnsi="GHEA Grapalat" w:cs="Sylfaen"/>
                <w:sz w:val="20"/>
                <w:szCs w:val="20"/>
              </w:rPr>
              <w:t>թվերով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Sylfaen"/>
                <w:sz w:val="20"/>
                <w:szCs w:val="20"/>
                <w:lang w:val="ru-RU"/>
              </w:rPr>
              <w:t>)</w:t>
            </w:r>
            <w:r w:rsidRPr="002C6D94">
              <w:rPr>
                <w:rFonts w:ascii="GHEA Grapalat" w:hAnsi="GHEA Grapalat" w:cs="Arial"/>
                <w:sz w:val="20"/>
                <w:szCs w:val="20"/>
              </w:rPr>
              <w:t>`</w:t>
            </w:r>
          </w:p>
        </w:tc>
      </w:tr>
      <w:tr w:rsidR="002C6D94" w:rsidRPr="002C6D9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 xml:space="preserve">15. </w:t>
            </w:r>
            <w:r w:rsidRPr="002C6D94">
              <w:rPr>
                <w:rFonts w:ascii="GHEA Grapalat" w:hAnsi="GHEA Grapalat" w:cs="Sylfaen"/>
                <w:sz w:val="20"/>
                <w:szCs w:val="20"/>
                <w:lang w:val="hy-AM"/>
              </w:rPr>
              <w:t xml:space="preserve">Ակցեպտավորված գումարը՝ </w:t>
            </w:r>
            <w:r w:rsidRPr="002C6D94">
              <w:rPr>
                <w:rFonts w:ascii="GHEA Grapalat" w:hAnsi="GHEA Grapalat" w:cs="Sylfaen"/>
                <w:sz w:val="20"/>
                <w:szCs w:val="20"/>
              </w:rPr>
              <w:t xml:space="preserve"> (թվերով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Sylfaen"/>
                <w:sz w:val="20"/>
                <w:szCs w:val="20"/>
                <w:lang w:val="hy-AM"/>
              </w:rPr>
              <w:t xml:space="preserve">  </w:t>
            </w:r>
            <w:r w:rsidRPr="002C6D94">
              <w:rPr>
                <w:rFonts w:ascii="GHEA Grapalat" w:hAnsi="GHEA Grapalat" w:cs="Sylfaen"/>
                <w:sz w:val="20"/>
                <w:szCs w:val="20"/>
              </w:rPr>
              <w:t>(</w:t>
            </w:r>
            <w:r w:rsidRPr="002C6D94">
              <w:rPr>
                <w:rFonts w:ascii="GHEA Grapalat" w:hAnsi="GHEA Grapalat" w:cs="Sylfaen"/>
                <w:sz w:val="20"/>
                <w:szCs w:val="20"/>
                <w:lang w:val="hy-AM"/>
              </w:rPr>
              <w:t>նախատեսված է նշված գումարի մասնակի ակցեպտի համար, որը չի կիրառվում</w:t>
            </w:r>
            <w:r w:rsidRPr="002C6D94">
              <w:rPr>
                <w:rFonts w:ascii="GHEA Grapalat" w:hAnsi="GHEA Grapalat" w:cs="Sylfaen"/>
                <w:sz w:val="20"/>
                <w:szCs w:val="20"/>
              </w:rPr>
              <w:t>)</w:t>
            </w:r>
          </w:p>
        </w:tc>
      </w:tr>
      <w:tr w:rsidR="002C6D94" w:rsidRPr="002C6D9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ru-RU"/>
              </w:rPr>
              <w:t>6</w:t>
            </w:r>
            <w:r w:rsidRPr="002C6D94">
              <w:rPr>
                <w:rFonts w:ascii="GHEA Grapalat" w:hAnsi="GHEA Grapalat" w:cs="Sylfaen"/>
                <w:sz w:val="20"/>
                <w:szCs w:val="20"/>
              </w:rPr>
              <w:t>.Արժույթը</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կոդով</w:t>
            </w:r>
            <w:r w:rsidRPr="002C6D94">
              <w:rPr>
                <w:rFonts w:ascii="GHEA Grapalat" w:hAnsi="GHEA Grapalat" w:cs="Arial"/>
                <w:sz w:val="20"/>
                <w:szCs w:val="20"/>
              </w:rPr>
              <w:t>)`</w:t>
            </w:r>
          </w:p>
        </w:tc>
      </w:tr>
      <w:tr w:rsidR="002C6D94" w:rsidRPr="002C6D9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C6D94" w:rsidRDefault="00595213" w:rsidP="002C6D94">
            <w:pPr>
              <w:rPr>
                <w:rFonts w:ascii="GHEA Grapalat" w:hAnsi="GHEA Grapalat" w:cs="Arial"/>
                <w:sz w:val="20"/>
                <w:szCs w:val="20"/>
                <w:lang w:val="hy-AM"/>
              </w:rPr>
            </w:pPr>
            <w:r w:rsidRPr="002C6D94">
              <w:rPr>
                <w:rFonts w:ascii="GHEA Grapalat" w:hAnsi="GHEA Grapalat" w:cs="Sylfaen"/>
                <w:sz w:val="20"/>
                <w:szCs w:val="20"/>
              </w:rPr>
              <w:t>1</w:t>
            </w:r>
            <w:r w:rsidRPr="002C6D94">
              <w:rPr>
                <w:rFonts w:ascii="GHEA Grapalat" w:hAnsi="GHEA Grapalat" w:cs="Sylfaen"/>
                <w:sz w:val="20"/>
                <w:szCs w:val="20"/>
                <w:lang w:val="hy-AM"/>
              </w:rPr>
              <w:t>7</w:t>
            </w:r>
            <w:r w:rsidRPr="002C6D94">
              <w:rPr>
                <w:rFonts w:ascii="GHEA Grapalat" w:hAnsi="GHEA Grapalat" w:cs="Sylfaen"/>
                <w:sz w:val="20"/>
                <w:szCs w:val="20"/>
              </w:rPr>
              <w:t>.Գործարքի</w:t>
            </w:r>
            <w:r w:rsidRPr="002C6D94">
              <w:rPr>
                <w:rFonts w:ascii="GHEA Grapalat" w:hAnsi="GHEA Grapalat" w:cs="Arial"/>
                <w:sz w:val="20"/>
                <w:szCs w:val="20"/>
              </w:rPr>
              <w:t xml:space="preserve"> (</w:t>
            </w:r>
            <w:r w:rsidRPr="002C6D94">
              <w:rPr>
                <w:rFonts w:ascii="GHEA Grapalat" w:hAnsi="GHEA Grapalat" w:cs="Sylfaen"/>
                <w:sz w:val="20"/>
                <w:szCs w:val="20"/>
              </w:rPr>
              <w:t>վճարման</w:t>
            </w:r>
            <w:r w:rsidRPr="002C6D94">
              <w:rPr>
                <w:rFonts w:ascii="GHEA Grapalat" w:hAnsi="GHEA Grapalat" w:cs="Arial"/>
                <w:sz w:val="20"/>
                <w:szCs w:val="20"/>
              </w:rPr>
              <w:t xml:space="preserve">) </w:t>
            </w:r>
            <w:r w:rsidRPr="002C6D94">
              <w:rPr>
                <w:rFonts w:ascii="GHEA Grapalat" w:hAnsi="GHEA Grapalat" w:cs="Sylfaen"/>
                <w:sz w:val="20"/>
                <w:szCs w:val="20"/>
              </w:rPr>
              <w:t>նպատակը</w:t>
            </w:r>
            <w:r w:rsidRPr="002C6D94">
              <w:rPr>
                <w:rFonts w:ascii="GHEA Grapalat" w:hAnsi="GHEA Grapalat" w:cs="Arial"/>
                <w:sz w:val="20"/>
                <w:szCs w:val="20"/>
              </w:rPr>
              <w:t>`</w:t>
            </w:r>
            <w:r w:rsidRPr="002C6D94">
              <w:rPr>
                <w:rFonts w:ascii="GHEA Grapalat" w:hAnsi="GHEA Grapalat" w:cs="Arial"/>
                <w:sz w:val="20"/>
                <w:szCs w:val="20"/>
                <w:lang w:val="hy-AM"/>
              </w:rPr>
              <w:t xml:space="preserve">  </w:t>
            </w:r>
            <w:r w:rsidRPr="002C6D94">
              <w:rPr>
                <w:rFonts w:ascii="GHEA Grapalat" w:hAnsi="GHEA Grapalat" w:cs="Sylfaen"/>
                <w:bCs/>
                <w:i/>
                <w:sz w:val="20"/>
                <w:szCs w:val="20"/>
              </w:rPr>
              <w:t>(</w:t>
            </w:r>
            <w:r w:rsidR="00631658" w:rsidRPr="002C6D94">
              <w:rPr>
                <w:rFonts w:ascii="GHEA Grapalat" w:hAnsi="GHEA Grapalat" w:cs="Sylfaen"/>
                <w:bCs/>
                <w:i/>
                <w:sz w:val="20"/>
                <w:szCs w:val="20"/>
              </w:rPr>
              <w:t>որակավորման ա</w:t>
            </w:r>
            <w:r w:rsidRPr="002C6D94">
              <w:rPr>
                <w:rFonts w:ascii="GHEA Grapalat" w:hAnsi="GHEA Grapalat" w:cs="Sylfaen"/>
                <w:bCs/>
                <w:i/>
                <w:sz w:val="20"/>
                <w:szCs w:val="20"/>
              </w:rPr>
              <w:t>պահովմ</w:t>
            </w:r>
            <w:r w:rsidRPr="002C6D94">
              <w:rPr>
                <w:rFonts w:ascii="GHEA Grapalat" w:hAnsi="GHEA Grapalat" w:cs="Sylfaen"/>
                <w:bCs/>
                <w:i/>
                <w:sz w:val="20"/>
                <w:szCs w:val="20"/>
                <w:lang w:val="hy-AM"/>
              </w:rPr>
              <w:t>ան համար</w:t>
            </w:r>
            <w:r w:rsidRPr="002C6D94">
              <w:rPr>
                <w:rFonts w:ascii="GHEA Grapalat" w:hAnsi="GHEA Grapalat" w:cs="Sylfaen"/>
                <w:bCs/>
                <w:i/>
                <w:sz w:val="20"/>
                <w:szCs w:val="20"/>
              </w:rPr>
              <w:t>)</w:t>
            </w:r>
          </w:p>
        </w:tc>
      </w:tr>
      <w:tr w:rsidR="002C6D94" w:rsidRPr="002C6D9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C6D94" w:rsidRDefault="00595213"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8</w:t>
            </w:r>
            <w:r w:rsidRPr="002C6D94">
              <w:rPr>
                <w:rFonts w:ascii="GHEA Grapalat" w:hAnsi="GHEA Grapalat" w:cs="Sylfaen"/>
                <w:sz w:val="20"/>
                <w:szCs w:val="20"/>
              </w:rPr>
              <w:t xml:space="preserve">. </w:t>
            </w:r>
            <w:r w:rsidRPr="002C6D94">
              <w:rPr>
                <w:rFonts w:ascii="GHEA Grapalat" w:hAnsi="GHEA Grapalat" w:cs="Sylfaen"/>
                <w:sz w:val="20"/>
                <w:szCs w:val="20"/>
                <w:lang w:val="hy-AM"/>
              </w:rPr>
              <w:t xml:space="preserve">Վճարման կատարման հիմքերը՝ </w:t>
            </w:r>
            <w:r w:rsidRPr="002C6D94">
              <w:rPr>
                <w:rFonts w:ascii="GHEA Grapalat" w:hAnsi="GHEA Grapalat" w:cs="Sylfaen"/>
                <w:sz w:val="20"/>
                <w:szCs w:val="20"/>
              </w:rPr>
              <w:t>(</w:t>
            </w:r>
            <w:r w:rsidRPr="002C6D94">
              <w:rPr>
                <w:rFonts w:ascii="GHEA Grapalat" w:hAnsi="GHEA Grapalat" w:cs="Sylfaen"/>
                <w:sz w:val="20"/>
                <w:szCs w:val="20"/>
                <w:lang w:val="hy-AM"/>
              </w:rPr>
              <w:t>Փաստաթղթերի</w:t>
            </w:r>
            <w:r w:rsidRPr="002C6D94">
              <w:rPr>
                <w:rFonts w:ascii="GHEA Grapalat" w:hAnsi="GHEA Grapalat" w:cs="Arial"/>
                <w:sz w:val="20"/>
                <w:szCs w:val="20"/>
                <w:lang w:val="hy-AM"/>
              </w:rPr>
              <w:t xml:space="preserve"> անվանումը</w:t>
            </w:r>
            <w:r w:rsidRPr="002C6D94">
              <w:rPr>
                <w:rFonts w:ascii="GHEA Grapalat" w:hAnsi="GHEA Grapalat" w:cs="Arial"/>
                <w:sz w:val="20"/>
                <w:szCs w:val="20"/>
              </w:rPr>
              <w:t>,</w:t>
            </w:r>
            <w:r w:rsidRPr="002C6D94">
              <w:rPr>
                <w:rFonts w:ascii="GHEA Grapalat" w:hAnsi="GHEA Grapalat" w:cs="Arial"/>
                <w:sz w:val="20"/>
                <w:szCs w:val="20"/>
                <w:lang w:val="hy-AM"/>
              </w:rPr>
              <w:t xml:space="preserve"> այդ թվում՝ տուժանքի մասին համաձայնագիրը, </w:t>
            </w:r>
            <w:r w:rsidRPr="002C6D94">
              <w:rPr>
                <w:rFonts w:ascii="GHEA Grapalat" w:hAnsi="GHEA Grapalat" w:cs="Sylfaen"/>
                <w:sz w:val="20"/>
                <w:szCs w:val="20"/>
                <w:lang w:val="hy-AM"/>
              </w:rPr>
              <w:t>դրանց</w:t>
            </w:r>
            <w:r w:rsidRPr="002C6D94">
              <w:rPr>
                <w:rFonts w:ascii="GHEA Grapalat" w:hAnsi="GHEA Grapalat" w:cs="Arial"/>
                <w:sz w:val="20"/>
                <w:szCs w:val="20"/>
                <w:lang w:val="hy-AM"/>
              </w:rPr>
              <w:t xml:space="preserve"> </w:t>
            </w:r>
            <w:r w:rsidRPr="002C6D94">
              <w:rPr>
                <w:rFonts w:ascii="GHEA Grapalat" w:hAnsi="GHEA Grapalat" w:cs="Sylfaen"/>
                <w:sz w:val="20"/>
                <w:szCs w:val="20"/>
                <w:lang w:val="hy-AM"/>
              </w:rPr>
              <w:t>համարները</w:t>
            </w:r>
            <w:r w:rsidRPr="002C6D94">
              <w:rPr>
                <w:rFonts w:ascii="GHEA Grapalat" w:hAnsi="GHEA Grapalat" w:cs="Arial"/>
                <w:sz w:val="20"/>
                <w:szCs w:val="20"/>
                <w:lang w:val="hy-AM"/>
              </w:rPr>
              <w:t>,</w:t>
            </w:r>
            <w:r w:rsidRPr="002C6D94">
              <w:rPr>
                <w:rFonts w:ascii="GHEA Grapalat" w:hAnsi="GHEA Grapalat" w:cs="Arial"/>
                <w:sz w:val="20"/>
                <w:szCs w:val="20"/>
              </w:rPr>
              <w:t xml:space="preserve"> </w:t>
            </w:r>
            <w:r w:rsidRPr="002C6D94">
              <w:rPr>
                <w:rFonts w:ascii="GHEA Grapalat" w:hAnsi="GHEA Grapalat" w:cs="Sylfaen"/>
                <w:sz w:val="20"/>
                <w:szCs w:val="20"/>
                <w:lang w:val="hy-AM"/>
              </w:rPr>
              <w:t>պ</w:t>
            </w:r>
            <w:r w:rsidRPr="002C6D94">
              <w:rPr>
                <w:rFonts w:ascii="GHEA Grapalat" w:hAnsi="GHEA Grapalat" w:cs="Sylfaen"/>
                <w:sz w:val="20"/>
                <w:szCs w:val="20"/>
              </w:rPr>
              <w:t xml:space="preserve">այմանագրի </w:t>
            </w:r>
            <w:r w:rsidRPr="002C6D94">
              <w:rPr>
                <w:rFonts w:ascii="GHEA Grapalat" w:hAnsi="GHEA Grapalat" w:cs="Arial"/>
                <w:sz w:val="20"/>
                <w:szCs w:val="20"/>
              </w:rPr>
              <w:t xml:space="preserve"> </w:t>
            </w:r>
            <w:r w:rsidRPr="002C6D94">
              <w:rPr>
                <w:rFonts w:ascii="GHEA Grapalat" w:hAnsi="GHEA Grapalat" w:cs="Sylfaen"/>
                <w:sz w:val="20"/>
                <w:szCs w:val="20"/>
              </w:rPr>
              <w:t>ծածկագիրը</w:t>
            </w:r>
            <w:r w:rsidRPr="002C6D94">
              <w:rPr>
                <w:rFonts w:ascii="GHEA Grapalat" w:hAnsi="GHEA Grapalat" w:cs="Arial"/>
                <w:sz w:val="20"/>
                <w:szCs w:val="20"/>
                <w:lang w:val="hy-AM"/>
              </w:rPr>
              <w:t xml:space="preserve"> որի հիման վրա կատարվում է  գանձումը</w:t>
            </w:r>
            <w:r w:rsidRPr="002C6D94">
              <w:rPr>
                <w:rFonts w:ascii="GHEA Grapalat" w:hAnsi="GHEA Grapalat" w:cs="Arial"/>
                <w:sz w:val="20"/>
                <w:szCs w:val="20"/>
              </w:rPr>
              <w:t>)</w:t>
            </w:r>
            <w:r w:rsidRPr="002C6D94">
              <w:rPr>
                <w:rFonts w:ascii="GHEA Grapalat" w:hAnsi="GHEA Grapalat" w:cs="Sylfaen"/>
                <w:sz w:val="20"/>
                <w:szCs w:val="20"/>
              </w:rPr>
              <w:t>`</w:t>
            </w:r>
          </w:p>
          <w:p w14:paraId="0DF09DC3" w14:textId="77777777" w:rsidR="00595213" w:rsidRPr="002C6D94" w:rsidRDefault="00595213" w:rsidP="002C6D94">
            <w:pPr>
              <w:rPr>
                <w:rFonts w:ascii="GHEA Grapalat" w:hAnsi="GHEA Grapalat" w:cs="Arial"/>
                <w:sz w:val="20"/>
                <w:szCs w:val="20"/>
              </w:rPr>
            </w:pPr>
          </w:p>
        </w:tc>
      </w:tr>
      <w:tr w:rsidR="002C6D94" w:rsidRPr="002C6D94"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C6D94" w:rsidRDefault="00595213" w:rsidP="002C6D94">
            <w:pPr>
              <w:rPr>
                <w:rFonts w:ascii="GHEA Grapalat" w:hAnsi="GHEA Grapalat" w:cs="Arial"/>
                <w:sz w:val="20"/>
                <w:szCs w:val="20"/>
                <w:lang w:val="hy-AM"/>
              </w:rPr>
            </w:pPr>
          </w:p>
        </w:tc>
      </w:tr>
      <w:tr w:rsidR="002C6D94" w:rsidRPr="002C6D9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C6D94" w:rsidRDefault="00595213" w:rsidP="002C6D94">
            <w:pPr>
              <w:rPr>
                <w:rFonts w:ascii="GHEA Grapalat" w:hAnsi="GHEA Grapalat" w:cs="Sylfaen"/>
                <w:sz w:val="20"/>
                <w:szCs w:val="20"/>
                <w:lang w:val="hy-AM"/>
              </w:rPr>
            </w:pPr>
            <w:r w:rsidRPr="002C6D94">
              <w:rPr>
                <w:rFonts w:ascii="GHEA Grapalat" w:hAnsi="GHEA Grapalat" w:cs="Sylfaen"/>
                <w:sz w:val="20"/>
                <w:szCs w:val="20"/>
                <w:lang w:val="hy-AM"/>
              </w:rPr>
              <w:t>19. Վճարման պայմանները՝                                &lt;ակցեպտավորված վճարում&gt;</w:t>
            </w:r>
          </w:p>
          <w:p w14:paraId="31D14E01" w14:textId="77777777" w:rsidR="00595213" w:rsidRPr="002C6D94" w:rsidRDefault="00595213" w:rsidP="002C6D94">
            <w:pPr>
              <w:rPr>
                <w:rFonts w:ascii="GHEA Grapalat" w:hAnsi="GHEA Grapalat" w:cs="Sylfaen"/>
                <w:sz w:val="20"/>
                <w:szCs w:val="20"/>
                <w:lang w:val="ru-RU"/>
              </w:rPr>
            </w:pPr>
          </w:p>
        </w:tc>
      </w:tr>
      <w:tr w:rsidR="002C6D94" w:rsidRPr="002C6D9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lang w:val="hy-AM"/>
              </w:rPr>
              <w:t xml:space="preserve">20. Առդիր էջերի քանակը՝    </w:t>
            </w:r>
            <w:r w:rsidRPr="002C6D94">
              <w:rPr>
                <w:rFonts w:ascii="GHEA Grapalat" w:hAnsi="GHEA Grapalat" w:cs="Arial"/>
                <w:sz w:val="20"/>
                <w:szCs w:val="20"/>
              </w:rPr>
              <w:t xml:space="preserve">--- </w:t>
            </w:r>
            <w:r w:rsidRPr="002C6D94">
              <w:rPr>
                <w:rFonts w:ascii="GHEA Grapalat" w:hAnsi="GHEA Grapalat" w:cs="Arial"/>
                <w:sz w:val="20"/>
                <w:szCs w:val="20"/>
                <w:lang w:val="hy-AM"/>
              </w:rPr>
              <w:t xml:space="preserve">    </w:t>
            </w:r>
            <w:r w:rsidRPr="002C6D94">
              <w:rPr>
                <w:rFonts w:ascii="GHEA Grapalat" w:hAnsi="GHEA Grapalat" w:cs="Sylfaen"/>
                <w:sz w:val="20"/>
                <w:szCs w:val="20"/>
              </w:rPr>
              <w:t>էջ</w:t>
            </w:r>
          </w:p>
          <w:p w14:paraId="194DF383" w14:textId="77777777" w:rsidR="00595213" w:rsidRPr="002C6D94" w:rsidRDefault="00595213" w:rsidP="002C6D94">
            <w:pPr>
              <w:rPr>
                <w:rFonts w:ascii="GHEA Grapalat" w:hAnsi="GHEA Grapalat" w:cs="Sylfaen"/>
                <w:sz w:val="20"/>
                <w:szCs w:val="20"/>
                <w:lang w:val="hy-AM"/>
              </w:rPr>
            </w:pPr>
          </w:p>
        </w:tc>
      </w:tr>
      <w:tr w:rsidR="002C6D94" w:rsidRPr="002C6D94"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C6D94" w:rsidRDefault="00595213" w:rsidP="002C6D94">
            <w:pPr>
              <w:rPr>
                <w:rFonts w:ascii="GHEA Grapalat" w:hAnsi="GHEA Grapalat" w:cs="Sylfaen"/>
                <w:sz w:val="20"/>
                <w:szCs w:val="20"/>
              </w:rPr>
            </w:pPr>
            <w:r w:rsidRPr="002C6D94">
              <w:rPr>
                <w:rFonts w:ascii="Courier New" w:hAnsi="Courier New" w:cs="Courier New"/>
                <w:sz w:val="20"/>
                <w:szCs w:val="20"/>
              </w:rPr>
              <w:t> </w:t>
            </w:r>
            <w:r w:rsidRPr="002C6D94">
              <w:rPr>
                <w:rFonts w:ascii="GHEA Grapalat" w:hAnsi="GHEA Grapalat" w:cs="Arial"/>
                <w:sz w:val="20"/>
                <w:szCs w:val="20"/>
                <w:lang w:val="hy-AM"/>
              </w:rPr>
              <w:t>22</w:t>
            </w:r>
            <w:r w:rsidRPr="002C6D94">
              <w:rPr>
                <w:rFonts w:ascii="GHEA Grapalat" w:hAnsi="GHEA Grapalat" w:cs="Arial"/>
                <w:sz w:val="20"/>
                <w:szCs w:val="20"/>
              </w:rPr>
              <w:t>.</w:t>
            </w:r>
            <w:r w:rsidRPr="002C6D94">
              <w:rPr>
                <w:rFonts w:ascii="GHEA Grapalat" w:hAnsi="GHEA Grapalat" w:cs="Sylfaen"/>
                <w:sz w:val="20"/>
                <w:szCs w:val="20"/>
              </w:rPr>
              <w:t>ա. Շահառուի ստորագրությունները</w:t>
            </w:r>
          </w:p>
          <w:p w14:paraId="338FB940" w14:textId="77777777" w:rsidR="00595213" w:rsidRPr="002C6D94" w:rsidRDefault="00595213" w:rsidP="002C6D94">
            <w:pPr>
              <w:rPr>
                <w:rFonts w:ascii="GHEA Grapalat" w:hAnsi="GHEA Grapalat" w:cs="Sylfaen"/>
                <w:sz w:val="20"/>
                <w:szCs w:val="20"/>
              </w:rPr>
            </w:pPr>
          </w:p>
          <w:p w14:paraId="2BC2A2CB" w14:textId="77777777" w:rsidR="00595213" w:rsidRPr="002C6D94" w:rsidRDefault="00595213" w:rsidP="002C6D94">
            <w:pPr>
              <w:jc w:val="right"/>
              <w:rPr>
                <w:rFonts w:ascii="GHEA Grapalat" w:hAnsi="GHEA Grapalat" w:cs="Tahoma"/>
                <w:sz w:val="20"/>
                <w:szCs w:val="20"/>
              </w:rPr>
            </w:pPr>
            <w:r w:rsidRPr="002C6D94">
              <w:rPr>
                <w:rFonts w:ascii="GHEA Grapalat" w:hAnsi="GHEA Grapalat" w:cs="Tahoma"/>
                <w:sz w:val="20"/>
                <w:szCs w:val="20"/>
              </w:rPr>
              <w:t>/____________________/</w:t>
            </w:r>
          </w:p>
          <w:p w14:paraId="5056BCBE" w14:textId="6E40312D" w:rsidR="00595213" w:rsidRPr="002C6D94" w:rsidRDefault="00595213" w:rsidP="002C6D94">
            <w:pPr>
              <w:rPr>
                <w:rFonts w:ascii="GHEA Grapalat" w:hAnsi="GHEA Grapalat" w:cs="Sylfaen"/>
                <w:sz w:val="20"/>
                <w:szCs w:val="20"/>
              </w:rPr>
            </w:pPr>
          </w:p>
          <w:p w14:paraId="7DCC243C" w14:textId="5E57A8F2" w:rsidR="00595213" w:rsidRPr="002C6D94" w:rsidRDefault="00595213" w:rsidP="002C6D94">
            <w:pPr>
              <w:jc w:val="right"/>
              <w:rPr>
                <w:rFonts w:ascii="GHEA Grapalat" w:hAnsi="GHEA Grapalat" w:cs="Sylfaen"/>
                <w:sz w:val="20"/>
                <w:szCs w:val="20"/>
              </w:rPr>
            </w:pPr>
            <w:r w:rsidRPr="002C6D94">
              <w:rPr>
                <w:rFonts w:ascii="GHEA Grapalat" w:hAnsi="GHEA Grapalat" w:cs="Tahoma"/>
                <w:sz w:val="20"/>
                <w:szCs w:val="20"/>
              </w:rPr>
              <w:t>/____________________/</w:t>
            </w:r>
          </w:p>
          <w:p w14:paraId="0F29E9D9" w14:textId="3F0107D0"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lang w:val="hy-AM"/>
              </w:rPr>
              <w:t>22</w:t>
            </w:r>
            <w:r w:rsidRPr="002C6D94">
              <w:rPr>
                <w:rFonts w:ascii="GHEA Grapalat" w:hAnsi="GHEA Grapalat" w:cs="Sylfaen"/>
                <w:sz w:val="20"/>
                <w:szCs w:val="20"/>
              </w:rPr>
              <w:t>.բ.                                                                       Կ.Տ.</w:t>
            </w:r>
          </w:p>
          <w:p w14:paraId="55FCED6B" w14:textId="77777777" w:rsidR="00595213" w:rsidRPr="002C6D94" w:rsidRDefault="00595213" w:rsidP="002C6D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C6D94" w:rsidRDefault="00595213" w:rsidP="002C6D94">
            <w:pPr>
              <w:rPr>
                <w:rFonts w:ascii="GHEA Grapalat" w:hAnsi="GHEA Grapalat" w:cs="Sylfaen"/>
                <w:sz w:val="20"/>
                <w:szCs w:val="20"/>
              </w:rPr>
            </w:pPr>
            <w:r w:rsidRPr="002C6D94">
              <w:rPr>
                <w:rFonts w:ascii="GHEA Grapalat" w:hAnsi="GHEA Grapalat" w:cs="Arial"/>
                <w:sz w:val="20"/>
                <w:szCs w:val="20"/>
                <w:lang w:val="hy-AM"/>
              </w:rPr>
              <w:t>2</w:t>
            </w:r>
            <w:r w:rsidRPr="002C6D94">
              <w:rPr>
                <w:rFonts w:ascii="GHEA Grapalat" w:hAnsi="GHEA Grapalat" w:cs="Arial"/>
                <w:sz w:val="20"/>
                <w:szCs w:val="20"/>
              </w:rPr>
              <w:t>1.</w:t>
            </w:r>
            <w:r w:rsidRPr="002C6D94">
              <w:rPr>
                <w:rFonts w:ascii="GHEA Grapalat" w:hAnsi="GHEA Grapalat" w:cs="Sylfaen"/>
                <w:sz w:val="20"/>
                <w:szCs w:val="20"/>
              </w:rPr>
              <w:t xml:space="preserve">ա. </w:t>
            </w:r>
            <w:r w:rsidRPr="002C6D94">
              <w:rPr>
                <w:rFonts w:ascii="Courier New" w:hAnsi="Courier New" w:cs="Courier New"/>
                <w:sz w:val="20"/>
                <w:szCs w:val="20"/>
              </w:rPr>
              <w:t> </w:t>
            </w:r>
            <w:r w:rsidRPr="002C6D94">
              <w:rPr>
                <w:rFonts w:ascii="GHEA Grapalat" w:hAnsi="GHEA Grapalat" w:cs="Sylfaen"/>
                <w:sz w:val="20"/>
                <w:szCs w:val="20"/>
              </w:rPr>
              <w:t>Վճարողի ստորագրությունները`</w:t>
            </w:r>
          </w:p>
          <w:p w14:paraId="4ED59165" w14:textId="77777777" w:rsidR="00595213" w:rsidRPr="002C6D94" w:rsidRDefault="00595213" w:rsidP="002C6D94">
            <w:pPr>
              <w:jc w:val="right"/>
              <w:rPr>
                <w:rFonts w:ascii="GHEA Grapalat" w:hAnsi="GHEA Grapalat" w:cs="Sylfaen"/>
                <w:sz w:val="20"/>
                <w:szCs w:val="20"/>
              </w:rPr>
            </w:pPr>
          </w:p>
          <w:p w14:paraId="7237A1BC" w14:textId="77777777" w:rsidR="00595213" w:rsidRPr="002C6D94" w:rsidRDefault="00595213" w:rsidP="002C6D94">
            <w:pPr>
              <w:rPr>
                <w:rFonts w:ascii="GHEA Grapalat" w:hAnsi="GHEA Grapalat" w:cs="Sylfaen"/>
                <w:sz w:val="20"/>
                <w:szCs w:val="20"/>
              </w:rPr>
            </w:pPr>
            <w:r w:rsidRPr="002C6D94">
              <w:rPr>
                <w:rFonts w:ascii="GHEA Grapalat" w:hAnsi="GHEA Grapalat" w:cs="Tahoma"/>
                <w:sz w:val="20"/>
                <w:szCs w:val="20"/>
              </w:rPr>
              <w:t xml:space="preserve">                                               /____________________/</w:t>
            </w:r>
          </w:p>
          <w:p w14:paraId="738F0C2C" w14:textId="2FAB8110" w:rsidR="00595213" w:rsidRPr="002C6D94" w:rsidRDefault="00595213" w:rsidP="002C6D94">
            <w:pPr>
              <w:rPr>
                <w:rFonts w:ascii="GHEA Grapalat" w:hAnsi="GHEA Grapalat" w:cs="Tahoma"/>
                <w:sz w:val="20"/>
                <w:szCs w:val="20"/>
              </w:rPr>
            </w:pPr>
          </w:p>
          <w:p w14:paraId="2530C449" w14:textId="6794B582" w:rsidR="00595213" w:rsidRPr="002C6D94" w:rsidRDefault="00595213" w:rsidP="002C6D94">
            <w:pPr>
              <w:jc w:val="right"/>
              <w:rPr>
                <w:rFonts w:ascii="GHEA Grapalat" w:hAnsi="GHEA Grapalat" w:cs="Sylfaen"/>
                <w:sz w:val="20"/>
                <w:szCs w:val="20"/>
              </w:rPr>
            </w:pPr>
            <w:r w:rsidRPr="002C6D94">
              <w:rPr>
                <w:rFonts w:ascii="GHEA Grapalat" w:hAnsi="GHEA Grapalat" w:cs="Tahoma"/>
                <w:sz w:val="20"/>
                <w:szCs w:val="20"/>
              </w:rPr>
              <w:t>/____________________/</w:t>
            </w:r>
          </w:p>
          <w:p w14:paraId="5AE6F9C9" w14:textId="77777777" w:rsidR="00595213" w:rsidRPr="002C6D94" w:rsidRDefault="00595213" w:rsidP="002C6D94">
            <w:pPr>
              <w:jc w:val="right"/>
              <w:rPr>
                <w:rFonts w:ascii="GHEA Grapalat" w:hAnsi="GHEA Grapalat" w:cs="Sylfaen"/>
                <w:sz w:val="20"/>
                <w:szCs w:val="20"/>
              </w:rPr>
            </w:pPr>
            <w:r w:rsidRPr="002C6D94">
              <w:rPr>
                <w:rFonts w:ascii="GHEA Grapalat" w:hAnsi="GHEA Grapalat" w:cs="Sylfaen"/>
                <w:sz w:val="20"/>
                <w:szCs w:val="20"/>
                <w:lang w:val="hy-AM"/>
              </w:rPr>
              <w:t>2</w:t>
            </w:r>
            <w:r w:rsidRPr="002C6D94">
              <w:rPr>
                <w:rFonts w:ascii="GHEA Grapalat" w:hAnsi="GHEA Grapalat" w:cs="Sylfaen"/>
                <w:sz w:val="20"/>
                <w:szCs w:val="20"/>
              </w:rPr>
              <w:t>1.բ.                                                                    Կ.Տ.</w:t>
            </w:r>
          </w:p>
          <w:p w14:paraId="6A0988FB" w14:textId="77777777" w:rsidR="00595213" w:rsidRPr="002C6D94" w:rsidRDefault="00595213" w:rsidP="002C6D94">
            <w:pPr>
              <w:jc w:val="right"/>
              <w:rPr>
                <w:rFonts w:ascii="GHEA Grapalat" w:hAnsi="GHEA Grapalat" w:cs="Sylfaen"/>
                <w:sz w:val="20"/>
                <w:szCs w:val="20"/>
              </w:rPr>
            </w:pPr>
          </w:p>
        </w:tc>
      </w:tr>
      <w:tr w:rsidR="002C6D94" w:rsidRPr="002C6D94"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C6D94" w:rsidRDefault="00595213" w:rsidP="002C6D94">
            <w:pPr>
              <w:rPr>
                <w:rFonts w:ascii="GHEA Grapalat" w:hAnsi="GHEA Grapalat" w:cs="Tahoma"/>
                <w:sz w:val="20"/>
                <w:szCs w:val="20"/>
              </w:rPr>
            </w:pPr>
            <w:r w:rsidRPr="002C6D94">
              <w:rPr>
                <w:rFonts w:ascii="GHEA Grapalat" w:hAnsi="GHEA Grapalat" w:cs="Tahoma"/>
                <w:sz w:val="20"/>
                <w:szCs w:val="20"/>
              </w:rPr>
              <w:t>2</w:t>
            </w:r>
            <w:r w:rsidRPr="002C6D94">
              <w:rPr>
                <w:rFonts w:ascii="GHEA Grapalat" w:hAnsi="GHEA Grapalat" w:cs="Tahoma"/>
                <w:sz w:val="20"/>
                <w:szCs w:val="20"/>
                <w:lang w:val="hy-AM"/>
              </w:rPr>
              <w:t>4</w:t>
            </w:r>
            <w:r w:rsidRPr="002C6D94">
              <w:rPr>
                <w:rFonts w:ascii="GHEA Grapalat" w:hAnsi="GHEA Grapalat" w:cs="Tahoma"/>
                <w:sz w:val="20"/>
                <w:szCs w:val="20"/>
              </w:rPr>
              <w:t xml:space="preserve">.ա.   </w:t>
            </w:r>
            <w:r w:rsidRPr="002C6D94">
              <w:rPr>
                <w:rFonts w:ascii="GHEA Grapalat" w:hAnsi="GHEA Grapalat" w:cs="Tahoma"/>
                <w:sz w:val="20"/>
                <w:szCs w:val="20"/>
                <w:lang w:val="hy-AM"/>
              </w:rPr>
              <w:t>Շահառուին  սպասարկող ֆինանսական կազմակերպություն</w:t>
            </w:r>
            <w:r w:rsidRPr="002C6D94">
              <w:rPr>
                <w:rFonts w:ascii="GHEA Grapalat" w:hAnsi="GHEA Grapalat" w:cs="Tahoma"/>
                <w:sz w:val="20"/>
                <w:szCs w:val="20"/>
              </w:rPr>
              <w:t xml:space="preserve"> </w:t>
            </w:r>
          </w:p>
          <w:p w14:paraId="4C6DAA4C" w14:textId="77777777" w:rsidR="00595213" w:rsidRPr="002C6D94" w:rsidRDefault="00595213" w:rsidP="002C6D94">
            <w:pPr>
              <w:rPr>
                <w:rFonts w:ascii="GHEA Grapalat" w:hAnsi="GHEA Grapalat" w:cs="Tahoma"/>
                <w:sz w:val="20"/>
                <w:szCs w:val="20"/>
                <w:lang w:val="hy-AM"/>
              </w:rPr>
            </w:pPr>
            <w:r w:rsidRPr="002C6D94">
              <w:rPr>
                <w:rFonts w:ascii="GHEA Grapalat" w:hAnsi="GHEA Grapalat" w:cs="Tahoma"/>
                <w:sz w:val="20"/>
                <w:szCs w:val="20"/>
              </w:rPr>
              <w:t xml:space="preserve">                             </w:t>
            </w:r>
            <w:r w:rsidRPr="002C6D94">
              <w:rPr>
                <w:rFonts w:ascii="GHEA Grapalat" w:hAnsi="GHEA Grapalat" w:cs="Tahoma"/>
                <w:sz w:val="20"/>
                <w:szCs w:val="20"/>
                <w:lang w:val="hy-AM"/>
              </w:rPr>
              <w:t xml:space="preserve">                 </w:t>
            </w:r>
          </w:p>
          <w:p w14:paraId="262B0EE3" w14:textId="77777777" w:rsidR="00595213" w:rsidRPr="002C6D94" w:rsidRDefault="00595213" w:rsidP="002C6D94">
            <w:pPr>
              <w:rPr>
                <w:rFonts w:ascii="GHEA Grapalat" w:hAnsi="GHEA Grapalat" w:cs="Tahoma"/>
                <w:sz w:val="20"/>
                <w:szCs w:val="20"/>
              </w:rPr>
            </w:pPr>
            <w:r w:rsidRPr="002C6D94">
              <w:rPr>
                <w:rFonts w:ascii="GHEA Grapalat" w:hAnsi="GHEA Grapalat" w:cs="Tahoma"/>
                <w:sz w:val="20"/>
                <w:szCs w:val="20"/>
                <w:lang w:val="hy-AM"/>
              </w:rPr>
              <w:t xml:space="preserve">                                                 </w:t>
            </w:r>
            <w:r w:rsidRPr="002C6D94">
              <w:rPr>
                <w:rFonts w:ascii="GHEA Grapalat" w:hAnsi="GHEA Grapalat" w:cs="Tahoma"/>
                <w:sz w:val="20"/>
                <w:szCs w:val="20"/>
              </w:rPr>
              <w:t xml:space="preserve">   /____________________/</w:t>
            </w:r>
          </w:p>
          <w:p w14:paraId="5B836E99" w14:textId="03270855"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2C6D94" w:rsidRDefault="00595213" w:rsidP="002C6D94">
            <w:pPr>
              <w:rPr>
                <w:rFonts w:ascii="GHEA Grapalat" w:hAnsi="GHEA Grapalat" w:cs="Tahoma"/>
                <w:sz w:val="20"/>
                <w:szCs w:val="20"/>
              </w:rPr>
            </w:pPr>
            <w:r w:rsidRPr="002C6D94">
              <w:rPr>
                <w:rFonts w:ascii="GHEA Grapalat" w:hAnsi="GHEA Grapalat" w:cs="Tahoma"/>
                <w:sz w:val="20"/>
                <w:szCs w:val="20"/>
              </w:rPr>
              <w:t>2</w:t>
            </w:r>
            <w:r w:rsidRPr="002C6D94">
              <w:rPr>
                <w:rFonts w:ascii="GHEA Grapalat" w:hAnsi="GHEA Grapalat" w:cs="Tahoma"/>
                <w:sz w:val="20"/>
                <w:szCs w:val="20"/>
                <w:lang w:val="hy-AM"/>
              </w:rPr>
              <w:t>3</w:t>
            </w:r>
            <w:r w:rsidRPr="002C6D94">
              <w:rPr>
                <w:rFonts w:ascii="GHEA Grapalat" w:hAnsi="GHEA Grapalat" w:cs="Tahoma"/>
                <w:sz w:val="20"/>
                <w:szCs w:val="20"/>
              </w:rPr>
              <w:t xml:space="preserve">.ա.   </w:t>
            </w:r>
            <w:r w:rsidRPr="002C6D94">
              <w:rPr>
                <w:rFonts w:ascii="GHEA Grapalat" w:hAnsi="GHEA Grapalat" w:cs="Tahoma"/>
                <w:sz w:val="20"/>
                <w:szCs w:val="20"/>
                <w:lang w:val="hy-AM"/>
              </w:rPr>
              <w:t>Վճարողին  սպասարկող ֆինանսական կազմակերպություն</w:t>
            </w:r>
            <w:r w:rsidRPr="002C6D94">
              <w:rPr>
                <w:rFonts w:ascii="GHEA Grapalat" w:hAnsi="GHEA Grapalat" w:cs="Tahoma"/>
                <w:sz w:val="20"/>
                <w:szCs w:val="20"/>
              </w:rPr>
              <w:t xml:space="preserve"> </w:t>
            </w:r>
          </w:p>
          <w:p w14:paraId="4B68C500" w14:textId="77777777" w:rsidR="00595213" w:rsidRPr="002C6D94" w:rsidRDefault="00595213" w:rsidP="002C6D94">
            <w:pPr>
              <w:jc w:val="right"/>
              <w:rPr>
                <w:rFonts w:ascii="GHEA Grapalat" w:hAnsi="GHEA Grapalat" w:cs="Tahoma"/>
                <w:sz w:val="20"/>
                <w:szCs w:val="20"/>
              </w:rPr>
            </w:pPr>
          </w:p>
          <w:p w14:paraId="0D5A5E1B" w14:textId="77777777" w:rsidR="00595213" w:rsidRPr="002C6D94" w:rsidRDefault="00595213" w:rsidP="002C6D94">
            <w:pPr>
              <w:jc w:val="right"/>
              <w:rPr>
                <w:rFonts w:ascii="GHEA Grapalat" w:hAnsi="GHEA Grapalat" w:cs="Tahoma"/>
                <w:sz w:val="20"/>
                <w:szCs w:val="20"/>
              </w:rPr>
            </w:pPr>
            <w:r w:rsidRPr="002C6D94">
              <w:rPr>
                <w:rFonts w:ascii="GHEA Grapalat" w:hAnsi="GHEA Grapalat" w:cs="Tahoma"/>
                <w:sz w:val="20"/>
                <w:szCs w:val="20"/>
              </w:rPr>
              <w:t>/____________________/</w:t>
            </w:r>
          </w:p>
          <w:p w14:paraId="4159D945" w14:textId="7D5D0308" w:rsidR="00595213" w:rsidRPr="002C6D94" w:rsidRDefault="00595213" w:rsidP="002C6D94">
            <w:pPr>
              <w:jc w:val="center"/>
              <w:rPr>
                <w:rFonts w:ascii="GHEA Grapalat" w:hAnsi="GHEA Grapalat" w:cs="Sylfaen"/>
                <w:sz w:val="20"/>
                <w:szCs w:val="20"/>
              </w:rPr>
            </w:pPr>
            <w:r w:rsidRPr="002C6D94">
              <w:rPr>
                <w:rFonts w:ascii="GHEA Grapalat" w:hAnsi="GHEA Grapalat" w:cs="Tahoma"/>
                <w:sz w:val="20"/>
                <w:szCs w:val="20"/>
              </w:rPr>
              <w:t xml:space="preserve">                                                   </w:t>
            </w:r>
            <w:r w:rsidRPr="002C6D94">
              <w:rPr>
                <w:rFonts w:ascii="GHEA Grapalat" w:hAnsi="GHEA Grapalat" w:cs="Sylfaen"/>
                <w:sz w:val="20"/>
                <w:szCs w:val="20"/>
              </w:rPr>
              <w:t>/ստորագրություն/</w:t>
            </w:r>
          </w:p>
        </w:tc>
      </w:tr>
      <w:tr w:rsidR="002C6D94" w:rsidRPr="002C6D94"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24.բ.                                                       Կ.Տ.</w:t>
            </w:r>
          </w:p>
          <w:p w14:paraId="0A618CFD" w14:textId="726D7825" w:rsidR="00595213" w:rsidRPr="002C6D94" w:rsidRDefault="00595213" w:rsidP="002C6D94">
            <w:pPr>
              <w:rPr>
                <w:rFonts w:ascii="GHEA Grapalat" w:hAnsi="GHEA Grapalat" w:cs="Sylfaen"/>
                <w:sz w:val="20"/>
                <w:szCs w:val="20"/>
              </w:rPr>
            </w:pPr>
          </w:p>
          <w:p w14:paraId="5B6A751D" w14:textId="77777777" w:rsidR="00595213" w:rsidRPr="002C6D94" w:rsidRDefault="00595213" w:rsidP="002C6D94">
            <w:pPr>
              <w:rPr>
                <w:rFonts w:ascii="GHEA Grapalat" w:hAnsi="GHEA Grapalat" w:cs="Sylfaen"/>
                <w:sz w:val="20"/>
                <w:szCs w:val="20"/>
              </w:rPr>
            </w:pPr>
            <w:r w:rsidRPr="002C6D94">
              <w:rPr>
                <w:rFonts w:ascii="GHEA Grapalat" w:hAnsi="GHEA Grapalat" w:cs="Tahoma"/>
                <w:sz w:val="20"/>
                <w:szCs w:val="20"/>
              </w:rPr>
              <w:t xml:space="preserve"> </w:t>
            </w:r>
            <w:r w:rsidRPr="002C6D94">
              <w:rPr>
                <w:rFonts w:ascii="GHEA Grapalat" w:hAnsi="GHEA Grapalat" w:cs="Sylfaen"/>
                <w:sz w:val="20"/>
                <w:szCs w:val="20"/>
              </w:rPr>
              <w:t>2</w:t>
            </w:r>
            <w:r w:rsidRPr="002C6D94">
              <w:rPr>
                <w:rFonts w:ascii="GHEA Grapalat" w:hAnsi="GHEA Grapalat" w:cs="Sylfaen"/>
                <w:sz w:val="20"/>
                <w:szCs w:val="20"/>
                <w:lang w:val="hy-AM"/>
              </w:rPr>
              <w:t>4</w:t>
            </w:r>
            <w:r w:rsidRPr="002C6D94">
              <w:rPr>
                <w:rFonts w:ascii="GHEA Grapalat" w:hAnsi="GHEA Grapalat" w:cs="Sylfaen"/>
                <w:sz w:val="20"/>
                <w:szCs w:val="20"/>
              </w:rPr>
              <w:t>.</w:t>
            </w:r>
            <w:r w:rsidRPr="002C6D94">
              <w:rPr>
                <w:rFonts w:ascii="GHEA Grapalat" w:hAnsi="GHEA Grapalat" w:cs="Sylfaen"/>
                <w:sz w:val="20"/>
                <w:szCs w:val="20"/>
                <w:lang w:val="hy-AM"/>
              </w:rPr>
              <w:t>գ</w:t>
            </w:r>
            <w:r w:rsidRPr="002C6D94">
              <w:rPr>
                <w:rFonts w:ascii="GHEA Grapalat" w:hAnsi="GHEA Grapalat" w:cs="Tahoma"/>
                <w:sz w:val="20"/>
                <w:szCs w:val="20"/>
              </w:rPr>
              <w:t xml:space="preserve">                                                 "___" </w:t>
            </w:r>
            <w:r w:rsidRPr="002C6D94">
              <w:rPr>
                <w:rFonts w:ascii="GHEA Grapalat" w:hAnsi="GHEA Grapalat" w:cs="Sylfaen"/>
                <w:sz w:val="20"/>
                <w:szCs w:val="20"/>
              </w:rPr>
              <w:t xml:space="preserve">___ </w:t>
            </w:r>
            <w:r w:rsidRPr="002C6D94">
              <w:rPr>
                <w:rFonts w:ascii="GHEA Grapalat" w:hAnsi="GHEA Grapalat" w:cs="Tahoma"/>
                <w:sz w:val="20"/>
                <w:szCs w:val="20"/>
              </w:rPr>
              <w:t xml:space="preserve">20___ </w:t>
            </w:r>
            <w:r w:rsidRPr="002C6D94">
              <w:rPr>
                <w:rFonts w:ascii="GHEA Grapalat" w:hAnsi="GHEA Grapalat" w:cs="Sylfaen"/>
                <w:sz w:val="20"/>
                <w:szCs w:val="20"/>
              </w:rPr>
              <w:t xml:space="preserve">թ. </w:t>
            </w:r>
          </w:p>
          <w:p w14:paraId="42B216FA" w14:textId="77777777" w:rsidR="00595213" w:rsidRPr="002C6D94" w:rsidRDefault="00595213" w:rsidP="002C6D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 xml:space="preserve">23.բ.                                                                 Կ.Տ.    </w:t>
            </w:r>
          </w:p>
          <w:p w14:paraId="359823FE" w14:textId="77777777" w:rsidR="00595213" w:rsidRPr="002C6D94" w:rsidRDefault="00595213" w:rsidP="002C6D94">
            <w:pPr>
              <w:rPr>
                <w:rFonts w:ascii="GHEA Grapalat" w:hAnsi="GHEA Grapalat" w:cs="Sylfaen"/>
                <w:sz w:val="20"/>
                <w:szCs w:val="20"/>
              </w:rPr>
            </w:pPr>
          </w:p>
          <w:p w14:paraId="28A98A1C"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 xml:space="preserve">                     </w:t>
            </w:r>
          </w:p>
          <w:p w14:paraId="0B242EEA" w14:textId="77777777" w:rsidR="00595213" w:rsidRPr="002C6D94" w:rsidRDefault="00595213" w:rsidP="002C6D94">
            <w:pPr>
              <w:rPr>
                <w:rFonts w:ascii="GHEA Grapalat" w:hAnsi="GHEA Grapalat" w:cs="Sylfaen"/>
                <w:sz w:val="20"/>
                <w:szCs w:val="20"/>
              </w:rPr>
            </w:pPr>
            <w:r w:rsidRPr="002C6D94">
              <w:rPr>
                <w:rFonts w:ascii="GHEA Grapalat" w:hAnsi="GHEA Grapalat" w:cs="Sylfaen"/>
                <w:sz w:val="20"/>
                <w:szCs w:val="20"/>
              </w:rPr>
              <w:t>23.</w:t>
            </w:r>
            <w:r w:rsidRPr="002C6D94">
              <w:rPr>
                <w:rFonts w:ascii="GHEA Grapalat" w:hAnsi="GHEA Grapalat" w:cs="Sylfaen"/>
                <w:sz w:val="20"/>
                <w:szCs w:val="20"/>
                <w:lang w:val="hy-AM"/>
              </w:rPr>
              <w:t>գ</w:t>
            </w:r>
            <w:r w:rsidRPr="002C6D94">
              <w:rPr>
                <w:rFonts w:ascii="GHEA Grapalat" w:hAnsi="GHEA Grapalat" w:cs="Sylfaen"/>
                <w:sz w:val="20"/>
                <w:szCs w:val="20"/>
              </w:rPr>
              <w:t xml:space="preserve">.Կատարման ամսաթիվը`           </w:t>
            </w:r>
            <w:r w:rsidRPr="002C6D94">
              <w:rPr>
                <w:rFonts w:ascii="GHEA Grapalat" w:hAnsi="GHEA Grapalat" w:cs="Tahoma"/>
                <w:sz w:val="20"/>
                <w:szCs w:val="20"/>
              </w:rPr>
              <w:t xml:space="preserve">"___" </w:t>
            </w:r>
            <w:r w:rsidRPr="002C6D94">
              <w:rPr>
                <w:rFonts w:ascii="GHEA Grapalat" w:hAnsi="GHEA Grapalat" w:cs="Sylfaen"/>
                <w:sz w:val="20"/>
                <w:szCs w:val="20"/>
              </w:rPr>
              <w:t xml:space="preserve">___ </w:t>
            </w:r>
            <w:r w:rsidRPr="002C6D94">
              <w:rPr>
                <w:rFonts w:ascii="GHEA Grapalat" w:hAnsi="GHEA Grapalat" w:cs="Tahoma"/>
                <w:sz w:val="20"/>
                <w:szCs w:val="20"/>
              </w:rPr>
              <w:t>20___</w:t>
            </w:r>
            <w:r w:rsidRPr="002C6D94">
              <w:rPr>
                <w:rFonts w:ascii="GHEA Grapalat" w:hAnsi="GHEA Grapalat" w:cs="Sylfaen"/>
                <w:sz w:val="20"/>
                <w:szCs w:val="20"/>
              </w:rPr>
              <w:t>թ.</w:t>
            </w:r>
          </w:p>
          <w:p w14:paraId="09E13C18" w14:textId="77777777" w:rsidR="00595213" w:rsidRPr="002C6D94" w:rsidRDefault="00595213" w:rsidP="002C6D94">
            <w:pPr>
              <w:rPr>
                <w:rFonts w:ascii="GHEA Grapalat" w:hAnsi="GHEA Grapalat" w:cs="Arial"/>
                <w:sz w:val="20"/>
                <w:szCs w:val="20"/>
              </w:rPr>
            </w:pPr>
          </w:p>
        </w:tc>
      </w:tr>
    </w:tbl>
    <w:p w14:paraId="2D79E4A9" w14:textId="77777777" w:rsidR="00595213" w:rsidRPr="002C6D94" w:rsidRDefault="00595213" w:rsidP="002C6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2C6D94" w:rsidRDefault="00595213" w:rsidP="002C6D9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6D9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C6D94" w:rsidRDefault="00595213" w:rsidP="002C6D94">
      <w:pPr>
        <w:jc w:val="center"/>
        <w:rPr>
          <w:rFonts w:ascii="GHEA Grapalat" w:hAnsi="GHEA Grapalat"/>
          <w:b/>
          <w:sz w:val="22"/>
          <w:szCs w:val="22"/>
          <w:lang w:val="nl-NL"/>
        </w:rPr>
      </w:pPr>
      <w:r w:rsidRPr="002C6D94">
        <w:rPr>
          <w:rFonts w:ascii="GHEA Grapalat" w:hAnsi="GHEA Grapalat"/>
          <w:b/>
          <w:lang w:val="hy-AM"/>
        </w:rPr>
        <w:br w:type="page"/>
      </w:r>
      <w:r w:rsidR="00631658" w:rsidRPr="002C6D94">
        <w:rPr>
          <w:rFonts w:ascii="GHEA Grapalat" w:hAnsi="GHEA Grapalat"/>
          <w:b/>
          <w:sz w:val="22"/>
          <w:szCs w:val="22"/>
          <w:lang w:val="hy-AM"/>
        </w:rPr>
        <w:lastRenderedPageBreak/>
        <w:t>Վճարման</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պահանջագրի</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պարտադիր</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վավերապայմանները</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և</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լրացման</w:t>
      </w:r>
      <w:r w:rsidR="00631658" w:rsidRPr="002C6D94">
        <w:rPr>
          <w:rFonts w:ascii="GHEA Grapalat" w:hAnsi="GHEA Grapalat"/>
          <w:b/>
          <w:sz w:val="22"/>
          <w:szCs w:val="22"/>
          <w:lang w:val="nl-NL"/>
        </w:rPr>
        <w:t xml:space="preserve"> </w:t>
      </w:r>
      <w:r w:rsidR="00631658" w:rsidRPr="002C6D94">
        <w:rPr>
          <w:rFonts w:ascii="GHEA Grapalat" w:hAnsi="GHEA Grapalat"/>
          <w:b/>
          <w:sz w:val="22"/>
          <w:szCs w:val="22"/>
          <w:lang w:val="hy-AM"/>
        </w:rPr>
        <w:t>ուղեցույցը</w:t>
      </w:r>
    </w:p>
    <w:p w14:paraId="35DAEED8" w14:textId="77777777" w:rsidR="00631658" w:rsidRPr="002C6D94" w:rsidRDefault="00631658" w:rsidP="002C6D9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631658" w:rsidRPr="002C6D94"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C6D94" w:rsidRDefault="00631658" w:rsidP="002C6D94">
            <w:pPr>
              <w:jc w:val="both"/>
              <w:rPr>
                <w:rFonts w:ascii="GHEA Grapalat" w:hAnsi="GHEA Grapalat"/>
                <w:sz w:val="18"/>
                <w:szCs w:val="20"/>
              </w:rPr>
            </w:pPr>
            <w:r w:rsidRPr="002C6D94">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Նշված դաշտի/</w:t>
            </w:r>
          </w:p>
          <w:p w14:paraId="691AB2F9"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2C6D94" w:rsidRDefault="00631658" w:rsidP="002C6D94">
            <w:pPr>
              <w:jc w:val="center"/>
              <w:rPr>
                <w:rFonts w:ascii="GHEA Grapalat" w:hAnsi="GHEA Grapalat"/>
                <w:b/>
                <w:sz w:val="18"/>
                <w:szCs w:val="20"/>
                <w:lang w:val="hy-AM"/>
              </w:rPr>
            </w:pPr>
            <w:r w:rsidRPr="002C6D94">
              <w:rPr>
                <w:rFonts w:ascii="GHEA Grapalat" w:hAnsi="GHEA Grapalat"/>
                <w:b/>
                <w:sz w:val="18"/>
                <w:szCs w:val="20"/>
              </w:rPr>
              <w:t>Վավերապայմանի լրացման պահանջը</w:t>
            </w:r>
            <w:r w:rsidRPr="002C6D94">
              <w:rPr>
                <w:rFonts w:ascii="GHEA Grapalat" w:hAnsi="GHEA Grapalat"/>
                <w:b/>
                <w:sz w:val="18"/>
                <w:szCs w:val="20"/>
                <w:lang w:val="hy-AM"/>
              </w:rPr>
              <w:t xml:space="preserve"> </w:t>
            </w:r>
          </w:p>
          <w:p w14:paraId="7DCC95A4"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w:t>
            </w:r>
            <w:r w:rsidRPr="002C6D94">
              <w:rPr>
                <w:rFonts w:ascii="GHEA Grapalat" w:hAnsi="GHEA Grapalat"/>
                <w:b/>
                <w:sz w:val="18"/>
                <w:szCs w:val="20"/>
                <w:lang w:val="hy-AM"/>
              </w:rPr>
              <w:t>գնումների գործընթացի հետ կապված</w:t>
            </w:r>
            <w:r w:rsidRPr="002C6D94">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2C6D94" w:rsidRDefault="00631658" w:rsidP="002C6D94">
            <w:pPr>
              <w:ind w:left="-588" w:firstLine="588"/>
              <w:jc w:val="center"/>
              <w:rPr>
                <w:rFonts w:ascii="GHEA Grapalat" w:hAnsi="GHEA Grapalat"/>
                <w:b/>
                <w:sz w:val="18"/>
                <w:szCs w:val="20"/>
              </w:rPr>
            </w:pPr>
            <w:r w:rsidRPr="002C6D94">
              <w:rPr>
                <w:rFonts w:ascii="GHEA Grapalat" w:hAnsi="GHEA Grapalat"/>
                <w:b/>
                <w:sz w:val="18"/>
                <w:szCs w:val="20"/>
              </w:rPr>
              <w:t>Վավերապայմանը</w:t>
            </w:r>
          </w:p>
          <w:p w14:paraId="05289B23" w14:textId="77777777" w:rsidR="00631658" w:rsidRPr="002C6D94" w:rsidRDefault="00631658" w:rsidP="002C6D94">
            <w:pPr>
              <w:ind w:left="-588" w:firstLine="588"/>
              <w:jc w:val="center"/>
              <w:rPr>
                <w:rFonts w:ascii="GHEA Grapalat" w:hAnsi="GHEA Grapalat"/>
                <w:b/>
                <w:sz w:val="18"/>
                <w:szCs w:val="20"/>
              </w:rPr>
            </w:pPr>
            <w:r w:rsidRPr="002C6D94">
              <w:rPr>
                <w:rFonts w:ascii="GHEA Grapalat" w:hAnsi="GHEA Grapalat"/>
                <w:b/>
                <w:sz w:val="18"/>
                <w:szCs w:val="20"/>
              </w:rPr>
              <w:t xml:space="preserve">լրացնող կողմը` </w:t>
            </w:r>
          </w:p>
          <w:p w14:paraId="01D432BC" w14:textId="77777777" w:rsidR="00631658" w:rsidRPr="002C6D94" w:rsidRDefault="00631658" w:rsidP="002C6D94">
            <w:pPr>
              <w:ind w:left="-588" w:firstLine="588"/>
              <w:jc w:val="center"/>
              <w:rPr>
                <w:rFonts w:ascii="GHEA Grapalat" w:hAnsi="GHEA Grapalat"/>
                <w:b/>
                <w:sz w:val="18"/>
                <w:szCs w:val="20"/>
              </w:rPr>
            </w:pPr>
            <w:r w:rsidRPr="002C6D94">
              <w:rPr>
                <w:rFonts w:ascii="GHEA Grapalat" w:hAnsi="GHEA Grapalat"/>
                <w:b/>
                <w:sz w:val="18"/>
                <w:szCs w:val="20"/>
              </w:rPr>
              <w:t>շահառուն կամ վճարողը</w:t>
            </w:r>
          </w:p>
          <w:p w14:paraId="44AAFF6F" w14:textId="77777777" w:rsidR="00631658" w:rsidRPr="002C6D94" w:rsidRDefault="00631658" w:rsidP="002C6D94">
            <w:pPr>
              <w:ind w:left="-588" w:firstLine="588"/>
              <w:jc w:val="center"/>
              <w:rPr>
                <w:rFonts w:ascii="GHEA Grapalat" w:hAnsi="GHEA Grapalat"/>
                <w:b/>
                <w:sz w:val="18"/>
                <w:szCs w:val="20"/>
              </w:rPr>
            </w:pPr>
            <w:r w:rsidRPr="002C6D94">
              <w:rPr>
                <w:rFonts w:ascii="GHEA Grapalat" w:hAnsi="GHEA Grapalat"/>
                <w:b/>
                <w:sz w:val="18"/>
                <w:szCs w:val="20"/>
              </w:rPr>
              <w:t>(</w:t>
            </w:r>
            <w:r w:rsidRPr="002C6D94">
              <w:rPr>
                <w:rFonts w:ascii="GHEA Grapalat" w:hAnsi="GHEA Grapalat"/>
                <w:b/>
                <w:sz w:val="18"/>
                <w:szCs w:val="20"/>
                <w:lang w:val="hy-AM"/>
              </w:rPr>
              <w:t>գնումների գործընթացի հետ կապված</w:t>
            </w:r>
            <w:r w:rsidRPr="002C6D94">
              <w:rPr>
                <w:rFonts w:ascii="GHEA Grapalat" w:hAnsi="GHEA Grapalat"/>
                <w:b/>
                <w:sz w:val="18"/>
                <w:szCs w:val="20"/>
              </w:rPr>
              <w:t>)</w:t>
            </w:r>
          </w:p>
        </w:tc>
      </w:tr>
      <w:tr w:rsidR="00631658" w:rsidRPr="002C6D94"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2C6D94" w:rsidRDefault="00631658" w:rsidP="002C6D94">
            <w:pPr>
              <w:jc w:val="center"/>
              <w:rPr>
                <w:rFonts w:ascii="GHEA Grapalat" w:hAnsi="GHEA Grapalat"/>
                <w:b/>
                <w:sz w:val="18"/>
                <w:szCs w:val="20"/>
              </w:rPr>
            </w:pPr>
            <w:r w:rsidRPr="002C6D94">
              <w:rPr>
                <w:rFonts w:ascii="GHEA Grapalat" w:hAnsi="GHEA Grapalat"/>
                <w:b/>
                <w:sz w:val="18"/>
                <w:szCs w:val="20"/>
              </w:rPr>
              <w:t>5</w:t>
            </w:r>
          </w:p>
        </w:tc>
      </w:tr>
      <w:tr w:rsidR="00631658" w:rsidRPr="002C6D94"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Փաստաթղթի վրա նախապես լրացված է &lt;Վճարման պահանջագիր&gt;</w:t>
            </w:r>
          </w:p>
        </w:tc>
      </w:tr>
      <w:tr w:rsidR="00631658" w:rsidRPr="002C6D94"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C6D94" w:rsidRDefault="00631658" w:rsidP="002C6D94">
            <w:pPr>
              <w:pStyle w:val="aff"/>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C6D94" w:rsidRDefault="00631658" w:rsidP="002C6D94">
            <w:pPr>
              <w:jc w:val="both"/>
              <w:rPr>
                <w:rFonts w:ascii="GHEA Grapalat" w:hAnsi="GHEA Grapalat"/>
                <w:sz w:val="18"/>
                <w:szCs w:val="20"/>
              </w:rPr>
            </w:pPr>
            <w:r w:rsidRPr="002C6D94">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շահառուի կողմից` վճարողի բանկին վճարման պահանջագիրը ներկայացնելիս</w:t>
            </w:r>
          </w:p>
        </w:tc>
      </w:tr>
      <w:tr w:rsidR="00631658" w:rsidRPr="002C6D94"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C6D94" w:rsidRDefault="00631658" w:rsidP="002C6D94">
            <w:pPr>
              <w:pStyle w:val="aff"/>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C6D94" w:rsidRDefault="00631658" w:rsidP="002C6D94">
            <w:pPr>
              <w:jc w:val="both"/>
              <w:rPr>
                <w:rFonts w:ascii="GHEA Grapalat" w:hAnsi="GHEA Grapalat"/>
                <w:sz w:val="18"/>
                <w:szCs w:val="20"/>
              </w:rPr>
            </w:pPr>
            <w:r w:rsidRPr="002C6D94">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60D2EFE0" w14:textId="77777777" w:rsidR="00631658" w:rsidRPr="002C6D94" w:rsidRDefault="00631658" w:rsidP="002C6D94">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2C6D94" w:rsidRDefault="00631658" w:rsidP="002C6D94">
            <w:pPr>
              <w:ind w:left="132" w:hanging="132"/>
              <w:jc w:val="center"/>
              <w:rPr>
                <w:rFonts w:ascii="GHEA Grapalat" w:hAnsi="GHEA Grapalat"/>
                <w:sz w:val="18"/>
                <w:szCs w:val="20"/>
                <w:lang w:val="hy-AM"/>
              </w:rPr>
            </w:pPr>
            <w:r w:rsidRPr="002C6D94">
              <w:rPr>
                <w:rFonts w:ascii="GHEA Grapalat" w:hAnsi="GHEA Grapalat"/>
                <w:sz w:val="18"/>
                <w:szCs w:val="20"/>
              </w:rPr>
              <w:t>լրացվում է շահառուի կողմից` վճարողի բանկին վճարման պահանջագրի ներկայացման օրը</w:t>
            </w:r>
            <w:r w:rsidRPr="002C6D94">
              <w:rPr>
                <w:rFonts w:ascii="GHEA Grapalat" w:hAnsi="GHEA Grapalat"/>
                <w:sz w:val="18"/>
                <w:szCs w:val="20"/>
                <w:lang w:val="hy-AM"/>
              </w:rPr>
              <w:t xml:space="preserve">: </w:t>
            </w:r>
          </w:p>
        </w:tc>
      </w:tr>
      <w:tr w:rsidR="00631658" w:rsidRPr="002C6D94"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C6D94" w:rsidRDefault="00631658" w:rsidP="002C6D94">
            <w:pPr>
              <w:pStyle w:val="aff"/>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C6D94" w:rsidRDefault="00631658" w:rsidP="002C6D94">
            <w:pPr>
              <w:jc w:val="both"/>
              <w:rPr>
                <w:rFonts w:ascii="GHEA Grapalat" w:hAnsi="GHEA Grapalat"/>
                <w:sz w:val="18"/>
                <w:szCs w:val="20"/>
              </w:rPr>
            </w:pPr>
            <w:r w:rsidRPr="002C6D94">
              <w:rPr>
                <w:rFonts w:ascii="GHEA Grapalat" w:hAnsi="GHEA Grapalat" w:cs="Sylfaen"/>
                <w:sz w:val="18"/>
                <w:szCs w:val="20"/>
                <w:lang w:val="hy-AM"/>
              </w:rPr>
              <w:t>Վճարողի անվանումը</w:t>
            </w:r>
            <w:r w:rsidRPr="002C6D94">
              <w:rPr>
                <w:rFonts w:ascii="GHEA Grapalat" w:hAnsi="GHEA Grapalat" w:cs="Sylfaen"/>
                <w:sz w:val="18"/>
                <w:szCs w:val="20"/>
              </w:rPr>
              <w:t>,</w:t>
            </w:r>
            <w:r w:rsidRPr="002C6D94">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030B207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C6D94">
              <w:rPr>
                <w:rFonts w:ascii="GHEA Grapalat" w:hAnsi="GHEA Grapalat"/>
                <w:sz w:val="18"/>
                <w:szCs w:val="20"/>
                <w:lang w:val="hy-AM"/>
              </w:rPr>
              <w:t xml:space="preserve"> </w:t>
            </w:r>
            <w:r w:rsidRPr="002C6D94">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2C6D94" w:rsidRDefault="00631658" w:rsidP="002C6D94">
            <w:pPr>
              <w:ind w:left="252" w:hanging="252"/>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2C6D94"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2C6D94"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3AB7CDA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2C6D94"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2CA1F990"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2C6D94"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2452242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2C6D94"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w:t>
            </w:r>
            <w:r w:rsidRPr="002C6D94">
              <w:rPr>
                <w:rFonts w:ascii="GHEA Grapalat" w:hAnsi="GHEA Grapalat" w:cs="Sylfaen"/>
                <w:sz w:val="18"/>
                <w:szCs w:val="20"/>
                <w:lang w:val="hy-AM"/>
              </w:rPr>
              <w:t>ի  անվանումը</w:t>
            </w:r>
            <w:r w:rsidRPr="002C6D94">
              <w:rPr>
                <w:rFonts w:ascii="GHEA Grapalat" w:hAnsi="GHEA Grapalat" w:cs="Sylfaen"/>
                <w:sz w:val="18"/>
                <w:szCs w:val="20"/>
              </w:rPr>
              <w:t>,</w:t>
            </w:r>
            <w:r w:rsidRPr="002C6D94">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64B634B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նախապես լրացվում է շահառուի կողմից` հրավերով</w:t>
            </w:r>
          </w:p>
        </w:tc>
      </w:tr>
      <w:tr w:rsidR="00631658" w:rsidRPr="002C6D94"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 Հ</w:t>
            </w:r>
            <w:r w:rsidRPr="002C6D94">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6305E0ED" w14:textId="77777777" w:rsidR="00631658" w:rsidRPr="002C6D94" w:rsidRDefault="00631658" w:rsidP="002C6D94">
            <w:pPr>
              <w:jc w:val="center"/>
              <w:rPr>
                <w:rFonts w:ascii="GHEA Grapalat" w:hAnsi="GHEA Grapalat"/>
                <w:sz w:val="18"/>
                <w:szCs w:val="20"/>
              </w:rPr>
            </w:pPr>
            <w:r w:rsidRPr="002C6D94">
              <w:rPr>
                <w:rFonts w:ascii="GHEA Grapalat" w:hAnsi="GHEA Grapalat" w:cs="Sylfaen"/>
                <w:sz w:val="18"/>
                <w:szCs w:val="20"/>
              </w:rPr>
              <w:t xml:space="preserve"> (</w:t>
            </w:r>
            <w:r w:rsidRPr="002C6D94">
              <w:rPr>
                <w:rFonts w:ascii="GHEA Grapalat" w:hAnsi="GHEA Grapalat" w:cs="Sylfaen"/>
                <w:sz w:val="18"/>
                <w:szCs w:val="20"/>
                <w:lang w:val="hy-AM"/>
              </w:rPr>
              <w:t>գնումների հետ կապված գործընթացում չի լրացվում</w:t>
            </w:r>
            <w:r w:rsidRPr="002C6D94">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2C6D94" w:rsidRDefault="00631658" w:rsidP="002C6D94">
            <w:pPr>
              <w:jc w:val="center"/>
              <w:rPr>
                <w:rFonts w:ascii="GHEA Grapalat" w:hAnsi="GHEA Grapalat"/>
                <w:sz w:val="18"/>
                <w:szCs w:val="20"/>
              </w:rPr>
            </w:pPr>
            <w:r w:rsidRPr="002C6D94">
              <w:rPr>
                <w:rFonts w:ascii="GHEA Grapalat" w:hAnsi="GHEA Grapalat" w:cs="Sylfaen"/>
                <w:sz w:val="18"/>
                <w:szCs w:val="20"/>
                <w:lang w:val="ru-RU"/>
              </w:rPr>
              <w:t>(</w:t>
            </w:r>
            <w:r w:rsidRPr="002C6D94">
              <w:rPr>
                <w:rFonts w:ascii="GHEA Grapalat" w:hAnsi="GHEA Grapalat" w:cs="Sylfaen"/>
                <w:sz w:val="18"/>
                <w:szCs w:val="20"/>
                <w:lang w:val="hy-AM"/>
              </w:rPr>
              <w:t>չի լրացվում</w:t>
            </w:r>
            <w:r w:rsidRPr="002C6D94">
              <w:rPr>
                <w:rFonts w:ascii="GHEA Grapalat" w:hAnsi="GHEA Grapalat" w:cs="Sylfaen"/>
                <w:sz w:val="18"/>
                <w:szCs w:val="20"/>
                <w:lang w:val="ru-RU"/>
              </w:rPr>
              <w:t>)</w:t>
            </w:r>
          </w:p>
        </w:tc>
      </w:tr>
      <w:tr w:rsidR="00631658" w:rsidRPr="002C6D94"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3316BFD2"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նախապես լրացվում է շահառուի կողմից` հրավերով</w:t>
            </w:r>
          </w:p>
        </w:tc>
      </w:tr>
      <w:tr w:rsidR="00631658" w:rsidRPr="002C6D94"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նախապես լրացվում է շահառուի կողմից` հրավերով</w:t>
            </w:r>
          </w:p>
        </w:tc>
      </w:tr>
      <w:tr w:rsidR="00631658" w:rsidRPr="002C6D94"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20B70FA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շահառուի այն բանկային (</w:t>
            </w:r>
            <w:r w:rsidRPr="002C6D94">
              <w:rPr>
                <w:rFonts w:ascii="GHEA Grapalat" w:hAnsi="GHEA Grapalat"/>
                <w:sz w:val="18"/>
                <w:szCs w:val="20"/>
                <w:lang w:val="hy-AM"/>
              </w:rPr>
              <w:t>գանձապետական</w:t>
            </w:r>
            <w:r w:rsidRPr="002C6D94">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նախապես լրացվում է շահառուի կողմից` հրավերով</w:t>
            </w:r>
          </w:p>
        </w:tc>
      </w:tr>
      <w:tr w:rsidR="00631658" w:rsidRPr="002C6D94"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2B5FBB2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լրացվում է վճարողի կողմից</w:t>
            </w:r>
            <w:r w:rsidRPr="002C6D94">
              <w:rPr>
                <w:rFonts w:ascii="GHEA Grapalat" w:hAnsi="GHEA Grapalat"/>
                <w:sz w:val="18"/>
                <w:szCs w:val="20"/>
                <w:lang w:val="hy-AM"/>
              </w:rPr>
              <w:t xml:space="preserve"> </w:t>
            </w:r>
          </w:p>
        </w:tc>
      </w:tr>
      <w:tr w:rsidR="00631658" w:rsidRPr="00184EFA"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cs="Sylfaen"/>
                <w:sz w:val="18"/>
                <w:szCs w:val="20"/>
                <w:lang w:val="hy-AM"/>
              </w:rPr>
              <w:t>Ակցեպտավորված գումարը՝  (թվերով</w:t>
            </w:r>
            <w:r w:rsidRPr="002C6D94">
              <w:rPr>
                <w:rFonts w:ascii="GHEA Grapalat" w:hAnsi="GHEA Grapalat" w:cs="Arial"/>
                <w:sz w:val="18"/>
                <w:szCs w:val="20"/>
                <w:lang w:val="hy-AM"/>
              </w:rPr>
              <w:t xml:space="preserve"> </w:t>
            </w:r>
            <w:r w:rsidRPr="002C6D94">
              <w:rPr>
                <w:rFonts w:ascii="GHEA Grapalat" w:hAnsi="GHEA Grapalat" w:cs="Sylfaen"/>
                <w:sz w:val="18"/>
                <w:szCs w:val="20"/>
                <w:lang w:val="hy-AM"/>
              </w:rPr>
              <w:t>և</w:t>
            </w:r>
            <w:r w:rsidRPr="002C6D94">
              <w:rPr>
                <w:rFonts w:ascii="GHEA Grapalat" w:hAnsi="GHEA Grapalat" w:cs="Arial"/>
                <w:sz w:val="18"/>
                <w:szCs w:val="20"/>
                <w:lang w:val="hy-AM"/>
              </w:rPr>
              <w:t xml:space="preserve"> </w:t>
            </w:r>
            <w:r w:rsidRPr="002C6D94">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2C6D94" w:rsidRDefault="00CB5EFD" w:rsidP="002C6D94">
            <w:pPr>
              <w:jc w:val="center"/>
              <w:rPr>
                <w:rFonts w:ascii="GHEA Grapalat" w:hAnsi="GHEA Grapalat"/>
                <w:sz w:val="18"/>
                <w:szCs w:val="20"/>
                <w:lang w:val="hy-AM"/>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ոչ պարտադիր</w:t>
            </w:r>
          </w:p>
          <w:p w14:paraId="28E92FD4"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cs="Sylfaen"/>
                <w:sz w:val="18"/>
                <w:szCs w:val="20"/>
                <w:lang w:val="hy-AM"/>
              </w:rPr>
              <w:t>(չի լրացվում եւ չի կիրառվում)</w:t>
            </w:r>
          </w:p>
        </w:tc>
      </w:tr>
      <w:tr w:rsidR="00631658" w:rsidRPr="002C6D94"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վճարողի կողմից</w:t>
            </w:r>
          </w:p>
        </w:tc>
      </w:tr>
      <w:tr w:rsidR="00631658" w:rsidRPr="00184EFA"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 xml:space="preserve">Պարտադիր </w:t>
            </w:r>
            <w:r w:rsidRPr="002C6D94">
              <w:rPr>
                <w:rFonts w:ascii="GHEA Grapalat" w:hAnsi="GHEA Grapalat"/>
                <w:sz w:val="18"/>
                <w:szCs w:val="20"/>
                <w:lang w:val="hy-AM"/>
              </w:rPr>
              <w:t xml:space="preserve">լրացվում է </w:t>
            </w:r>
            <w:r w:rsidRPr="002C6D94">
              <w:rPr>
                <w:rFonts w:ascii="GHEA Grapalat" w:hAnsi="GHEA Grapalat"/>
                <w:sz w:val="18"/>
                <w:szCs w:val="20"/>
              </w:rPr>
              <w:t>«</w:t>
            </w:r>
            <w:r w:rsidR="00D7538E" w:rsidRPr="002C6D94">
              <w:rPr>
                <w:rFonts w:ascii="GHEA Grapalat" w:hAnsi="GHEA Grapalat"/>
                <w:sz w:val="18"/>
                <w:szCs w:val="20"/>
                <w:lang w:val="hy-AM"/>
              </w:rPr>
              <w:t>որակավորման</w:t>
            </w:r>
            <w:r w:rsidRPr="002C6D94">
              <w:rPr>
                <w:rFonts w:ascii="GHEA Grapalat" w:hAnsi="GHEA Grapalat"/>
                <w:sz w:val="18"/>
                <w:szCs w:val="20"/>
                <w:lang w:val="hy-AM"/>
              </w:rPr>
              <w:t xml:space="preserve"> ապահովման համար</w:t>
            </w:r>
            <w:r w:rsidRPr="002C6D94">
              <w:rPr>
                <w:rFonts w:ascii="GHEA Grapalat" w:hAnsi="GHEA Grapalat"/>
                <w:sz w:val="18"/>
                <w:szCs w:val="20"/>
              </w:rPr>
              <w:t>»</w:t>
            </w:r>
            <w:r w:rsidRPr="002C6D94">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նախապես լրացվում է շահառուի կողմից` հրավերով</w:t>
            </w:r>
          </w:p>
        </w:tc>
      </w:tr>
      <w:tr w:rsidR="00631658" w:rsidRPr="002C6D94"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C6D94" w:rsidRDefault="00631658" w:rsidP="002C6D94">
            <w:pPr>
              <w:jc w:val="center"/>
              <w:rPr>
                <w:rFonts w:ascii="GHEA Grapalat" w:hAnsi="GHEA Grapalat"/>
                <w:sz w:val="18"/>
                <w:szCs w:val="20"/>
              </w:rPr>
            </w:pPr>
            <w:r w:rsidRPr="002C6D94">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0EA9C724"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C6D94">
              <w:rPr>
                <w:rFonts w:ascii="GHEA Grapalat" w:hAnsi="GHEA Grapalat"/>
                <w:sz w:val="18"/>
                <w:szCs w:val="20"/>
                <w:lang w:val="hy-AM"/>
              </w:rPr>
              <w:t>,</w:t>
            </w:r>
            <w:r w:rsidRPr="002C6D94">
              <w:rPr>
                <w:rFonts w:ascii="GHEA Grapalat" w:hAnsi="GHEA Grapalat" w:cs="Arial"/>
                <w:sz w:val="18"/>
                <w:szCs w:val="20"/>
                <w:lang w:val="hy-AM"/>
              </w:rPr>
              <w:t xml:space="preserve"> </w:t>
            </w:r>
            <w:r w:rsidRPr="002C6D94">
              <w:rPr>
                <w:rFonts w:ascii="GHEA Grapalat" w:hAnsi="GHEA Grapalat"/>
                <w:sz w:val="18"/>
                <w:szCs w:val="20"/>
              </w:rPr>
              <w:t xml:space="preserve"> գնման ընթացակարգի ծածկագիրը</w:t>
            </w:r>
            <w:r w:rsidRPr="002C6D94">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 xml:space="preserve">լրացվում է </w:t>
            </w:r>
            <w:r w:rsidRPr="002C6D94">
              <w:rPr>
                <w:rFonts w:ascii="GHEA Grapalat" w:hAnsi="GHEA Grapalat"/>
                <w:sz w:val="18"/>
                <w:szCs w:val="20"/>
                <w:lang w:val="hy-AM"/>
              </w:rPr>
              <w:t>շահառու</w:t>
            </w:r>
            <w:r w:rsidRPr="002C6D94">
              <w:rPr>
                <w:rFonts w:ascii="GHEA Grapalat" w:hAnsi="GHEA Grapalat"/>
                <w:sz w:val="18"/>
                <w:szCs w:val="20"/>
              </w:rPr>
              <w:t>ի կողմից</w:t>
            </w:r>
          </w:p>
        </w:tc>
      </w:tr>
      <w:tr w:rsidR="00631658" w:rsidRPr="00184EFA"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C6D94" w:rsidDel="0010680B" w:rsidRDefault="00631658" w:rsidP="002C6D94">
            <w:pPr>
              <w:jc w:val="center"/>
              <w:rPr>
                <w:rFonts w:ascii="GHEA Grapalat" w:hAnsi="GHEA Grapalat"/>
                <w:sz w:val="18"/>
                <w:szCs w:val="20"/>
                <w:lang w:val="hy-AM"/>
              </w:rPr>
            </w:pPr>
            <w:r w:rsidRPr="002C6D94">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C6D94" w:rsidRDefault="00631658" w:rsidP="002C6D94">
            <w:pPr>
              <w:jc w:val="center"/>
              <w:rPr>
                <w:rFonts w:ascii="GHEA Grapalat" w:hAnsi="GHEA Grapalat"/>
                <w:sz w:val="18"/>
                <w:szCs w:val="20"/>
              </w:rPr>
            </w:pPr>
            <w:r w:rsidRPr="002C6D94">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2C6D94" w:rsidRDefault="00631658" w:rsidP="002C6D94">
            <w:pPr>
              <w:jc w:val="center"/>
              <w:rPr>
                <w:rFonts w:ascii="GHEA Grapalat" w:hAnsi="GHEA Grapalat" w:cs="Sylfaen"/>
                <w:sz w:val="18"/>
                <w:szCs w:val="20"/>
                <w:lang w:val="hy-AM"/>
              </w:rPr>
            </w:pPr>
            <w:r w:rsidRPr="002C6D94">
              <w:rPr>
                <w:rFonts w:ascii="GHEA Grapalat" w:hAnsi="GHEA Grapalat"/>
                <w:sz w:val="18"/>
                <w:szCs w:val="20"/>
              </w:rPr>
              <w:t>պարտադիր</w:t>
            </w:r>
            <w:r w:rsidRPr="002C6D94">
              <w:rPr>
                <w:rFonts w:ascii="GHEA Grapalat" w:hAnsi="GHEA Grapalat" w:cs="Sylfaen"/>
                <w:sz w:val="18"/>
                <w:szCs w:val="20"/>
                <w:lang w:val="hy-AM"/>
              </w:rPr>
              <w:t xml:space="preserve"> </w:t>
            </w:r>
          </w:p>
          <w:p w14:paraId="3BCEC7AF" w14:textId="77777777" w:rsidR="00631658" w:rsidRPr="002C6D94" w:rsidRDefault="00631658" w:rsidP="002C6D94">
            <w:pPr>
              <w:jc w:val="center"/>
              <w:rPr>
                <w:rFonts w:ascii="GHEA Grapalat" w:hAnsi="GHEA Grapalat" w:cs="Sylfaen"/>
                <w:sz w:val="18"/>
                <w:szCs w:val="20"/>
                <w:lang w:val="hy-AM"/>
              </w:rPr>
            </w:pPr>
            <w:r w:rsidRPr="002C6D94">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 xml:space="preserve">նախապես լրացվում է շահառուի կողմից </w:t>
            </w:r>
          </w:p>
        </w:tc>
      </w:tr>
      <w:tr w:rsidR="00631658" w:rsidRPr="002C6D94"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77CC5AB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2C6D94">
              <w:rPr>
                <w:rFonts w:ascii="GHEA Grapalat" w:hAnsi="GHEA Grapalat"/>
                <w:sz w:val="18"/>
                <w:szCs w:val="20"/>
                <w:lang w:val="hy-AM"/>
              </w:rPr>
              <w:t xml:space="preserve"> </w:t>
            </w:r>
            <w:r w:rsidRPr="002C6D94">
              <w:rPr>
                <w:rFonts w:ascii="GHEA Grapalat" w:hAnsi="GHEA Grapalat"/>
                <w:sz w:val="18"/>
                <w:szCs w:val="20"/>
              </w:rPr>
              <w:t>(</w:t>
            </w:r>
            <w:r w:rsidRPr="002C6D94">
              <w:rPr>
                <w:rFonts w:ascii="GHEA Grapalat" w:hAnsi="GHEA Grapalat"/>
                <w:sz w:val="18"/>
                <w:szCs w:val="20"/>
                <w:lang w:val="hy-AM"/>
              </w:rPr>
              <w:t>վճարողի բանկին</w:t>
            </w:r>
            <w:r w:rsidRPr="002C6D94">
              <w:rPr>
                <w:rFonts w:ascii="GHEA Grapalat" w:hAnsi="GHEA Grapalat"/>
                <w:sz w:val="18"/>
                <w:szCs w:val="20"/>
              </w:rPr>
              <w:t>)</w:t>
            </w:r>
          </w:p>
          <w:p w14:paraId="75C0835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Եթ ե լրացվել է &lt;</w:t>
            </w:r>
            <w:r w:rsidRPr="002C6D94">
              <w:rPr>
                <w:rFonts w:ascii="GHEA Grapalat" w:hAnsi="GHEA Grapalat" w:cs="Sylfaen"/>
                <w:sz w:val="18"/>
                <w:szCs w:val="20"/>
                <w:lang w:val="hy-AM"/>
              </w:rPr>
              <w:t>Վճարման կատարման հիմքեր&gt; դաշտը ապա այս տվյալը պարտադիր լրացվում է</w:t>
            </w:r>
            <w:r w:rsidRPr="002C6D94">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շահառուի</w:t>
            </w:r>
            <w:r w:rsidRPr="002C6D94">
              <w:rPr>
                <w:rFonts w:ascii="GHEA Grapalat" w:hAnsi="GHEA Grapalat"/>
                <w:sz w:val="18"/>
                <w:szCs w:val="20"/>
                <w:lang w:val="hy-AM"/>
              </w:rPr>
              <w:t xml:space="preserve"> </w:t>
            </w:r>
            <w:r w:rsidRPr="002C6D94">
              <w:rPr>
                <w:rFonts w:ascii="GHEA Grapalat" w:hAnsi="GHEA Grapalat"/>
                <w:sz w:val="18"/>
                <w:szCs w:val="20"/>
              </w:rPr>
              <w:t>կողմից</w:t>
            </w:r>
          </w:p>
        </w:tc>
      </w:tr>
      <w:tr w:rsidR="00631658" w:rsidRPr="00184EFA"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2</w:t>
            </w:r>
            <w:r w:rsidRPr="002C6D94">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6D0107C0"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այս դաշտը լրացվում</w:t>
            </w:r>
            <w:r w:rsidRPr="002C6D94">
              <w:rPr>
                <w:rFonts w:ascii="GHEA Grapalat" w:hAnsi="GHEA Grapalat"/>
                <w:sz w:val="18"/>
                <w:szCs w:val="20"/>
                <w:lang w:val="hy-AM"/>
              </w:rPr>
              <w:t xml:space="preserve"> է վճարողի կողմից պահանջագրի ներկայացման դեպքում: Ընդ որում</w:t>
            </w:r>
            <w:r w:rsidRPr="002C6D94">
              <w:rPr>
                <w:rFonts w:ascii="GHEA Grapalat" w:hAnsi="GHEA Grapalat"/>
                <w:sz w:val="18"/>
                <w:szCs w:val="20"/>
              </w:rPr>
              <w:t xml:space="preserve"> եթե </w:t>
            </w:r>
            <w:r w:rsidRPr="002C6D94">
              <w:rPr>
                <w:rFonts w:ascii="GHEA Grapalat" w:hAnsi="GHEA Grapalat" w:cs="Sylfaen"/>
                <w:sz w:val="18"/>
                <w:szCs w:val="20"/>
                <w:lang w:val="hy-AM"/>
              </w:rPr>
              <w:t xml:space="preserve">Վճարման պայմաններ դաշտում </w:t>
            </w:r>
            <w:r w:rsidRPr="002C6D94">
              <w:rPr>
                <w:rFonts w:ascii="GHEA Grapalat" w:hAnsi="GHEA Grapalat"/>
                <w:sz w:val="18"/>
                <w:szCs w:val="20"/>
                <w:lang w:val="hy-AM"/>
              </w:rPr>
              <w:t>նշված է &lt;ակցեպտավորված վճարում&gt; ապա</w:t>
            </w:r>
            <w:r w:rsidRPr="002C6D94">
              <w:rPr>
                <w:rFonts w:ascii="GHEA Grapalat" w:hAnsi="GHEA Grapalat" w:cs="Sylfaen"/>
                <w:sz w:val="18"/>
                <w:szCs w:val="20"/>
                <w:lang w:val="hy-AM"/>
              </w:rPr>
              <w:t xml:space="preserve"> </w:t>
            </w:r>
            <w:r w:rsidRPr="002C6D94">
              <w:rPr>
                <w:rFonts w:ascii="GHEA Grapalat" w:hAnsi="GHEA Grapalat"/>
                <w:sz w:val="18"/>
                <w:szCs w:val="20"/>
              </w:rPr>
              <w:t>վճարող</w:t>
            </w:r>
            <w:r w:rsidRPr="002C6D94">
              <w:rPr>
                <w:rFonts w:ascii="GHEA Grapalat" w:hAnsi="GHEA Grapalat"/>
                <w:sz w:val="18"/>
                <w:szCs w:val="20"/>
                <w:lang w:val="hy-AM"/>
              </w:rPr>
              <w:t xml:space="preserve">ը ստորագրելով՝ </w:t>
            </w:r>
            <w:r w:rsidRPr="002C6D94">
              <w:rPr>
                <w:rFonts w:ascii="GHEA Grapalat" w:hAnsi="GHEA Grapalat" w:cs="Sylfaen"/>
                <w:sz w:val="18"/>
                <w:szCs w:val="20"/>
                <w:lang w:val="hy-AM"/>
              </w:rPr>
              <w:t xml:space="preserve">նախապես </w:t>
            </w:r>
            <w:r w:rsidRPr="002C6D94">
              <w:rPr>
                <w:rFonts w:ascii="GHEA Grapalat" w:hAnsi="GHEA Grapalat"/>
                <w:sz w:val="18"/>
                <w:szCs w:val="20"/>
                <w:lang w:val="hy-AM"/>
              </w:rPr>
              <w:t xml:space="preserve">համաձայնվում  </w:t>
            </w:r>
            <w:r w:rsidRPr="002C6D94">
              <w:rPr>
                <w:rFonts w:ascii="GHEA Grapalat" w:hAnsi="GHEA Grapalat" w:cs="Sylfaen"/>
                <w:sz w:val="18"/>
                <w:szCs w:val="20"/>
                <w:lang w:val="hy-AM"/>
              </w:rPr>
              <w:t xml:space="preserve">  </w:t>
            </w:r>
            <w:r w:rsidRPr="002C6D94">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C6D94" w:rsidRDefault="00631658" w:rsidP="002C6D94">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lastRenderedPageBreak/>
              <w:t xml:space="preserve">ստորագրվում է վճարողի կողմից կամ </w:t>
            </w:r>
          </w:p>
          <w:p w14:paraId="063F2B4D"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դրվում է վճարողի էլեկտրոնային ստորագրությունը</w:t>
            </w:r>
          </w:p>
          <w:p w14:paraId="406CCD03" w14:textId="77777777" w:rsidR="00631658" w:rsidRPr="002C6D94" w:rsidRDefault="00631658" w:rsidP="002C6D94">
            <w:pPr>
              <w:jc w:val="center"/>
              <w:rPr>
                <w:rFonts w:ascii="GHEA Grapalat" w:hAnsi="GHEA Grapalat"/>
                <w:sz w:val="18"/>
                <w:szCs w:val="20"/>
                <w:lang w:val="hy-AM"/>
              </w:rPr>
            </w:pPr>
          </w:p>
        </w:tc>
      </w:tr>
      <w:tr w:rsidR="00631658" w:rsidRPr="00184EFA"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C6D94" w:rsidRDefault="00631658" w:rsidP="002C6D94">
            <w:pPr>
              <w:rPr>
                <w:rFonts w:ascii="GHEA Grapalat" w:hAnsi="GHEA Grapalat"/>
                <w:sz w:val="18"/>
                <w:szCs w:val="20"/>
              </w:rPr>
            </w:pPr>
            <w:r w:rsidRPr="002C6D94">
              <w:rPr>
                <w:rFonts w:ascii="GHEA Grapalat" w:hAnsi="GHEA Grapalat"/>
                <w:sz w:val="18"/>
                <w:szCs w:val="20"/>
                <w:lang w:val="hy-AM"/>
              </w:rPr>
              <w:lastRenderedPageBreak/>
              <w:t>2</w:t>
            </w:r>
            <w:r w:rsidRPr="002C6D94">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պարտադիր` </w:t>
            </w:r>
          </w:p>
          <w:p w14:paraId="0A9E5FA9"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կնիքի առկայության դեպքում</w:t>
            </w:r>
            <w:r w:rsidRPr="002C6D94">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 xml:space="preserve">կնքվում է վճարողի կողմից </w:t>
            </w:r>
          </w:p>
          <w:p w14:paraId="42BC8665"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թղթային եղանակով ներկայացնելիս</w:t>
            </w:r>
          </w:p>
        </w:tc>
      </w:tr>
      <w:tr w:rsidR="00631658" w:rsidRPr="002C6D94"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22</w:t>
            </w:r>
            <w:r w:rsidRPr="002C6D9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r w:rsidRPr="002C6D94">
              <w:rPr>
                <w:rFonts w:ascii="GHEA Grapalat" w:hAnsi="GHEA Grapalat"/>
                <w:sz w:val="18"/>
                <w:szCs w:val="20"/>
                <w:lang w:val="hy-AM"/>
              </w:rPr>
              <w:t>՝</w:t>
            </w:r>
            <w:r w:rsidRPr="002C6D94">
              <w:rPr>
                <w:rFonts w:ascii="GHEA Grapalat" w:hAnsi="GHEA Grapalat"/>
                <w:sz w:val="18"/>
                <w:szCs w:val="20"/>
              </w:rPr>
              <w:t xml:space="preserve"> </w:t>
            </w:r>
          </w:p>
          <w:p w14:paraId="71C11774"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ստորագրվում է շահառուի կողմից</w:t>
            </w:r>
          </w:p>
        </w:tc>
      </w:tr>
      <w:tr w:rsidR="00631658" w:rsidRPr="002C6D94"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C6D94" w:rsidRDefault="00631658" w:rsidP="002C6D94">
            <w:pPr>
              <w:rPr>
                <w:rFonts w:ascii="GHEA Grapalat" w:hAnsi="GHEA Grapalat"/>
                <w:sz w:val="18"/>
                <w:szCs w:val="20"/>
              </w:rPr>
            </w:pPr>
            <w:r w:rsidRPr="002C6D94">
              <w:rPr>
                <w:rFonts w:ascii="GHEA Grapalat" w:hAnsi="GHEA Grapalat"/>
                <w:sz w:val="18"/>
                <w:szCs w:val="20"/>
                <w:lang w:val="hy-AM"/>
              </w:rPr>
              <w:t>22</w:t>
            </w:r>
            <w:r w:rsidRPr="002C6D9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պարտադիր` </w:t>
            </w:r>
          </w:p>
          <w:p w14:paraId="4E41A66D"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կնքվում է շահառուի կողմից</w:t>
            </w:r>
            <w:r w:rsidRPr="002C6D94">
              <w:rPr>
                <w:rFonts w:ascii="GHEA Grapalat" w:hAnsi="GHEA Grapalat"/>
                <w:sz w:val="18"/>
                <w:szCs w:val="20"/>
                <w:lang w:val="hy-AM"/>
              </w:rPr>
              <w:t xml:space="preserve"> </w:t>
            </w:r>
          </w:p>
          <w:p w14:paraId="0F4C0686"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թղթային եղանակով բանկ ներկայացնելիս</w:t>
            </w:r>
          </w:p>
        </w:tc>
      </w:tr>
      <w:tr w:rsidR="00631658" w:rsidRPr="002C6D94"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2</w:t>
            </w:r>
            <w:r w:rsidRPr="002C6D94">
              <w:rPr>
                <w:rFonts w:ascii="GHEA Grapalat" w:hAnsi="GHEA Grapalat"/>
                <w:sz w:val="18"/>
                <w:szCs w:val="20"/>
                <w:lang w:val="hy-AM"/>
              </w:rPr>
              <w:t>3</w:t>
            </w:r>
            <w:r w:rsidRPr="002C6D9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628C6389"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վճարման պահանջագիրը վճարողին սպասարկող ֆինանսական կազմակերպության</w:t>
            </w:r>
            <w:r w:rsidRPr="002C6D94">
              <w:rPr>
                <w:rFonts w:ascii="GHEA Grapalat" w:hAnsi="GHEA Grapalat"/>
                <w:sz w:val="18"/>
                <w:szCs w:val="20"/>
                <w:lang w:val="hy-AM"/>
              </w:rPr>
              <w:t>ը</w:t>
            </w:r>
            <w:r w:rsidRPr="002C6D94">
              <w:rPr>
                <w:rFonts w:ascii="GHEA Grapalat" w:hAnsi="GHEA Grapalat"/>
                <w:sz w:val="18"/>
                <w:szCs w:val="20"/>
              </w:rPr>
              <w:t xml:space="preserve"> թղթային եղանակով </w:t>
            </w:r>
            <w:r w:rsidRPr="002C6D94">
              <w:rPr>
                <w:rFonts w:ascii="GHEA Grapalat" w:hAnsi="GHEA Grapalat"/>
                <w:sz w:val="18"/>
                <w:szCs w:val="20"/>
                <w:lang w:val="hy-AM"/>
              </w:rPr>
              <w:t xml:space="preserve"> </w:t>
            </w:r>
            <w:r w:rsidRPr="002C6D94">
              <w:rPr>
                <w:rFonts w:ascii="GHEA Grapalat" w:hAnsi="GHEA Grapalat"/>
                <w:sz w:val="18"/>
                <w:szCs w:val="20"/>
              </w:rPr>
              <w:t>ներկայաց</w:t>
            </w:r>
            <w:r w:rsidRPr="002C6D94">
              <w:rPr>
                <w:rFonts w:ascii="GHEA Grapalat" w:hAnsi="GHEA Grapalat"/>
                <w:sz w:val="18"/>
                <w:szCs w:val="20"/>
                <w:lang w:val="hy-AM"/>
              </w:rPr>
              <w:t>ված լի</w:t>
            </w:r>
            <w:r w:rsidRPr="002C6D94">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2C6D94" w:rsidRDefault="00631658" w:rsidP="002C6D94">
            <w:pPr>
              <w:jc w:val="center"/>
              <w:rPr>
                <w:rFonts w:ascii="GHEA Grapalat" w:hAnsi="GHEA Grapalat"/>
                <w:sz w:val="18"/>
                <w:szCs w:val="20"/>
              </w:rPr>
            </w:pPr>
          </w:p>
        </w:tc>
      </w:tr>
      <w:tr w:rsidR="00631658" w:rsidRPr="002C6D94"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C6D94" w:rsidRDefault="00631658" w:rsidP="002C6D94">
            <w:pPr>
              <w:rPr>
                <w:rFonts w:ascii="GHEA Grapalat" w:hAnsi="GHEA Grapalat"/>
                <w:sz w:val="18"/>
                <w:szCs w:val="20"/>
              </w:rPr>
            </w:pPr>
            <w:r w:rsidRPr="002C6D94">
              <w:rPr>
                <w:rFonts w:ascii="GHEA Grapalat" w:hAnsi="GHEA Grapalat"/>
                <w:sz w:val="18"/>
                <w:szCs w:val="20"/>
              </w:rPr>
              <w:t>2</w:t>
            </w:r>
            <w:r w:rsidRPr="002C6D94">
              <w:rPr>
                <w:rFonts w:ascii="GHEA Grapalat" w:hAnsi="GHEA Grapalat"/>
                <w:sz w:val="18"/>
                <w:szCs w:val="20"/>
                <w:lang w:val="hy-AM"/>
              </w:rPr>
              <w:t>3</w:t>
            </w:r>
            <w:r w:rsidRPr="002C6D9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վճարողին սպասարկող ֆինանսական կազմակերպության (մասնաճյուղի) </w:t>
            </w:r>
            <w:r w:rsidRPr="002C6D94">
              <w:rPr>
                <w:rFonts w:ascii="GHEA Grapalat" w:hAnsi="GHEA Grapalat"/>
                <w:sz w:val="18"/>
                <w:szCs w:val="20"/>
                <w:lang w:val="hy-AM"/>
              </w:rPr>
              <w:t>դրոշմա</w:t>
            </w:r>
            <w:r w:rsidRPr="002C6D94">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352B7928"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վճարման պահանջագիրը վճարողին սպասարկող ֆինանսական կազմակերպության</w:t>
            </w:r>
            <w:r w:rsidRPr="002C6D94">
              <w:rPr>
                <w:rFonts w:ascii="GHEA Grapalat" w:hAnsi="GHEA Grapalat"/>
                <w:sz w:val="18"/>
                <w:szCs w:val="20"/>
                <w:lang w:val="hy-AM"/>
              </w:rPr>
              <w:t>ը</w:t>
            </w:r>
            <w:r w:rsidRPr="002C6D94">
              <w:rPr>
                <w:rFonts w:ascii="GHEA Grapalat" w:hAnsi="GHEA Grapalat"/>
                <w:sz w:val="18"/>
                <w:szCs w:val="20"/>
              </w:rPr>
              <w:t xml:space="preserve"> թղթային եղանակով ներկայաց</w:t>
            </w:r>
            <w:r w:rsidRPr="002C6D94">
              <w:rPr>
                <w:rFonts w:ascii="GHEA Grapalat" w:hAnsi="GHEA Grapalat"/>
                <w:sz w:val="18"/>
                <w:szCs w:val="20"/>
                <w:lang w:val="hy-AM"/>
              </w:rPr>
              <w:t>ված լի</w:t>
            </w:r>
            <w:r w:rsidRPr="002C6D94">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2C6D94" w:rsidRDefault="00631658" w:rsidP="002C6D94">
            <w:pPr>
              <w:jc w:val="center"/>
              <w:rPr>
                <w:rFonts w:ascii="GHEA Grapalat" w:hAnsi="GHEA Grapalat"/>
                <w:sz w:val="18"/>
                <w:szCs w:val="20"/>
              </w:rPr>
            </w:pPr>
          </w:p>
        </w:tc>
      </w:tr>
      <w:tr w:rsidR="00631658" w:rsidRPr="002C6D94"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rPr>
              <w:t>2</w:t>
            </w:r>
            <w:r w:rsidRPr="002C6D94">
              <w:rPr>
                <w:rFonts w:ascii="GHEA Grapalat" w:hAnsi="GHEA Grapalat"/>
                <w:sz w:val="18"/>
                <w:szCs w:val="20"/>
                <w:lang w:val="hy-AM"/>
              </w:rPr>
              <w:t>3</w:t>
            </w:r>
            <w:r w:rsidRPr="002C6D94">
              <w:rPr>
                <w:rFonts w:ascii="GHEA Grapalat" w:hAnsi="GHEA Grapalat"/>
                <w:sz w:val="18"/>
                <w:szCs w:val="20"/>
              </w:rPr>
              <w:t>.</w:t>
            </w:r>
            <w:r w:rsidRPr="002C6D94">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C6D94" w:rsidRDefault="00631658" w:rsidP="002C6D94">
            <w:pPr>
              <w:jc w:val="center"/>
              <w:rPr>
                <w:rFonts w:ascii="GHEA Grapalat" w:hAnsi="GHEA Grapalat"/>
                <w:sz w:val="18"/>
                <w:szCs w:val="20"/>
                <w:lang w:val="hy-AM"/>
              </w:rPr>
            </w:pPr>
            <w:r w:rsidRPr="002C6D94">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պարտադիր</w:t>
            </w:r>
          </w:p>
          <w:p w14:paraId="35D220D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2C6D94" w:rsidRDefault="00631658" w:rsidP="002C6D94">
            <w:pPr>
              <w:jc w:val="center"/>
              <w:rPr>
                <w:rFonts w:ascii="GHEA Grapalat" w:hAnsi="GHEA Grapalat"/>
                <w:sz w:val="18"/>
                <w:szCs w:val="20"/>
              </w:rPr>
            </w:pPr>
          </w:p>
        </w:tc>
      </w:tr>
      <w:tr w:rsidR="00631658" w:rsidRPr="002C6D94"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2</w:t>
            </w:r>
            <w:r w:rsidRPr="002C6D94">
              <w:rPr>
                <w:rFonts w:ascii="GHEA Grapalat" w:hAnsi="GHEA Grapalat"/>
                <w:sz w:val="18"/>
                <w:szCs w:val="20"/>
                <w:lang w:val="hy-AM"/>
              </w:rPr>
              <w:t>4</w:t>
            </w:r>
            <w:r w:rsidRPr="002C6D9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ոչ պարտադիր</w:t>
            </w:r>
          </w:p>
          <w:p w14:paraId="512700A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 xml:space="preserve">լրացվում է </w:t>
            </w:r>
            <w:r w:rsidRPr="002C6D94">
              <w:rPr>
                <w:rFonts w:ascii="GHEA Grapalat" w:hAnsi="GHEA Grapalat"/>
                <w:sz w:val="18"/>
                <w:szCs w:val="20"/>
              </w:rPr>
              <w:t>վճարման պահանջագիրը շահառուին սպասարկող ֆինանսական կազմակերպության</w:t>
            </w:r>
            <w:r w:rsidRPr="002C6D94">
              <w:rPr>
                <w:rFonts w:ascii="GHEA Grapalat" w:hAnsi="GHEA Grapalat"/>
                <w:sz w:val="18"/>
                <w:szCs w:val="20"/>
                <w:lang w:val="hy-AM"/>
              </w:rPr>
              <w:t xml:space="preserve">ը </w:t>
            </w:r>
            <w:r w:rsidRPr="002C6D94">
              <w:rPr>
                <w:rFonts w:ascii="GHEA Grapalat" w:hAnsi="GHEA Grapalat"/>
                <w:sz w:val="18"/>
                <w:szCs w:val="20"/>
              </w:rPr>
              <w:t xml:space="preserve"> ներկայաց</w:t>
            </w:r>
            <w:r w:rsidRPr="002C6D94">
              <w:rPr>
                <w:rFonts w:ascii="GHEA Grapalat" w:hAnsi="GHEA Grapalat"/>
                <w:sz w:val="18"/>
                <w:szCs w:val="20"/>
                <w:lang w:val="hy-AM"/>
              </w:rPr>
              <w:t>վ</w:t>
            </w:r>
            <w:r w:rsidRPr="002C6D94">
              <w:rPr>
                <w:rFonts w:ascii="GHEA Grapalat" w:hAnsi="GHEA Grapalat"/>
                <w:sz w:val="18"/>
                <w:szCs w:val="20"/>
              </w:rPr>
              <w:t>ելու դեպքում</w:t>
            </w:r>
            <w:r w:rsidRPr="002C6D94">
              <w:rPr>
                <w:rFonts w:ascii="GHEA Grapalat" w:hAnsi="GHEA Grapalat"/>
                <w:sz w:val="18"/>
                <w:szCs w:val="20"/>
                <w:lang w:val="hy-AM"/>
              </w:rPr>
              <w:t xml:space="preserve">, որտեղ </w:t>
            </w:r>
            <w:r w:rsidRPr="002C6D94" w:rsidDel="00DF049B">
              <w:rPr>
                <w:rFonts w:ascii="GHEA Grapalat" w:hAnsi="GHEA Grapalat"/>
                <w:sz w:val="18"/>
                <w:szCs w:val="20"/>
                <w:lang w:val="hy-AM"/>
              </w:rPr>
              <w:t xml:space="preserve"> </w:t>
            </w:r>
            <w:r w:rsidRPr="002C6D94">
              <w:rPr>
                <w:rFonts w:ascii="GHEA Grapalat" w:hAnsi="GHEA Grapalat"/>
                <w:sz w:val="18"/>
                <w:szCs w:val="20"/>
                <w:lang w:val="hy-AM"/>
              </w:rPr>
              <w:t xml:space="preserve"> </w:t>
            </w:r>
            <w:r w:rsidRPr="002C6D94">
              <w:rPr>
                <w:rFonts w:ascii="GHEA Grapalat" w:hAnsi="GHEA Grapalat"/>
                <w:sz w:val="18"/>
                <w:szCs w:val="20"/>
              </w:rPr>
              <w:t xml:space="preserve">աշխատակցի ստորագրությունը </w:t>
            </w:r>
            <w:r w:rsidRPr="002C6D94">
              <w:rPr>
                <w:rFonts w:ascii="GHEA Grapalat" w:hAnsi="GHEA Grapalat"/>
                <w:sz w:val="18"/>
                <w:szCs w:val="20"/>
                <w:lang w:val="hy-AM"/>
              </w:rPr>
              <w:t xml:space="preserve">դրվում է </w:t>
            </w:r>
            <w:r w:rsidRPr="002C6D94">
              <w:rPr>
                <w:rFonts w:ascii="GHEA Grapalat" w:hAnsi="GHEA Grapalat"/>
                <w:sz w:val="18"/>
                <w:szCs w:val="20"/>
              </w:rPr>
              <w:t>թղթային եղանակով ներկայաց</w:t>
            </w:r>
            <w:r w:rsidRPr="002C6D9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2C6D94" w:rsidRDefault="00631658" w:rsidP="002C6D94">
            <w:pPr>
              <w:jc w:val="center"/>
              <w:rPr>
                <w:rFonts w:ascii="GHEA Grapalat" w:hAnsi="GHEA Grapalat"/>
                <w:sz w:val="18"/>
                <w:szCs w:val="20"/>
              </w:rPr>
            </w:pPr>
          </w:p>
        </w:tc>
      </w:tr>
      <w:tr w:rsidR="00631658" w:rsidRPr="002C6D94"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2</w:t>
            </w:r>
            <w:r w:rsidRPr="002C6D94">
              <w:rPr>
                <w:rFonts w:ascii="GHEA Grapalat" w:hAnsi="GHEA Grapalat"/>
                <w:sz w:val="18"/>
                <w:szCs w:val="20"/>
                <w:lang w:val="hy-AM"/>
              </w:rPr>
              <w:t>4</w:t>
            </w:r>
            <w:r w:rsidRPr="002C6D9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 xml:space="preserve">շահառռւին սպասարկող ֆինանսական կազմակերպության (մասնաճյուղի) </w:t>
            </w:r>
            <w:r w:rsidRPr="002C6D94">
              <w:rPr>
                <w:rFonts w:ascii="GHEA Grapalat" w:hAnsi="GHEA Grapalat"/>
                <w:sz w:val="18"/>
                <w:szCs w:val="20"/>
                <w:lang w:val="hy-AM"/>
              </w:rPr>
              <w:t>դրոշմա</w:t>
            </w:r>
            <w:r w:rsidRPr="002C6D94">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 xml:space="preserve">ոչ </w:t>
            </w:r>
            <w:r w:rsidRPr="002C6D94">
              <w:rPr>
                <w:rFonts w:ascii="GHEA Grapalat" w:hAnsi="GHEA Grapalat"/>
                <w:sz w:val="18"/>
                <w:szCs w:val="20"/>
              </w:rPr>
              <w:t>պարտադիր</w:t>
            </w:r>
          </w:p>
          <w:p w14:paraId="6F342D25"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 xml:space="preserve">լրացվում է </w:t>
            </w:r>
            <w:r w:rsidRPr="002C6D94">
              <w:rPr>
                <w:rFonts w:ascii="GHEA Grapalat" w:hAnsi="GHEA Grapalat"/>
                <w:sz w:val="18"/>
                <w:szCs w:val="20"/>
              </w:rPr>
              <w:t xml:space="preserve">վճարման պահանջագիրը </w:t>
            </w:r>
            <w:r w:rsidRPr="002C6D94">
              <w:rPr>
                <w:rFonts w:ascii="GHEA Grapalat" w:hAnsi="GHEA Grapalat"/>
                <w:sz w:val="18"/>
                <w:szCs w:val="20"/>
                <w:lang w:val="hy-AM"/>
              </w:rPr>
              <w:t xml:space="preserve">վերջինիս </w:t>
            </w:r>
            <w:r w:rsidRPr="002C6D94">
              <w:rPr>
                <w:rFonts w:ascii="GHEA Grapalat" w:hAnsi="GHEA Grapalat"/>
                <w:sz w:val="18"/>
                <w:szCs w:val="20"/>
              </w:rPr>
              <w:t>ներկայաց</w:t>
            </w:r>
            <w:r w:rsidRPr="002C6D94">
              <w:rPr>
                <w:rFonts w:ascii="GHEA Grapalat" w:hAnsi="GHEA Grapalat"/>
                <w:sz w:val="18"/>
                <w:szCs w:val="20"/>
                <w:lang w:val="hy-AM"/>
              </w:rPr>
              <w:t>վ</w:t>
            </w:r>
            <w:r w:rsidRPr="002C6D94">
              <w:rPr>
                <w:rFonts w:ascii="GHEA Grapalat" w:hAnsi="GHEA Grapalat"/>
                <w:sz w:val="18"/>
                <w:szCs w:val="20"/>
              </w:rPr>
              <w:t>ելու դեպքում</w:t>
            </w:r>
            <w:r w:rsidRPr="002C6D94">
              <w:rPr>
                <w:rFonts w:ascii="GHEA Grapalat" w:hAnsi="GHEA Grapalat"/>
                <w:sz w:val="18"/>
                <w:szCs w:val="20"/>
                <w:lang w:val="hy-AM"/>
              </w:rPr>
              <w:t xml:space="preserve">, որտեղ </w:t>
            </w:r>
            <w:r w:rsidRPr="002C6D94" w:rsidDel="00DF049B">
              <w:rPr>
                <w:rFonts w:ascii="GHEA Grapalat" w:hAnsi="GHEA Grapalat"/>
                <w:sz w:val="18"/>
                <w:szCs w:val="20"/>
                <w:lang w:val="hy-AM"/>
              </w:rPr>
              <w:t xml:space="preserve"> </w:t>
            </w:r>
            <w:r w:rsidRPr="002C6D94">
              <w:rPr>
                <w:rFonts w:ascii="GHEA Grapalat" w:hAnsi="GHEA Grapalat"/>
                <w:sz w:val="18"/>
                <w:szCs w:val="20"/>
                <w:lang w:val="hy-AM"/>
              </w:rPr>
              <w:t xml:space="preserve"> դրոշմակնիքը</w:t>
            </w:r>
            <w:r w:rsidRPr="002C6D94">
              <w:rPr>
                <w:rFonts w:ascii="GHEA Grapalat" w:hAnsi="GHEA Grapalat"/>
                <w:sz w:val="18"/>
                <w:szCs w:val="20"/>
              </w:rPr>
              <w:t xml:space="preserve"> </w:t>
            </w:r>
            <w:r w:rsidRPr="002C6D94">
              <w:rPr>
                <w:rFonts w:ascii="GHEA Grapalat" w:hAnsi="GHEA Grapalat"/>
                <w:sz w:val="18"/>
                <w:szCs w:val="20"/>
                <w:lang w:val="hy-AM"/>
              </w:rPr>
              <w:t xml:space="preserve">դրվում է </w:t>
            </w:r>
            <w:r w:rsidRPr="002C6D94">
              <w:rPr>
                <w:rFonts w:ascii="GHEA Grapalat" w:hAnsi="GHEA Grapalat"/>
                <w:sz w:val="18"/>
                <w:szCs w:val="20"/>
              </w:rPr>
              <w:t>թղթային եղանակով ներկայաց</w:t>
            </w:r>
            <w:r w:rsidRPr="002C6D9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2C6D94" w:rsidRDefault="00631658" w:rsidP="002C6D94">
            <w:pPr>
              <w:jc w:val="center"/>
              <w:rPr>
                <w:rFonts w:ascii="GHEA Grapalat" w:hAnsi="GHEA Grapalat"/>
                <w:sz w:val="18"/>
                <w:szCs w:val="20"/>
              </w:rPr>
            </w:pPr>
          </w:p>
        </w:tc>
      </w:tr>
      <w:tr w:rsidR="00631658" w:rsidRPr="002C6D94"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2</w:t>
            </w:r>
            <w:r w:rsidRPr="002C6D94">
              <w:rPr>
                <w:rFonts w:ascii="GHEA Grapalat" w:hAnsi="GHEA Grapalat"/>
                <w:sz w:val="18"/>
                <w:szCs w:val="20"/>
                <w:lang w:val="hy-AM"/>
              </w:rPr>
              <w:t>4</w:t>
            </w:r>
            <w:r w:rsidRPr="002C6D94">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2C6D94" w:rsidRDefault="00CB5EFD" w:rsidP="002C6D94">
            <w:pPr>
              <w:jc w:val="center"/>
              <w:rPr>
                <w:rFonts w:ascii="GHEA Grapalat" w:hAnsi="GHEA Grapalat"/>
                <w:sz w:val="18"/>
                <w:szCs w:val="20"/>
              </w:rPr>
            </w:pPr>
            <w:r w:rsidRPr="002C6D94">
              <w:rPr>
                <w:rFonts w:ascii="GHEA Grapalat" w:hAnsi="GHEA Grapalat"/>
                <w:sz w:val="18"/>
                <w:szCs w:val="20"/>
              </w:rPr>
              <w:t>Պ</w:t>
            </w:r>
            <w:r w:rsidR="00631658" w:rsidRPr="002C6D9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 xml:space="preserve">ոչ </w:t>
            </w:r>
            <w:r w:rsidRPr="002C6D94">
              <w:rPr>
                <w:rFonts w:ascii="GHEA Grapalat" w:hAnsi="GHEA Grapalat"/>
                <w:sz w:val="18"/>
                <w:szCs w:val="20"/>
              </w:rPr>
              <w:t>պարտադիր</w:t>
            </w:r>
          </w:p>
          <w:p w14:paraId="4F15C42F" w14:textId="77777777" w:rsidR="00631658" w:rsidRPr="002C6D94" w:rsidRDefault="00631658" w:rsidP="002C6D94">
            <w:pPr>
              <w:jc w:val="center"/>
              <w:rPr>
                <w:rFonts w:ascii="GHEA Grapalat" w:hAnsi="GHEA Grapalat"/>
                <w:sz w:val="18"/>
                <w:szCs w:val="20"/>
              </w:rPr>
            </w:pPr>
            <w:r w:rsidRPr="002C6D94">
              <w:rPr>
                <w:rFonts w:ascii="GHEA Grapalat" w:hAnsi="GHEA Grapalat"/>
                <w:sz w:val="18"/>
                <w:szCs w:val="20"/>
                <w:lang w:val="hy-AM"/>
              </w:rPr>
              <w:t xml:space="preserve">լրացվում է </w:t>
            </w:r>
            <w:r w:rsidRPr="002C6D94">
              <w:rPr>
                <w:rFonts w:ascii="GHEA Grapalat" w:hAnsi="GHEA Grapalat"/>
                <w:sz w:val="18"/>
                <w:szCs w:val="20"/>
              </w:rPr>
              <w:t xml:space="preserve">վճարման պահանջագիրը </w:t>
            </w:r>
            <w:r w:rsidRPr="002C6D94">
              <w:rPr>
                <w:rFonts w:ascii="GHEA Grapalat" w:hAnsi="GHEA Grapalat"/>
                <w:sz w:val="18"/>
                <w:szCs w:val="20"/>
                <w:lang w:val="hy-AM"/>
              </w:rPr>
              <w:t xml:space="preserve">վերջինիս </w:t>
            </w:r>
            <w:r w:rsidRPr="002C6D94">
              <w:rPr>
                <w:rFonts w:ascii="GHEA Grapalat" w:hAnsi="GHEA Grapalat"/>
                <w:sz w:val="18"/>
                <w:szCs w:val="20"/>
              </w:rPr>
              <w:t>ներկայաց</w:t>
            </w:r>
            <w:r w:rsidRPr="002C6D94">
              <w:rPr>
                <w:rFonts w:ascii="GHEA Grapalat" w:hAnsi="GHEA Grapalat"/>
                <w:sz w:val="18"/>
                <w:szCs w:val="20"/>
                <w:lang w:val="hy-AM"/>
              </w:rPr>
              <w:t>վ</w:t>
            </w:r>
            <w:r w:rsidRPr="002C6D94">
              <w:rPr>
                <w:rFonts w:ascii="GHEA Grapalat" w:hAnsi="GHEA Grapalat"/>
                <w:sz w:val="18"/>
                <w:szCs w:val="20"/>
              </w:rPr>
              <w:t>ելու դեպքում</w:t>
            </w:r>
            <w:r w:rsidRPr="002C6D94">
              <w:rPr>
                <w:rFonts w:ascii="GHEA Grapalat" w:hAnsi="GHEA Grapalat"/>
                <w:sz w:val="18"/>
                <w:szCs w:val="20"/>
                <w:lang w:val="hy-AM"/>
              </w:rPr>
              <w:t xml:space="preserve">,   որտեղ </w:t>
            </w:r>
            <w:r w:rsidRPr="002C6D94" w:rsidDel="00DF049B">
              <w:rPr>
                <w:rFonts w:ascii="GHEA Grapalat" w:hAnsi="GHEA Grapalat"/>
                <w:sz w:val="18"/>
                <w:szCs w:val="20"/>
                <w:lang w:val="hy-AM"/>
              </w:rPr>
              <w:t xml:space="preserve"> </w:t>
            </w:r>
            <w:r w:rsidRPr="002C6D94">
              <w:rPr>
                <w:rFonts w:ascii="GHEA Grapalat" w:hAnsi="GHEA Grapalat"/>
                <w:sz w:val="18"/>
                <w:szCs w:val="20"/>
                <w:lang w:val="hy-AM"/>
              </w:rPr>
              <w:t xml:space="preserve"> սույն տվյալները</w:t>
            </w:r>
            <w:r w:rsidRPr="002C6D94">
              <w:rPr>
                <w:rFonts w:ascii="GHEA Grapalat" w:hAnsi="GHEA Grapalat"/>
                <w:sz w:val="18"/>
                <w:szCs w:val="20"/>
              </w:rPr>
              <w:t xml:space="preserve"> </w:t>
            </w:r>
            <w:r w:rsidRPr="002C6D94">
              <w:rPr>
                <w:rFonts w:ascii="GHEA Grapalat" w:hAnsi="GHEA Grapalat"/>
                <w:sz w:val="18"/>
                <w:szCs w:val="20"/>
                <w:lang w:val="hy-AM"/>
              </w:rPr>
              <w:t xml:space="preserve">դրվում են </w:t>
            </w:r>
            <w:r w:rsidRPr="002C6D94">
              <w:rPr>
                <w:rFonts w:ascii="GHEA Grapalat" w:hAnsi="GHEA Grapalat"/>
                <w:sz w:val="18"/>
                <w:szCs w:val="20"/>
              </w:rPr>
              <w:t>թղթային եղանակով ներկայաց</w:t>
            </w:r>
            <w:r w:rsidRPr="002C6D9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2C6D94" w:rsidRDefault="00631658" w:rsidP="002C6D94">
            <w:pPr>
              <w:jc w:val="center"/>
              <w:rPr>
                <w:rFonts w:ascii="GHEA Grapalat" w:hAnsi="GHEA Grapalat"/>
                <w:sz w:val="18"/>
                <w:szCs w:val="20"/>
              </w:rPr>
            </w:pPr>
          </w:p>
        </w:tc>
      </w:tr>
    </w:tbl>
    <w:p w14:paraId="26289C4D" w14:textId="77777777" w:rsidR="00631658" w:rsidRPr="002C6D94" w:rsidRDefault="00631658" w:rsidP="002C6D94">
      <w:pPr>
        <w:pStyle w:val="a3"/>
        <w:jc w:val="right"/>
        <w:rPr>
          <w:rFonts w:ascii="GHEA Grapalat" w:hAnsi="GHEA Grapalat" w:cs="Sylfaen"/>
          <w:i w:val="0"/>
          <w:lang w:val="en-US"/>
        </w:rPr>
      </w:pPr>
    </w:p>
    <w:p w14:paraId="7F010279" w14:textId="77777777" w:rsidR="00631658" w:rsidRPr="002C6D94" w:rsidRDefault="00631658" w:rsidP="002C6D94">
      <w:pPr>
        <w:pStyle w:val="a3"/>
        <w:jc w:val="right"/>
        <w:rPr>
          <w:rFonts w:ascii="GHEA Grapalat" w:hAnsi="GHEA Grapalat" w:cs="Sylfaen"/>
          <w:i w:val="0"/>
          <w:lang w:val="en-US"/>
        </w:rPr>
      </w:pPr>
    </w:p>
    <w:p w14:paraId="64C8C741" w14:textId="77777777" w:rsidR="00631658" w:rsidRPr="002C6D94" w:rsidRDefault="00631658" w:rsidP="002C6D94">
      <w:pPr>
        <w:pStyle w:val="a3"/>
        <w:jc w:val="right"/>
        <w:rPr>
          <w:rFonts w:ascii="GHEA Grapalat" w:hAnsi="GHEA Grapalat" w:cs="Sylfaen"/>
          <w:i w:val="0"/>
          <w:lang w:val="en-US"/>
        </w:rPr>
      </w:pPr>
    </w:p>
    <w:p w14:paraId="0590E6A7" w14:textId="77777777" w:rsidR="00631658" w:rsidRPr="002C6D94" w:rsidRDefault="00631658" w:rsidP="002C6D94">
      <w:pPr>
        <w:pStyle w:val="a3"/>
        <w:jc w:val="right"/>
        <w:rPr>
          <w:rFonts w:ascii="GHEA Grapalat" w:hAnsi="GHEA Grapalat" w:cs="Sylfaen"/>
          <w:i w:val="0"/>
          <w:lang w:val="en-US"/>
        </w:rPr>
      </w:pPr>
    </w:p>
    <w:p w14:paraId="22ED4693" w14:textId="77777777" w:rsidR="00631658" w:rsidRPr="002C6D94" w:rsidRDefault="00631658" w:rsidP="002C6D94">
      <w:pPr>
        <w:pStyle w:val="a3"/>
        <w:jc w:val="right"/>
        <w:rPr>
          <w:rFonts w:ascii="GHEA Grapalat" w:hAnsi="GHEA Grapalat" w:cs="Sylfaen"/>
          <w:i w:val="0"/>
          <w:lang w:val="en-US"/>
        </w:rPr>
      </w:pPr>
    </w:p>
    <w:p w14:paraId="03B927D5" w14:textId="77777777" w:rsidR="00631658" w:rsidRPr="002C6D94" w:rsidRDefault="00631658" w:rsidP="002C6D94">
      <w:pPr>
        <w:rPr>
          <w:rFonts w:ascii="GHEA Grapalat" w:hAnsi="GHEA Grapalat"/>
        </w:rPr>
      </w:pPr>
    </w:p>
    <w:p w14:paraId="70652BFD" w14:textId="14A06FF0" w:rsidR="00091EBC" w:rsidRPr="002C6D94" w:rsidRDefault="00091EBC" w:rsidP="002C6D94">
      <w:pPr>
        <w:pStyle w:val="31"/>
        <w:spacing w:line="240" w:lineRule="auto"/>
        <w:ind w:firstLine="0"/>
        <w:rPr>
          <w:rFonts w:ascii="GHEA Grapalat" w:hAnsi="GHEA Grapalat" w:cs="Arial"/>
          <w:b/>
          <w:lang w:val="hy-AM"/>
        </w:rPr>
      </w:pPr>
    </w:p>
    <w:p w14:paraId="74558A3C" w14:textId="77777777" w:rsidR="00631658" w:rsidRPr="002C6D94" w:rsidRDefault="009C370D" w:rsidP="002C6D94">
      <w:pPr>
        <w:jc w:val="right"/>
        <w:rPr>
          <w:rFonts w:ascii="GHEA Grapalat" w:hAnsi="GHEA Grapalat" w:cs="GHEA Grapalat"/>
          <w:i/>
          <w:sz w:val="18"/>
          <w:szCs w:val="18"/>
          <w:lang w:val="hy-AM"/>
        </w:rPr>
      </w:pPr>
      <w:r w:rsidRPr="002C6D94">
        <w:rPr>
          <w:rFonts w:ascii="GHEA Grapalat" w:hAnsi="GHEA Grapalat"/>
          <w:b/>
          <w:lang w:val="hy-AM"/>
        </w:rPr>
        <w:br w:type="page"/>
      </w:r>
    </w:p>
    <w:p w14:paraId="10A50D6C" w14:textId="77777777" w:rsidR="00631658" w:rsidRPr="002C6D94" w:rsidRDefault="00631658"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lastRenderedPageBreak/>
        <w:t>Հավելված 5.1</w:t>
      </w:r>
    </w:p>
    <w:p w14:paraId="270091D2" w14:textId="55259DF7" w:rsidR="00631658" w:rsidRPr="002C6D94" w:rsidRDefault="00F95C04"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ՀՀԱՄՄՀ ՆԱՐՏՄ ԳՀԱՊՁԲ-23/1</w:t>
      </w:r>
      <w:r w:rsidR="00631658" w:rsidRPr="002C6D94">
        <w:rPr>
          <w:rFonts w:ascii="GHEA Grapalat" w:hAnsi="GHEA Grapalat" w:cs="Sylfaen"/>
          <w:b/>
          <w:lang w:val="hy-AM"/>
        </w:rPr>
        <w:t xml:space="preserve">  ծածկագրով</w:t>
      </w:r>
    </w:p>
    <w:p w14:paraId="5BE6F7DC" w14:textId="12EDF40B" w:rsidR="00631658" w:rsidRPr="002C6D94" w:rsidRDefault="00040653"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գնանշման հարցման</w:t>
      </w:r>
      <w:r w:rsidR="00631658" w:rsidRPr="002C6D94">
        <w:rPr>
          <w:rFonts w:ascii="GHEA Grapalat" w:hAnsi="GHEA Grapalat" w:cs="Sylfaen"/>
          <w:b/>
          <w:lang w:val="hy-AM"/>
        </w:rPr>
        <w:t xml:space="preserve"> հրավերի</w:t>
      </w:r>
    </w:p>
    <w:p w14:paraId="46BF9334" w14:textId="67385104" w:rsidR="00631658" w:rsidRPr="002C6D94" w:rsidRDefault="00631658" w:rsidP="002C6D94">
      <w:pPr>
        <w:jc w:val="center"/>
        <w:rPr>
          <w:rFonts w:ascii="GHEA Grapalat" w:hAnsi="GHEA Grapalat" w:cs="GHEA Grapalat"/>
          <w:b/>
          <w:sz w:val="20"/>
          <w:szCs w:val="20"/>
          <w:lang w:val="hy-AM"/>
        </w:rPr>
      </w:pPr>
      <w:r w:rsidRPr="002C6D94">
        <w:rPr>
          <w:rFonts w:ascii="GHEA Grapalat" w:hAnsi="GHEA Grapalat" w:cs="GHEA Grapalat"/>
          <w:b/>
          <w:sz w:val="20"/>
          <w:szCs w:val="20"/>
          <w:lang w:val="hy-AM"/>
        </w:rPr>
        <w:t xml:space="preserve">ՏՈւԺԱՆՔԻ ՄԱՍԻՆ ՀԱՄԱՁԱՅՆԱԳԻՐ </w:t>
      </w:r>
    </w:p>
    <w:p w14:paraId="3E7F1B64" w14:textId="7688E9BB" w:rsidR="001C7C1A" w:rsidRPr="002C6D94" w:rsidRDefault="001C7C1A" w:rsidP="002C6D94">
      <w:pPr>
        <w:jc w:val="center"/>
        <w:rPr>
          <w:rFonts w:ascii="GHEA Grapalat" w:hAnsi="GHEA Grapalat" w:cs="GHEA Grapalat"/>
          <w:b/>
          <w:sz w:val="20"/>
          <w:szCs w:val="20"/>
          <w:lang w:val="hy-AM"/>
        </w:rPr>
      </w:pPr>
      <w:r w:rsidRPr="002C6D94">
        <w:rPr>
          <w:rFonts w:ascii="GHEA Grapalat" w:hAnsi="GHEA Grapalat" w:cs="GHEA Grapalat"/>
          <w:b/>
          <w:sz w:val="18"/>
          <w:szCs w:val="18"/>
          <w:lang w:val="hy-AM"/>
        </w:rPr>
        <w:t xml:space="preserve"> (պայմանագրի ապահովում)</w:t>
      </w:r>
    </w:p>
    <w:p w14:paraId="2D4A9B94" w14:textId="77777777" w:rsidR="00631658" w:rsidRPr="002C6D94" w:rsidRDefault="00631658" w:rsidP="002C6D94">
      <w:pPr>
        <w:rPr>
          <w:rFonts w:ascii="GHEA Grapalat" w:hAnsi="GHEA Grapalat" w:cs="GHEA Grapalat"/>
          <w:b/>
          <w:sz w:val="20"/>
          <w:szCs w:val="20"/>
          <w:lang w:val="hy-AM"/>
        </w:rPr>
      </w:pPr>
    </w:p>
    <w:p w14:paraId="223F44D9" w14:textId="77777777" w:rsidR="00631658" w:rsidRPr="002C6D94" w:rsidRDefault="00631658" w:rsidP="002C6D94">
      <w:pPr>
        <w:rPr>
          <w:rFonts w:ascii="GHEA Grapalat" w:hAnsi="GHEA Grapalat" w:cs="GHEA Grapalat"/>
          <w:sz w:val="20"/>
          <w:szCs w:val="20"/>
          <w:lang w:val="hy-AM"/>
        </w:rPr>
      </w:pPr>
      <w:r w:rsidRPr="002C6D94">
        <w:rPr>
          <w:rFonts w:ascii="GHEA Grapalat" w:hAnsi="GHEA Grapalat" w:cs="GHEA Grapalat"/>
          <w:sz w:val="20"/>
          <w:szCs w:val="20"/>
          <w:lang w:val="hy-AM"/>
        </w:rPr>
        <w:t xml:space="preserve">     ք. Երևան</w:t>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r>
      <w:r w:rsidRPr="002C6D94">
        <w:rPr>
          <w:rFonts w:ascii="GHEA Grapalat" w:hAnsi="GHEA Grapalat" w:cs="GHEA Grapalat"/>
          <w:sz w:val="20"/>
          <w:szCs w:val="20"/>
          <w:lang w:val="hy-AM"/>
        </w:rPr>
        <w:tab/>
        <w:t xml:space="preserve">            </w:t>
      </w:r>
      <w:r w:rsidRPr="002C6D94">
        <w:rPr>
          <w:rFonts w:ascii="GHEA Grapalat" w:hAnsi="GHEA Grapalat"/>
          <w:sz w:val="20"/>
          <w:szCs w:val="20"/>
          <w:lang w:val="hy-AM"/>
        </w:rPr>
        <w:t>«</w:t>
      </w:r>
      <w:r w:rsidRPr="002C6D94">
        <w:rPr>
          <w:rFonts w:ascii="GHEA Grapalat" w:hAnsi="GHEA Grapalat" w:cs="GHEA Grapalat"/>
          <w:sz w:val="20"/>
          <w:szCs w:val="20"/>
          <w:u w:val="single"/>
          <w:lang w:val="hy-AM"/>
        </w:rPr>
        <w:t xml:space="preserve">         </w:t>
      </w:r>
      <w:r w:rsidRPr="002C6D94">
        <w:rPr>
          <w:rFonts w:ascii="GHEA Grapalat" w:hAnsi="GHEA Grapalat"/>
          <w:sz w:val="20"/>
          <w:szCs w:val="20"/>
          <w:lang w:val="hy-AM"/>
        </w:rPr>
        <w:t>»</w:t>
      </w:r>
      <w:r w:rsidRPr="002C6D94">
        <w:rPr>
          <w:rFonts w:ascii="GHEA Grapalat" w:hAnsi="GHEA Grapalat" w:cs="GHEA Grapalat"/>
          <w:sz w:val="20"/>
          <w:szCs w:val="20"/>
          <w:u w:val="single"/>
          <w:lang w:val="hy-AM"/>
        </w:rPr>
        <w:t xml:space="preserve"> </w:t>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lang w:val="hy-AM"/>
        </w:rPr>
        <w:t xml:space="preserve"> 20   թ.**</w:t>
      </w:r>
    </w:p>
    <w:p w14:paraId="704108A1" w14:textId="77777777" w:rsidR="00631658" w:rsidRPr="002C6D94" w:rsidRDefault="00631658" w:rsidP="002C6D94">
      <w:pPr>
        <w:rPr>
          <w:rFonts w:ascii="GHEA Grapalat" w:hAnsi="GHEA Grapalat" w:cs="GHEA Grapalat"/>
          <w:sz w:val="20"/>
          <w:szCs w:val="20"/>
          <w:lang w:val="hy-AM"/>
        </w:rPr>
      </w:pPr>
    </w:p>
    <w:p w14:paraId="09F4F37D" w14:textId="77777777" w:rsidR="00631658" w:rsidRPr="002C6D94" w:rsidRDefault="00631658" w:rsidP="002C6D94">
      <w:pPr>
        <w:jc w:val="both"/>
        <w:rPr>
          <w:rFonts w:ascii="GHEA Grapalat" w:hAnsi="GHEA Grapalat" w:cs="GHEA Grapalat"/>
          <w:sz w:val="20"/>
          <w:szCs w:val="20"/>
          <w:u w:val="single"/>
          <w:vertAlign w:val="subscript"/>
          <w:lang w:val="hy-AM"/>
        </w:rPr>
      </w:pP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u w:val="single"/>
          <w:vertAlign w:val="subscript"/>
          <w:lang w:val="hy-AM"/>
        </w:rPr>
        <w:tab/>
      </w:r>
      <w:r w:rsidRPr="002C6D94">
        <w:rPr>
          <w:rFonts w:ascii="GHEA Grapalat" w:hAnsi="GHEA Grapalat" w:cs="GHEA Grapalat"/>
          <w:sz w:val="20"/>
          <w:szCs w:val="20"/>
          <w:vertAlign w:val="subscript"/>
          <w:lang w:val="hy-AM"/>
        </w:rPr>
        <w:t xml:space="preserve">, </w:t>
      </w:r>
      <w:r w:rsidRPr="002C6D94">
        <w:rPr>
          <w:rFonts w:ascii="GHEA Grapalat" w:hAnsi="GHEA Grapalat" w:cs="GHEA Grapalat"/>
          <w:sz w:val="20"/>
          <w:szCs w:val="20"/>
          <w:lang w:val="hy-AM"/>
        </w:rPr>
        <w:t xml:space="preserve">ի դեմս Ընկերության տնօրեն </w:t>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p>
    <w:p w14:paraId="152DC493" w14:textId="77777777" w:rsidR="00631658" w:rsidRPr="002C6D94" w:rsidRDefault="00631658" w:rsidP="002C6D94">
      <w:pPr>
        <w:jc w:val="both"/>
        <w:rPr>
          <w:rFonts w:ascii="GHEA Grapalat" w:hAnsi="GHEA Grapalat" w:cs="GHEA Grapalat"/>
          <w:sz w:val="20"/>
          <w:szCs w:val="20"/>
          <w:lang w:val="hy-AM"/>
        </w:rPr>
      </w:pPr>
      <w:r w:rsidRPr="002C6D94">
        <w:rPr>
          <w:rFonts w:ascii="GHEA Grapalat" w:hAnsi="GHEA Grapalat"/>
          <w:sz w:val="20"/>
          <w:szCs w:val="20"/>
          <w:vertAlign w:val="superscript"/>
          <w:lang w:val="hy-AM"/>
        </w:rPr>
        <w:t xml:space="preserve">       Ընկերության անվանումը</w:t>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r>
      <w:r w:rsidRPr="002C6D94">
        <w:rPr>
          <w:rFonts w:ascii="GHEA Grapalat" w:hAnsi="GHEA Grapalat" w:cs="GHEA Grapalat"/>
          <w:sz w:val="20"/>
          <w:szCs w:val="20"/>
          <w:vertAlign w:val="subscript"/>
          <w:lang w:val="hy-AM"/>
        </w:rPr>
        <w:tab/>
        <w:t xml:space="preserve">    </w:t>
      </w:r>
      <w:r w:rsidRPr="002C6D94">
        <w:rPr>
          <w:rFonts w:ascii="GHEA Grapalat" w:hAnsi="GHEA Grapalat"/>
          <w:sz w:val="20"/>
          <w:szCs w:val="20"/>
          <w:vertAlign w:val="superscript"/>
          <w:lang w:val="hy-AM"/>
        </w:rPr>
        <w:t>Ընկերության տնօրենի անուն ազգանունը, անձնագրային տվյալները</w:t>
      </w:r>
      <w:r w:rsidRPr="002C6D94">
        <w:rPr>
          <w:rFonts w:ascii="GHEA Grapalat" w:hAnsi="GHEA Grapalat" w:cs="GHEA Grapalat"/>
          <w:sz w:val="20"/>
          <w:szCs w:val="20"/>
          <w:vertAlign w:val="subscript"/>
          <w:lang w:val="hy-AM"/>
        </w:rPr>
        <w:t xml:space="preserve">, </w:t>
      </w:r>
      <w:r w:rsidRPr="002C6D9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C6D94" w:rsidRDefault="00631658" w:rsidP="002C6D94">
      <w:pPr>
        <w:ind w:firstLine="708"/>
        <w:jc w:val="both"/>
        <w:rPr>
          <w:rFonts w:ascii="GHEA Grapalat" w:hAnsi="GHEA Grapalat" w:cs="GHEA Grapalat"/>
          <w:sz w:val="20"/>
          <w:szCs w:val="20"/>
          <w:lang w:val="hy-AM"/>
        </w:rPr>
      </w:pPr>
    </w:p>
    <w:p w14:paraId="474705AD" w14:textId="77777777" w:rsidR="00631658" w:rsidRPr="002C6D94" w:rsidRDefault="00D7538E" w:rsidP="002C6D94">
      <w:pPr>
        <w:ind w:left="360"/>
        <w:jc w:val="center"/>
        <w:rPr>
          <w:rFonts w:ascii="GHEA Grapalat" w:hAnsi="GHEA Grapalat" w:cs="GHEA Grapalat"/>
          <w:b/>
          <w:bCs/>
          <w:sz w:val="20"/>
          <w:szCs w:val="20"/>
          <w:lang w:val="pt-BR"/>
        </w:rPr>
      </w:pPr>
      <w:r w:rsidRPr="002C6D94">
        <w:rPr>
          <w:rFonts w:ascii="GHEA Grapalat" w:hAnsi="GHEA Grapalat" w:cs="GHEA Grapalat"/>
          <w:b/>
          <w:sz w:val="20"/>
          <w:szCs w:val="20"/>
          <w:lang w:val="hy-AM"/>
        </w:rPr>
        <w:t>1.</w:t>
      </w:r>
      <w:r w:rsidR="00631658" w:rsidRPr="002C6D94">
        <w:rPr>
          <w:rFonts w:ascii="GHEA Grapalat" w:hAnsi="GHEA Grapalat" w:cs="GHEA Grapalat"/>
          <w:b/>
          <w:sz w:val="20"/>
          <w:szCs w:val="20"/>
          <w:lang w:val="hy-AM"/>
        </w:rPr>
        <w:t xml:space="preserve"> Համաձայնության առարկան</w:t>
      </w:r>
    </w:p>
    <w:p w14:paraId="0AB188C8" w14:textId="725E794A" w:rsidR="00631658" w:rsidRPr="002C6D94" w:rsidRDefault="00631658" w:rsidP="002C6D94">
      <w:pPr>
        <w:jc w:val="both"/>
        <w:rPr>
          <w:rFonts w:ascii="GHEA Grapalat" w:hAnsi="GHEA Grapalat" w:cs="GHEA Grapalat"/>
          <w:b/>
          <w:bCs/>
          <w:sz w:val="20"/>
          <w:szCs w:val="20"/>
          <w:lang w:val="pt-BR"/>
        </w:rPr>
      </w:pPr>
      <w:r w:rsidRPr="002C6D94">
        <w:rPr>
          <w:rFonts w:ascii="GHEA Grapalat" w:hAnsi="GHEA Grapalat" w:cs="GHEA Grapalat"/>
          <w:sz w:val="20"/>
          <w:szCs w:val="20"/>
          <w:lang w:val="pt-BR"/>
        </w:rPr>
        <w:t xml:space="preserve"> </w:t>
      </w:r>
    </w:p>
    <w:p w14:paraId="7FE459AF" w14:textId="36D3221D" w:rsidR="00631658" w:rsidRPr="002C6D94" w:rsidRDefault="00631658" w:rsidP="002C6D94">
      <w:pPr>
        <w:ind w:firstLine="450"/>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1.1 </w:t>
      </w:r>
      <w:bookmarkStart w:id="11" w:name="_Hlk119315126"/>
      <w:r w:rsidRPr="002C6D94">
        <w:rPr>
          <w:rFonts w:ascii="GHEA Grapalat" w:hAnsi="GHEA Grapalat" w:cs="GHEA Grapalat"/>
          <w:sz w:val="20"/>
          <w:szCs w:val="20"/>
          <w:lang w:val="pt-BR"/>
        </w:rPr>
        <w:t xml:space="preserve">Ընկերությունը մասնակցում է </w:t>
      </w:r>
      <w:r w:rsidR="00040653" w:rsidRPr="002C6D94">
        <w:rPr>
          <w:rFonts w:ascii="GHEA Grapalat" w:hAnsi="GHEA Grapalat"/>
          <w:iCs/>
          <w:lang w:val="af-ZA"/>
        </w:rPr>
        <w:t xml:space="preserve"> </w:t>
      </w:r>
      <w:r w:rsidR="00F95C04" w:rsidRPr="002C6D94">
        <w:rPr>
          <w:rFonts w:ascii="GHEA Grapalat" w:hAnsi="GHEA Grapalat"/>
          <w:iCs/>
          <w:lang w:val="af-ZA"/>
        </w:rPr>
        <w:t xml:space="preserve"> «Մեծամոր քաղաքի Նոր Արտագերս գյուղի մանկապարտեզ» ՀՈԱԿ</w:t>
      </w:r>
      <w:r w:rsidR="000C4DFD" w:rsidRPr="002C6D94">
        <w:rPr>
          <w:rFonts w:ascii="GHEA Grapalat" w:hAnsi="GHEA Grapalat"/>
          <w:iCs/>
          <w:lang w:val="af-ZA"/>
        </w:rPr>
        <w:t>-ի</w:t>
      </w:r>
      <w:r w:rsidRPr="002C6D94">
        <w:rPr>
          <w:rFonts w:ascii="GHEA Grapalat" w:hAnsi="GHEA Grapalat" w:cs="GHEA Grapalat"/>
          <w:sz w:val="20"/>
          <w:szCs w:val="20"/>
          <w:lang w:val="pt-BR"/>
        </w:rPr>
        <w:t xml:space="preserve"> (այսուհետ` Պատվիրատու) կողմից կազմակերպված` </w:t>
      </w:r>
      <w:bookmarkStart w:id="12" w:name="_Hlk119322812"/>
      <w:r w:rsidR="00F95C04" w:rsidRPr="002C6D94">
        <w:rPr>
          <w:rFonts w:ascii="GHEA Grapalat" w:hAnsi="GHEA Grapalat" w:cs="Sylfaen"/>
          <w:iCs/>
          <w:sz w:val="20"/>
          <w:szCs w:val="20"/>
          <w:lang w:val="af-ZA"/>
        </w:rPr>
        <w:t>ՀՀԱՄՄՀ ՆԱՐՏՄ ԳՀԱՊՁԲ-23/1</w:t>
      </w:r>
      <w:r w:rsidRPr="002C6D94">
        <w:rPr>
          <w:rFonts w:ascii="GHEA Grapalat" w:hAnsi="GHEA Grapalat" w:cs="GHEA Grapalat"/>
          <w:sz w:val="20"/>
          <w:szCs w:val="20"/>
          <w:lang w:val="pt-BR"/>
        </w:rPr>
        <w:t xml:space="preserve"> </w:t>
      </w:r>
      <w:bookmarkEnd w:id="12"/>
      <w:r w:rsidRPr="002C6D94">
        <w:rPr>
          <w:rFonts w:ascii="GHEA Grapalat" w:hAnsi="GHEA Grapalat" w:cs="GHEA Grapalat"/>
          <w:sz w:val="20"/>
          <w:szCs w:val="20"/>
          <w:lang w:val="pt-BR"/>
        </w:rPr>
        <w:t>ծածկագրով գնման ընթացակարգին:</w:t>
      </w:r>
      <w:bookmarkEnd w:id="11"/>
    </w:p>
    <w:p w14:paraId="314CA090" w14:textId="77777777" w:rsidR="00631658" w:rsidRPr="002C6D94" w:rsidRDefault="00631658"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C6D94" w:rsidRDefault="007A5E2D" w:rsidP="002C6D94">
      <w:pPr>
        <w:ind w:firstLine="426"/>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1.3 </w:t>
      </w:r>
      <w:r w:rsidR="00631658" w:rsidRPr="002C6D94">
        <w:rPr>
          <w:rFonts w:ascii="GHEA Grapalat" w:hAnsi="GHEA Grapalat" w:cs="GHEA Grapalat"/>
          <w:sz w:val="20"/>
          <w:szCs w:val="20"/>
          <w:lang w:val="pt-BR"/>
        </w:rPr>
        <w:t>Ընկերությունը</w:t>
      </w:r>
      <w:r w:rsidR="00631658" w:rsidRPr="002C6D94">
        <w:rPr>
          <w:rFonts w:ascii="GHEA Grapalat" w:hAnsi="GHEA Grapalat" w:cs="GHEA Grapalat"/>
          <w:sz w:val="20"/>
          <w:szCs w:val="20"/>
          <w:lang w:val="hy-AM"/>
        </w:rPr>
        <w:t xml:space="preserve"> սույն </w:t>
      </w:r>
      <w:r w:rsidR="00631658" w:rsidRPr="002C6D94">
        <w:rPr>
          <w:rFonts w:ascii="GHEA Grapalat" w:hAnsi="GHEA Grapalat" w:cs="GHEA Grapalat"/>
          <w:sz w:val="20"/>
          <w:szCs w:val="20"/>
          <w:lang w:val="pt-BR"/>
        </w:rPr>
        <w:t>տուժանքի համաձայնագ</w:t>
      </w:r>
      <w:r w:rsidR="00631658" w:rsidRPr="002C6D94">
        <w:rPr>
          <w:rFonts w:ascii="GHEA Grapalat" w:hAnsi="GHEA Grapalat" w:cs="GHEA Grapalat"/>
          <w:sz w:val="20"/>
          <w:szCs w:val="20"/>
          <w:lang w:val="hy-AM"/>
        </w:rPr>
        <w:t>ր</w:t>
      </w:r>
      <w:r w:rsidR="00631658" w:rsidRPr="002C6D94">
        <w:rPr>
          <w:rFonts w:ascii="GHEA Grapalat" w:hAnsi="GHEA Grapalat" w:cs="GHEA Grapalat"/>
          <w:sz w:val="20"/>
          <w:szCs w:val="20"/>
          <w:lang w:val="pt-BR"/>
        </w:rPr>
        <w:t>ի</w:t>
      </w:r>
      <w:r w:rsidR="00631658" w:rsidRPr="002C6D94">
        <w:rPr>
          <w:rFonts w:ascii="GHEA Grapalat" w:hAnsi="GHEA Grapalat" w:cs="GHEA Grapalat"/>
          <w:sz w:val="20"/>
          <w:szCs w:val="20"/>
          <w:lang w:val="hy-AM"/>
        </w:rPr>
        <w:t xml:space="preserve">ն կից ներկայացվող վճարման պահանջագրի </w:t>
      </w:r>
      <w:r w:rsidRPr="002C6D94">
        <w:rPr>
          <w:rFonts w:ascii="GHEA Grapalat" w:hAnsi="GHEA Grapalat" w:cs="GHEA Grapalat"/>
          <w:sz w:val="20"/>
          <w:szCs w:val="20"/>
          <w:lang w:val="hy-AM"/>
        </w:rPr>
        <w:t>(</w:t>
      </w:r>
      <w:r w:rsidR="00631658" w:rsidRPr="002C6D94">
        <w:rPr>
          <w:rFonts w:ascii="GHEA Grapalat" w:hAnsi="GHEA Grapalat" w:cs="GHEA Grapalat"/>
          <w:sz w:val="20"/>
          <w:szCs w:val="20"/>
          <w:lang w:val="hy-AM"/>
        </w:rPr>
        <w:t>այսուհետ` Պահանջագիր</w:t>
      </w:r>
      <w:r w:rsidRPr="002C6D94">
        <w:rPr>
          <w:rFonts w:ascii="GHEA Grapalat" w:hAnsi="GHEA Grapalat" w:cs="GHEA Grapalat"/>
          <w:sz w:val="20"/>
          <w:szCs w:val="20"/>
          <w:lang w:val="hy-AM"/>
        </w:rPr>
        <w:t>)</w:t>
      </w:r>
      <w:r w:rsidR="00631658" w:rsidRPr="002C6D94">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2C6D94" w:rsidRDefault="00631658"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C6D94" w:rsidRDefault="00631658"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2C6D94">
        <w:rPr>
          <w:rFonts w:ascii="GHEA Grapalat" w:hAnsi="GHEA Grapalat" w:cs="GHEA Grapalat"/>
          <w:sz w:val="20"/>
          <w:szCs w:val="20"/>
          <w:lang w:val="pt-BR"/>
        </w:rPr>
        <w:t>Ընկերության</w:t>
      </w:r>
      <w:r w:rsidRPr="002C6D94">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2C6D94" w:rsidRDefault="00631658"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գ)  </w:t>
      </w:r>
      <w:r w:rsidRPr="002C6D94">
        <w:rPr>
          <w:rFonts w:ascii="GHEA Grapalat" w:hAnsi="GHEA Grapalat" w:cs="GHEA Grapalat"/>
          <w:sz w:val="20"/>
          <w:szCs w:val="20"/>
          <w:lang w:val="pt-BR"/>
        </w:rPr>
        <w:t>Ընկերությունը</w:t>
      </w:r>
      <w:r w:rsidRPr="002C6D94">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C6D94" w:rsidRDefault="00631658" w:rsidP="002C6D94">
      <w:pPr>
        <w:ind w:left="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դ) </w:t>
      </w:r>
      <w:r w:rsidRPr="002C6D94">
        <w:rPr>
          <w:rFonts w:ascii="GHEA Grapalat" w:hAnsi="GHEA Grapalat" w:cs="GHEA Grapalat"/>
          <w:sz w:val="20"/>
          <w:szCs w:val="20"/>
          <w:lang w:val="pt-BR"/>
        </w:rPr>
        <w:t>Ընկերությունը</w:t>
      </w:r>
      <w:r w:rsidRPr="002C6D94">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2C6D94" w:rsidRDefault="00631658" w:rsidP="002C6D94">
      <w:pPr>
        <w:ind w:firstLine="426"/>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C6D94">
        <w:rPr>
          <w:rFonts w:ascii="GHEA Grapalat" w:hAnsi="GHEA Grapalat" w:cs="GHEA Grapalat"/>
          <w:sz w:val="20"/>
          <w:szCs w:val="20"/>
          <w:lang w:val="hy-AM"/>
        </w:rPr>
        <w:t>1.4</w:t>
      </w:r>
      <w:r w:rsidRPr="002C6D9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C6D94">
        <w:rPr>
          <w:rFonts w:ascii="GHEA Grapalat" w:hAnsi="GHEA Grapalat" w:cs="GHEA Grapalat"/>
          <w:sz w:val="20"/>
          <w:szCs w:val="20"/>
          <w:lang w:val="hy-AM"/>
        </w:rPr>
        <w:t xml:space="preserve">Պահանջագիրը բնօրինակներով </w:t>
      </w:r>
      <w:r w:rsidRPr="002C6D94">
        <w:rPr>
          <w:rFonts w:ascii="GHEA Grapalat" w:hAnsi="GHEA Grapalat" w:cs="GHEA Grapalat"/>
          <w:sz w:val="20"/>
          <w:szCs w:val="20"/>
          <w:lang w:val="pt-BR"/>
        </w:rPr>
        <w:t xml:space="preserve">ներկայացնում է </w:t>
      </w:r>
      <w:r w:rsidRPr="002C6D94">
        <w:rPr>
          <w:rFonts w:ascii="GHEA Grapalat" w:hAnsi="GHEA Grapalat" w:cs="GHEA Grapalat"/>
          <w:sz w:val="20"/>
          <w:szCs w:val="20"/>
          <w:lang w:val="hy-AM"/>
        </w:rPr>
        <w:t>Վճարող Բանկին</w:t>
      </w:r>
      <w:r w:rsidRPr="002C6D9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C6D94">
        <w:rPr>
          <w:rFonts w:ascii="GHEA Grapalat" w:hAnsi="GHEA Grapalat" w:cs="GHEA Grapalat"/>
          <w:sz w:val="20"/>
          <w:szCs w:val="20"/>
          <w:lang w:val="hy-AM"/>
        </w:rPr>
        <w:t>Պահանջագիրը</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էլեկտրոնային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թվային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ստորագրությամբ</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հաստատված</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լինելու</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դեպքում</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դրանք</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Վճարող</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Բանկին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են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ներկայացվում</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էլեկտրոնային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կրիչներով</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ինչպես</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նաև</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դրանցից</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արտատպված</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թղթային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տարբերակներով</w:t>
      </w:r>
      <w:r w:rsidRPr="002C6D94">
        <w:rPr>
          <w:rFonts w:ascii="GHEA Grapalat" w:hAnsi="GHEA Grapalat" w:cs="GHEA Grapalat"/>
          <w:sz w:val="20"/>
          <w:szCs w:val="20"/>
          <w:lang w:val="pt-BR"/>
        </w:rPr>
        <w:t>:</w:t>
      </w:r>
    </w:p>
    <w:p w14:paraId="7C108E69" w14:textId="724206B6" w:rsidR="00631658" w:rsidRPr="002C6D94" w:rsidRDefault="00282B03" w:rsidP="002C6D94">
      <w:pPr>
        <w:ind w:left="426"/>
        <w:jc w:val="both"/>
        <w:rPr>
          <w:rFonts w:ascii="GHEA Grapalat" w:hAnsi="GHEA Grapalat" w:cs="GHEA Grapalat"/>
          <w:sz w:val="20"/>
          <w:szCs w:val="20"/>
          <w:lang w:val="hy-AM"/>
        </w:rPr>
      </w:pPr>
      <w:r w:rsidRPr="002C6D94">
        <w:rPr>
          <w:rFonts w:ascii="GHEA Grapalat" w:hAnsi="GHEA Grapalat" w:cs="GHEA Grapalat"/>
          <w:sz w:val="20"/>
          <w:szCs w:val="20"/>
          <w:lang w:val="hy-AM"/>
        </w:rPr>
        <w:t>1.5</w:t>
      </w:r>
      <w:r w:rsidR="00631658" w:rsidRPr="002C6D94">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2C6D94" w:rsidRDefault="00631658" w:rsidP="002C6D94">
      <w:pPr>
        <w:numPr>
          <w:ilvl w:val="1"/>
          <w:numId w:val="25"/>
        </w:numPr>
        <w:ind w:left="0" w:firstLine="426"/>
        <w:jc w:val="both"/>
        <w:rPr>
          <w:rFonts w:ascii="GHEA Grapalat" w:hAnsi="GHEA Grapalat" w:cs="GHEA Grapalat"/>
          <w:sz w:val="20"/>
          <w:szCs w:val="20"/>
          <w:lang w:val="pt-BR"/>
        </w:rPr>
      </w:pPr>
      <w:r w:rsidRPr="002C6D94">
        <w:rPr>
          <w:rFonts w:ascii="GHEA Grapalat" w:hAnsi="GHEA Grapalat" w:cs="GHEA Grapalat"/>
          <w:sz w:val="20"/>
          <w:szCs w:val="20"/>
          <w:lang w:val="hy-AM"/>
        </w:rPr>
        <w:t>Վճարող Բանկի կողմից Պ</w:t>
      </w:r>
      <w:r w:rsidRPr="002C6D94">
        <w:rPr>
          <w:rFonts w:ascii="GHEA Grapalat" w:hAnsi="GHEA Grapalat" w:cs="GHEA Grapalat"/>
          <w:sz w:val="20"/>
          <w:szCs w:val="20"/>
          <w:lang w:val="pt-BR"/>
        </w:rPr>
        <w:t xml:space="preserve">ահանջագրում նշված գումարի վճարման հետևանքով </w:t>
      </w:r>
      <w:r w:rsidRPr="002C6D94">
        <w:rPr>
          <w:rFonts w:ascii="GHEA Grapalat" w:hAnsi="GHEA Grapalat" w:cs="GHEA Grapalat"/>
          <w:sz w:val="20"/>
          <w:szCs w:val="20"/>
          <w:lang w:val="hy-AM"/>
        </w:rPr>
        <w:t xml:space="preserve">Ընկերության </w:t>
      </w:r>
      <w:r w:rsidRPr="002C6D94">
        <w:rPr>
          <w:rFonts w:ascii="GHEA Grapalat" w:hAnsi="GHEA Grapalat" w:cs="GHEA Grapalat"/>
          <w:sz w:val="20"/>
          <w:szCs w:val="20"/>
          <w:lang w:val="pt-BR"/>
        </w:rPr>
        <w:t xml:space="preserve">առաջացած ռիսկերի (Ընկերության կրած վնասների) </w:t>
      </w:r>
      <w:r w:rsidRPr="002C6D94">
        <w:rPr>
          <w:rFonts w:ascii="GHEA Grapalat" w:hAnsi="GHEA Grapalat" w:cs="GHEA Grapalat"/>
          <w:sz w:val="20"/>
          <w:szCs w:val="20"/>
          <w:lang w:val="hy-AM"/>
        </w:rPr>
        <w:t xml:space="preserve">և բացասական հետևանքների </w:t>
      </w:r>
      <w:r w:rsidRPr="002C6D94">
        <w:rPr>
          <w:rFonts w:ascii="GHEA Grapalat" w:hAnsi="GHEA Grapalat" w:cs="GHEA Grapalat"/>
          <w:sz w:val="20"/>
          <w:szCs w:val="20"/>
          <w:lang w:val="pt-BR"/>
        </w:rPr>
        <w:t>համար Բանկը</w:t>
      </w:r>
      <w:r w:rsidRPr="002C6D94">
        <w:rPr>
          <w:rFonts w:ascii="GHEA Grapalat" w:hAnsi="GHEA Grapalat" w:cs="GHEA Grapalat"/>
          <w:sz w:val="20"/>
          <w:szCs w:val="20"/>
          <w:lang w:val="hy-AM"/>
        </w:rPr>
        <w:t xml:space="preserve"> որևէ</w:t>
      </w:r>
      <w:r w:rsidRPr="002C6D94">
        <w:rPr>
          <w:rFonts w:ascii="GHEA Grapalat" w:hAnsi="GHEA Grapalat" w:cs="GHEA Grapalat"/>
          <w:sz w:val="20"/>
          <w:szCs w:val="20"/>
          <w:lang w:val="pt-BR"/>
        </w:rPr>
        <w:t xml:space="preserve"> պատասխանատվություն չի կրում</w:t>
      </w:r>
      <w:r w:rsidRPr="002C6D94">
        <w:rPr>
          <w:rFonts w:ascii="GHEA Grapalat" w:hAnsi="GHEA Grapalat" w:cs="GHEA Grapalat"/>
          <w:sz w:val="20"/>
          <w:szCs w:val="20"/>
          <w:lang w:val="hy-AM"/>
        </w:rPr>
        <w:t>:</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C6D94" w:rsidRDefault="00631658" w:rsidP="002C6D94">
      <w:pPr>
        <w:numPr>
          <w:ilvl w:val="1"/>
          <w:numId w:val="25"/>
        </w:numPr>
        <w:ind w:left="0" w:firstLine="426"/>
        <w:jc w:val="both"/>
        <w:rPr>
          <w:rFonts w:ascii="GHEA Grapalat" w:hAnsi="GHEA Grapalat" w:cs="GHEA Grapalat"/>
          <w:sz w:val="20"/>
          <w:szCs w:val="20"/>
          <w:lang w:val="pt-BR"/>
        </w:rPr>
      </w:pPr>
      <w:r w:rsidRPr="002C6D94">
        <w:rPr>
          <w:rFonts w:ascii="GHEA Grapalat" w:hAnsi="GHEA Grapalat" w:cs="GHEA Grapalat"/>
          <w:sz w:val="20"/>
          <w:szCs w:val="20"/>
          <w:lang w:val="hy-AM"/>
        </w:rPr>
        <w:t>Այն դեպքում</w:t>
      </w:r>
      <w:r w:rsidRPr="002C6D94">
        <w:rPr>
          <w:rFonts w:ascii="GHEA Grapalat" w:hAnsi="GHEA Grapalat" w:cs="GHEA Grapalat"/>
          <w:sz w:val="20"/>
          <w:szCs w:val="20"/>
          <w:lang w:val="pt-BR"/>
        </w:rPr>
        <w:t>,</w:t>
      </w:r>
      <w:r w:rsidRPr="002C6D94">
        <w:rPr>
          <w:rFonts w:ascii="GHEA Grapalat" w:hAnsi="GHEA Grapalat" w:cs="GHEA Grapalat"/>
          <w:sz w:val="20"/>
          <w:szCs w:val="20"/>
          <w:lang w:val="hy-AM"/>
        </w:rPr>
        <w:t xml:space="preserve"> երբ Ընկերության հաշվի միջոցները չեն բավարարում</w:t>
      </w:r>
      <w:r w:rsidRPr="002C6D94">
        <w:rPr>
          <w:rFonts w:ascii="GHEA Grapalat" w:hAnsi="GHEA Grapalat" w:cs="GHEA Grapalat"/>
          <w:sz w:val="20"/>
          <w:szCs w:val="20"/>
        </w:rPr>
        <w:t>՝</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Վճարող</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բանկը</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վճարման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պահանջագիրը</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ստանալուց</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հետո՝</w:t>
      </w:r>
      <w:r w:rsidRPr="002C6D94">
        <w:rPr>
          <w:rFonts w:ascii="GHEA Grapalat" w:hAnsi="GHEA Grapalat" w:cs="GHEA Grapalat"/>
          <w:sz w:val="20"/>
          <w:szCs w:val="20"/>
          <w:lang w:val="pt-BR"/>
        </w:rPr>
        <w:t xml:space="preserve"> 2 (</w:t>
      </w:r>
      <w:r w:rsidRPr="002C6D94">
        <w:rPr>
          <w:rFonts w:ascii="GHEA Grapalat" w:hAnsi="GHEA Grapalat" w:cs="GHEA Grapalat"/>
          <w:sz w:val="20"/>
          <w:szCs w:val="20"/>
        </w:rPr>
        <w:t>երկու</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աշխատանքային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օրվա</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ընթացքում</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պետք</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է</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տեղեկացնի</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Պատվիրատուին՝</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գրավոր</w:t>
      </w:r>
      <w:r w:rsidRPr="002C6D94">
        <w:rPr>
          <w:rFonts w:ascii="GHEA Grapalat" w:hAnsi="GHEA Grapalat" w:cs="GHEA Grapalat"/>
          <w:sz w:val="20"/>
          <w:szCs w:val="20"/>
          <w:lang w:val="pt-BR"/>
        </w:rPr>
        <w:t xml:space="preserve"> </w:t>
      </w:r>
      <w:r w:rsidRPr="002C6D94">
        <w:rPr>
          <w:rFonts w:ascii="GHEA Grapalat" w:hAnsi="GHEA Grapalat" w:cs="GHEA Grapalat"/>
          <w:sz w:val="20"/>
          <w:szCs w:val="20"/>
        </w:rPr>
        <w:t>ձևով</w:t>
      </w:r>
      <w:r w:rsidRPr="002C6D94">
        <w:rPr>
          <w:rFonts w:ascii="GHEA Grapalat" w:hAnsi="GHEA Grapalat" w:cs="GHEA Grapalat"/>
          <w:sz w:val="20"/>
          <w:szCs w:val="20"/>
          <w:lang w:val="pt-BR"/>
        </w:rPr>
        <w:t>:</w:t>
      </w:r>
    </w:p>
    <w:p w14:paraId="5C444F11" w14:textId="77777777" w:rsidR="00631658" w:rsidRPr="002C6D94" w:rsidRDefault="00631658" w:rsidP="002C6D94">
      <w:pPr>
        <w:numPr>
          <w:ilvl w:val="1"/>
          <w:numId w:val="25"/>
        </w:numPr>
        <w:ind w:left="0" w:firstLine="426"/>
        <w:jc w:val="both"/>
        <w:rPr>
          <w:rFonts w:ascii="GHEA Grapalat" w:hAnsi="GHEA Grapalat" w:cs="GHEA Grapalat"/>
          <w:sz w:val="20"/>
          <w:szCs w:val="20"/>
          <w:lang w:val="pt-BR"/>
        </w:rPr>
      </w:pPr>
      <w:r w:rsidRPr="002C6D94">
        <w:rPr>
          <w:rFonts w:ascii="GHEA Grapalat" w:hAnsi="GHEA Grapalat" w:cs="GHEA Grapalat"/>
          <w:sz w:val="20"/>
          <w:szCs w:val="20"/>
          <w:lang w:val="pt-BR"/>
        </w:rPr>
        <w:t xml:space="preserve"> Սույն համաձայնագիրը և կից </w:t>
      </w:r>
      <w:r w:rsidRPr="002C6D94">
        <w:rPr>
          <w:rFonts w:ascii="GHEA Grapalat" w:hAnsi="GHEA Grapalat" w:cs="GHEA Grapalat"/>
          <w:sz w:val="20"/>
          <w:szCs w:val="20"/>
          <w:lang w:val="hy-AM"/>
        </w:rPr>
        <w:t>Պ</w:t>
      </w:r>
      <w:r w:rsidRPr="002C6D9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C6D94" w:rsidRDefault="00631658" w:rsidP="002C6D94">
      <w:pPr>
        <w:jc w:val="both"/>
        <w:rPr>
          <w:rFonts w:ascii="GHEA Grapalat" w:hAnsi="GHEA Grapalat" w:cs="GHEA Grapalat"/>
          <w:sz w:val="20"/>
          <w:szCs w:val="20"/>
          <w:lang w:val="hy-AM"/>
        </w:rPr>
      </w:pPr>
    </w:p>
    <w:p w14:paraId="0CDD9C2D" w14:textId="77777777" w:rsidR="00631658" w:rsidRPr="002C6D94" w:rsidRDefault="00D7538E" w:rsidP="002C6D94">
      <w:pPr>
        <w:ind w:left="360"/>
        <w:jc w:val="center"/>
        <w:rPr>
          <w:rFonts w:ascii="GHEA Grapalat" w:hAnsi="GHEA Grapalat" w:cs="GHEA Grapalat"/>
          <w:b/>
          <w:bCs/>
          <w:sz w:val="20"/>
          <w:szCs w:val="20"/>
          <w:lang w:val="hy-AM"/>
        </w:rPr>
      </w:pPr>
      <w:r w:rsidRPr="002C6D94">
        <w:rPr>
          <w:rFonts w:ascii="GHEA Grapalat" w:hAnsi="GHEA Grapalat" w:cs="GHEA Grapalat"/>
          <w:b/>
          <w:bCs/>
          <w:sz w:val="20"/>
          <w:szCs w:val="20"/>
          <w:lang w:val="hy-AM"/>
        </w:rPr>
        <w:t xml:space="preserve">2. </w:t>
      </w:r>
      <w:r w:rsidR="00631658" w:rsidRPr="002C6D94">
        <w:rPr>
          <w:rFonts w:ascii="GHEA Grapalat" w:hAnsi="GHEA Grapalat" w:cs="GHEA Grapalat"/>
          <w:b/>
          <w:bCs/>
          <w:sz w:val="20"/>
          <w:szCs w:val="20"/>
          <w:lang w:val="hy-AM"/>
        </w:rPr>
        <w:t>Այլ պայմաններ</w:t>
      </w:r>
    </w:p>
    <w:p w14:paraId="2CBD229F" w14:textId="77777777" w:rsidR="00334B2F" w:rsidRPr="002C6D94" w:rsidRDefault="007A5E2D"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C6D94">
        <w:rPr>
          <w:rFonts w:ascii="GHEA Grapalat" w:hAnsi="GHEA Grapalat" w:cs="GHEA Grapalat"/>
          <w:sz w:val="20"/>
          <w:szCs w:val="20"/>
          <w:lang w:val="hy-AM"/>
        </w:rPr>
        <w:lastRenderedPageBreak/>
        <w:t>պարտավորությունների ամբողջական կատարման վերջին օրվան</w:t>
      </w:r>
      <w:r w:rsidR="00334B2F" w:rsidRPr="002C6D94">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2C6D94" w:rsidRDefault="00631658"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C6D94" w:rsidRDefault="00631658"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C6D94" w:rsidDel="00A13215" w:rsidRDefault="00631658"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C6D94" w:rsidRDefault="00631658" w:rsidP="002C6D94">
      <w:pPr>
        <w:ind w:firstLine="567"/>
        <w:jc w:val="both"/>
        <w:rPr>
          <w:rFonts w:ascii="GHEA Grapalat" w:hAnsi="GHEA Grapalat" w:cs="GHEA Grapalat"/>
          <w:sz w:val="20"/>
          <w:szCs w:val="20"/>
          <w:lang w:val="hy-AM"/>
        </w:rPr>
      </w:pPr>
      <w:r w:rsidRPr="002C6D9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C6D94" w:rsidRDefault="00631658" w:rsidP="002C6D94">
      <w:pPr>
        <w:ind w:firstLine="567"/>
        <w:jc w:val="both"/>
        <w:rPr>
          <w:rFonts w:ascii="GHEA Grapalat" w:hAnsi="GHEA Grapalat" w:cs="GHEA Grapalat"/>
          <w:sz w:val="20"/>
          <w:szCs w:val="20"/>
          <w:lang w:val="hy-AM"/>
        </w:rPr>
      </w:pPr>
    </w:p>
    <w:p w14:paraId="1DA1BBF1" w14:textId="77777777" w:rsidR="00631658" w:rsidRPr="002C6D94" w:rsidRDefault="00631658" w:rsidP="002C6D94">
      <w:pPr>
        <w:ind w:firstLine="567"/>
        <w:jc w:val="center"/>
        <w:rPr>
          <w:rFonts w:ascii="GHEA Grapalat" w:hAnsi="GHEA Grapalat" w:cs="GHEA Grapalat"/>
          <w:sz w:val="20"/>
          <w:szCs w:val="20"/>
          <w:lang w:val="hy-AM"/>
        </w:rPr>
      </w:pPr>
      <w:r w:rsidRPr="002C6D94">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2C6D94" w:rsidRDefault="00631658" w:rsidP="002C6D94">
      <w:pPr>
        <w:jc w:val="both"/>
        <w:rPr>
          <w:rFonts w:ascii="GHEA Grapalat" w:hAnsi="GHEA Grapalat" w:cs="GHEA Grapalat"/>
          <w:sz w:val="20"/>
          <w:szCs w:val="20"/>
          <w:u w:val="single"/>
          <w:lang w:val="hy-AM"/>
        </w:rPr>
      </w:pP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r w:rsidRPr="002C6D94">
        <w:rPr>
          <w:rFonts w:ascii="GHEA Grapalat" w:hAnsi="GHEA Grapalat" w:cs="GHEA Grapalat"/>
          <w:sz w:val="20"/>
          <w:szCs w:val="20"/>
          <w:u w:val="single"/>
          <w:lang w:val="hy-AM"/>
        </w:rPr>
        <w:tab/>
      </w:r>
    </w:p>
    <w:p w14:paraId="6D1F4417"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անվանումը</w:t>
      </w:r>
    </w:p>
    <w:p w14:paraId="63840B48" w14:textId="77777777" w:rsidR="00631658" w:rsidRPr="002C6D94" w:rsidRDefault="00631658" w:rsidP="002C6D94">
      <w:pPr>
        <w:jc w:val="both"/>
        <w:rPr>
          <w:rFonts w:ascii="GHEA Grapalat" w:hAnsi="GHEA Grapalat"/>
          <w:sz w:val="20"/>
          <w:szCs w:val="20"/>
          <w:u w:val="single"/>
          <w:vertAlign w:val="superscript"/>
          <w:lang w:val="hy-AM"/>
        </w:rPr>
      </w:pPr>
      <w:r w:rsidRPr="002C6D94">
        <w:rPr>
          <w:rFonts w:ascii="GHEA Grapalat" w:hAnsi="GHEA Grapalat"/>
          <w:sz w:val="20"/>
          <w:szCs w:val="20"/>
          <w:vertAlign w:val="superscript"/>
          <w:lang w:val="hy-AM"/>
        </w:rPr>
        <w:t xml:space="preserve"> </w:t>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5BB1BCC5"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հասցեն</w:t>
      </w:r>
    </w:p>
    <w:p w14:paraId="4CA3B5D2" w14:textId="77777777" w:rsidR="00631658" w:rsidRPr="002C6D94" w:rsidRDefault="00631658" w:rsidP="002C6D94">
      <w:pPr>
        <w:jc w:val="both"/>
        <w:rPr>
          <w:rFonts w:ascii="GHEA Grapalat" w:hAnsi="GHEA Grapalat"/>
          <w:sz w:val="20"/>
          <w:szCs w:val="20"/>
          <w:u w:val="single"/>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3F83147A"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247060D1"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3AF85848"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2C6D94" w:rsidRDefault="00631658" w:rsidP="002C6D94">
      <w:pPr>
        <w:jc w:val="both"/>
        <w:rPr>
          <w:rFonts w:ascii="GHEA Grapalat" w:hAnsi="GHEA Grapalat"/>
          <w:sz w:val="20"/>
          <w:szCs w:val="20"/>
          <w:u w:val="single"/>
          <w:vertAlign w:val="superscript"/>
          <w:lang w:val="hy-AM"/>
        </w:rPr>
      </w:pP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r w:rsidRPr="002C6D94">
        <w:rPr>
          <w:rFonts w:ascii="GHEA Grapalat" w:hAnsi="GHEA Grapalat"/>
          <w:sz w:val="20"/>
          <w:szCs w:val="20"/>
          <w:u w:val="single"/>
          <w:vertAlign w:val="superscript"/>
          <w:lang w:val="hy-AM"/>
        </w:rPr>
        <w:tab/>
      </w:r>
    </w:p>
    <w:p w14:paraId="42C53940" w14:textId="77777777" w:rsidR="00631658" w:rsidRPr="002C6D94" w:rsidRDefault="00631658" w:rsidP="002C6D94">
      <w:pPr>
        <w:jc w:val="both"/>
        <w:rPr>
          <w:rFonts w:ascii="GHEA Grapalat" w:hAnsi="GHEA Grapalat"/>
          <w:sz w:val="20"/>
          <w:szCs w:val="20"/>
          <w:vertAlign w:val="superscript"/>
          <w:lang w:val="hy-AM"/>
        </w:rPr>
      </w:pPr>
      <w:r w:rsidRPr="002C6D94">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2C6D94" w:rsidRDefault="00631658" w:rsidP="002C6D94">
      <w:pPr>
        <w:jc w:val="both"/>
        <w:rPr>
          <w:rFonts w:ascii="GHEA Grapalat" w:hAnsi="GHEA Grapalat"/>
          <w:sz w:val="20"/>
          <w:szCs w:val="20"/>
          <w:lang w:val="hy-AM"/>
        </w:rPr>
      </w:pPr>
      <w:r w:rsidRPr="002C6D94">
        <w:rPr>
          <w:rFonts w:ascii="GHEA Grapalat" w:hAnsi="GHEA Grapalat"/>
          <w:sz w:val="20"/>
          <w:szCs w:val="20"/>
          <w:lang w:val="hy-AM"/>
        </w:rPr>
        <w:t>Կ.Տ</w:t>
      </w:r>
    </w:p>
    <w:p w14:paraId="539ECC8A" w14:textId="77777777" w:rsidR="00631658" w:rsidRPr="002C6D94" w:rsidRDefault="00631658" w:rsidP="002C6D94">
      <w:pPr>
        <w:jc w:val="both"/>
        <w:rPr>
          <w:rFonts w:ascii="GHEA Grapalat" w:hAnsi="GHEA Grapalat"/>
          <w:sz w:val="20"/>
          <w:szCs w:val="20"/>
          <w:lang w:val="hy-AM"/>
        </w:rPr>
      </w:pPr>
    </w:p>
    <w:p w14:paraId="0E19A45A" w14:textId="77777777" w:rsidR="00631658" w:rsidRPr="002C6D94" w:rsidRDefault="00631658" w:rsidP="002C6D94">
      <w:pPr>
        <w:jc w:val="both"/>
        <w:rPr>
          <w:rFonts w:ascii="GHEA Grapalat" w:hAnsi="GHEA Grapalat"/>
          <w:sz w:val="20"/>
          <w:szCs w:val="20"/>
          <w:lang w:val="hy-AM"/>
        </w:rPr>
      </w:pPr>
      <w:r w:rsidRPr="002C6D94">
        <w:rPr>
          <w:rFonts w:ascii="GHEA Grapalat" w:hAnsi="GHEA Grapalat"/>
          <w:sz w:val="20"/>
          <w:szCs w:val="20"/>
          <w:lang w:val="hy-AM"/>
        </w:rPr>
        <w:t>Օր/ամիս/տարի</w:t>
      </w:r>
    </w:p>
    <w:p w14:paraId="08C2B87C" w14:textId="77777777" w:rsidR="00631658" w:rsidRPr="002C6D94" w:rsidRDefault="00631658" w:rsidP="002C6D94">
      <w:pPr>
        <w:jc w:val="center"/>
        <w:rPr>
          <w:rFonts w:ascii="GHEA Grapalat" w:hAnsi="GHEA Grapalat" w:cs="GHEA Grapalat"/>
          <w:sz w:val="20"/>
          <w:szCs w:val="20"/>
          <w:lang w:val="hy-AM"/>
        </w:rPr>
      </w:pPr>
    </w:p>
    <w:p w14:paraId="55C0ED0E" w14:textId="2D60068B" w:rsidR="00334B2F" w:rsidRPr="002C6D94" w:rsidRDefault="00334B2F" w:rsidP="002C6D94">
      <w:pPr>
        <w:pStyle w:val="31"/>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C6D94" w:rsidRPr="002C6D9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C6D94" w:rsidRDefault="00334B2F" w:rsidP="002C6D94">
            <w:pPr>
              <w:rPr>
                <w:rFonts w:ascii="GHEA Grapalat" w:hAnsi="GHEA Grapalat" w:cs="Sylfaen"/>
                <w:b/>
                <w:bCs/>
                <w:sz w:val="20"/>
                <w:szCs w:val="20"/>
                <w:lang w:val="hy-AM"/>
              </w:rPr>
            </w:pPr>
            <w:r w:rsidRPr="002C6D94">
              <w:rPr>
                <w:rFonts w:ascii="GHEA Grapalat" w:hAnsi="GHEA Grapalat" w:cs="Sylfaen"/>
                <w:sz w:val="20"/>
                <w:szCs w:val="20"/>
              </w:rPr>
              <w:lastRenderedPageBreak/>
              <w:t xml:space="preserve">1.                                                              </w:t>
            </w:r>
            <w:r w:rsidRPr="002C6D94">
              <w:rPr>
                <w:rFonts w:ascii="GHEA Grapalat" w:hAnsi="GHEA Grapalat" w:cs="Sylfaen"/>
                <w:b/>
                <w:bCs/>
                <w:sz w:val="20"/>
                <w:szCs w:val="20"/>
              </w:rPr>
              <w:t>ՎՃԱՐՄԱՆ</w:t>
            </w:r>
            <w:r w:rsidRPr="002C6D94">
              <w:rPr>
                <w:rFonts w:ascii="GHEA Grapalat" w:hAnsi="GHEA Grapalat" w:cs="Arial"/>
                <w:b/>
                <w:bCs/>
                <w:sz w:val="20"/>
                <w:szCs w:val="20"/>
              </w:rPr>
              <w:t xml:space="preserve"> </w:t>
            </w:r>
            <w:r w:rsidRPr="002C6D94">
              <w:rPr>
                <w:rFonts w:ascii="GHEA Grapalat" w:hAnsi="GHEA Grapalat" w:cs="Sylfaen"/>
                <w:b/>
                <w:bCs/>
                <w:sz w:val="20"/>
                <w:szCs w:val="20"/>
              </w:rPr>
              <w:t xml:space="preserve">ՊԱՀԱՆՋԱԳԻՐ* </w:t>
            </w:r>
          </w:p>
          <w:p w14:paraId="4072D873" w14:textId="77777777" w:rsidR="00334B2F" w:rsidRPr="002C6D94" w:rsidRDefault="00334B2F" w:rsidP="002C6D94">
            <w:pPr>
              <w:jc w:val="center"/>
              <w:rPr>
                <w:rFonts w:ascii="GHEA Grapalat" w:hAnsi="GHEA Grapalat" w:cs="Arial"/>
                <w:bCs/>
                <w:i/>
                <w:sz w:val="20"/>
                <w:szCs w:val="20"/>
              </w:rPr>
            </w:pPr>
          </w:p>
        </w:tc>
      </w:tr>
      <w:tr w:rsidR="002C6D94" w:rsidRPr="002C6D9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C6D94" w:rsidRDefault="00334B2F" w:rsidP="002C6D94">
            <w:pPr>
              <w:rPr>
                <w:rFonts w:ascii="GHEA Grapalat" w:hAnsi="GHEA Grapalat" w:cs="Sylfaen"/>
                <w:sz w:val="20"/>
                <w:szCs w:val="20"/>
                <w:lang w:val="hy-AM"/>
              </w:rPr>
            </w:pPr>
            <w:r w:rsidRPr="002C6D94">
              <w:rPr>
                <w:rFonts w:ascii="GHEA Grapalat" w:hAnsi="GHEA Grapalat" w:cs="Sylfaen"/>
                <w:sz w:val="20"/>
                <w:szCs w:val="20"/>
                <w:lang w:val="hy-AM"/>
              </w:rPr>
              <w:t>2</w:t>
            </w:r>
            <w:r w:rsidRPr="002C6D94">
              <w:rPr>
                <w:rFonts w:ascii="GHEA Grapalat" w:hAnsi="GHEA Grapalat" w:cs="Sylfaen"/>
                <w:sz w:val="20"/>
                <w:szCs w:val="20"/>
              </w:rPr>
              <w:t>.</w:t>
            </w:r>
            <w:r w:rsidRPr="002C6D94">
              <w:rPr>
                <w:rFonts w:ascii="GHEA Grapalat" w:hAnsi="GHEA Grapalat" w:cs="Sylfaen"/>
                <w:sz w:val="20"/>
                <w:szCs w:val="20"/>
                <w:lang w:val="hy-AM"/>
              </w:rPr>
              <w:t xml:space="preserve"> Թիվ </w:t>
            </w:r>
          </w:p>
        </w:tc>
      </w:tr>
      <w:tr w:rsidR="002C6D94" w:rsidRPr="002C6D9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lang w:val="hy-AM"/>
              </w:rPr>
              <w:t>3</w:t>
            </w:r>
            <w:r w:rsidRPr="002C6D94">
              <w:rPr>
                <w:rFonts w:ascii="GHEA Grapalat" w:hAnsi="GHEA Grapalat" w:cs="Sylfaen"/>
                <w:sz w:val="20"/>
                <w:szCs w:val="20"/>
              </w:rPr>
              <w:t>.                                                         Ներկայացման</w:t>
            </w:r>
            <w:r w:rsidRPr="002C6D94">
              <w:rPr>
                <w:rFonts w:ascii="GHEA Grapalat" w:hAnsi="GHEA Grapalat" w:cs="Arial"/>
                <w:sz w:val="20"/>
                <w:szCs w:val="20"/>
              </w:rPr>
              <w:t xml:space="preserve"> </w:t>
            </w:r>
            <w:r w:rsidRPr="002C6D94">
              <w:rPr>
                <w:rFonts w:ascii="GHEA Grapalat" w:hAnsi="GHEA Grapalat" w:cs="Sylfaen"/>
                <w:sz w:val="20"/>
                <w:szCs w:val="20"/>
              </w:rPr>
              <w:t>ամսաթիվը</w:t>
            </w:r>
            <w:r w:rsidRPr="002C6D94">
              <w:rPr>
                <w:rFonts w:ascii="GHEA Grapalat" w:hAnsi="GHEA Grapalat" w:cs="Arial"/>
                <w:sz w:val="20"/>
                <w:szCs w:val="20"/>
              </w:rPr>
              <w:t xml:space="preserve">` </w:t>
            </w:r>
            <w:r w:rsidRPr="002C6D94">
              <w:rPr>
                <w:rFonts w:ascii="GHEA Grapalat" w:hAnsi="GHEA Grapalat" w:cs="Tahoma"/>
                <w:sz w:val="20"/>
                <w:szCs w:val="20"/>
              </w:rPr>
              <w:t xml:space="preserve">"___" </w:t>
            </w:r>
            <w:r w:rsidRPr="002C6D94">
              <w:rPr>
                <w:rFonts w:ascii="GHEA Grapalat" w:hAnsi="GHEA Grapalat" w:cs="Sylfaen"/>
                <w:sz w:val="20"/>
                <w:szCs w:val="20"/>
              </w:rPr>
              <w:t xml:space="preserve">___ </w:t>
            </w:r>
            <w:r w:rsidRPr="002C6D94">
              <w:rPr>
                <w:rFonts w:ascii="GHEA Grapalat" w:hAnsi="GHEA Grapalat" w:cs="Tahoma"/>
                <w:sz w:val="20"/>
                <w:szCs w:val="20"/>
              </w:rPr>
              <w:t>20___</w:t>
            </w:r>
            <w:r w:rsidRPr="002C6D94">
              <w:rPr>
                <w:rFonts w:ascii="GHEA Grapalat" w:hAnsi="GHEA Grapalat" w:cs="Sylfaen"/>
                <w:sz w:val="20"/>
                <w:szCs w:val="20"/>
              </w:rPr>
              <w:t>թ.</w:t>
            </w:r>
          </w:p>
        </w:tc>
      </w:tr>
      <w:tr w:rsidR="002C6D94" w:rsidRPr="002C6D9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4</w:t>
            </w:r>
            <w:r w:rsidRPr="002C6D94">
              <w:rPr>
                <w:rFonts w:ascii="GHEA Grapalat" w:hAnsi="GHEA Grapalat" w:cs="Sylfaen"/>
                <w:sz w:val="20"/>
                <w:szCs w:val="20"/>
              </w:rPr>
              <w:t xml:space="preserve">. </w:t>
            </w:r>
            <w:r w:rsidRPr="002C6D94">
              <w:rPr>
                <w:rFonts w:ascii="GHEA Grapalat" w:hAnsi="GHEA Grapalat" w:cs="Sylfaen"/>
                <w:sz w:val="20"/>
                <w:szCs w:val="20"/>
                <w:lang w:val="hy-AM"/>
              </w:rPr>
              <w:t>Վճարողի անվանումը</w:t>
            </w:r>
            <w:r w:rsidRPr="002C6D94">
              <w:rPr>
                <w:rFonts w:ascii="GHEA Grapalat" w:hAnsi="GHEA Grapalat" w:cs="Sylfaen"/>
                <w:sz w:val="20"/>
                <w:szCs w:val="20"/>
              </w:rPr>
              <w:t>,</w:t>
            </w:r>
            <w:r w:rsidRPr="002C6D94">
              <w:rPr>
                <w:rFonts w:ascii="GHEA Grapalat" w:hAnsi="GHEA Grapalat" w:cs="Sylfaen"/>
                <w:sz w:val="20"/>
                <w:szCs w:val="20"/>
                <w:lang w:val="hy-AM"/>
              </w:rPr>
              <w:t xml:space="preserve"> կամ անուն ազգանուն </w:t>
            </w:r>
            <w:r w:rsidRPr="002C6D94">
              <w:rPr>
                <w:rFonts w:ascii="GHEA Grapalat" w:hAnsi="GHEA Grapalat" w:cs="Sylfaen"/>
                <w:sz w:val="20"/>
                <w:szCs w:val="20"/>
              </w:rPr>
              <w:t xml:space="preserve">(Ընկերություն </w:t>
            </w:r>
            <w:r w:rsidRPr="002C6D94">
              <w:rPr>
                <w:rFonts w:ascii="GHEA Grapalat" w:hAnsi="GHEA Grapalat" w:cs="Arial"/>
                <w:sz w:val="20"/>
                <w:szCs w:val="20"/>
              </w:rPr>
              <w:t>`</w:t>
            </w:r>
          </w:p>
        </w:tc>
      </w:tr>
      <w:tr w:rsidR="002C6D94" w:rsidRPr="002C6D9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5</w:t>
            </w:r>
            <w:r w:rsidRPr="002C6D94">
              <w:rPr>
                <w:rFonts w:ascii="GHEA Grapalat" w:hAnsi="GHEA Grapalat" w:cs="Sylfaen"/>
                <w:sz w:val="20"/>
                <w:szCs w:val="20"/>
              </w:rPr>
              <w:t>. Վճարողի</w:t>
            </w:r>
            <w:r w:rsidRPr="002C6D94">
              <w:rPr>
                <w:rFonts w:ascii="GHEA Grapalat" w:hAnsi="GHEA Grapalat" w:cs="Sylfaen"/>
                <w:sz w:val="20"/>
                <w:szCs w:val="20"/>
                <w:lang w:val="hy-AM"/>
              </w:rPr>
              <w:t xml:space="preserve">ն սպասարկող Ֆինանսական կազմակերպություն </w:t>
            </w:r>
            <w:r w:rsidRPr="002C6D94">
              <w:rPr>
                <w:rFonts w:ascii="GHEA Grapalat" w:hAnsi="GHEA Grapalat" w:cs="Sylfaen"/>
                <w:sz w:val="20"/>
                <w:szCs w:val="20"/>
              </w:rPr>
              <w:t>(</w:t>
            </w:r>
            <w:r w:rsidRPr="002C6D94">
              <w:rPr>
                <w:rFonts w:ascii="GHEA Grapalat" w:hAnsi="GHEA Grapalat" w:cs="Arial"/>
                <w:sz w:val="20"/>
                <w:szCs w:val="20"/>
              </w:rPr>
              <w:t xml:space="preserve"> </w:t>
            </w:r>
            <w:r w:rsidRPr="002C6D94">
              <w:rPr>
                <w:rFonts w:ascii="GHEA Grapalat" w:hAnsi="GHEA Grapalat" w:cs="Sylfaen"/>
                <w:sz w:val="20"/>
                <w:szCs w:val="20"/>
              </w:rPr>
              <w:t>բանկ)</w:t>
            </w:r>
            <w:r w:rsidRPr="002C6D94">
              <w:rPr>
                <w:rFonts w:ascii="GHEA Grapalat" w:hAnsi="GHEA Grapalat" w:cs="Arial"/>
                <w:sz w:val="20"/>
                <w:szCs w:val="20"/>
              </w:rPr>
              <w:t>`</w:t>
            </w:r>
          </w:p>
        </w:tc>
      </w:tr>
      <w:tr w:rsidR="002C6D94" w:rsidRPr="002C6D9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6</w:t>
            </w:r>
            <w:r w:rsidRPr="002C6D94">
              <w:rPr>
                <w:rFonts w:ascii="GHEA Grapalat" w:hAnsi="GHEA Grapalat" w:cs="Sylfaen"/>
                <w:sz w:val="20"/>
                <w:szCs w:val="20"/>
              </w:rPr>
              <w:t>. Վճարողի</w:t>
            </w:r>
            <w:r w:rsidRPr="002C6D94">
              <w:rPr>
                <w:rFonts w:ascii="GHEA Grapalat" w:hAnsi="GHEA Grapalat" w:cs="Sylfaen"/>
                <w:sz w:val="20"/>
                <w:szCs w:val="20"/>
                <w:lang w:val="hy-AM"/>
              </w:rPr>
              <w:t xml:space="preserve"> </w:t>
            </w:r>
            <w:r w:rsidRPr="002C6D94">
              <w:rPr>
                <w:rFonts w:ascii="GHEA Grapalat" w:hAnsi="GHEA Grapalat" w:cs="Sylfaen"/>
                <w:sz w:val="20"/>
                <w:szCs w:val="20"/>
              </w:rPr>
              <w:t>հաշվի</w:t>
            </w:r>
            <w:r w:rsidRPr="002C6D94">
              <w:rPr>
                <w:rFonts w:ascii="GHEA Grapalat" w:hAnsi="GHEA Grapalat" w:cs="Arial"/>
                <w:sz w:val="20"/>
                <w:szCs w:val="20"/>
              </w:rPr>
              <w:t xml:space="preserve"> </w:t>
            </w:r>
            <w:r w:rsidRPr="002C6D94">
              <w:rPr>
                <w:rFonts w:ascii="GHEA Grapalat" w:hAnsi="GHEA Grapalat" w:cs="Sylfaen"/>
                <w:sz w:val="20"/>
                <w:szCs w:val="20"/>
              </w:rPr>
              <w:t>համարը</w:t>
            </w:r>
            <w:r w:rsidRPr="002C6D94">
              <w:rPr>
                <w:rFonts w:ascii="GHEA Grapalat" w:hAnsi="GHEA Grapalat" w:cs="Arial"/>
                <w:sz w:val="20"/>
                <w:szCs w:val="20"/>
              </w:rPr>
              <w:t>`</w:t>
            </w:r>
          </w:p>
        </w:tc>
      </w:tr>
      <w:tr w:rsidR="002C6D94" w:rsidRPr="002C6D9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7</w:t>
            </w:r>
            <w:r w:rsidRPr="002C6D94">
              <w:rPr>
                <w:rFonts w:ascii="GHEA Grapalat" w:hAnsi="GHEA Grapalat" w:cs="Sylfaen"/>
                <w:sz w:val="20"/>
                <w:szCs w:val="20"/>
              </w:rPr>
              <w:t>. Վճարողի</w:t>
            </w:r>
            <w:r w:rsidRPr="002C6D94">
              <w:rPr>
                <w:rFonts w:ascii="GHEA Grapalat" w:hAnsi="GHEA Grapalat" w:cs="Arial"/>
                <w:sz w:val="20"/>
                <w:szCs w:val="20"/>
              </w:rPr>
              <w:t xml:space="preserve"> </w:t>
            </w:r>
            <w:r w:rsidRPr="002C6D94">
              <w:rPr>
                <w:rFonts w:ascii="GHEA Grapalat" w:hAnsi="GHEA Grapalat" w:cs="Sylfaen"/>
                <w:sz w:val="20"/>
                <w:szCs w:val="20"/>
              </w:rPr>
              <w:t>ՀՎՀՀ</w:t>
            </w:r>
            <w:r w:rsidRPr="002C6D94">
              <w:rPr>
                <w:rFonts w:ascii="GHEA Grapalat" w:hAnsi="GHEA Grapalat" w:cs="Arial"/>
                <w:sz w:val="20"/>
                <w:szCs w:val="20"/>
              </w:rPr>
              <w:t>`</w:t>
            </w:r>
          </w:p>
        </w:tc>
      </w:tr>
      <w:tr w:rsidR="002C6D94" w:rsidRPr="002C6D9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8</w:t>
            </w:r>
            <w:r w:rsidRPr="002C6D94">
              <w:rPr>
                <w:rFonts w:ascii="GHEA Grapalat" w:hAnsi="GHEA Grapalat" w:cs="Sylfaen"/>
                <w:sz w:val="20"/>
                <w:szCs w:val="20"/>
              </w:rPr>
              <w:t>. Վճարողի</w:t>
            </w:r>
            <w:r w:rsidRPr="002C6D94">
              <w:rPr>
                <w:rFonts w:ascii="GHEA Grapalat" w:hAnsi="GHEA Grapalat" w:cs="Arial"/>
                <w:sz w:val="20"/>
                <w:szCs w:val="20"/>
              </w:rPr>
              <w:t xml:space="preserve"> </w:t>
            </w:r>
            <w:r w:rsidRPr="002C6D94">
              <w:rPr>
                <w:rFonts w:ascii="GHEA Grapalat" w:hAnsi="GHEA Grapalat" w:cs="Sylfaen"/>
                <w:sz w:val="20"/>
                <w:szCs w:val="20"/>
              </w:rPr>
              <w:t>ՀԾՀ</w:t>
            </w:r>
            <w:r w:rsidRPr="002C6D94">
              <w:rPr>
                <w:rFonts w:ascii="GHEA Grapalat" w:hAnsi="GHEA Grapalat" w:cs="Arial"/>
                <w:sz w:val="20"/>
                <w:szCs w:val="20"/>
              </w:rPr>
              <w:t>`</w:t>
            </w:r>
          </w:p>
        </w:tc>
      </w:tr>
      <w:tr w:rsidR="002C6D94" w:rsidRPr="002C6D9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8286E7B"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9</w:t>
            </w:r>
            <w:r w:rsidRPr="002C6D94">
              <w:rPr>
                <w:rFonts w:ascii="GHEA Grapalat" w:hAnsi="GHEA Grapalat" w:cs="Sylfaen"/>
                <w:sz w:val="20"/>
                <w:szCs w:val="20"/>
              </w:rPr>
              <w:t>. Շահառու</w:t>
            </w:r>
            <w:r w:rsidRPr="002C6D94">
              <w:rPr>
                <w:rFonts w:ascii="GHEA Grapalat" w:hAnsi="GHEA Grapalat" w:cs="Sylfaen"/>
                <w:sz w:val="20"/>
                <w:szCs w:val="20"/>
                <w:lang w:val="hy-AM"/>
              </w:rPr>
              <w:t>ի  անվանումը</w:t>
            </w:r>
            <w:r w:rsidRPr="002C6D94">
              <w:rPr>
                <w:rFonts w:ascii="GHEA Grapalat" w:hAnsi="GHEA Grapalat" w:cs="Sylfaen"/>
                <w:sz w:val="20"/>
                <w:szCs w:val="20"/>
              </w:rPr>
              <w:t>,</w:t>
            </w:r>
            <w:r w:rsidRPr="002C6D94">
              <w:rPr>
                <w:rFonts w:ascii="GHEA Grapalat" w:hAnsi="GHEA Grapalat" w:cs="Sylfaen"/>
                <w:sz w:val="20"/>
                <w:szCs w:val="20"/>
                <w:lang w:val="hy-AM"/>
              </w:rPr>
              <w:t xml:space="preserve"> կամ անուն ազգանուն </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8606C7" w:rsidRPr="002C6D94">
              <w:rPr>
                <w:rFonts w:ascii="GHEA Grapalat" w:hAnsi="GHEA Grapalat"/>
                <w:iCs/>
                <w:lang w:val="af-ZA"/>
              </w:rPr>
              <w:t xml:space="preserve"> </w:t>
            </w:r>
            <w:r w:rsidR="00BB69C7" w:rsidRPr="002C6D94">
              <w:rPr>
                <w:rFonts w:ascii="GHEA Grapalat" w:hAnsi="GHEA Grapalat" w:cs="Sylfaen"/>
                <w:sz w:val="20"/>
                <w:szCs w:val="20"/>
                <w:lang w:val="hy-AM"/>
              </w:rPr>
              <w:t xml:space="preserve"> </w:t>
            </w:r>
            <w:r w:rsidR="00040653" w:rsidRPr="002C6D94">
              <w:rPr>
                <w:rFonts w:ascii="GHEA Grapalat" w:hAnsi="GHEA Grapalat" w:cs="Sylfaen"/>
                <w:sz w:val="20"/>
                <w:szCs w:val="20"/>
                <w:lang w:val="hy-AM"/>
              </w:rPr>
              <w:t xml:space="preserve"> </w:t>
            </w:r>
            <w:r w:rsidR="00F95C04" w:rsidRPr="002C6D94">
              <w:rPr>
                <w:rFonts w:ascii="GHEA Grapalat" w:hAnsi="GHEA Grapalat" w:cs="Sylfaen"/>
                <w:sz w:val="20"/>
                <w:szCs w:val="20"/>
                <w:lang w:val="hy-AM"/>
              </w:rPr>
              <w:t xml:space="preserve"> «Մեծամոր քաղաքի Նոր Արտագերս գյուղի մանկապարտեզ» ՀՈԱԿ</w:t>
            </w:r>
          </w:p>
        </w:tc>
      </w:tr>
      <w:tr w:rsidR="002C6D94" w:rsidRPr="002C6D9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2C6D94" w:rsidRDefault="00334B2F" w:rsidP="002C6D94">
            <w:pPr>
              <w:rPr>
                <w:rFonts w:ascii="GHEA Grapalat" w:hAnsi="GHEA Grapalat" w:cs="Sylfaen"/>
                <w:sz w:val="20"/>
                <w:szCs w:val="20"/>
                <w:lang w:val="ru-RU"/>
              </w:rPr>
            </w:pPr>
            <w:r w:rsidRPr="002C6D94">
              <w:rPr>
                <w:rFonts w:ascii="GHEA Grapalat" w:hAnsi="GHEA Grapalat" w:cs="Sylfaen"/>
                <w:sz w:val="20"/>
                <w:szCs w:val="20"/>
                <w:lang w:val="ru-RU"/>
              </w:rPr>
              <w:t xml:space="preserve">10. </w:t>
            </w:r>
            <w:r w:rsidRPr="002C6D94">
              <w:rPr>
                <w:rFonts w:ascii="GHEA Grapalat" w:hAnsi="GHEA Grapalat" w:cs="Sylfaen"/>
                <w:sz w:val="20"/>
                <w:szCs w:val="20"/>
              </w:rPr>
              <w:t xml:space="preserve"> Շահառուի</w:t>
            </w:r>
            <w:r w:rsidRPr="002C6D94">
              <w:rPr>
                <w:rFonts w:ascii="GHEA Grapalat" w:hAnsi="GHEA Grapalat" w:cs="Arial"/>
                <w:sz w:val="20"/>
                <w:szCs w:val="20"/>
              </w:rPr>
              <w:t xml:space="preserve"> </w:t>
            </w:r>
            <w:r w:rsidRPr="002C6D94">
              <w:rPr>
                <w:rFonts w:ascii="GHEA Grapalat" w:hAnsi="GHEA Grapalat" w:cs="Sylfaen"/>
                <w:sz w:val="20"/>
                <w:szCs w:val="20"/>
              </w:rPr>
              <w:t xml:space="preserve"> ՀԾՀ</w:t>
            </w:r>
            <w:r w:rsidRPr="002C6D94">
              <w:rPr>
                <w:rFonts w:ascii="GHEA Grapalat" w:hAnsi="GHEA Grapalat" w:cs="Sylfaen"/>
                <w:sz w:val="20"/>
                <w:szCs w:val="20"/>
                <w:lang w:val="ru-RU"/>
              </w:rPr>
              <w:t xml:space="preserve"> (</w:t>
            </w:r>
            <w:r w:rsidRPr="002C6D94">
              <w:rPr>
                <w:rFonts w:ascii="GHEA Grapalat" w:hAnsi="GHEA Grapalat" w:cs="Sylfaen"/>
                <w:sz w:val="20"/>
                <w:szCs w:val="20"/>
                <w:lang w:val="hy-AM"/>
              </w:rPr>
              <w:t>չի լրացվում</w:t>
            </w:r>
            <w:r w:rsidRPr="002C6D94">
              <w:rPr>
                <w:rFonts w:ascii="GHEA Grapalat" w:hAnsi="GHEA Grapalat" w:cs="Sylfaen"/>
                <w:sz w:val="20"/>
                <w:szCs w:val="20"/>
                <w:lang w:val="ru-RU"/>
              </w:rPr>
              <w:t>)</w:t>
            </w:r>
          </w:p>
        </w:tc>
      </w:tr>
      <w:tr w:rsidR="002C6D94" w:rsidRPr="002C6D9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4504E5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lang w:val="hy-AM"/>
              </w:rPr>
              <w:t>11</w:t>
            </w:r>
            <w:r w:rsidRPr="002C6D94">
              <w:rPr>
                <w:rFonts w:ascii="GHEA Grapalat" w:hAnsi="GHEA Grapalat" w:cs="Sylfaen"/>
                <w:sz w:val="20"/>
                <w:szCs w:val="20"/>
              </w:rPr>
              <w:t>. Շահառուի</w:t>
            </w:r>
            <w:r w:rsidRPr="002C6D94">
              <w:rPr>
                <w:rFonts w:ascii="GHEA Grapalat" w:hAnsi="GHEA Grapalat" w:cs="Arial"/>
                <w:sz w:val="20"/>
                <w:szCs w:val="20"/>
              </w:rPr>
              <w:t xml:space="preserve"> </w:t>
            </w:r>
            <w:r w:rsidRPr="002C6D94">
              <w:rPr>
                <w:rFonts w:ascii="GHEA Grapalat" w:hAnsi="GHEA Grapalat" w:cs="Sylfaen"/>
                <w:sz w:val="20"/>
                <w:szCs w:val="20"/>
              </w:rPr>
              <w:t>ՀՎՀՀ</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F95C04" w:rsidRPr="002C6D94">
              <w:rPr>
                <w:rFonts w:ascii="GHEA Grapalat" w:hAnsi="GHEA Grapalat" w:cs="Sylfaen"/>
                <w:iCs/>
                <w:lang w:val="es-ES"/>
              </w:rPr>
              <w:t>04437527</w:t>
            </w:r>
          </w:p>
        </w:tc>
      </w:tr>
      <w:tr w:rsidR="002C6D94" w:rsidRPr="002C6D9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4EB8B94"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2</w:t>
            </w:r>
            <w:r w:rsidRPr="002C6D94">
              <w:rPr>
                <w:rFonts w:ascii="GHEA Grapalat" w:hAnsi="GHEA Grapalat" w:cs="Sylfaen"/>
                <w:sz w:val="20"/>
                <w:szCs w:val="20"/>
              </w:rPr>
              <w:t>.Շահառուի</w:t>
            </w:r>
            <w:r w:rsidRPr="002C6D94">
              <w:rPr>
                <w:rFonts w:ascii="GHEA Grapalat" w:hAnsi="GHEA Grapalat" w:cs="Sylfaen"/>
                <w:sz w:val="20"/>
                <w:szCs w:val="20"/>
                <w:lang w:val="hy-AM"/>
              </w:rPr>
              <w:t>ն</w:t>
            </w:r>
            <w:r w:rsidRPr="002C6D94">
              <w:rPr>
                <w:rFonts w:ascii="GHEA Grapalat" w:hAnsi="GHEA Grapalat" w:cs="Arial"/>
                <w:sz w:val="20"/>
                <w:szCs w:val="20"/>
              </w:rPr>
              <w:t xml:space="preserve"> </w:t>
            </w:r>
            <w:r w:rsidRPr="002C6D94">
              <w:rPr>
                <w:rFonts w:ascii="GHEA Grapalat" w:hAnsi="GHEA Grapalat" w:cs="Sylfaen"/>
                <w:sz w:val="20"/>
                <w:szCs w:val="20"/>
                <w:lang w:val="hy-AM"/>
              </w:rPr>
              <w:t xml:space="preserve"> սպասարկող Ֆինանսական կազմակերպություն</w:t>
            </w:r>
            <w:r w:rsidRPr="002C6D94">
              <w:rPr>
                <w:rFonts w:ascii="GHEA Grapalat" w:hAnsi="GHEA Grapalat" w:cs="Sylfaen"/>
                <w:sz w:val="20"/>
                <w:szCs w:val="20"/>
              </w:rPr>
              <w:t xml:space="preserve"> (բանկ)</w:t>
            </w:r>
            <w:r w:rsidRPr="002C6D94">
              <w:rPr>
                <w:rFonts w:ascii="GHEA Grapalat" w:hAnsi="GHEA Grapalat" w:cs="Arial"/>
                <w:sz w:val="20"/>
                <w:szCs w:val="20"/>
              </w:rPr>
              <w:t>`</w:t>
            </w:r>
            <w:r w:rsidR="008606C7" w:rsidRPr="002C6D94">
              <w:rPr>
                <w:rFonts w:ascii="GHEA Grapalat" w:hAnsi="GHEA Grapalat" w:cs="Arial"/>
                <w:sz w:val="20"/>
                <w:szCs w:val="20"/>
              </w:rPr>
              <w:t xml:space="preserve"> </w:t>
            </w:r>
            <w:r w:rsidR="008606C7" w:rsidRPr="002C6D94">
              <w:rPr>
                <w:rFonts w:ascii="GHEA Grapalat" w:hAnsi="GHEA Grapalat"/>
                <w:iCs/>
                <w:lang w:val="af-ZA"/>
              </w:rPr>
              <w:t xml:space="preserve"> </w:t>
            </w:r>
            <w:r w:rsidR="00F95C04" w:rsidRPr="002C6D94">
              <w:rPr>
                <w:rFonts w:ascii="GHEA Grapalat" w:hAnsi="GHEA Grapalat"/>
                <w:iCs/>
                <w:lang w:val="af-ZA"/>
              </w:rPr>
              <w:t xml:space="preserve"> «ԱԿԲԱ ԲԱՆԿ» ԲԲԸ</w:t>
            </w:r>
          </w:p>
        </w:tc>
      </w:tr>
      <w:tr w:rsidR="002C6D94" w:rsidRPr="002C6D9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811D143"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3</w:t>
            </w:r>
            <w:r w:rsidRPr="002C6D94">
              <w:rPr>
                <w:rFonts w:ascii="GHEA Grapalat" w:hAnsi="GHEA Grapalat" w:cs="Sylfaen"/>
                <w:sz w:val="20"/>
                <w:szCs w:val="20"/>
              </w:rPr>
              <w:t>.Շահառուի</w:t>
            </w:r>
            <w:r w:rsidRPr="002C6D94">
              <w:rPr>
                <w:rFonts w:ascii="GHEA Grapalat" w:hAnsi="GHEA Grapalat" w:cs="Arial"/>
                <w:sz w:val="20"/>
                <w:szCs w:val="20"/>
              </w:rPr>
              <w:t xml:space="preserve"> </w:t>
            </w:r>
            <w:r w:rsidRPr="002C6D94">
              <w:rPr>
                <w:rFonts w:ascii="GHEA Grapalat" w:hAnsi="GHEA Grapalat" w:cs="Sylfaen"/>
                <w:sz w:val="20"/>
                <w:szCs w:val="20"/>
              </w:rPr>
              <w:t>հաշվի</w:t>
            </w:r>
            <w:r w:rsidRPr="002C6D94">
              <w:rPr>
                <w:rFonts w:ascii="GHEA Grapalat" w:hAnsi="GHEA Grapalat" w:cs="Arial"/>
                <w:sz w:val="20"/>
                <w:szCs w:val="20"/>
              </w:rPr>
              <w:t xml:space="preserve"> </w:t>
            </w:r>
            <w:r w:rsidRPr="002C6D94">
              <w:rPr>
                <w:rFonts w:ascii="GHEA Grapalat" w:hAnsi="GHEA Grapalat" w:cs="Sylfaen"/>
                <w:sz w:val="20"/>
                <w:szCs w:val="20"/>
              </w:rPr>
              <w:t>համարը</w:t>
            </w:r>
            <w:r w:rsidRPr="002C6D94">
              <w:rPr>
                <w:rFonts w:ascii="GHEA Grapalat" w:hAnsi="GHEA Grapalat" w:cs="Arial"/>
                <w:sz w:val="20"/>
                <w:szCs w:val="20"/>
              </w:rPr>
              <w:t xml:space="preserve"> (</w:t>
            </w:r>
            <w:r w:rsidRPr="002C6D94">
              <w:rPr>
                <w:rFonts w:ascii="GHEA Grapalat" w:hAnsi="GHEA Grapalat" w:cs="Sylfaen"/>
                <w:sz w:val="20"/>
                <w:szCs w:val="20"/>
              </w:rPr>
              <w:t>հշ</w:t>
            </w:r>
            <w:r w:rsidRPr="002C6D94">
              <w:rPr>
                <w:rFonts w:ascii="GHEA Grapalat" w:hAnsi="GHEA Grapalat" w:cs="Arial"/>
                <w:sz w:val="20"/>
                <w:szCs w:val="20"/>
              </w:rPr>
              <w:t>.N)</w:t>
            </w:r>
            <w:r w:rsidR="008606C7" w:rsidRPr="002C6D94">
              <w:rPr>
                <w:rFonts w:ascii="GHEA Grapalat" w:hAnsi="GHEA Grapalat" w:cs="Arial"/>
                <w:sz w:val="20"/>
                <w:szCs w:val="20"/>
              </w:rPr>
              <w:t xml:space="preserve"> </w:t>
            </w:r>
            <w:r w:rsidR="008606C7" w:rsidRPr="002C6D94">
              <w:rPr>
                <w:rStyle w:val="af5"/>
                <w:rFonts w:ascii="GHEA Grapalat" w:hAnsi="GHEA Grapalat"/>
                <w:b w:val="0"/>
                <w:bCs w:val="0"/>
                <w:sz w:val="20"/>
                <w:szCs w:val="20"/>
                <w:lang w:val="hy-AM"/>
              </w:rPr>
              <w:t xml:space="preserve"> </w:t>
            </w:r>
            <w:r w:rsidR="00F95C04" w:rsidRPr="002C6D94">
              <w:rPr>
                <w:rStyle w:val="af5"/>
                <w:rFonts w:ascii="GHEA Grapalat" w:hAnsi="GHEA Grapalat"/>
                <w:b w:val="0"/>
                <w:bCs w:val="0"/>
                <w:sz w:val="20"/>
                <w:szCs w:val="20"/>
                <w:lang w:val="hy-AM"/>
              </w:rPr>
              <w:t>220035140346000</w:t>
            </w:r>
          </w:p>
        </w:tc>
      </w:tr>
      <w:tr w:rsidR="002C6D94" w:rsidRPr="002C6D9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4</w:t>
            </w:r>
            <w:r w:rsidRPr="002C6D94">
              <w:rPr>
                <w:rFonts w:ascii="GHEA Grapalat" w:hAnsi="GHEA Grapalat" w:cs="Sylfaen"/>
                <w:sz w:val="20"/>
                <w:szCs w:val="20"/>
              </w:rPr>
              <w:t>.Գումարը</w:t>
            </w:r>
            <w:r w:rsidRPr="002C6D94">
              <w:rPr>
                <w:rFonts w:ascii="GHEA Grapalat" w:hAnsi="GHEA Grapalat" w:cs="Arial"/>
                <w:sz w:val="20"/>
                <w:szCs w:val="20"/>
              </w:rPr>
              <w:t xml:space="preserve"> </w:t>
            </w:r>
            <w:r w:rsidRPr="002C6D94">
              <w:rPr>
                <w:rFonts w:ascii="GHEA Grapalat" w:hAnsi="GHEA Grapalat" w:cs="Arial"/>
                <w:sz w:val="20"/>
                <w:szCs w:val="20"/>
                <w:lang w:val="ru-RU"/>
              </w:rPr>
              <w:t>(</w:t>
            </w:r>
            <w:r w:rsidRPr="002C6D94">
              <w:rPr>
                <w:rFonts w:ascii="GHEA Grapalat" w:hAnsi="GHEA Grapalat" w:cs="Sylfaen"/>
                <w:sz w:val="20"/>
                <w:szCs w:val="20"/>
              </w:rPr>
              <w:t>թվերով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Sylfaen"/>
                <w:sz w:val="20"/>
                <w:szCs w:val="20"/>
                <w:lang w:val="ru-RU"/>
              </w:rPr>
              <w:t>)</w:t>
            </w:r>
            <w:r w:rsidRPr="002C6D94">
              <w:rPr>
                <w:rFonts w:ascii="GHEA Grapalat" w:hAnsi="GHEA Grapalat" w:cs="Arial"/>
                <w:sz w:val="20"/>
                <w:szCs w:val="20"/>
              </w:rPr>
              <w:t>`</w:t>
            </w:r>
          </w:p>
        </w:tc>
      </w:tr>
      <w:tr w:rsidR="002C6D94" w:rsidRPr="002C6D9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rPr>
              <w:t xml:space="preserve">15. </w:t>
            </w:r>
            <w:r w:rsidRPr="002C6D94">
              <w:rPr>
                <w:rFonts w:ascii="GHEA Grapalat" w:hAnsi="GHEA Grapalat" w:cs="Sylfaen"/>
                <w:sz w:val="20"/>
                <w:szCs w:val="20"/>
                <w:lang w:val="hy-AM"/>
              </w:rPr>
              <w:t xml:space="preserve">Ակցեպտավորված գումարը՝ </w:t>
            </w:r>
            <w:r w:rsidRPr="002C6D94">
              <w:rPr>
                <w:rFonts w:ascii="GHEA Grapalat" w:hAnsi="GHEA Grapalat" w:cs="Sylfaen"/>
                <w:sz w:val="20"/>
                <w:szCs w:val="20"/>
              </w:rPr>
              <w:t xml:space="preserve"> (թվերով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Sylfaen"/>
                <w:sz w:val="20"/>
                <w:szCs w:val="20"/>
                <w:lang w:val="hy-AM"/>
              </w:rPr>
              <w:t xml:space="preserve">  </w:t>
            </w:r>
            <w:r w:rsidRPr="002C6D94">
              <w:rPr>
                <w:rFonts w:ascii="GHEA Grapalat" w:hAnsi="GHEA Grapalat" w:cs="Sylfaen"/>
                <w:sz w:val="20"/>
                <w:szCs w:val="20"/>
              </w:rPr>
              <w:t>(</w:t>
            </w:r>
            <w:r w:rsidRPr="002C6D94">
              <w:rPr>
                <w:rFonts w:ascii="GHEA Grapalat" w:hAnsi="GHEA Grapalat" w:cs="Sylfaen"/>
                <w:sz w:val="20"/>
                <w:szCs w:val="20"/>
                <w:lang w:val="hy-AM"/>
              </w:rPr>
              <w:t>նախատեսված է նշված գումարի մասնակի ակցեպտի համար, որը չի կիրառվում</w:t>
            </w:r>
            <w:r w:rsidRPr="002C6D94">
              <w:rPr>
                <w:rFonts w:ascii="GHEA Grapalat" w:hAnsi="GHEA Grapalat" w:cs="Sylfaen"/>
                <w:sz w:val="20"/>
                <w:szCs w:val="20"/>
              </w:rPr>
              <w:t>)</w:t>
            </w:r>
          </w:p>
        </w:tc>
      </w:tr>
      <w:tr w:rsidR="002C6D94" w:rsidRPr="002C6D9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ru-RU"/>
              </w:rPr>
              <w:t>6</w:t>
            </w:r>
            <w:r w:rsidRPr="002C6D94">
              <w:rPr>
                <w:rFonts w:ascii="GHEA Grapalat" w:hAnsi="GHEA Grapalat" w:cs="Sylfaen"/>
                <w:sz w:val="20"/>
                <w:szCs w:val="20"/>
              </w:rPr>
              <w:t>.Արժույթը</w:t>
            </w:r>
            <w:r w:rsidRPr="002C6D94">
              <w:rPr>
                <w:rFonts w:ascii="GHEA Grapalat" w:hAnsi="GHEA Grapalat" w:cs="Arial"/>
                <w:sz w:val="20"/>
                <w:szCs w:val="20"/>
              </w:rPr>
              <w:t xml:space="preserve"> (</w:t>
            </w:r>
            <w:r w:rsidRPr="002C6D94">
              <w:rPr>
                <w:rFonts w:ascii="GHEA Grapalat" w:hAnsi="GHEA Grapalat" w:cs="Sylfaen"/>
                <w:sz w:val="20"/>
                <w:szCs w:val="20"/>
              </w:rPr>
              <w:t>բառերով</w:t>
            </w:r>
            <w:r w:rsidRPr="002C6D94">
              <w:rPr>
                <w:rFonts w:ascii="GHEA Grapalat" w:hAnsi="GHEA Grapalat" w:cs="Arial"/>
                <w:sz w:val="20"/>
                <w:szCs w:val="20"/>
              </w:rPr>
              <w:t xml:space="preserve"> </w:t>
            </w:r>
            <w:r w:rsidRPr="002C6D94">
              <w:rPr>
                <w:rFonts w:ascii="GHEA Grapalat" w:hAnsi="GHEA Grapalat" w:cs="Sylfaen"/>
                <w:sz w:val="20"/>
                <w:szCs w:val="20"/>
              </w:rPr>
              <w:t>և</w:t>
            </w:r>
            <w:r w:rsidRPr="002C6D94">
              <w:rPr>
                <w:rFonts w:ascii="GHEA Grapalat" w:hAnsi="GHEA Grapalat" w:cs="Arial"/>
                <w:sz w:val="20"/>
                <w:szCs w:val="20"/>
              </w:rPr>
              <w:t xml:space="preserve"> </w:t>
            </w:r>
            <w:r w:rsidRPr="002C6D94">
              <w:rPr>
                <w:rFonts w:ascii="GHEA Grapalat" w:hAnsi="GHEA Grapalat" w:cs="Sylfaen"/>
                <w:sz w:val="20"/>
                <w:szCs w:val="20"/>
              </w:rPr>
              <w:t>կոդով</w:t>
            </w:r>
            <w:r w:rsidRPr="002C6D94">
              <w:rPr>
                <w:rFonts w:ascii="GHEA Grapalat" w:hAnsi="GHEA Grapalat" w:cs="Arial"/>
                <w:sz w:val="20"/>
                <w:szCs w:val="20"/>
              </w:rPr>
              <w:t>)`</w:t>
            </w:r>
          </w:p>
        </w:tc>
      </w:tr>
      <w:tr w:rsidR="002C6D94" w:rsidRPr="002C6D9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C6D94" w:rsidRDefault="00334B2F" w:rsidP="002C6D94">
            <w:pPr>
              <w:rPr>
                <w:rFonts w:ascii="GHEA Grapalat" w:hAnsi="GHEA Grapalat" w:cs="Arial"/>
                <w:sz w:val="20"/>
                <w:szCs w:val="20"/>
                <w:lang w:val="hy-AM"/>
              </w:rPr>
            </w:pPr>
            <w:r w:rsidRPr="002C6D94">
              <w:rPr>
                <w:rFonts w:ascii="GHEA Grapalat" w:hAnsi="GHEA Grapalat" w:cs="Sylfaen"/>
                <w:sz w:val="20"/>
                <w:szCs w:val="20"/>
              </w:rPr>
              <w:t>1</w:t>
            </w:r>
            <w:r w:rsidRPr="002C6D94">
              <w:rPr>
                <w:rFonts w:ascii="GHEA Grapalat" w:hAnsi="GHEA Grapalat" w:cs="Sylfaen"/>
                <w:sz w:val="20"/>
                <w:szCs w:val="20"/>
                <w:lang w:val="hy-AM"/>
              </w:rPr>
              <w:t>7</w:t>
            </w:r>
            <w:r w:rsidRPr="002C6D94">
              <w:rPr>
                <w:rFonts w:ascii="GHEA Grapalat" w:hAnsi="GHEA Grapalat" w:cs="Sylfaen"/>
                <w:sz w:val="20"/>
                <w:szCs w:val="20"/>
              </w:rPr>
              <w:t>.Գործարքի</w:t>
            </w:r>
            <w:r w:rsidRPr="002C6D94">
              <w:rPr>
                <w:rFonts w:ascii="GHEA Grapalat" w:hAnsi="GHEA Grapalat" w:cs="Arial"/>
                <w:sz w:val="20"/>
                <w:szCs w:val="20"/>
              </w:rPr>
              <w:t xml:space="preserve"> (</w:t>
            </w:r>
            <w:r w:rsidRPr="002C6D94">
              <w:rPr>
                <w:rFonts w:ascii="GHEA Grapalat" w:hAnsi="GHEA Grapalat" w:cs="Sylfaen"/>
                <w:sz w:val="20"/>
                <w:szCs w:val="20"/>
              </w:rPr>
              <w:t>վճարման</w:t>
            </w:r>
            <w:r w:rsidRPr="002C6D94">
              <w:rPr>
                <w:rFonts w:ascii="GHEA Grapalat" w:hAnsi="GHEA Grapalat" w:cs="Arial"/>
                <w:sz w:val="20"/>
                <w:szCs w:val="20"/>
              </w:rPr>
              <w:t xml:space="preserve">) </w:t>
            </w:r>
            <w:r w:rsidRPr="002C6D94">
              <w:rPr>
                <w:rFonts w:ascii="GHEA Grapalat" w:hAnsi="GHEA Grapalat" w:cs="Sylfaen"/>
                <w:sz w:val="20"/>
                <w:szCs w:val="20"/>
              </w:rPr>
              <w:t>նպատակը</w:t>
            </w:r>
            <w:r w:rsidRPr="002C6D94">
              <w:rPr>
                <w:rFonts w:ascii="GHEA Grapalat" w:hAnsi="GHEA Grapalat" w:cs="Arial"/>
                <w:sz w:val="20"/>
                <w:szCs w:val="20"/>
              </w:rPr>
              <w:t>`</w:t>
            </w:r>
            <w:r w:rsidRPr="002C6D94">
              <w:rPr>
                <w:rFonts w:ascii="GHEA Grapalat" w:hAnsi="GHEA Grapalat" w:cs="Arial"/>
                <w:sz w:val="20"/>
                <w:szCs w:val="20"/>
                <w:lang w:val="hy-AM"/>
              </w:rPr>
              <w:t xml:space="preserve">  </w:t>
            </w:r>
            <w:r w:rsidRPr="002C6D94">
              <w:rPr>
                <w:rFonts w:ascii="GHEA Grapalat" w:hAnsi="GHEA Grapalat" w:cs="Sylfaen"/>
                <w:bCs/>
                <w:i/>
                <w:sz w:val="20"/>
                <w:szCs w:val="20"/>
              </w:rPr>
              <w:t>(</w:t>
            </w:r>
            <w:r w:rsidR="00D7538E" w:rsidRPr="002C6D94">
              <w:rPr>
                <w:rFonts w:ascii="GHEA Grapalat" w:hAnsi="GHEA Grapalat" w:cs="Sylfaen"/>
                <w:bCs/>
                <w:i/>
                <w:sz w:val="20"/>
                <w:szCs w:val="20"/>
                <w:lang w:val="hy-AM"/>
              </w:rPr>
              <w:t>պայմանագրի կատարման</w:t>
            </w:r>
            <w:r w:rsidRPr="002C6D94">
              <w:rPr>
                <w:rFonts w:ascii="GHEA Grapalat" w:hAnsi="GHEA Grapalat" w:cs="Sylfaen"/>
                <w:bCs/>
                <w:i/>
                <w:sz w:val="20"/>
                <w:szCs w:val="20"/>
              </w:rPr>
              <w:t xml:space="preserve"> ապահովմ</w:t>
            </w:r>
            <w:r w:rsidRPr="002C6D94">
              <w:rPr>
                <w:rFonts w:ascii="GHEA Grapalat" w:hAnsi="GHEA Grapalat" w:cs="Sylfaen"/>
                <w:bCs/>
                <w:i/>
                <w:sz w:val="20"/>
                <w:szCs w:val="20"/>
                <w:lang w:val="hy-AM"/>
              </w:rPr>
              <w:t>ան համար</w:t>
            </w:r>
            <w:r w:rsidRPr="002C6D94">
              <w:rPr>
                <w:rFonts w:ascii="GHEA Grapalat" w:hAnsi="GHEA Grapalat" w:cs="Sylfaen"/>
                <w:bCs/>
                <w:i/>
                <w:sz w:val="20"/>
                <w:szCs w:val="20"/>
              </w:rPr>
              <w:t>)</w:t>
            </w:r>
          </w:p>
        </w:tc>
      </w:tr>
      <w:tr w:rsidR="002C6D94" w:rsidRPr="002C6D9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C6D94" w:rsidRDefault="00334B2F" w:rsidP="002C6D94">
            <w:pPr>
              <w:rPr>
                <w:rFonts w:ascii="GHEA Grapalat" w:hAnsi="GHEA Grapalat" w:cs="Arial"/>
                <w:sz w:val="20"/>
                <w:szCs w:val="20"/>
              </w:rPr>
            </w:pPr>
            <w:r w:rsidRPr="002C6D94">
              <w:rPr>
                <w:rFonts w:ascii="GHEA Grapalat" w:hAnsi="GHEA Grapalat" w:cs="Sylfaen"/>
                <w:sz w:val="20"/>
                <w:szCs w:val="20"/>
              </w:rPr>
              <w:t>1</w:t>
            </w:r>
            <w:r w:rsidRPr="002C6D94">
              <w:rPr>
                <w:rFonts w:ascii="GHEA Grapalat" w:hAnsi="GHEA Grapalat" w:cs="Sylfaen"/>
                <w:sz w:val="20"/>
                <w:szCs w:val="20"/>
                <w:lang w:val="hy-AM"/>
              </w:rPr>
              <w:t>8</w:t>
            </w:r>
            <w:r w:rsidRPr="002C6D94">
              <w:rPr>
                <w:rFonts w:ascii="GHEA Grapalat" w:hAnsi="GHEA Grapalat" w:cs="Sylfaen"/>
                <w:sz w:val="20"/>
                <w:szCs w:val="20"/>
              </w:rPr>
              <w:t xml:space="preserve">. </w:t>
            </w:r>
            <w:r w:rsidRPr="002C6D94">
              <w:rPr>
                <w:rFonts w:ascii="GHEA Grapalat" w:hAnsi="GHEA Grapalat" w:cs="Sylfaen"/>
                <w:sz w:val="20"/>
                <w:szCs w:val="20"/>
                <w:lang w:val="hy-AM"/>
              </w:rPr>
              <w:t xml:space="preserve">Վճարման կատարման հիմքերը՝ </w:t>
            </w:r>
            <w:r w:rsidRPr="002C6D94">
              <w:rPr>
                <w:rFonts w:ascii="GHEA Grapalat" w:hAnsi="GHEA Grapalat" w:cs="Sylfaen"/>
                <w:sz w:val="20"/>
                <w:szCs w:val="20"/>
              </w:rPr>
              <w:t>(</w:t>
            </w:r>
            <w:r w:rsidRPr="002C6D94">
              <w:rPr>
                <w:rFonts w:ascii="GHEA Grapalat" w:hAnsi="GHEA Grapalat" w:cs="Sylfaen"/>
                <w:sz w:val="20"/>
                <w:szCs w:val="20"/>
                <w:lang w:val="hy-AM"/>
              </w:rPr>
              <w:t>Փաստաթղթերի</w:t>
            </w:r>
            <w:r w:rsidRPr="002C6D94">
              <w:rPr>
                <w:rFonts w:ascii="GHEA Grapalat" w:hAnsi="GHEA Grapalat" w:cs="Arial"/>
                <w:sz w:val="20"/>
                <w:szCs w:val="20"/>
                <w:lang w:val="hy-AM"/>
              </w:rPr>
              <w:t xml:space="preserve"> անվանումը</w:t>
            </w:r>
            <w:r w:rsidRPr="002C6D94">
              <w:rPr>
                <w:rFonts w:ascii="GHEA Grapalat" w:hAnsi="GHEA Grapalat" w:cs="Arial"/>
                <w:sz w:val="20"/>
                <w:szCs w:val="20"/>
              </w:rPr>
              <w:t>,</w:t>
            </w:r>
            <w:r w:rsidRPr="002C6D94">
              <w:rPr>
                <w:rFonts w:ascii="GHEA Grapalat" w:hAnsi="GHEA Grapalat" w:cs="Arial"/>
                <w:sz w:val="20"/>
                <w:szCs w:val="20"/>
                <w:lang w:val="hy-AM"/>
              </w:rPr>
              <w:t xml:space="preserve"> այդ թվում՝ տուժանքի մասին համաձայնագիրը, </w:t>
            </w:r>
            <w:r w:rsidRPr="002C6D94">
              <w:rPr>
                <w:rFonts w:ascii="GHEA Grapalat" w:hAnsi="GHEA Grapalat" w:cs="Sylfaen"/>
                <w:sz w:val="20"/>
                <w:szCs w:val="20"/>
                <w:lang w:val="hy-AM"/>
              </w:rPr>
              <w:t>դրանց</w:t>
            </w:r>
            <w:r w:rsidRPr="002C6D94">
              <w:rPr>
                <w:rFonts w:ascii="GHEA Grapalat" w:hAnsi="GHEA Grapalat" w:cs="Arial"/>
                <w:sz w:val="20"/>
                <w:szCs w:val="20"/>
                <w:lang w:val="hy-AM"/>
              </w:rPr>
              <w:t xml:space="preserve"> </w:t>
            </w:r>
            <w:r w:rsidRPr="002C6D94">
              <w:rPr>
                <w:rFonts w:ascii="GHEA Grapalat" w:hAnsi="GHEA Grapalat" w:cs="Sylfaen"/>
                <w:sz w:val="20"/>
                <w:szCs w:val="20"/>
                <w:lang w:val="hy-AM"/>
              </w:rPr>
              <w:t>համարները</w:t>
            </w:r>
            <w:r w:rsidRPr="002C6D94">
              <w:rPr>
                <w:rFonts w:ascii="GHEA Grapalat" w:hAnsi="GHEA Grapalat" w:cs="Arial"/>
                <w:sz w:val="20"/>
                <w:szCs w:val="20"/>
                <w:lang w:val="hy-AM"/>
              </w:rPr>
              <w:t>,</w:t>
            </w:r>
            <w:r w:rsidRPr="002C6D94">
              <w:rPr>
                <w:rFonts w:ascii="GHEA Grapalat" w:hAnsi="GHEA Grapalat" w:cs="Arial"/>
                <w:sz w:val="20"/>
                <w:szCs w:val="20"/>
              </w:rPr>
              <w:t xml:space="preserve"> </w:t>
            </w:r>
            <w:r w:rsidRPr="002C6D94">
              <w:rPr>
                <w:rFonts w:ascii="GHEA Grapalat" w:hAnsi="GHEA Grapalat" w:cs="Sylfaen"/>
                <w:sz w:val="20"/>
                <w:szCs w:val="20"/>
                <w:lang w:val="hy-AM"/>
              </w:rPr>
              <w:t>պ</w:t>
            </w:r>
            <w:r w:rsidRPr="002C6D94">
              <w:rPr>
                <w:rFonts w:ascii="GHEA Grapalat" w:hAnsi="GHEA Grapalat" w:cs="Sylfaen"/>
                <w:sz w:val="20"/>
                <w:szCs w:val="20"/>
              </w:rPr>
              <w:t xml:space="preserve">այմանագրի </w:t>
            </w:r>
            <w:r w:rsidRPr="002C6D94">
              <w:rPr>
                <w:rFonts w:ascii="GHEA Grapalat" w:hAnsi="GHEA Grapalat" w:cs="Arial"/>
                <w:sz w:val="20"/>
                <w:szCs w:val="20"/>
              </w:rPr>
              <w:t xml:space="preserve"> </w:t>
            </w:r>
            <w:r w:rsidRPr="002C6D94">
              <w:rPr>
                <w:rFonts w:ascii="GHEA Grapalat" w:hAnsi="GHEA Grapalat" w:cs="Sylfaen"/>
                <w:sz w:val="20"/>
                <w:szCs w:val="20"/>
              </w:rPr>
              <w:t>ծածկագիրը</w:t>
            </w:r>
            <w:r w:rsidRPr="002C6D94">
              <w:rPr>
                <w:rFonts w:ascii="GHEA Grapalat" w:hAnsi="GHEA Grapalat" w:cs="Arial"/>
                <w:sz w:val="20"/>
                <w:szCs w:val="20"/>
                <w:lang w:val="hy-AM"/>
              </w:rPr>
              <w:t xml:space="preserve"> որի հիման վրա կատարվում է  գանձումը</w:t>
            </w:r>
            <w:r w:rsidRPr="002C6D94">
              <w:rPr>
                <w:rFonts w:ascii="GHEA Grapalat" w:hAnsi="GHEA Grapalat" w:cs="Arial"/>
                <w:sz w:val="20"/>
                <w:szCs w:val="20"/>
              </w:rPr>
              <w:t>)</w:t>
            </w:r>
            <w:r w:rsidRPr="002C6D94">
              <w:rPr>
                <w:rFonts w:ascii="GHEA Grapalat" w:hAnsi="GHEA Grapalat" w:cs="Sylfaen"/>
                <w:sz w:val="20"/>
                <w:szCs w:val="20"/>
              </w:rPr>
              <w:t>`</w:t>
            </w:r>
          </w:p>
          <w:p w14:paraId="2768A9AF" w14:textId="77777777" w:rsidR="00334B2F" w:rsidRPr="002C6D94" w:rsidRDefault="00334B2F" w:rsidP="002C6D94">
            <w:pPr>
              <w:rPr>
                <w:rFonts w:ascii="GHEA Grapalat" w:hAnsi="GHEA Grapalat" w:cs="Arial"/>
                <w:sz w:val="20"/>
                <w:szCs w:val="20"/>
              </w:rPr>
            </w:pPr>
          </w:p>
        </w:tc>
      </w:tr>
      <w:tr w:rsidR="002C6D94" w:rsidRPr="002C6D94"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C6D94" w:rsidRDefault="00334B2F" w:rsidP="002C6D94">
            <w:pPr>
              <w:rPr>
                <w:rFonts w:ascii="GHEA Grapalat" w:hAnsi="GHEA Grapalat" w:cs="Arial"/>
                <w:sz w:val="20"/>
                <w:szCs w:val="20"/>
                <w:lang w:val="hy-AM"/>
              </w:rPr>
            </w:pPr>
          </w:p>
        </w:tc>
      </w:tr>
      <w:tr w:rsidR="002C6D94" w:rsidRPr="002C6D9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C6D94" w:rsidRDefault="00334B2F" w:rsidP="002C6D94">
            <w:pPr>
              <w:rPr>
                <w:rFonts w:ascii="GHEA Grapalat" w:hAnsi="GHEA Grapalat" w:cs="Sylfaen"/>
                <w:sz w:val="20"/>
                <w:szCs w:val="20"/>
                <w:lang w:val="hy-AM"/>
              </w:rPr>
            </w:pPr>
            <w:r w:rsidRPr="002C6D94">
              <w:rPr>
                <w:rFonts w:ascii="GHEA Grapalat" w:hAnsi="GHEA Grapalat" w:cs="Sylfaen"/>
                <w:sz w:val="20"/>
                <w:szCs w:val="20"/>
                <w:lang w:val="hy-AM"/>
              </w:rPr>
              <w:t>19. Վճարման պայմանները՝                                &lt;ակցեպտավորված վճարում&gt;</w:t>
            </w:r>
          </w:p>
          <w:p w14:paraId="521866CD" w14:textId="77777777" w:rsidR="00334B2F" w:rsidRPr="002C6D94" w:rsidRDefault="00334B2F" w:rsidP="002C6D94">
            <w:pPr>
              <w:rPr>
                <w:rFonts w:ascii="GHEA Grapalat" w:hAnsi="GHEA Grapalat" w:cs="Sylfaen"/>
                <w:sz w:val="20"/>
                <w:szCs w:val="20"/>
                <w:lang w:val="ru-RU"/>
              </w:rPr>
            </w:pPr>
          </w:p>
        </w:tc>
      </w:tr>
      <w:tr w:rsidR="002C6D94" w:rsidRPr="002C6D9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lang w:val="hy-AM"/>
              </w:rPr>
              <w:t xml:space="preserve">20. Առդիր էջերի քանակը՝    </w:t>
            </w:r>
            <w:r w:rsidRPr="002C6D94">
              <w:rPr>
                <w:rFonts w:ascii="GHEA Grapalat" w:hAnsi="GHEA Grapalat" w:cs="Arial"/>
                <w:sz w:val="20"/>
                <w:szCs w:val="20"/>
              </w:rPr>
              <w:t xml:space="preserve">--- </w:t>
            </w:r>
            <w:r w:rsidRPr="002C6D94">
              <w:rPr>
                <w:rFonts w:ascii="GHEA Grapalat" w:hAnsi="GHEA Grapalat" w:cs="Arial"/>
                <w:sz w:val="20"/>
                <w:szCs w:val="20"/>
                <w:lang w:val="hy-AM"/>
              </w:rPr>
              <w:t xml:space="preserve">    </w:t>
            </w:r>
            <w:r w:rsidRPr="002C6D94">
              <w:rPr>
                <w:rFonts w:ascii="GHEA Grapalat" w:hAnsi="GHEA Grapalat" w:cs="Sylfaen"/>
                <w:sz w:val="20"/>
                <w:szCs w:val="20"/>
              </w:rPr>
              <w:t>էջ</w:t>
            </w:r>
          </w:p>
          <w:p w14:paraId="50149B22" w14:textId="77777777" w:rsidR="00334B2F" w:rsidRPr="002C6D94" w:rsidRDefault="00334B2F" w:rsidP="002C6D94">
            <w:pPr>
              <w:rPr>
                <w:rFonts w:ascii="GHEA Grapalat" w:hAnsi="GHEA Grapalat" w:cs="Sylfaen"/>
                <w:sz w:val="20"/>
                <w:szCs w:val="20"/>
                <w:lang w:val="hy-AM"/>
              </w:rPr>
            </w:pPr>
          </w:p>
        </w:tc>
      </w:tr>
      <w:tr w:rsidR="002C6D94" w:rsidRPr="002C6D9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C6D94" w:rsidRDefault="00334B2F" w:rsidP="002C6D94">
            <w:pPr>
              <w:rPr>
                <w:rFonts w:ascii="GHEA Grapalat" w:hAnsi="GHEA Grapalat" w:cs="Sylfaen"/>
                <w:sz w:val="20"/>
                <w:szCs w:val="20"/>
              </w:rPr>
            </w:pPr>
            <w:r w:rsidRPr="002C6D94">
              <w:rPr>
                <w:rFonts w:ascii="Courier New" w:hAnsi="Courier New" w:cs="Courier New"/>
                <w:sz w:val="20"/>
                <w:szCs w:val="20"/>
              </w:rPr>
              <w:t> </w:t>
            </w:r>
            <w:r w:rsidRPr="002C6D94">
              <w:rPr>
                <w:rFonts w:ascii="GHEA Grapalat" w:hAnsi="GHEA Grapalat" w:cs="Arial"/>
                <w:sz w:val="20"/>
                <w:szCs w:val="20"/>
                <w:lang w:val="hy-AM"/>
              </w:rPr>
              <w:t>22</w:t>
            </w:r>
            <w:r w:rsidRPr="002C6D94">
              <w:rPr>
                <w:rFonts w:ascii="GHEA Grapalat" w:hAnsi="GHEA Grapalat" w:cs="Arial"/>
                <w:sz w:val="20"/>
                <w:szCs w:val="20"/>
              </w:rPr>
              <w:t>.</w:t>
            </w:r>
            <w:r w:rsidRPr="002C6D94">
              <w:rPr>
                <w:rFonts w:ascii="GHEA Grapalat" w:hAnsi="GHEA Grapalat" w:cs="Sylfaen"/>
                <w:sz w:val="20"/>
                <w:szCs w:val="20"/>
              </w:rPr>
              <w:t>ա. Շահառուի ստորագրությունները</w:t>
            </w:r>
          </w:p>
          <w:p w14:paraId="561771DF" w14:textId="77777777" w:rsidR="00334B2F" w:rsidRPr="002C6D94" w:rsidRDefault="00334B2F" w:rsidP="002C6D94">
            <w:pPr>
              <w:rPr>
                <w:rFonts w:ascii="GHEA Grapalat" w:hAnsi="GHEA Grapalat" w:cs="Sylfaen"/>
                <w:sz w:val="20"/>
                <w:szCs w:val="20"/>
              </w:rPr>
            </w:pPr>
          </w:p>
          <w:p w14:paraId="5C78597E" w14:textId="77777777" w:rsidR="00334B2F" w:rsidRPr="002C6D94" w:rsidRDefault="00334B2F" w:rsidP="002C6D94">
            <w:pPr>
              <w:jc w:val="right"/>
              <w:rPr>
                <w:rFonts w:ascii="GHEA Grapalat" w:hAnsi="GHEA Grapalat" w:cs="Tahoma"/>
                <w:sz w:val="20"/>
                <w:szCs w:val="20"/>
              </w:rPr>
            </w:pPr>
            <w:r w:rsidRPr="002C6D94">
              <w:rPr>
                <w:rFonts w:ascii="GHEA Grapalat" w:hAnsi="GHEA Grapalat" w:cs="Tahoma"/>
                <w:sz w:val="20"/>
                <w:szCs w:val="20"/>
              </w:rPr>
              <w:t>/____________________/</w:t>
            </w:r>
          </w:p>
          <w:p w14:paraId="100E1CAE" w14:textId="77777777" w:rsidR="00334B2F" w:rsidRPr="002C6D94" w:rsidRDefault="00334B2F" w:rsidP="002C6D94">
            <w:pPr>
              <w:rPr>
                <w:rFonts w:ascii="GHEA Grapalat" w:hAnsi="GHEA Grapalat" w:cs="Tahoma"/>
                <w:sz w:val="20"/>
                <w:szCs w:val="20"/>
              </w:rPr>
            </w:pPr>
          </w:p>
          <w:p w14:paraId="086EF3E4" w14:textId="77777777" w:rsidR="00334B2F" w:rsidRPr="002C6D94" w:rsidRDefault="00334B2F" w:rsidP="002C6D94">
            <w:pPr>
              <w:rPr>
                <w:rFonts w:ascii="GHEA Grapalat" w:hAnsi="GHEA Grapalat" w:cs="Sylfaen"/>
                <w:sz w:val="20"/>
                <w:szCs w:val="20"/>
              </w:rPr>
            </w:pPr>
          </w:p>
          <w:p w14:paraId="238F198B" w14:textId="77777777" w:rsidR="00334B2F" w:rsidRPr="002C6D94" w:rsidRDefault="00334B2F" w:rsidP="002C6D94">
            <w:pPr>
              <w:jc w:val="right"/>
              <w:rPr>
                <w:rFonts w:ascii="GHEA Grapalat" w:hAnsi="GHEA Grapalat" w:cs="Sylfaen"/>
                <w:sz w:val="20"/>
                <w:szCs w:val="20"/>
              </w:rPr>
            </w:pPr>
            <w:r w:rsidRPr="002C6D94">
              <w:rPr>
                <w:rFonts w:ascii="GHEA Grapalat" w:hAnsi="GHEA Grapalat" w:cs="Tahoma"/>
                <w:sz w:val="20"/>
                <w:szCs w:val="20"/>
              </w:rPr>
              <w:t>/____________________/</w:t>
            </w:r>
          </w:p>
          <w:p w14:paraId="43D3A750" w14:textId="77777777" w:rsidR="00334B2F" w:rsidRPr="002C6D94" w:rsidRDefault="00334B2F" w:rsidP="002C6D94">
            <w:pPr>
              <w:rPr>
                <w:rFonts w:ascii="GHEA Grapalat" w:hAnsi="GHEA Grapalat" w:cs="Sylfaen"/>
                <w:sz w:val="20"/>
                <w:szCs w:val="20"/>
              </w:rPr>
            </w:pPr>
          </w:p>
          <w:p w14:paraId="3E9AB64A" w14:textId="34909CC3"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lang w:val="hy-AM"/>
              </w:rPr>
              <w:t>22</w:t>
            </w:r>
            <w:r w:rsidRPr="002C6D94">
              <w:rPr>
                <w:rFonts w:ascii="GHEA Grapalat" w:hAnsi="GHEA Grapalat" w:cs="Sylfaen"/>
                <w:sz w:val="20"/>
                <w:szCs w:val="20"/>
              </w:rPr>
              <w:t>.բ.                                                            Կ.Տ.</w:t>
            </w:r>
          </w:p>
          <w:p w14:paraId="50501072" w14:textId="77777777" w:rsidR="00334B2F" w:rsidRPr="002C6D94" w:rsidRDefault="00334B2F" w:rsidP="002C6D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C6D94" w:rsidRDefault="00334B2F" w:rsidP="002C6D94">
            <w:pPr>
              <w:rPr>
                <w:rFonts w:ascii="GHEA Grapalat" w:hAnsi="GHEA Grapalat" w:cs="Sylfaen"/>
                <w:sz w:val="20"/>
                <w:szCs w:val="20"/>
              </w:rPr>
            </w:pPr>
            <w:r w:rsidRPr="002C6D94">
              <w:rPr>
                <w:rFonts w:ascii="GHEA Grapalat" w:hAnsi="GHEA Grapalat" w:cs="Arial"/>
                <w:sz w:val="20"/>
                <w:szCs w:val="20"/>
                <w:lang w:val="hy-AM"/>
              </w:rPr>
              <w:t>2</w:t>
            </w:r>
            <w:r w:rsidRPr="002C6D94">
              <w:rPr>
                <w:rFonts w:ascii="GHEA Grapalat" w:hAnsi="GHEA Grapalat" w:cs="Arial"/>
                <w:sz w:val="20"/>
                <w:szCs w:val="20"/>
              </w:rPr>
              <w:t>1.</w:t>
            </w:r>
            <w:r w:rsidRPr="002C6D94">
              <w:rPr>
                <w:rFonts w:ascii="GHEA Grapalat" w:hAnsi="GHEA Grapalat" w:cs="Sylfaen"/>
                <w:sz w:val="20"/>
                <w:szCs w:val="20"/>
              </w:rPr>
              <w:t xml:space="preserve">ա. </w:t>
            </w:r>
            <w:r w:rsidRPr="002C6D94">
              <w:rPr>
                <w:rFonts w:ascii="Courier New" w:hAnsi="Courier New" w:cs="Courier New"/>
                <w:sz w:val="20"/>
                <w:szCs w:val="20"/>
              </w:rPr>
              <w:t> </w:t>
            </w:r>
            <w:r w:rsidRPr="002C6D94">
              <w:rPr>
                <w:rFonts w:ascii="GHEA Grapalat" w:hAnsi="GHEA Grapalat" w:cs="Sylfaen"/>
                <w:sz w:val="20"/>
                <w:szCs w:val="20"/>
              </w:rPr>
              <w:t>Վճարողի ստորագրությունները`</w:t>
            </w:r>
          </w:p>
          <w:p w14:paraId="00E9349E" w14:textId="77777777" w:rsidR="00334B2F" w:rsidRPr="002C6D94" w:rsidRDefault="00334B2F" w:rsidP="002C6D94">
            <w:pPr>
              <w:jc w:val="right"/>
              <w:rPr>
                <w:rFonts w:ascii="GHEA Grapalat" w:hAnsi="GHEA Grapalat" w:cs="Sylfaen"/>
                <w:sz w:val="20"/>
                <w:szCs w:val="20"/>
              </w:rPr>
            </w:pPr>
          </w:p>
          <w:p w14:paraId="0D9441E1" w14:textId="2ADABE02" w:rsidR="00334B2F" w:rsidRPr="002C6D94" w:rsidRDefault="00334B2F" w:rsidP="002C6D94">
            <w:pPr>
              <w:jc w:val="right"/>
              <w:rPr>
                <w:rFonts w:ascii="GHEA Grapalat" w:hAnsi="GHEA Grapalat" w:cs="Sylfaen"/>
                <w:sz w:val="20"/>
                <w:szCs w:val="20"/>
              </w:rPr>
            </w:pPr>
            <w:r w:rsidRPr="002C6D94">
              <w:rPr>
                <w:rFonts w:ascii="GHEA Grapalat" w:hAnsi="GHEA Grapalat" w:cs="Tahoma"/>
                <w:sz w:val="20"/>
                <w:szCs w:val="20"/>
              </w:rPr>
              <w:t>/____________________/</w:t>
            </w:r>
          </w:p>
          <w:p w14:paraId="0BB01C39" w14:textId="77777777" w:rsidR="00334B2F" w:rsidRPr="002C6D94" w:rsidRDefault="00334B2F" w:rsidP="002C6D94">
            <w:pPr>
              <w:jc w:val="right"/>
              <w:rPr>
                <w:rFonts w:ascii="GHEA Grapalat" w:hAnsi="GHEA Grapalat" w:cs="Tahoma"/>
                <w:sz w:val="20"/>
                <w:szCs w:val="20"/>
              </w:rPr>
            </w:pPr>
          </w:p>
          <w:p w14:paraId="7E37809F" w14:textId="77777777" w:rsidR="00334B2F" w:rsidRPr="002C6D94" w:rsidRDefault="00334B2F" w:rsidP="002C6D94">
            <w:pPr>
              <w:jc w:val="right"/>
              <w:rPr>
                <w:rFonts w:ascii="GHEA Grapalat" w:hAnsi="GHEA Grapalat" w:cs="Tahoma"/>
                <w:sz w:val="20"/>
                <w:szCs w:val="20"/>
              </w:rPr>
            </w:pPr>
          </w:p>
          <w:p w14:paraId="324E4804" w14:textId="77777777" w:rsidR="00334B2F" w:rsidRPr="002C6D94" w:rsidRDefault="00334B2F" w:rsidP="002C6D94">
            <w:pPr>
              <w:jc w:val="right"/>
              <w:rPr>
                <w:rFonts w:ascii="GHEA Grapalat" w:hAnsi="GHEA Grapalat" w:cs="Sylfaen"/>
                <w:sz w:val="20"/>
                <w:szCs w:val="20"/>
              </w:rPr>
            </w:pPr>
            <w:r w:rsidRPr="002C6D94">
              <w:rPr>
                <w:rFonts w:ascii="GHEA Grapalat" w:hAnsi="GHEA Grapalat" w:cs="Tahoma"/>
                <w:sz w:val="20"/>
                <w:szCs w:val="20"/>
              </w:rPr>
              <w:t>/____________________/</w:t>
            </w:r>
          </w:p>
          <w:p w14:paraId="002D8112" w14:textId="77777777" w:rsidR="00334B2F" w:rsidRPr="002C6D94" w:rsidRDefault="00334B2F" w:rsidP="002C6D94">
            <w:pPr>
              <w:jc w:val="right"/>
              <w:rPr>
                <w:rFonts w:ascii="GHEA Grapalat" w:hAnsi="GHEA Grapalat" w:cs="Sylfaen"/>
                <w:sz w:val="20"/>
                <w:szCs w:val="20"/>
              </w:rPr>
            </w:pPr>
          </w:p>
          <w:p w14:paraId="6CBD4B2E" w14:textId="77777777" w:rsidR="00334B2F" w:rsidRPr="002C6D94" w:rsidRDefault="00334B2F" w:rsidP="002C6D94">
            <w:pPr>
              <w:jc w:val="right"/>
              <w:rPr>
                <w:rFonts w:ascii="GHEA Grapalat" w:hAnsi="GHEA Grapalat" w:cs="Sylfaen"/>
                <w:sz w:val="20"/>
                <w:szCs w:val="20"/>
              </w:rPr>
            </w:pPr>
            <w:r w:rsidRPr="002C6D94">
              <w:rPr>
                <w:rFonts w:ascii="GHEA Grapalat" w:hAnsi="GHEA Grapalat" w:cs="Sylfaen"/>
                <w:sz w:val="20"/>
                <w:szCs w:val="20"/>
                <w:lang w:val="hy-AM"/>
              </w:rPr>
              <w:t>2</w:t>
            </w:r>
            <w:r w:rsidRPr="002C6D94">
              <w:rPr>
                <w:rFonts w:ascii="GHEA Grapalat" w:hAnsi="GHEA Grapalat" w:cs="Sylfaen"/>
                <w:sz w:val="20"/>
                <w:szCs w:val="20"/>
              </w:rPr>
              <w:t>1.բ.                                                                    Կ.Տ.</w:t>
            </w:r>
          </w:p>
          <w:p w14:paraId="34FA1408" w14:textId="77777777" w:rsidR="00334B2F" w:rsidRPr="002C6D94" w:rsidRDefault="00334B2F" w:rsidP="002C6D94">
            <w:pPr>
              <w:jc w:val="right"/>
              <w:rPr>
                <w:rFonts w:ascii="GHEA Grapalat" w:hAnsi="GHEA Grapalat" w:cs="Sylfaen"/>
                <w:sz w:val="20"/>
                <w:szCs w:val="20"/>
              </w:rPr>
            </w:pPr>
          </w:p>
        </w:tc>
      </w:tr>
      <w:tr w:rsidR="002C6D94" w:rsidRPr="002C6D94"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C6D94" w:rsidRDefault="00334B2F" w:rsidP="002C6D94">
            <w:pPr>
              <w:rPr>
                <w:rFonts w:ascii="GHEA Grapalat" w:hAnsi="GHEA Grapalat" w:cs="Tahoma"/>
                <w:sz w:val="20"/>
                <w:szCs w:val="20"/>
              </w:rPr>
            </w:pPr>
            <w:r w:rsidRPr="002C6D94">
              <w:rPr>
                <w:rFonts w:ascii="GHEA Grapalat" w:hAnsi="GHEA Grapalat" w:cs="Tahoma"/>
                <w:sz w:val="20"/>
                <w:szCs w:val="20"/>
              </w:rPr>
              <w:t>2</w:t>
            </w:r>
            <w:r w:rsidRPr="002C6D94">
              <w:rPr>
                <w:rFonts w:ascii="GHEA Grapalat" w:hAnsi="GHEA Grapalat" w:cs="Tahoma"/>
                <w:sz w:val="20"/>
                <w:szCs w:val="20"/>
                <w:lang w:val="hy-AM"/>
              </w:rPr>
              <w:t>4</w:t>
            </w:r>
            <w:r w:rsidRPr="002C6D94">
              <w:rPr>
                <w:rFonts w:ascii="GHEA Grapalat" w:hAnsi="GHEA Grapalat" w:cs="Tahoma"/>
                <w:sz w:val="20"/>
                <w:szCs w:val="20"/>
              </w:rPr>
              <w:t xml:space="preserve">.ա.   </w:t>
            </w:r>
            <w:r w:rsidRPr="002C6D94">
              <w:rPr>
                <w:rFonts w:ascii="GHEA Grapalat" w:hAnsi="GHEA Grapalat" w:cs="Tahoma"/>
                <w:sz w:val="20"/>
                <w:szCs w:val="20"/>
                <w:lang w:val="hy-AM"/>
              </w:rPr>
              <w:t>Շահառուին  սպասարկող ֆինանսական կազմակերպություն</w:t>
            </w:r>
            <w:r w:rsidRPr="002C6D94">
              <w:rPr>
                <w:rFonts w:ascii="GHEA Grapalat" w:hAnsi="GHEA Grapalat" w:cs="Tahoma"/>
                <w:sz w:val="20"/>
                <w:szCs w:val="20"/>
              </w:rPr>
              <w:t xml:space="preserve"> </w:t>
            </w:r>
          </w:p>
          <w:p w14:paraId="669AA362" w14:textId="581BEA9B" w:rsidR="00334B2F" w:rsidRPr="002C6D94" w:rsidRDefault="00334B2F" w:rsidP="002C6D94">
            <w:pPr>
              <w:jc w:val="right"/>
              <w:rPr>
                <w:rFonts w:ascii="GHEA Grapalat" w:hAnsi="GHEA Grapalat" w:cs="Tahoma"/>
                <w:sz w:val="20"/>
                <w:szCs w:val="20"/>
              </w:rPr>
            </w:pPr>
            <w:r w:rsidRPr="002C6D94">
              <w:rPr>
                <w:rFonts w:ascii="GHEA Grapalat" w:hAnsi="GHEA Grapalat" w:cs="Tahoma"/>
                <w:sz w:val="20"/>
                <w:szCs w:val="20"/>
              </w:rPr>
              <w:t>/____________________/</w:t>
            </w:r>
          </w:p>
          <w:p w14:paraId="64829AB3" w14:textId="42042D13" w:rsidR="00334B2F" w:rsidRPr="002C6D94" w:rsidRDefault="00334B2F" w:rsidP="002C6D94">
            <w:pPr>
              <w:jc w:val="right"/>
              <w:rPr>
                <w:rFonts w:ascii="GHEA Grapalat" w:hAnsi="GHEA Grapalat" w:cs="Sylfaen"/>
                <w:sz w:val="20"/>
                <w:szCs w:val="20"/>
              </w:rPr>
            </w:pPr>
            <w:r w:rsidRPr="002C6D94">
              <w:rPr>
                <w:rFonts w:ascii="GHEA Grapalat" w:hAnsi="GHEA Grapalat" w:cs="Sylfaen"/>
                <w:sz w:val="20"/>
                <w:szCs w:val="20"/>
              </w:rPr>
              <w:t>/ստորագրություն/</w:t>
            </w:r>
          </w:p>
          <w:p w14:paraId="1AB2616C" w14:textId="77777777" w:rsidR="00334B2F" w:rsidRPr="002C6D94" w:rsidRDefault="00334B2F" w:rsidP="002C6D9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C6D94" w:rsidRDefault="00334B2F" w:rsidP="002C6D94">
            <w:pPr>
              <w:rPr>
                <w:rFonts w:ascii="GHEA Grapalat" w:hAnsi="GHEA Grapalat" w:cs="Tahoma"/>
                <w:sz w:val="20"/>
                <w:szCs w:val="20"/>
              </w:rPr>
            </w:pPr>
            <w:r w:rsidRPr="002C6D94">
              <w:rPr>
                <w:rFonts w:ascii="GHEA Grapalat" w:hAnsi="GHEA Grapalat" w:cs="Tahoma"/>
                <w:sz w:val="20"/>
                <w:szCs w:val="20"/>
              </w:rPr>
              <w:t>2</w:t>
            </w:r>
            <w:r w:rsidRPr="002C6D94">
              <w:rPr>
                <w:rFonts w:ascii="GHEA Grapalat" w:hAnsi="GHEA Grapalat" w:cs="Tahoma"/>
                <w:sz w:val="20"/>
                <w:szCs w:val="20"/>
                <w:lang w:val="hy-AM"/>
              </w:rPr>
              <w:t>3</w:t>
            </w:r>
            <w:r w:rsidRPr="002C6D94">
              <w:rPr>
                <w:rFonts w:ascii="GHEA Grapalat" w:hAnsi="GHEA Grapalat" w:cs="Tahoma"/>
                <w:sz w:val="20"/>
                <w:szCs w:val="20"/>
              </w:rPr>
              <w:t xml:space="preserve">.ա.   </w:t>
            </w:r>
            <w:r w:rsidRPr="002C6D94">
              <w:rPr>
                <w:rFonts w:ascii="GHEA Grapalat" w:hAnsi="GHEA Grapalat" w:cs="Tahoma"/>
                <w:sz w:val="20"/>
                <w:szCs w:val="20"/>
                <w:lang w:val="hy-AM"/>
              </w:rPr>
              <w:t>Վճարողին  սպասարկող ֆինանսական կազմակերպություն</w:t>
            </w:r>
            <w:r w:rsidRPr="002C6D94">
              <w:rPr>
                <w:rFonts w:ascii="GHEA Grapalat" w:hAnsi="GHEA Grapalat" w:cs="Tahoma"/>
                <w:sz w:val="20"/>
                <w:szCs w:val="20"/>
              </w:rPr>
              <w:t xml:space="preserve"> </w:t>
            </w:r>
          </w:p>
          <w:p w14:paraId="631C7B59" w14:textId="77777777" w:rsidR="00334B2F" w:rsidRPr="002C6D94" w:rsidRDefault="00334B2F" w:rsidP="002C6D94">
            <w:pPr>
              <w:jc w:val="right"/>
              <w:rPr>
                <w:rFonts w:ascii="GHEA Grapalat" w:hAnsi="GHEA Grapalat" w:cs="Tahoma"/>
                <w:sz w:val="20"/>
                <w:szCs w:val="20"/>
              </w:rPr>
            </w:pPr>
            <w:r w:rsidRPr="002C6D94">
              <w:rPr>
                <w:rFonts w:ascii="GHEA Grapalat" w:hAnsi="GHEA Grapalat" w:cs="Tahoma"/>
                <w:sz w:val="20"/>
                <w:szCs w:val="20"/>
              </w:rPr>
              <w:t>/____________________/</w:t>
            </w:r>
          </w:p>
          <w:p w14:paraId="56B4EE3B" w14:textId="354219E7" w:rsidR="00334B2F" w:rsidRPr="002C6D94" w:rsidRDefault="00334B2F" w:rsidP="002C6D94">
            <w:pPr>
              <w:jc w:val="right"/>
              <w:rPr>
                <w:rFonts w:ascii="GHEA Grapalat" w:hAnsi="GHEA Grapalat" w:cs="Sylfaen"/>
                <w:sz w:val="20"/>
                <w:szCs w:val="20"/>
              </w:rPr>
            </w:pPr>
            <w:r w:rsidRPr="002C6D94">
              <w:rPr>
                <w:rFonts w:ascii="GHEA Grapalat" w:hAnsi="GHEA Grapalat" w:cs="Sylfaen"/>
                <w:sz w:val="20"/>
                <w:szCs w:val="20"/>
              </w:rPr>
              <w:t>/ստորագրություն/</w:t>
            </w:r>
          </w:p>
          <w:p w14:paraId="762432A9" w14:textId="77777777" w:rsidR="00334B2F" w:rsidRPr="002C6D94" w:rsidRDefault="00334B2F" w:rsidP="002C6D94">
            <w:pPr>
              <w:jc w:val="right"/>
              <w:rPr>
                <w:rFonts w:ascii="GHEA Grapalat" w:hAnsi="GHEA Grapalat" w:cs="Arial"/>
                <w:sz w:val="20"/>
                <w:szCs w:val="20"/>
                <w:lang w:val="hy-AM"/>
              </w:rPr>
            </w:pPr>
          </w:p>
        </w:tc>
      </w:tr>
      <w:tr w:rsidR="002C6D94" w:rsidRPr="002C6D94"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rPr>
              <w:t>24.բ.                                                       Կ.Տ.</w:t>
            </w:r>
          </w:p>
          <w:p w14:paraId="7F980E87" w14:textId="77777777" w:rsidR="00334B2F" w:rsidRPr="002C6D94" w:rsidRDefault="00334B2F" w:rsidP="002C6D94">
            <w:pPr>
              <w:rPr>
                <w:rFonts w:ascii="GHEA Grapalat" w:hAnsi="GHEA Grapalat" w:cs="Sylfaen"/>
                <w:sz w:val="20"/>
                <w:szCs w:val="20"/>
              </w:rPr>
            </w:pPr>
          </w:p>
          <w:p w14:paraId="4495D2CF" w14:textId="77777777" w:rsidR="00334B2F" w:rsidRPr="002C6D94" w:rsidRDefault="00334B2F" w:rsidP="002C6D94">
            <w:pPr>
              <w:rPr>
                <w:rFonts w:ascii="GHEA Grapalat" w:hAnsi="GHEA Grapalat" w:cs="Sylfaen"/>
                <w:sz w:val="20"/>
                <w:szCs w:val="20"/>
              </w:rPr>
            </w:pPr>
            <w:r w:rsidRPr="002C6D94">
              <w:rPr>
                <w:rFonts w:ascii="GHEA Grapalat" w:hAnsi="GHEA Grapalat" w:cs="Tahoma"/>
                <w:sz w:val="20"/>
                <w:szCs w:val="20"/>
              </w:rPr>
              <w:t xml:space="preserve"> </w:t>
            </w:r>
            <w:r w:rsidRPr="002C6D94">
              <w:rPr>
                <w:rFonts w:ascii="GHEA Grapalat" w:hAnsi="GHEA Grapalat" w:cs="Sylfaen"/>
                <w:sz w:val="20"/>
                <w:szCs w:val="20"/>
              </w:rPr>
              <w:t>2</w:t>
            </w:r>
            <w:r w:rsidRPr="002C6D94">
              <w:rPr>
                <w:rFonts w:ascii="GHEA Grapalat" w:hAnsi="GHEA Grapalat" w:cs="Sylfaen"/>
                <w:sz w:val="20"/>
                <w:szCs w:val="20"/>
                <w:lang w:val="hy-AM"/>
              </w:rPr>
              <w:t>4</w:t>
            </w:r>
            <w:r w:rsidRPr="002C6D94">
              <w:rPr>
                <w:rFonts w:ascii="GHEA Grapalat" w:hAnsi="GHEA Grapalat" w:cs="Sylfaen"/>
                <w:sz w:val="20"/>
                <w:szCs w:val="20"/>
              </w:rPr>
              <w:t>.</w:t>
            </w:r>
            <w:r w:rsidRPr="002C6D94">
              <w:rPr>
                <w:rFonts w:ascii="GHEA Grapalat" w:hAnsi="GHEA Grapalat" w:cs="Sylfaen"/>
                <w:sz w:val="20"/>
                <w:szCs w:val="20"/>
                <w:lang w:val="hy-AM"/>
              </w:rPr>
              <w:t>գ</w:t>
            </w:r>
            <w:r w:rsidRPr="002C6D94">
              <w:rPr>
                <w:rFonts w:ascii="GHEA Grapalat" w:hAnsi="GHEA Grapalat" w:cs="Tahoma"/>
                <w:sz w:val="20"/>
                <w:szCs w:val="20"/>
              </w:rPr>
              <w:t xml:space="preserve">                                                 "___" </w:t>
            </w:r>
            <w:r w:rsidRPr="002C6D94">
              <w:rPr>
                <w:rFonts w:ascii="GHEA Grapalat" w:hAnsi="GHEA Grapalat" w:cs="Sylfaen"/>
                <w:sz w:val="20"/>
                <w:szCs w:val="20"/>
              </w:rPr>
              <w:t xml:space="preserve">___ </w:t>
            </w:r>
            <w:r w:rsidRPr="002C6D94">
              <w:rPr>
                <w:rFonts w:ascii="GHEA Grapalat" w:hAnsi="GHEA Grapalat" w:cs="Tahoma"/>
                <w:sz w:val="20"/>
                <w:szCs w:val="20"/>
              </w:rPr>
              <w:t xml:space="preserve">20___ </w:t>
            </w:r>
            <w:r w:rsidRPr="002C6D94">
              <w:rPr>
                <w:rFonts w:ascii="GHEA Grapalat" w:hAnsi="GHEA Grapalat" w:cs="Sylfaen"/>
                <w:sz w:val="20"/>
                <w:szCs w:val="20"/>
              </w:rPr>
              <w:t xml:space="preserve">թ. </w:t>
            </w:r>
          </w:p>
          <w:p w14:paraId="5B2077F7" w14:textId="58C3C138" w:rsidR="00334B2F" w:rsidRPr="002C6D94" w:rsidRDefault="00334B2F" w:rsidP="002C6D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rPr>
              <w:t xml:space="preserve">23.բ.                                                                 Կ.Տ.    </w:t>
            </w:r>
          </w:p>
          <w:p w14:paraId="3415404B" w14:textId="77777777" w:rsidR="00334B2F" w:rsidRPr="002C6D94" w:rsidRDefault="00334B2F" w:rsidP="002C6D94">
            <w:pPr>
              <w:rPr>
                <w:rFonts w:ascii="GHEA Grapalat" w:hAnsi="GHEA Grapalat" w:cs="Sylfaen"/>
                <w:sz w:val="20"/>
                <w:szCs w:val="20"/>
              </w:rPr>
            </w:pPr>
          </w:p>
          <w:p w14:paraId="315AA57C" w14:textId="3699D98C" w:rsidR="00334B2F" w:rsidRPr="002C6D94" w:rsidRDefault="00334B2F" w:rsidP="002C6D94">
            <w:pPr>
              <w:rPr>
                <w:rFonts w:ascii="GHEA Grapalat" w:hAnsi="GHEA Grapalat" w:cs="Sylfaen"/>
                <w:sz w:val="20"/>
                <w:szCs w:val="20"/>
              </w:rPr>
            </w:pPr>
            <w:r w:rsidRPr="002C6D94">
              <w:rPr>
                <w:rFonts w:ascii="GHEA Grapalat" w:hAnsi="GHEA Grapalat" w:cs="Sylfaen"/>
                <w:sz w:val="20"/>
                <w:szCs w:val="20"/>
              </w:rPr>
              <w:t>23.</w:t>
            </w:r>
            <w:r w:rsidRPr="002C6D94">
              <w:rPr>
                <w:rFonts w:ascii="GHEA Grapalat" w:hAnsi="GHEA Grapalat" w:cs="Sylfaen"/>
                <w:sz w:val="20"/>
                <w:szCs w:val="20"/>
                <w:lang w:val="hy-AM"/>
              </w:rPr>
              <w:t>գ</w:t>
            </w:r>
            <w:r w:rsidRPr="002C6D94">
              <w:rPr>
                <w:rFonts w:ascii="GHEA Grapalat" w:hAnsi="GHEA Grapalat" w:cs="Sylfaen"/>
                <w:sz w:val="20"/>
                <w:szCs w:val="20"/>
              </w:rPr>
              <w:t xml:space="preserve">.Կատարման ամսաթիվը`           </w:t>
            </w:r>
            <w:r w:rsidRPr="002C6D94">
              <w:rPr>
                <w:rFonts w:ascii="GHEA Grapalat" w:hAnsi="GHEA Grapalat" w:cs="Tahoma"/>
                <w:sz w:val="20"/>
                <w:szCs w:val="20"/>
              </w:rPr>
              <w:t xml:space="preserve">"___" </w:t>
            </w:r>
            <w:r w:rsidRPr="002C6D94">
              <w:rPr>
                <w:rFonts w:ascii="GHEA Grapalat" w:hAnsi="GHEA Grapalat" w:cs="Sylfaen"/>
                <w:sz w:val="20"/>
                <w:szCs w:val="20"/>
              </w:rPr>
              <w:t xml:space="preserve">___ </w:t>
            </w:r>
            <w:r w:rsidRPr="002C6D94">
              <w:rPr>
                <w:rFonts w:ascii="GHEA Grapalat" w:hAnsi="GHEA Grapalat" w:cs="Tahoma"/>
                <w:sz w:val="20"/>
                <w:szCs w:val="20"/>
              </w:rPr>
              <w:t>20___</w:t>
            </w:r>
            <w:r w:rsidRPr="002C6D94">
              <w:rPr>
                <w:rFonts w:ascii="GHEA Grapalat" w:hAnsi="GHEA Grapalat" w:cs="Sylfaen"/>
                <w:sz w:val="20"/>
                <w:szCs w:val="20"/>
              </w:rPr>
              <w:t>թ.</w:t>
            </w:r>
          </w:p>
          <w:p w14:paraId="7D8B4129" w14:textId="77777777" w:rsidR="00334B2F" w:rsidRPr="002C6D94" w:rsidRDefault="00334B2F" w:rsidP="002C6D94">
            <w:pPr>
              <w:jc w:val="right"/>
              <w:rPr>
                <w:rFonts w:ascii="GHEA Grapalat" w:hAnsi="GHEA Grapalat" w:cs="Arial"/>
                <w:sz w:val="20"/>
                <w:szCs w:val="20"/>
              </w:rPr>
            </w:pPr>
          </w:p>
        </w:tc>
      </w:tr>
    </w:tbl>
    <w:p w14:paraId="2AA4D5EF" w14:textId="77777777" w:rsidR="00334B2F" w:rsidRPr="002C6D94" w:rsidRDefault="00334B2F" w:rsidP="002C6D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2C6D94" w:rsidRDefault="00334B2F" w:rsidP="002C6D9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6D9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C6D94" w:rsidRDefault="00334B2F" w:rsidP="002C6D94">
      <w:pPr>
        <w:jc w:val="center"/>
        <w:rPr>
          <w:rFonts w:ascii="GHEA Grapalat" w:hAnsi="GHEA Grapalat"/>
          <w:b/>
          <w:sz w:val="22"/>
          <w:szCs w:val="22"/>
          <w:lang w:val="nl-NL"/>
        </w:rPr>
      </w:pPr>
      <w:r w:rsidRPr="002C6D94">
        <w:rPr>
          <w:rFonts w:ascii="GHEA Grapalat" w:hAnsi="GHEA Grapalat"/>
          <w:b/>
          <w:lang w:val="hy-AM"/>
        </w:rPr>
        <w:br w:type="page"/>
      </w:r>
      <w:r w:rsidRPr="002C6D94">
        <w:rPr>
          <w:rFonts w:ascii="GHEA Grapalat" w:hAnsi="GHEA Grapalat"/>
          <w:b/>
          <w:sz w:val="22"/>
          <w:szCs w:val="22"/>
          <w:lang w:val="hy-AM"/>
        </w:rPr>
        <w:lastRenderedPageBreak/>
        <w:t>Վճարման</w:t>
      </w:r>
      <w:r w:rsidRPr="002C6D94">
        <w:rPr>
          <w:rFonts w:ascii="GHEA Grapalat" w:hAnsi="GHEA Grapalat"/>
          <w:b/>
          <w:sz w:val="22"/>
          <w:szCs w:val="22"/>
          <w:lang w:val="nl-NL"/>
        </w:rPr>
        <w:t xml:space="preserve"> </w:t>
      </w:r>
      <w:r w:rsidRPr="002C6D94">
        <w:rPr>
          <w:rFonts w:ascii="GHEA Grapalat" w:hAnsi="GHEA Grapalat"/>
          <w:b/>
          <w:sz w:val="22"/>
          <w:szCs w:val="22"/>
          <w:lang w:val="hy-AM"/>
        </w:rPr>
        <w:t>պահանջագրի</w:t>
      </w:r>
      <w:r w:rsidRPr="002C6D94">
        <w:rPr>
          <w:rFonts w:ascii="GHEA Grapalat" w:hAnsi="GHEA Grapalat"/>
          <w:b/>
          <w:sz w:val="22"/>
          <w:szCs w:val="22"/>
          <w:lang w:val="nl-NL"/>
        </w:rPr>
        <w:t xml:space="preserve"> </w:t>
      </w:r>
      <w:r w:rsidRPr="002C6D94">
        <w:rPr>
          <w:rFonts w:ascii="GHEA Grapalat" w:hAnsi="GHEA Grapalat"/>
          <w:b/>
          <w:sz w:val="22"/>
          <w:szCs w:val="22"/>
          <w:lang w:val="hy-AM"/>
        </w:rPr>
        <w:t>պարտադիր</w:t>
      </w:r>
      <w:r w:rsidRPr="002C6D94">
        <w:rPr>
          <w:rFonts w:ascii="GHEA Grapalat" w:hAnsi="GHEA Grapalat"/>
          <w:b/>
          <w:sz w:val="22"/>
          <w:szCs w:val="22"/>
          <w:lang w:val="nl-NL"/>
        </w:rPr>
        <w:t xml:space="preserve"> </w:t>
      </w:r>
      <w:r w:rsidRPr="002C6D94">
        <w:rPr>
          <w:rFonts w:ascii="GHEA Grapalat" w:hAnsi="GHEA Grapalat"/>
          <w:b/>
          <w:sz w:val="22"/>
          <w:szCs w:val="22"/>
          <w:lang w:val="hy-AM"/>
        </w:rPr>
        <w:t>վավերապայմանները</w:t>
      </w:r>
      <w:r w:rsidRPr="002C6D94">
        <w:rPr>
          <w:rFonts w:ascii="GHEA Grapalat" w:hAnsi="GHEA Grapalat"/>
          <w:b/>
          <w:sz w:val="22"/>
          <w:szCs w:val="22"/>
          <w:lang w:val="nl-NL"/>
        </w:rPr>
        <w:t xml:space="preserve"> </w:t>
      </w:r>
      <w:r w:rsidRPr="002C6D94">
        <w:rPr>
          <w:rFonts w:ascii="GHEA Grapalat" w:hAnsi="GHEA Grapalat"/>
          <w:b/>
          <w:sz w:val="22"/>
          <w:szCs w:val="22"/>
          <w:lang w:val="hy-AM"/>
        </w:rPr>
        <w:t>և</w:t>
      </w:r>
      <w:r w:rsidRPr="002C6D94">
        <w:rPr>
          <w:rFonts w:ascii="GHEA Grapalat" w:hAnsi="GHEA Grapalat"/>
          <w:b/>
          <w:sz w:val="22"/>
          <w:szCs w:val="22"/>
          <w:lang w:val="nl-NL"/>
        </w:rPr>
        <w:t xml:space="preserve"> </w:t>
      </w:r>
      <w:r w:rsidRPr="002C6D94">
        <w:rPr>
          <w:rFonts w:ascii="GHEA Grapalat" w:hAnsi="GHEA Grapalat"/>
          <w:b/>
          <w:sz w:val="22"/>
          <w:szCs w:val="22"/>
          <w:lang w:val="hy-AM"/>
        </w:rPr>
        <w:t>լրացման</w:t>
      </w:r>
      <w:r w:rsidRPr="002C6D94">
        <w:rPr>
          <w:rFonts w:ascii="GHEA Grapalat" w:hAnsi="GHEA Grapalat"/>
          <w:b/>
          <w:sz w:val="22"/>
          <w:szCs w:val="22"/>
          <w:lang w:val="nl-NL"/>
        </w:rPr>
        <w:t xml:space="preserve"> </w:t>
      </w:r>
      <w:r w:rsidRPr="002C6D94">
        <w:rPr>
          <w:rFonts w:ascii="GHEA Grapalat" w:hAnsi="GHEA Grapalat"/>
          <w:b/>
          <w:sz w:val="22"/>
          <w:szCs w:val="22"/>
          <w:lang w:val="hy-AM"/>
        </w:rPr>
        <w:t>ուղեցույցը</w:t>
      </w:r>
    </w:p>
    <w:p w14:paraId="62167398" w14:textId="77777777" w:rsidR="00334B2F" w:rsidRPr="002C6D94" w:rsidRDefault="00334B2F" w:rsidP="002C6D9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C6D9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C6D94" w:rsidRDefault="00334B2F" w:rsidP="002C6D94">
            <w:pPr>
              <w:jc w:val="both"/>
              <w:rPr>
                <w:rFonts w:ascii="GHEA Grapalat" w:hAnsi="GHEA Grapalat"/>
                <w:sz w:val="16"/>
                <w:szCs w:val="20"/>
              </w:rPr>
            </w:pPr>
            <w:r w:rsidRPr="002C6D94">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Նշված դաշտի/</w:t>
            </w:r>
          </w:p>
          <w:p w14:paraId="385CDB9A"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C6D94" w:rsidRDefault="00334B2F" w:rsidP="002C6D94">
            <w:pPr>
              <w:jc w:val="center"/>
              <w:rPr>
                <w:rFonts w:ascii="GHEA Grapalat" w:hAnsi="GHEA Grapalat"/>
                <w:b/>
                <w:sz w:val="16"/>
                <w:szCs w:val="20"/>
                <w:lang w:val="hy-AM"/>
              </w:rPr>
            </w:pPr>
            <w:r w:rsidRPr="002C6D94">
              <w:rPr>
                <w:rFonts w:ascii="GHEA Grapalat" w:hAnsi="GHEA Grapalat"/>
                <w:b/>
                <w:sz w:val="16"/>
                <w:szCs w:val="20"/>
              </w:rPr>
              <w:t>Վավերապայմանի լրացման պահանջը</w:t>
            </w:r>
            <w:r w:rsidRPr="002C6D94">
              <w:rPr>
                <w:rFonts w:ascii="GHEA Grapalat" w:hAnsi="GHEA Grapalat"/>
                <w:b/>
                <w:sz w:val="16"/>
                <w:szCs w:val="20"/>
                <w:lang w:val="hy-AM"/>
              </w:rPr>
              <w:t xml:space="preserve"> </w:t>
            </w:r>
          </w:p>
          <w:p w14:paraId="7BFDAABA"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w:t>
            </w:r>
            <w:r w:rsidRPr="002C6D94">
              <w:rPr>
                <w:rFonts w:ascii="GHEA Grapalat" w:hAnsi="GHEA Grapalat"/>
                <w:b/>
                <w:sz w:val="16"/>
                <w:szCs w:val="20"/>
                <w:lang w:val="hy-AM"/>
              </w:rPr>
              <w:t>գնումների գործընթացի հետ կապված</w:t>
            </w:r>
            <w:r w:rsidRPr="002C6D94">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C6D94" w:rsidRDefault="00334B2F" w:rsidP="002C6D94">
            <w:pPr>
              <w:ind w:left="-588" w:firstLine="588"/>
              <w:jc w:val="center"/>
              <w:rPr>
                <w:rFonts w:ascii="GHEA Grapalat" w:hAnsi="GHEA Grapalat"/>
                <w:b/>
                <w:sz w:val="16"/>
                <w:szCs w:val="20"/>
              </w:rPr>
            </w:pPr>
            <w:r w:rsidRPr="002C6D94">
              <w:rPr>
                <w:rFonts w:ascii="GHEA Grapalat" w:hAnsi="GHEA Grapalat"/>
                <w:b/>
                <w:sz w:val="16"/>
                <w:szCs w:val="20"/>
              </w:rPr>
              <w:t>Վավերապայմանը</w:t>
            </w:r>
          </w:p>
          <w:p w14:paraId="021D2B6C" w14:textId="77777777" w:rsidR="00334B2F" w:rsidRPr="002C6D94" w:rsidRDefault="00334B2F" w:rsidP="002C6D94">
            <w:pPr>
              <w:ind w:left="-588" w:firstLine="588"/>
              <w:jc w:val="center"/>
              <w:rPr>
                <w:rFonts w:ascii="GHEA Grapalat" w:hAnsi="GHEA Grapalat"/>
                <w:b/>
                <w:sz w:val="16"/>
                <w:szCs w:val="20"/>
              </w:rPr>
            </w:pPr>
            <w:r w:rsidRPr="002C6D94">
              <w:rPr>
                <w:rFonts w:ascii="GHEA Grapalat" w:hAnsi="GHEA Grapalat"/>
                <w:b/>
                <w:sz w:val="16"/>
                <w:szCs w:val="20"/>
              </w:rPr>
              <w:t xml:space="preserve">լրացնող կողմը` </w:t>
            </w:r>
          </w:p>
          <w:p w14:paraId="34176E4E" w14:textId="77777777" w:rsidR="00334B2F" w:rsidRPr="002C6D94" w:rsidRDefault="00334B2F" w:rsidP="002C6D94">
            <w:pPr>
              <w:ind w:left="-588" w:firstLine="588"/>
              <w:jc w:val="center"/>
              <w:rPr>
                <w:rFonts w:ascii="GHEA Grapalat" w:hAnsi="GHEA Grapalat"/>
                <w:b/>
                <w:sz w:val="16"/>
                <w:szCs w:val="20"/>
              </w:rPr>
            </w:pPr>
            <w:r w:rsidRPr="002C6D94">
              <w:rPr>
                <w:rFonts w:ascii="GHEA Grapalat" w:hAnsi="GHEA Grapalat"/>
                <w:b/>
                <w:sz w:val="16"/>
                <w:szCs w:val="20"/>
              </w:rPr>
              <w:t>շահառուն կամ վճարողը</w:t>
            </w:r>
          </w:p>
          <w:p w14:paraId="01EF764A" w14:textId="77777777" w:rsidR="00334B2F" w:rsidRPr="002C6D94" w:rsidRDefault="00334B2F" w:rsidP="002C6D94">
            <w:pPr>
              <w:ind w:left="-588" w:firstLine="588"/>
              <w:jc w:val="center"/>
              <w:rPr>
                <w:rFonts w:ascii="GHEA Grapalat" w:hAnsi="GHEA Grapalat"/>
                <w:b/>
                <w:sz w:val="16"/>
                <w:szCs w:val="20"/>
              </w:rPr>
            </w:pPr>
            <w:r w:rsidRPr="002C6D94">
              <w:rPr>
                <w:rFonts w:ascii="GHEA Grapalat" w:hAnsi="GHEA Grapalat"/>
                <w:b/>
                <w:sz w:val="16"/>
                <w:szCs w:val="20"/>
              </w:rPr>
              <w:t>(</w:t>
            </w:r>
            <w:r w:rsidRPr="002C6D94">
              <w:rPr>
                <w:rFonts w:ascii="GHEA Grapalat" w:hAnsi="GHEA Grapalat"/>
                <w:b/>
                <w:sz w:val="16"/>
                <w:szCs w:val="20"/>
                <w:lang w:val="hy-AM"/>
              </w:rPr>
              <w:t>գնումների գործընթացի հետ կապված</w:t>
            </w:r>
            <w:r w:rsidRPr="002C6D94">
              <w:rPr>
                <w:rFonts w:ascii="GHEA Grapalat" w:hAnsi="GHEA Grapalat"/>
                <w:b/>
                <w:sz w:val="16"/>
                <w:szCs w:val="20"/>
              </w:rPr>
              <w:t>)</w:t>
            </w:r>
          </w:p>
        </w:tc>
      </w:tr>
      <w:tr w:rsidR="00334B2F" w:rsidRPr="002C6D9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C6D94" w:rsidRDefault="00334B2F" w:rsidP="002C6D94">
            <w:pPr>
              <w:jc w:val="center"/>
              <w:rPr>
                <w:rFonts w:ascii="GHEA Grapalat" w:hAnsi="GHEA Grapalat"/>
                <w:b/>
                <w:sz w:val="16"/>
                <w:szCs w:val="20"/>
              </w:rPr>
            </w:pPr>
            <w:r w:rsidRPr="002C6D94">
              <w:rPr>
                <w:rFonts w:ascii="GHEA Grapalat" w:hAnsi="GHEA Grapalat"/>
                <w:b/>
                <w:sz w:val="16"/>
                <w:szCs w:val="20"/>
              </w:rPr>
              <w:t>5</w:t>
            </w:r>
          </w:p>
        </w:tc>
      </w:tr>
      <w:tr w:rsidR="00334B2F" w:rsidRPr="002C6D9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Փաստաթղթի վրա նախապես լրացված է &lt;Վճարման պահանջագիր&gt;</w:t>
            </w:r>
          </w:p>
        </w:tc>
      </w:tr>
      <w:tr w:rsidR="00334B2F" w:rsidRPr="002C6D9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C6D94" w:rsidRDefault="00334B2F" w:rsidP="002C6D94">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C6D94" w:rsidRDefault="00334B2F" w:rsidP="002C6D94">
            <w:pPr>
              <w:jc w:val="both"/>
              <w:rPr>
                <w:rFonts w:ascii="GHEA Grapalat" w:hAnsi="GHEA Grapalat"/>
                <w:sz w:val="16"/>
                <w:szCs w:val="20"/>
              </w:rPr>
            </w:pPr>
            <w:r w:rsidRPr="002C6D94">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շահառուի կողմից` վճարողի բանկին վճարման պահանջագիրը ներկայացնելիս</w:t>
            </w:r>
          </w:p>
        </w:tc>
      </w:tr>
      <w:tr w:rsidR="00334B2F" w:rsidRPr="002C6D9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C6D94" w:rsidRDefault="00334B2F" w:rsidP="002C6D94">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C6D94" w:rsidRDefault="00334B2F" w:rsidP="002C6D94">
            <w:pPr>
              <w:jc w:val="both"/>
              <w:rPr>
                <w:rFonts w:ascii="GHEA Grapalat" w:hAnsi="GHEA Grapalat"/>
                <w:sz w:val="16"/>
                <w:szCs w:val="20"/>
              </w:rPr>
            </w:pPr>
            <w:r w:rsidRPr="002C6D94">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3B1842B5" w14:textId="77777777" w:rsidR="00334B2F" w:rsidRPr="002C6D94" w:rsidRDefault="00334B2F" w:rsidP="002C6D94">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C6D94" w:rsidRDefault="00334B2F" w:rsidP="002C6D94">
            <w:pPr>
              <w:ind w:left="132" w:hanging="132"/>
              <w:jc w:val="center"/>
              <w:rPr>
                <w:rFonts w:ascii="GHEA Grapalat" w:hAnsi="GHEA Grapalat"/>
                <w:sz w:val="16"/>
                <w:szCs w:val="20"/>
                <w:lang w:val="hy-AM"/>
              </w:rPr>
            </w:pPr>
            <w:r w:rsidRPr="002C6D94">
              <w:rPr>
                <w:rFonts w:ascii="GHEA Grapalat" w:hAnsi="GHEA Grapalat"/>
                <w:sz w:val="16"/>
                <w:szCs w:val="20"/>
              </w:rPr>
              <w:t>լրացվում է շահառուի կողմից` վճարողի բանկին վճարման պահանջագրի ներկայացման օրը</w:t>
            </w:r>
            <w:r w:rsidRPr="002C6D94">
              <w:rPr>
                <w:rFonts w:ascii="GHEA Grapalat" w:hAnsi="GHEA Grapalat"/>
                <w:sz w:val="16"/>
                <w:szCs w:val="20"/>
                <w:lang w:val="hy-AM"/>
              </w:rPr>
              <w:t xml:space="preserve">: </w:t>
            </w:r>
          </w:p>
        </w:tc>
      </w:tr>
      <w:tr w:rsidR="00334B2F" w:rsidRPr="002C6D9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C6D94" w:rsidRDefault="00334B2F" w:rsidP="002C6D94">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C6D94" w:rsidRDefault="00334B2F" w:rsidP="002C6D94">
            <w:pPr>
              <w:jc w:val="both"/>
              <w:rPr>
                <w:rFonts w:ascii="GHEA Grapalat" w:hAnsi="GHEA Grapalat"/>
                <w:sz w:val="16"/>
                <w:szCs w:val="20"/>
              </w:rPr>
            </w:pPr>
            <w:r w:rsidRPr="002C6D94">
              <w:rPr>
                <w:rFonts w:ascii="GHEA Grapalat" w:hAnsi="GHEA Grapalat" w:cs="Sylfaen"/>
                <w:sz w:val="16"/>
                <w:szCs w:val="20"/>
                <w:lang w:val="hy-AM"/>
              </w:rPr>
              <w:t>Վճարողի անվանումը</w:t>
            </w:r>
            <w:r w:rsidRPr="002C6D94">
              <w:rPr>
                <w:rFonts w:ascii="GHEA Grapalat" w:hAnsi="GHEA Grapalat" w:cs="Sylfaen"/>
                <w:sz w:val="16"/>
                <w:szCs w:val="20"/>
              </w:rPr>
              <w:t>,</w:t>
            </w:r>
            <w:r w:rsidRPr="002C6D94">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3FAB2C12"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C6D94">
              <w:rPr>
                <w:rFonts w:ascii="GHEA Grapalat" w:hAnsi="GHEA Grapalat"/>
                <w:sz w:val="16"/>
                <w:szCs w:val="20"/>
                <w:lang w:val="hy-AM"/>
              </w:rPr>
              <w:t xml:space="preserve"> </w:t>
            </w:r>
            <w:r w:rsidRPr="002C6D94">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C6D94" w:rsidRDefault="00334B2F" w:rsidP="002C6D94">
            <w:pPr>
              <w:ind w:left="252" w:hanging="252"/>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2C6D9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2C6D9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66C6EBF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2C6D9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10B56F6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2C6D9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56CB4C7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2C6D9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w:t>
            </w:r>
            <w:r w:rsidRPr="002C6D94">
              <w:rPr>
                <w:rFonts w:ascii="GHEA Grapalat" w:hAnsi="GHEA Grapalat" w:cs="Sylfaen"/>
                <w:sz w:val="16"/>
                <w:szCs w:val="20"/>
                <w:lang w:val="hy-AM"/>
              </w:rPr>
              <w:t>ի  անվանումը</w:t>
            </w:r>
            <w:r w:rsidRPr="002C6D94">
              <w:rPr>
                <w:rFonts w:ascii="GHEA Grapalat" w:hAnsi="GHEA Grapalat" w:cs="Sylfaen"/>
                <w:sz w:val="16"/>
                <w:szCs w:val="20"/>
              </w:rPr>
              <w:t>,</w:t>
            </w:r>
            <w:r w:rsidRPr="002C6D94">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6F7B0AB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նախապես լրացվում է շահառուի կողմից` հրավերով</w:t>
            </w:r>
          </w:p>
        </w:tc>
      </w:tr>
      <w:tr w:rsidR="00334B2F" w:rsidRPr="002C6D9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 Հ</w:t>
            </w:r>
            <w:r w:rsidRPr="002C6D94">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266BB438" w14:textId="77777777" w:rsidR="00334B2F" w:rsidRPr="002C6D94" w:rsidRDefault="00334B2F" w:rsidP="002C6D94">
            <w:pPr>
              <w:jc w:val="center"/>
              <w:rPr>
                <w:rFonts w:ascii="GHEA Grapalat" w:hAnsi="GHEA Grapalat"/>
                <w:sz w:val="16"/>
                <w:szCs w:val="20"/>
              </w:rPr>
            </w:pPr>
            <w:r w:rsidRPr="002C6D94">
              <w:rPr>
                <w:rFonts w:ascii="GHEA Grapalat" w:hAnsi="GHEA Grapalat" w:cs="Sylfaen"/>
                <w:sz w:val="16"/>
                <w:szCs w:val="20"/>
              </w:rPr>
              <w:t xml:space="preserve"> (</w:t>
            </w:r>
            <w:r w:rsidRPr="002C6D94">
              <w:rPr>
                <w:rFonts w:ascii="GHEA Grapalat" w:hAnsi="GHEA Grapalat" w:cs="Sylfaen"/>
                <w:sz w:val="16"/>
                <w:szCs w:val="20"/>
                <w:lang w:val="hy-AM"/>
              </w:rPr>
              <w:t>գնումների հետ կապված գործընթացում չի լրացվում</w:t>
            </w:r>
            <w:r w:rsidRPr="002C6D94">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C6D94" w:rsidRDefault="00334B2F" w:rsidP="002C6D94">
            <w:pPr>
              <w:jc w:val="center"/>
              <w:rPr>
                <w:rFonts w:ascii="GHEA Grapalat" w:hAnsi="GHEA Grapalat"/>
                <w:sz w:val="16"/>
                <w:szCs w:val="20"/>
              </w:rPr>
            </w:pPr>
            <w:r w:rsidRPr="002C6D94">
              <w:rPr>
                <w:rFonts w:ascii="GHEA Grapalat" w:hAnsi="GHEA Grapalat" w:cs="Sylfaen"/>
                <w:sz w:val="16"/>
                <w:szCs w:val="20"/>
                <w:lang w:val="ru-RU"/>
              </w:rPr>
              <w:t>(</w:t>
            </w:r>
            <w:r w:rsidRPr="002C6D94">
              <w:rPr>
                <w:rFonts w:ascii="GHEA Grapalat" w:hAnsi="GHEA Grapalat" w:cs="Sylfaen"/>
                <w:sz w:val="16"/>
                <w:szCs w:val="20"/>
                <w:lang w:val="hy-AM"/>
              </w:rPr>
              <w:t>չի լրացվում</w:t>
            </w:r>
            <w:r w:rsidRPr="002C6D94">
              <w:rPr>
                <w:rFonts w:ascii="GHEA Grapalat" w:hAnsi="GHEA Grapalat" w:cs="Sylfaen"/>
                <w:sz w:val="16"/>
                <w:szCs w:val="20"/>
                <w:lang w:val="ru-RU"/>
              </w:rPr>
              <w:t>)</w:t>
            </w:r>
          </w:p>
        </w:tc>
      </w:tr>
      <w:tr w:rsidR="00334B2F" w:rsidRPr="002C6D9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461A411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նախապես լրացվում է շահառուի կողմից` հրավերով</w:t>
            </w:r>
          </w:p>
        </w:tc>
      </w:tr>
      <w:tr w:rsidR="00334B2F" w:rsidRPr="002C6D9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շահառուին սպասարկող ֆինանսական կազմակերպության </w:t>
            </w:r>
            <w:r w:rsidRPr="002C6D94">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նախապես լրացվում է շահառուի կողմից` հրավերով</w:t>
            </w:r>
          </w:p>
        </w:tc>
      </w:tr>
      <w:tr w:rsidR="00334B2F" w:rsidRPr="002C6D9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235A3F3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շահառուի այն բանկային (</w:t>
            </w:r>
            <w:r w:rsidRPr="002C6D94">
              <w:rPr>
                <w:rFonts w:ascii="GHEA Grapalat" w:hAnsi="GHEA Grapalat"/>
                <w:sz w:val="16"/>
                <w:szCs w:val="20"/>
                <w:lang w:val="hy-AM"/>
              </w:rPr>
              <w:t>գանձապետական</w:t>
            </w:r>
            <w:r w:rsidRPr="002C6D94">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նախապես լրացվում է շահառուի կողմից` հրավերով</w:t>
            </w:r>
          </w:p>
        </w:tc>
      </w:tr>
      <w:tr w:rsidR="00334B2F" w:rsidRPr="002C6D9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494A3E6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լրացվում է վճարողի կողմից</w:t>
            </w:r>
            <w:r w:rsidRPr="002C6D94">
              <w:rPr>
                <w:rFonts w:ascii="GHEA Grapalat" w:hAnsi="GHEA Grapalat"/>
                <w:sz w:val="16"/>
                <w:szCs w:val="20"/>
                <w:lang w:val="hy-AM"/>
              </w:rPr>
              <w:t xml:space="preserve"> </w:t>
            </w:r>
          </w:p>
        </w:tc>
      </w:tr>
      <w:tr w:rsidR="00334B2F" w:rsidRPr="00184EF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cs="Sylfaen"/>
                <w:sz w:val="16"/>
                <w:szCs w:val="20"/>
                <w:lang w:val="hy-AM"/>
              </w:rPr>
              <w:t>Ակցեպտավորված գումարը՝  (թվերով</w:t>
            </w:r>
            <w:r w:rsidRPr="002C6D94">
              <w:rPr>
                <w:rFonts w:ascii="GHEA Grapalat" w:hAnsi="GHEA Grapalat" w:cs="Arial"/>
                <w:sz w:val="16"/>
                <w:szCs w:val="20"/>
                <w:lang w:val="hy-AM"/>
              </w:rPr>
              <w:t xml:space="preserve"> </w:t>
            </w:r>
            <w:r w:rsidRPr="002C6D94">
              <w:rPr>
                <w:rFonts w:ascii="GHEA Grapalat" w:hAnsi="GHEA Grapalat" w:cs="Sylfaen"/>
                <w:sz w:val="16"/>
                <w:szCs w:val="20"/>
                <w:lang w:val="hy-AM"/>
              </w:rPr>
              <w:t>և</w:t>
            </w:r>
            <w:r w:rsidRPr="002C6D94">
              <w:rPr>
                <w:rFonts w:ascii="GHEA Grapalat" w:hAnsi="GHEA Grapalat" w:cs="Arial"/>
                <w:sz w:val="16"/>
                <w:szCs w:val="20"/>
                <w:lang w:val="hy-AM"/>
              </w:rPr>
              <w:t xml:space="preserve"> </w:t>
            </w:r>
            <w:r w:rsidRPr="002C6D94">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ոչ պարտադիր</w:t>
            </w:r>
          </w:p>
          <w:p w14:paraId="2EEB4C0B"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cs="Sylfaen"/>
                <w:sz w:val="16"/>
                <w:szCs w:val="20"/>
                <w:lang w:val="hy-AM"/>
              </w:rPr>
              <w:t>(չի լրացվում եւ չի կիրառվում)</w:t>
            </w:r>
          </w:p>
        </w:tc>
      </w:tr>
      <w:tr w:rsidR="00334B2F" w:rsidRPr="002C6D9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վճարողի կողմից</w:t>
            </w:r>
          </w:p>
        </w:tc>
      </w:tr>
      <w:tr w:rsidR="00334B2F" w:rsidRPr="00184EF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 xml:space="preserve">Պարտադիր </w:t>
            </w:r>
            <w:r w:rsidRPr="002C6D94">
              <w:rPr>
                <w:rFonts w:ascii="GHEA Grapalat" w:hAnsi="GHEA Grapalat"/>
                <w:sz w:val="16"/>
                <w:szCs w:val="20"/>
                <w:lang w:val="hy-AM"/>
              </w:rPr>
              <w:t xml:space="preserve">լրացվում է </w:t>
            </w:r>
            <w:r w:rsidRPr="002C6D94">
              <w:rPr>
                <w:rFonts w:ascii="GHEA Grapalat" w:hAnsi="GHEA Grapalat"/>
                <w:sz w:val="16"/>
                <w:szCs w:val="20"/>
              </w:rPr>
              <w:t>«</w:t>
            </w:r>
            <w:r w:rsidRPr="002C6D94">
              <w:rPr>
                <w:rFonts w:ascii="GHEA Grapalat" w:hAnsi="GHEA Grapalat"/>
                <w:sz w:val="16"/>
                <w:szCs w:val="20"/>
                <w:lang w:val="hy-AM"/>
              </w:rPr>
              <w:t>պայմանագրի կատարման ապահովման համար</w:t>
            </w:r>
            <w:r w:rsidRPr="002C6D94">
              <w:rPr>
                <w:rFonts w:ascii="GHEA Grapalat" w:hAnsi="GHEA Grapalat"/>
                <w:sz w:val="16"/>
                <w:szCs w:val="20"/>
              </w:rPr>
              <w:t>»</w:t>
            </w:r>
            <w:r w:rsidRPr="002C6D94">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նախապես լրացվում է շահառուի կողմից` հրավերով</w:t>
            </w:r>
          </w:p>
        </w:tc>
      </w:tr>
      <w:tr w:rsidR="00334B2F" w:rsidRPr="002C6D9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C6D94" w:rsidRDefault="00334B2F" w:rsidP="002C6D94">
            <w:pPr>
              <w:jc w:val="center"/>
              <w:rPr>
                <w:rFonts w:ascii="GHEA Grapalat" w:hAnsi="GHEA Grapalat"/>
                <w:sz w:val="16"/>
                <w:szCs w:val="20"/>
              </w:rPr>
            </w:pPr>
            <w:r w:rsidRPr="002C6D94">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3DA430FA"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C6D94">
              <w:rPr>
                <w:rFonts w:ascii="GHEA Grapalat" w:hAnsi="GHEA Grapalat"/>
                <w:sz w:val="16"/>
                <w:szCs w:val="20"/>
                <w:lang w:val="hy-AM"/>
              </w:rPr>
              <w:t>,</w:t>
            </w:r>
            <w:r w:rsidRPr="002C6D94">
              <w:rPr>
                <w:rFonts w:ascii="GHEA Grapalat" w:hAnsi="GHEA Grapalat" w:cs="Arial"/>
                <w:sz w:val="16"/>
                <w:szCs w:val="20"/>
                <w:lang w:val="hy-AM"/>
              </w:rPr>
              <w:t xml:space="preserve"> </w:t>
            </w:r>
            <w:r w:rsidRPr="002C6D94">
              <w:rPr>
                <w:rFonts w:ascii="GHEA Grapalat" w:hAnsi="GHEA Grapalat"/>
                <w:sz w:val="16"/>
                <w:szCs w:val="20"/>
              </w:rPr>
              <w:t xml:space="preserve"> գնման ընթացակարգի ծածկագիրը</w:t>
            </w:r>
            <w:r w:rsidRPr="002C6D94">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 xml:space="preserve">լրացվում է </w:t>
            </w:r>
            <w:r w:rsidRPr="002C6D94">
              <w:rPr>
                <w:rFonts w:ascii="GHEA Grapalat" w:hAnsi="GHEA Grapalat"/>
                <w:sz w:val="16"/>
                <w:szCs w:val="20"/>
                <w:lang w:val="hy-AM"/>
              </w:rPr>
              <w:t>շահառու</w:t>
            </w:r>
            <w:r w:rsidRPr="002C6D94">
              <w:rPr>
                <w:rFonts w:ascii="GHEA Grapalat" w:hAnsi="GHEA Grapalat"/>
                <w:sz w:val="16"/>
                <w:szCs w:val="20"/>
              </w:rPr>
              <w:t>ի կողմից</w:t>
            </w:r>
          </w:p>
        </w:tc>
      </w:tr>
      <w:tr w:rsidR="00334B2F" w:rsidRPr="00184EF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C6D94" w:rsidDel="0010680B" w:rsidRDefault="00334B2F" w:rsidP="002C6D94">
            <w:pPr>
              <w:jc w:val="center"/>
              <w:rPr>
                <w:rFonts w:ascii="GHEA Grapalat" w:hAnsi="GHEA Grapalat"/>
                <w:sz w:val="16"/>
                <w:szCs w:val="20"/>
                <w:lang w:val="hy-AM"/>
              </w:rPr>
            </w:pPr>
            <w:r w:rsidRPr="002C6D94">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C6D94" w:rsidRDefault="00334B2F" w:rsidP="002C6D94">
            <w:pPr>
              <w:jc w:val="center"/>
              <w:rPr>
                <w:rFonts w:ascii="GHEA Grapalat" w:hAnsi="GHEA Grapalat"/>
                <w:sz w:val="16"/>
                <w:szCs w:val="20"/>
              </w:rPr>
            </w:pPr>
            <w:r w:rsidRPr="002C6D94">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C6D94" w:rsidRDefault="00334B2F" w:rsidP="002C6D94">
            <w:pPr>
              <w:jc w:val="center"/>
              <w:rPr>
                <w:rFonts w:ascii="GHEA Grapalat" w:hAnsi="GHEA Grapalat" w:cs="Sylfaen"/>
                <w:sz w:val="16"/>
                <w:szCs w:val="20"/>
                <w:lang w:val="hy-AM"/>
              </w:rPr>
            </w:pPr>
            <w:r w:rsidRPr="002C6D94">
              <w:rPr>
                <w:rFonts w:ascii="GHEA Grapalat" w:hAnsi="GHEA Grapalat"/>
                <w:sz w:val="16"/>
                <w:szCs w:val="20"/>
              </w:rPr>
              <w:t>պարտադիր</w:t>
            </w:r>
            <w:r w:rsidRPr="002C6D94">
              <w:rPr>
                <w:rFonts w:ascii="GHEA Grapalat" w:hAnsi="GHEA Grapalat" w:cs="Sylfaen"/>
                <w:sz w:val="16"/>
                <w:szCs w:val="20"/>
                <w:lang w:val="hy-AM"/>
              </w:rPr>
              <w:t xml:space="preserve"> </w:t>
            </w:r>
          </w:p>
          <w:p w14:paraId="5B8ABE10" w14:textId="77777777" w:rsidR="00334B2F" w:rsidRPr="002C6D94" w:rsidRDefault="00334B2F" w:rsidP="002C6D94">
            <w:pPr>
              <w:jc w:val="center"/>
              <w:rPr>
                <w:rFonts w:ascii="GHEA Grapalat" w:hAnsi="GHEA Grapalat" w:cs="Sylfaen"/>
                <w:sz w:val="16"/>
                <w:szCs w:val="20"/>
                <w:lang w:val="hy-AM"/>
              </w:rPr>
            </w:pPr>
            <w:r w:rsidRPr="002C6D94">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 xml:space="preserve">նախապես լրացվում է շահառուի կողմից </w:t>
            </w:r>
          </w:p>
        </w:tc>
      </w:tr>
      <w:tr w:rsidR="00334B2F" w:rsidRPr="002C6D9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1BA60A7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C6D94">
              <w:rPr>
                <w:rFonts w:ascii="GHEA Grapalat" w:hAnsi="GHEA Grapalat"/>
                <w:sz w:val="16"/>
                <w:szCs w:val="20"/>
                <w:lang w:val="hy-AM"/>
              </w:rPr>
              <w:t xml:space="preserve"> </w:t>
            </w:r>
            <w:r w:rsidRPr="002C6D94">
              <w:rPr>
                <w:rFonts w:ascii="GHEA Grapalat" w:hAnsi="GHEA Grapalat"/>
                <w:sz w:val="16"/>
                <w:szCs w:val="20"/>
              </w:rPr>
              <w:t>(</w:t>
            </w:r>
            <w:r w:rsidRPr="002C6D94">
              <w:rPr>
                <w:rFonts w:ascii="GHEA Grapalat" w:hAnsi="GHEA Grapalat"/>
                <w:sz w:val="16"/>
                <w:szCs w:val="20"/>
                <w:lang w:val="hy-AM"/>
              </w:rPr>
              <w:t>վճարողի բանկին</w:t>
            </w:r>
            <w:r w:rsidRPr="002C6D94">
              <w:rPr>
                <w:rFonts w:ascii="GHEA Grapalat" w:hAnsi="GHEA Grapalat"/>
                <w:sz w:val="16"/>
                <w:szCs w:val="20"/>
              </w:rPr>
              <w:t>)</w:t>
            </w:r>
          </w:p>
          <w:p w14:paraId="4BECE6A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Եթ ե լրացվել է &lt;</w:t>
            </w:r>
            <w:r w:rsidRPr="002C6D94">
              <w:rPr>
                <w:rFonts w:ascii="GHEA Grapalat" w:hAnsi="GHEA Grapalat" w:cs="Sylfaen"/>
                <w:sz w:val="16"/>
                <w:szCs w:val="20"/>
                <w:lang w:val="hy-AM"/>
              </w:rPr>
              <w:t>Վճարման կատարման հիմքեր&gt; դաշտը ապա այս տվյալը պարտադիր լրացվում է</w:t>
            </w:r>
            <w:r w:rsidRPr="002C6D94">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շահառուի</w:t>
            </w:r>
            <w:r w:rsidRPr="002C6D94">
              <w:rPr>
                <w:rFonts w:ascii="GHEA Grapalat" w:hAnsi="GHEA Grapalat"/>
                <w:sz w:val="16"/>
                <w:szCs w:val="20"/>
                <w:lang w:val="hy-AM"/>
              </w:rPr>
              <w:t xml:space="preserve"> </w:t>
            </w:r>
            <w:r w:rsidRPr="002C6D94">
              <w:rPr>
                <w:rFonts w:ascii="GHEA Grapalat" w:hAnsi="GHEA Grapalat"/>
                <w:sz w:val="16"/>
                <w:szCs w:val="20"/>
              </w:rPr>
              <w:t>կողմից</w:t>
            </w:r>
          </w:p>
        </w:tc>
      </w:tr>
      <w:tr w:rsidR="00334B2F" w:rsidRPr="00184EF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2</w:t>
            </w:r>
            <w:r w:rsidRPr="002C6D94">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2A8FA466"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այս դաշտը լրացվում</w:t>
            </w:r>
            <w:r w:rsidRPr="002C6D94">
              <w:rPr>
                <w:rFonts w:ascii="GHEA Grapalat" w:hAnsi="GHEA Grapalat"/>
                <w:sz w:val="16"/>
                <w:szCs w:val="20"/>
                <w:lang w:val="hy-AM"/>
              </w:rPr>
              <w:t xml:space="preserve"> է վճարողի կողմից պահանջագրի ներկայացման դեպքում: Ընդ որում</w:t>
            </w:r>
            <w:r w:rsidRPr="002C6D94">
              <w:rPr>
                <w:rFonts w:ascii="GHEA Grapalat" w:hAnsi="GHEA Grapalat"/>
                <w:sz w:val="16"/>
                <w:szCs w:val="20"/>
              </w:rPr>
              <w:t xml:space="preserve"> եթե </w:t>
            </w:r>
            <w:r w:rsidRPr="002C6D94">
              <w:rPr>
                <w:rFonts w:ascii="GHEA Grapalat" w:hAnsi="GHEA Grapalat" w:cs="Sylfaen"/>
                <w:sz w:val="16"/>
                <w:szCs w:val="20"/>
                <w:lang w:val="hy-AM"/>
              </w:rPr>
              <w:t xml:space="preserve">Վճարման պայմաններ դաշտում </w:t>
            </w:r>
            <w:r w:rsidRPr="002C6D94">
              <w:rPr>
                <w:rFonts w:ascii="GHEA Grapalat" w:hAnsi="GHEA Grapalat"/>
                <w:sz w:val="16"/>
                <w:szCs w:val="20"/>
                <w:lang w:val="hy-AM"/>
              </w:rPr>
              <w:t>նշված է &lt;ակցեպտավորված վճարում&gt; ապա</w:t>
            </w:r>
            <w:r w:rsidRPr="002C6D94">
              <w:rPr>
                <w:rFonts w:ascii="GHEA Grapalat" w:hAnsi="GHEA Grapalat" w:cs="Sylfaen"/>
                <w:sz w:val="16"/>
                <w:szCs w:val="20"/>
                <w:lang w:val="hy-AM"/>
              </w:rPr>
              <w:t xml:space="preserve"> </w:t>
            </w:r>
            <w:r w:rsidRPr="002C6D94">
              <w:rPr>
                <w:rFonts w:ascii="GHEA Grapalat" w:hAnsi="GHEA Grapalat"/>
                <w:sz w:val="16"/>
                <w:szCs w:val="20"/>
              </w:rPr>
              <w:t>վճարող</w:t>
            </w:r>
            <w:r w:rsidRPr="002C6D94">
              <w:rPr>
                <w:rFonts w:ascii="GHEA Grapalat" w:hAnsi="GHEA Grapalat"/>
                <w:sz w:val="16"/>
                <w:szCs w:val="20"/>
                <w:lang w:val="hy-AM"/>
              </w:rPr>
              <w:t xml:space="preserve">ը ստորագրելով՝ </w:t>
            </w:r>
            <w:r w:rsidRPr="002C6D94">
              <w:rPr>
                <w:rFonts w:ascii="GHEA Grapalat" w:hAnsi="GHEA Grapalat" w:cs="Sylfaen"/>
                <w:sz w:val="16"/>
                <w:szCs w:val="20"/>
                <w:lang w:val="hy-AM"/>
              </w:rPr>
              <w:t xml:space="preserve">նախապես </w:t>
            </w:r>
            <w:r w:rsidRPr="002C6D94">
              <w:rPr>
                <w:rFonts w:ascii="GHEA Grapalat" w:hAnsi="GHEA Grapalat"/>
                <w:sz w:val="16"/>
                <w:szCs w:val="20"/>
                <w:lang w:val="hy-AM"/>
              </w:rPr>
              <w:t xml:space="preserve">համաձայնվում  </w:t>
            </w:r>
            <w:r w:rsidRPr="002C6D94">
              <w:rPr>
                <w:rFonts w:ascii="GHEA Grapalat" w:hAnsi="GHEA Grapalat" w:cs="Sylfaen"/>
                <w:sz w:val="16"/>
                <w:szCs w:val="20"/>
                <w:lang w:val="hy-AM"/>
              </w:rPr>
              <w:t xml:space="preserve">  </w:t>
            </w:r>
            <w:r w:rsidRPr="002C6D94">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C6D94" w:rsidRDefault="00334B2F" w:rsidP="002C6D94">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 xml:space="preserve">ստորագրվում է վճարողի կողմից կամ </w:t>
            </w:r>
          </w:p>
          <w:p w14:paraId="768E997A"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դրվում է վճարողի էլեկտրոնային ստորագրությունը</w:t>
            </w:r>
          </w:p>
          <w:p w14:paraId="57A2C64B" w14:textId="77777777" w:rsidR="00334B2F" w:rsidRPr="002C6D94" w:rsidRDefault="00334B2F" w:rsidP="002C6D94">
            <w:pPr>
              <w:jc w:val="center"/>
              <w:rPr>
                <w:rFonts w:ascii="GHEA Grapalat" w:hAnsi="GHEA Grapalat"/>
                <w:sz w:val="16"/>
                <w:szCs w:val="20"/>
                <w:lang w:val="hy-AM"/>
              </w:rPr>
            </w:pPr>
          </w:p>
        </w:tc>
      </w:tr>
      <w:tr w:rsidR="00334B2F" w:rsidRPr="00184EF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C6D94" w:rsidRDefault="00334B2F" w:rsidP="002C6D94">
            <w:pPr>
              <w:rPr>
                <w:rFonts w:ascii="GHEA Grapalat" w:hAnsi="GHEA Grapalat"/>
                <w:sz w:val="16"/>
                <w:szCs w:val="20"/>
              </w:rPr>
            </w:pPr>
            <w:r w:rsidRPr="002C6D94">
              <w:rPr>
                <w:rFonts w:ascii="GHEA Grapalat" w:hAnsi="GHEA Grapalat"/>
                <w:sz w:val="16"/>
                <w:szCs w:val="20"/>
                <w:lang w:val="hy-AM"/>
              </w:rPr>
              <w:t>2</w:t>
            </w:r>
            <w:r w:rsidRPr="002C6D94">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պարտադիր` </w:t>
            </w:r>
          </w:p>
          <w:p w14:paraId="2A9B1D5C"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կնիքի առկայության դեպքում</w:t>
            </w:r>
            <w:r w:rsidRPr="002C6D94">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 xml:space="preserve">կնքվում է վճարողի կողմից </w:t>
            </w:r>
          </w:p>
          <w:p w14:paraId="7E888D4A"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թղթային եղանակով ներկայացնելիս</w:t>
            </w:r>
          </w:p>
        </w:tc>
      </w:tr>
      <w:tr w:rsidR="00334B2F" w:rsidRPr="002C6D9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22</w:t>
            </w:r>
            <w:r w:rsidRPr="002C6D9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r w:rsidRPr="002C6D94">
              <w:rPr>
                <w:rFonts w:ascii="GHEA Grapalat" w:hAnsi="GHEA Grapalat"/>
                <w:sz w:val="16"/>
                <w:szCs w:val="20"/>
                <w:lang w:val="hy-AM"/>
              </w:rPr>
              <w:t>՝</w:t>
            </w:r>
            <w:r w:rsidRPr="002C6D94">
              <w:rPr>
                <w:rFonts w:ascii="GHEA Grapalat" w:hAnsi="GHEA Grapalat"/>
                <w:sz w:val="16"/>
                <w:szCs w:val="20"/>
              </w:rPr>
              <w:t xml:space="preserve"> </w:t>
            </w:r>
          </w:p>
          <w:p w14:paraId="226D06F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ստորագրվում է շահառուի կողմից</w:t>
            </w:r>
          </w:p>
        </w:tc>
      </w:tr>
      <w:tr w:rsidR="00334B2F" w:rsidRPr="002C6D9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C6D94" w:rsidRDefault="00334B2F" w:rsidP="002C6D94">
            <w:pPr>
              <w:rPr>
                <w:rFonts w:ascii="GHEA Grapalat" w:hAnsi="GHEA Grapalat"/>
                <w:sz w:val="16"/>
                <w:szCs w:val="20"/>
              </w:rPr>
            </w:pPr>
            <w:r w:rsidRPr="002C6D94">
              <w:rPr>
                <w:rFonts w:ascii="GHEA Grapalat" w:hAnsi="GHEA Grapalat"/>
                <w:sz w:val="16"/>
                <w:szCs w:val="20"/>
                <w:lang w:val="hy-AM"/>
              </w:rPr>
              <w:t>22</w:t>
            </w:r>
            <w:r w:rsidRPr="002C6D9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պարտադիր` </w:t>
            </w:r>
          </w:p>
          <w:p w14:paraId="3D984C8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կնքվում է շահառուի կողմից</w:t>
            </w:r>
            <w:r w:rsidRPr="002C6D94">
              <w:rPr>
                <w:rFonts w:ascii="GHEA Grapalat" w:hAnsi="GHEA Grapalat"/>
                <w:sz w:val="16"/>
                <w:szCs w:val="20"/>
                <w:lang w:val="hy-AM"/>
              </w:rPr>
              <w:t xml:space="preserve"> </w:t>
            </w:r>
          </w:p>
          <w:p w14:paraId="3B81E267"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թղթային եղանակով բանկ ներկայացնելիս</w:t>
            </w:r>
          </w:p>
        </w:tc>
      </w:tr>
      <w:tr w:rsidR="00334B2F" w:rsidRPr="002C6D9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2</w:t>
            </w:r>
            <w:r w:rsidRPr="002C6D94">
              <w:rPr>
                <w:rFonts w:ascii="GHEA Grapalat" w:hAnsi="GHEA Grapalat"/>
                <w:sz w:val="16"/>
                <w:szCs w:val="20"/>
                <w:lang w:val="hy-AM"/>
              </w:rPr>
              <w:t>3</w:t>
            </w:r>
            <w:r w:rsidRPr="002C6D9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վճարողին սպասարկող ֆինանսական կազմակերպության </w:t>
            </w:r>
            <w:r w:rsidRPr="002C6D94">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5FE02F2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վճարման պահանջագիրը վճարողին սպասարկող ֆինանսական </w:t>
            </w:r>
            <w:r w:rsidRPr="002C6D94">
              <w:rPr>
                <w:rFonts w:ascii="GHEA Grapalat" w:hAnsi="GHEA Grapalat"/>
                <w:sz w:val="16"/>
                <w:szCs w:val="20"/>
              </w:rPr>
              <w:lastRenderedPageBreak/>
              <w:t>կազմակերպության</w:t>
            </w:r>
            <w:r w:rsidRPr="002C6D94">
              <w:rPr>
                <w:rFonts w:ascii="GHEA Grapalat" w:hAnsi="GHEA Grapalat"/>
                <w:sz w:val="16"/>
                <w:szCs w:val="20"/>
                <w:lang w:val="hy-AM"/>
              </w:rPr>
              <w:t>ը</w:t>
            </w:r>
            <w:r w:rsidRPr="002C6D94">
              <w:rPr>
                <w:rFonts w:ascii="GHEA Grapalat" w:hAnsi="GHEA Grapalat"/>
                <w:sz w:val="16"/>
                <w:szCs w:val="20"/>
              </w:rPr>
              <w:t xml:space="preserve"> թղթային եղանակով </w:t>
            </w:r>
            <w:r w:rsidRPr="002C6D94">
              <w:rPr>
                <w:rFonts w:ascii="GHEA Grapalat" w:hAnsi="GHEA Grapalat"/>
                <w:sz w:val="16"/>
                <w:szCs w:val="20"/>
                <w:lang w:val="hy-AM"/>
              </w:rPr>
              <w:t xml:space="preserve"> </w:t>
            </w:r>
            <w:r w:rsidRPr="002C6D94">
              <w:rPr>
                <w:rFonts w:ascii="GHEA Grapalat" w:hAnsi="GHEA Grapalat"/>
                <w:sz w:val="16"/>
                <w:szCs w:val="20"/>
              </w:rPr>
              <w:t>ներկայաց</w:t>
            </w:r>
            <w:r w:rsidRPr="002C6D94">
              <w:rPr>
                <w:rFonts w:ascii="GHEA Grapalat" w:hAnsi="GHEA Grapalat"/>
                <w:sz w:val="16"/>
                <w:szCs w:val="20"/>
                <w:lang w:val="hy-AM"/>
              </w:rPr>
              <w:t>ված լի</w:t>
            </w:r>
            <w:r w:rsidRPr="002C6D94">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C6D94" w:rsidRDefault="00334B2F" w:rsidP="002C6D94">
            <w:pPr>
              <w:jc w:val="center"/>
              <w:rPr>
                <w:rFonts w:ascii="GHEA Grapalat" w:hAnsi="GHEA Grapalat"/>
                <w:sz w:val="16"/>
                <w:szCs w:val="20"/>
              </w:rPr>
            </w:pPr>
          </w:p>
        </w:tc>
      </w:tr>
      <w:tr w:rsidR="00334B2F" w:rsidRPr="002C6D9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C6D94" w:rsidRDefault="00334B2F" w:rsidP="002C6D94">
            <w:pPr>
              <w:rPr>
                <w:rFonts w:ascii="GHEA Grapalat" w:hAnsi="GHEA Grapalat"/>
                <w:sz w:val="16"/>
                <w:szCs w:val="20"/>
              </w:rPr>
            </w:pPr>
            <w:r w:rsidRPr="002C6D94">
              <w:rPr>
                <w:rFonts w:ascii="GHEA Grapalat" w:hAnsi="GHEA Grapalat"/>
                <w:sz w:val="16"/>
                <w:szCs w:val="20"/>
              </w:rPr>
              <w:lastRenderedPageBreak/>
              <w:t>2</w:t>
            </w:r>
            <w:r w:rsidRPr="002C6D94">
              <w:rPr>
                <w:rFonts w:ascii="GHEA Grapalat" w:hAnsi="GHEA Grapalat"/>
                <w:sz w:val="16"/>
                <w:szCs w:val="20"/>
                <w:lang w:val="hy-AM"/>
              </w:rPr>
              <w:t>3</w:t>
            </w:r>
            <w:r w:rsidRPr="002C6D9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վճարողին սպասարկող ֆինանսական կազմակերպության (մասնաճյուղի) </w:t>
            </w:r>
            <w:r w:rsidRPr="002C6D94">
              <w:rPr>
                <w:rFonts w:ascii="GHEA Grapalat" w:hAnsi="GHEA Grapalat"/>
                <w:sz w:val="16"/>
                <w:szCs w:val="20"/>
                <w:lang w:val="hy-AM"/>
              </w:rPr>
              <w:t>դրոշմա</w:t>
            </w:r>
            <w:r w:rsidRPr="002C6D94">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2D87EC9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վճարման պահանջագիրը վճարողին սպասարկող ֆինանսական կազմակերպության</w:t>
            </w:r>
            <w:r w:rsidRPr="002C6D94">
              <w:rPr>
                <w:rFonts w:ascii="GHEA Grapalat" w:hAnsi="GHEA Grapalat"/>
                <w:sz w:val="16"/>
                <w:szCs w:val="20"/>
                <w:lang w:val="hy-AM"/>
              </w:rPr>
              <w:t>ը</w:t>
            </w:r>
            <w:r w:rsidRPr="002C6D94">
              <w:rPr>
                <w:rFonts w:ascii="GHEA Grapalat" w:hAnsi="GHEA Grapalat"/>
                <w:sz w:val="16"/>
                <w:szCs w:val="20"/>
              </w:rPr>
              <w:t xml:space="preserve"> թղթային եղանակով ներկայաց</w:t>
            </w:r>
            <w:r w:rsidRPr="002C6D94">
              <w:rPr>
                <w:rFonts w:ascii="GHEA Grapalat" w:hAnsi="GHEA Grapalat"/>
                <w:sz w:val="16"/>
                <w:szCs w:val="20"/>
                <w:lang w:val="hy-AM"/>
              </w:rPr>
              <w:t>ված լի</w:t>
            </w:r>
            <w:r w:rsidRPr="002C6D94">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C6D94" w:rsidRDefault="00334B2F" w:rsidP="002C6D94">
            <w:pPr>
              <w:jc w:val="center"/>
              <w:rPr>
                <w:rFonts w:ascii="GHEA Grapalat" w:hAnsi="GHEA Grapalat"/>
                <w:sz w:val="16"/>
                <w:szCs w:val="20"/>
              </w:rPr>
            </w:pPr>
          </w:p>
        </w:tc>
      </w:tr>
      <w:tr w:rsidR="00334B2F" w:rsidRPr="002C6D9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rPr>
              <w:t>2</w:t>
            </w:r>
            <w:r w:rsidRPr="002C6D94">
              <w:rPr>
                <w:rFonts w:ascii="GHEA Grapalat" w:hAnsi="GHEA Grapalat"/>
                <w:sz w:val="16"/>
                <w:szCs w:val="20"/>
                <w:lang w:val="hy-AM"/>
              </w:rPr>
              <w:t>3</w:t>
            </w:r>
            <w:r w:rsidRPr="002C6D94">
              <w:rPr>
                <w:rFonts w:ascii="GHEA Grapalat" w:hAnsi="GHEA Grapalat"/>
                <w:sz w:val="16"/>
                <w:szCs w:val="20"/>
              </w:rPr>
              <w:t>.</w:t>
            </w:r>
            <w:r w:rsidRPr="002C6D94">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C6D94" w:rsidRDefault="00334B2F" w:rsidP="002C6D94">
            <w:pPr>
              <w:jc w:val="center"/>
              <w:rPr>
                <w:rFonts w:ascii="GHEA Grapalat" w:hAnsi="GHEA Grapalat"/>
                <w:sz w:val="16"/>
                <w:szCs w:val="20"/>
                <w:lang w:val="hy-AM"/>
              </w:rPr>
            </w:pPr>
            <w:r w:rsidRPr="002C6D94">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p w14:paraId="464C219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C6D94" w:rsidRDefault="00334B2F" w:rsidP="002C6D94">
            <w:pPr>
              <w:jc w:val="center"/>
              <w:rPr>
                <w:rFonts w:ascii="GHEA Grapalat" w:hAnsi="GHEA Grapalat"/>
                <w:sz w:val="16"/>
                <w:szCs w:val="20"/>
              </w:rPr>
            </w:pPr>
          </w:p>
        </w:tc>
      </w:tr>
      <w:tr w:rsidR="00334B2F" w:rsidRPr="002C6D9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2</w:t>
            </w:r>
            <w:r w:rsidRPr="002C6D94">
              <w:rPr>
                <w:rFonts w:ascii="GHEA Grapalat" w:hAnsi="GHEA Grapalat"/>
                <w:sz w:val="16"/>
                <w:szCs w:val="20"/>
                <w:lang w:val="hy-AM"/>
              </w:rPr>
              <w:t>4</w:t>
            </w:r>
            <w:r w:rsidRPr="002C6D9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ոչ պարտադիր</w:t>
            </w:r>
          </w:p>
          <w:p w14:paraId="211B36F1"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 xml:space="preserve">լրացվում է </w:t>
            </w:r>
            <w:r w:rsidRPr="002C6D94">
              <w:rPr>
                <w:rFonts w:ascii="GHEA Grapalat" w:hAnsi="GHEA Grapalat"/>
                <w:sz w:val="16"/>
                <w:szCs w:val="20"/>
              </w:rPr>
              <w:t>վճարման պահանջագիրը շահառուին սպասարկող ֆինանսական կազմակերպության</w:t>
            </w:r>
            <w:r w:rsidRPr="002C6D94">
              <w:rPr>
                <w:rFonts w:ascii="GHEA Grapalat" w:hAnsi="GHEA Grapalat"/>
                <w:sz w:val="16"/>
                <w:szCs w:val="20"/>
                <w:lang w:val="hy-AM"/>
              </w:rPr>
              <w:t xml:space="preserve">ը </w:t>
            </w:r>
            <w:r w:rsidRPr="002C6D94">
              <w:rPr>
                <w:rFonts w:ascii="GHEA Grapalat" w:hAnsi="GHEA Grapalat"/>
                <w:sz w:val="16"/>
                <w:szCs w:val="20"/>
              </w:rPr>
              <w:t xml:space="preserve"> ներկայաց</w:t>
            </w:r>
            <w:r w:rsidRPr="002C6D94">
              <w:rPr>
                <w:rFonts w:ascii="GHEA Grapalat" w:hAnsi="GHEA Grapalat"/>
                <w:sz w:val="16"/>
                <w:szCs w:val="20"/>
                <w:lang w:val="hy-AM"/>
              </w:rPr>
              <w:t>վ</w:t>
            </w:r>
            <w:r w:rsidRPr="002C6D94">
              <w:rPr>
                <w:rFonts w:ascii="GHEA Grapalat" w:hAnsi="GHEA Grapalat"/>
                <w:sz w:val="16"/>
                <w:szCs w:val="20"/>
              </w:rPr>
              <w:t>ելու դեպքում</w:t>
            </w:r>
            <w:r w:rsidRPr="002C6D94">
              <w:rPr>
                <w:rFonts w:ascii="GHEA Grapalat" w:hAnsi="GHEA Grapalat"/>
                <w:sz w:val="16"/>
                <w:szCs w:val="20"/>
                <w:lang w:val="hy-AM"/>
              </w:rPr>
              <w:t xml:space="preserve">, որտեղ </w:t>
            </w:r>
            <w:r w:rsidRPr="002C6D94" w:rsidDel="00DF049B">
              <w:rPr>
                <w:rFonts w:ascii="GHEA Grapalat" w:hAnsi="GHEA Grapalat"/>
                <w:sz w:val="16"/>
                <w:szCs w:val="20"/>
                <w:lang w:val="hy-AM"/>
              </w:rPr>
              <w:t xml:space="preserve"> </w:t>
            </w:r>
            <w:r w:rsidRPr="002C6D94">
              <w:rPr>
                <w:rFonts w:ascii="GHEA Grapalat" w:hAnsi="GHEA Grapalat"/>
                <w:sz w:val="16"/>
                <w:szCs w:val="20"/>
                <w:lang w:val="hy-AM"/>
              </w:rPr>
              <w:t xml:space="preserve"> </w:t>
            </w:r>
            <w:r w:rsidRPr="002C6D94">
              <w:rPr>
                <w:rFonts w:ascii="GHEA Grapalat" w:hAnsi="GHEA Grapalat"/>
                <w:sz w:val="16"/>
                <w:szCs w:val="20"/>
              </w:rPr>
              <w:t xml:space="preserve">աշխատակցի ստորագրությունը </w:t>
            </w:r>
            <w:r w:rsidRPr="002C6D94">
              <w:rPr>
                <w:rFonts w:ascii="GHEA Grapalat" w:hAnsi="GHEA Grapalat"/>
                <w:sz w:val="16"/>
                <w:szCs w:val="20"/>
                <w:lang w:val="hy-AM"/>
              </w:rPr>
              <w:t xml:space="preserve">դրվում է </w:t>
            </w:r>
            <w:r w:rsidRPr="002C6D94">
              <w:rPr>
                <w:rFonts w:ascii="GHEA Grapalat" w:hAnsi="GHEA Grapalat"/>
                <w:sz w:val="16"/>
                <w:szCs w:val="20"/>
              </w:rPr>
              <w:t>թղթային եղանակով ներկայաց</w:t>
            </w:r>
            <w:r w:rsidRPr="002C6D9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C6D94" w:rsidRDefault="00334B2F" w:rsidP="002C6D94">
            <w:pPr>
              <w:jc w:val="center"/>
              <w:rPr>
                <w:rFonts w:ascii="GHEA Grapalat" w:hAnsi="GHEA Grapalat"/>
                <w:sz w:val="16"/>
                <w:szCs w:val="20"/>
              </w:rPr>
            </w:pPr>
          </w:p>
        </w:tc>
      </w:tr>
      <w:tr w:rsidR="00334B2F" w:rsidRPr="002C6D9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2</w:t>
            </w:r>
            <w:r w:rsidRPr="002C6D94">
              <w:rPr>
                <w:rFonts w:ascii="GHEA Grapalat" w:hAnsi="GHEA Grapalat"/>
                <w:sz w:val="16"/>
                <w:szCs w:val="20"/>
                <w:lang w:val="hy-AM"/>
              </w:rPr>
              <w:t>4</w:t>
            </w:r>
            <w:r w:rsidRPr="002C6D9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 xml:space="preserve">շահառռւին սպասարկող ֆինանսական կազմակերպության (մասնաճյուղի) </w:t>
            </w:r>
            <w:r w:rsidRPr="002C6D94">
              <w:rPr>
                <w:rFonts w:ascii="GHEA Grapalat" w:hAnsi="GHEA Grapalat"/>
                <w:sz w:val="16"/>
                <w:szCs w:val="20"/>
                <w:lang w:val="hy-AM"/>
              </w:rPr>
              <w:t>դրոշմա</w:t>
            </w:r>
            <w:r w:rsidRPr="002C6D94">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 xml:space="preserve">ոչ </w:t>
            </w:r>
            <w:r w:rsidRPr="002C6D94">
              <w:rPr>
                <w:rFonts w:ascii="GHEA Grapalat" w:hAnsi="GHEA Grapalat"/>
                <w:sz w:val="16"/>
                <w:szCs w:val="20"/>
              </w:rPr>
              <w:t>պարտադիր</w:t>
            </w:r>
          </w:p>
          <w:p w14:paraId="2562F12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 xml:space="preserve">լրացվում է </w:t>
            </w:r>
            <w:r w:rsidRPr="002C6D94">
              <w:rPr>
                <w:rFonts w:ascii="GHEA Grapalat" w:hAnsi="GHEA Grapalat"/>
                <w:sz w:val="16"/>
                <w:szCs w:val="20"/>
              </w:rPr>
              <w:t xml:space="preserve">վճարման պահանջագիրը </w:t>
            </w:r>
            <w:r w:rsidRPr="002C6D94">
              <w:rPr>
                <w:rFonts w:ascii="GHEA Grapalat" w:hAnsi="GHEA Grapalat"/>
                <w:sz w:val="16"/>
                <w:szCs w:val="20"/>
                <w:lang w:val="hy-AM"/>
              </w:rPr>
              <w:t xml:space="preserve">վերջինիս </w:t>
            </w:r>
            <w:r w:rsidRPr="002C6D94">
              <w:rPr>
                <w:rFonts w:ascii="GHEA Grapalat" w:hAnsi="GHEA Grapalat"/>
                <w:sz w:val="16"/>
                <w:szCs w:val="20"/>
              </w:rPr>
              <w:t>ներկայաց</w:t>
            </w:r>
            <w:r w:rsidRPr="002C6D94">
              <w:rPr>
                <w:rFonts w:ascii="GHEA Grapalat" w:hAnsi="GHEA Grapalat"/>
                <w:sz w:val="16"/>
                <w:szCs w:val="20"/>
                <w:lang w:val="hy-AM"/>
              </w:rPr>
              <w:t>վ</w:t>
            </w:r>
            <w:r w:rsidRPr="002C6D94">
              <w:rPr>
                <w:rFonts w:ascii="GHEA Grapalat" w:hAnsi="GHEA Grapalat"/>
                <w:sz w:val="16"/>
                <w:szCs w:val="20"/>
              </w:rPr>
              <w:t>ելու դեպքում</w:t>
            </w:r>
            <w:r w:rsidRPr="002C6D94">
              <w:rPr>
                <w:rFonts w:ascii="GHEA Grapalat" w:hAnsi="GHEA Grapalat"/>
                <w:sz w:val="16"/>
                <w:szCs w:val="20"/>
                <w:lang w:val="hy-AM"/>
              </w:rPr>
              <w:t xml:space="preserve">, որտեղ </w:t>
            </w:r>
            <w:r w:rsidRPr="002C6D94" w:rsidDel="00DF049B">
              <w:rPr>
                <w:rFonts w:ascii="GHEA Grapalat" w:hAnsi="GHEA Grapalat"/>
                <w:sz w:val="16"/>
                <w:szCs w:val="20"/>
                <w:lang w:val="hy-AM"/>
              </w:rPr>
              <w:t xml:space="preserve"> </w:t>
            </w:r>
            <w:r w:rsidRPr="002C6D94">
              <w:rPr>
                <w:rFonts w:ascii="GHEA Grapalat" w:hAnsi="GHEA Grapalat"/>
                <w:sz w:val="16"/>
                <w:szCs w:val="20"/>
                <w:lang w:val="hy-AM"/>
              </w:rPr>
              <w:t xml:space="preserve"> դրոշմակնիքը</w:t>
            </w:r>
            <w:r w:rsidRPr="002C6D94">
              <w:rPr>
                <w:rFonts w:ascii="GHEA Grapalat" w:hAnsi="GHEA Grapalat"/>
                <w:sz w:val="16"/>
                <w:szCs w:val="20"/>
              </w:rPr>
              <w:t xml:space="preserve"> </w:t>
            </w:r>
            <w:r w:rsidRPr="002C6D94">
              <w:rPr>
                <w:rFonts w:ascii="GHEA Grapalat" w:hAnsi="GHEA Grapalat"/>
                <w:sz w:val="16"/>
                <w:szCs w:val="20"/>
                <w:lang w:val="hy-AM"/>
              </w:rPr>
              <w:t xml:space="preserve">դրվում է </w:t>
            </w:r>
            <w:r w:rsidRPr="002C6D94">
              <w:rPr>
                <w:rFonts w:ascii="GHEA Grapalat" w:hAnsi="GHEA Grapalat"/>
                <w:sz w:val="16"/>
                <w:szCs w:val="20"/>
              </w:rPr>
              <w:t>թղթային եղանակով ներկայաց</w:t>
            </w:r>
            <w:r w:rsidRPr="002C6D9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C6D94" w:rsidRDefault="00334B2F" w:rsidP="002C6D94">
            <w:pPr>
              <w:jc w:val="center"/>
              <w:rPr>
                <w:rFonts w:ascii="GHEA Grapalat" w:hAnsi="GHEA Grapalat"/>
                <w:sz w:val="16"/>
                <w:szCs w:val="20"/>
              </w:rPr>
            </w:pPr>
          </w:p>
        </w:tc>
      </w:tr>
      <w:tr w:rsidR="00334B2F" w:rsidRPr="002C6D9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2</w:t>
            </w:r>
            <w:r w:rsidRPr="002C6D94">
              <w:rPr>
                <w:rFonts w:ascii="GHEA Grapalat" w:hAnsi="GHEA Grapalat"/>
                <w:sz w:val="16"/>
                <w:szCs w:val="20"/>
                <w:lang w:val="hy-AM"/>
              </w:rPr>
              <w:t>4</w:t>
            </w:r>
            <w:r w:rsidRPr="002C6D94">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 xml:space="preserve">ոչ </w:t>
            </w:r>
            <w:r w:rsidRPr="002C6D94">
              <w:rPr>
                <w:rFonts w:ascii="GHEA Grapalat" w:hAnsi="GHEA Grapalat"/>
                <w:sz w:val="16"/>
                <w:szCs w:val="20"/>
              </w:rPr>
              <w:t>պարտադիր</w:t>
            </w:r>
          </w:p>
          <w:p w14:paraId="4342A153" w14:textId="77777777" w:rsidR="00334B2F" w:rsidRPr="002C6D94" w:rsidRDefault="00334B2F" w:rsidP="002C6D94">
            <w:pPr>
              <w:jc w:val="center"/>
              <w:rPr>
                <w:rFonts w:ascii="GHEA Grapalat" w:hAnsi="GHEA Grapalat"/>
                <w:sz w:val="16"/>
                <w:szCs w:val="20"/>
              </w:rPr>
            </w:pPr>
            <w:r w:rsidRPr="002C6D94">
              <w:rPr>
                <w:rFonts w:ascii="GHEA Grapalat" w:hAnsi="GHEA Grapalat"/>
                <w:sz w:val="16"/>
                <w:szCs w:val="20"/>
                <w:lang w:val="hy-AM"/>
              </w:rPr>
              <w:t xml:space="preserve">լրացվում է </w:t>
            </w:r>
            <w:r w:rsidRPr="002C6D94">
              <w:rPr>
                <w:rFonts w:ascii="GHEA Grapalat" w:hAnsi="GHEA Grapalat"/>
                <w:sz w:val="16"/>
                <w:szCs w:val="20"/>
              </w:rPr>
              <w:t xml:space="preserve">վճարման պահանջագիրը </w:t>
            </w:r>
            <w:r w:rsidRPr="002C6D94">
              <w:rPr>
                <w:rFonts w:ascii="GHEA Grapalat" w:hAnsi="GHEA Grapalat"/>
                <w:sz w:val="16"/>
                <w:szCs w:val="20"/>
                <w:lang w:val="hy-AM"/>
              </w:rPr>
              <w:t xml:space="preserve">վերջինիս </w:t>
            </w:r>
            <w:r w:rsidRPr="002C6D94">
              <w:rPr>
                <w:rFonts w:ascii="GHEA Grapalat" w:hAnsi="GHEA Grapalat"/>
                <w:sz w:val="16"/>
                <w:szCs w:val="20"/>
              </w:rPr>
              <w:t>ներկայաց</w:t>
            </w:r>
            <w:r w:rsidRPr="002C6D94">
              <w:rPr>
                <w:rFonts w:ascii="GHEA Grapalat" w:hAnsi="GHEA Grapalat"/>
                <w:sz w:val="16"/>
                <w:szCs w:val="20"/>
                <w:lang w:val="hy-AM"/>
              </w:rPr>
              <w:t>վ</w:t>
            </w:r>
            <w:r w:rsidRPr="002C6D94">
              <w:rPr>
                <w:rFonts w:ascii="GHEA Grapalat" w:hAnsi="GHEA Grapalat"/>
                <w:sz w:val="16"/>
                <w:szCs w:val="20"/>
              </w:rPr>
              <w:t>ելու դեպքում</w:t>
            </w:r>
            <w:r w:rsidRPr="002C6D94">
              <w:rPr>
                <w:rFonts w:ascii="GHEA Grapalat" w:hAnsi="GHEA Grapalat"/>
                <w:sz w:val="16"/>
                <w:szCs w:val="20"/>
                <w:lang w:val="hy-AM"/>
              </w:rPr>
              <w:t xml:space="preserve">,   որտեղ </w:t>
            </w:r>
            <w:r w:rsidRPr="002C6D94" w:rsidDel="00DF049B">
              <w:rPr>
                <w:rFonts w:ascii="GHEA Grapalat" w:hAnsi="GHEA Grapalat"/>
                <w:sz w:val="16"/>
                <w:szCs w:val="20"/>
                <w:lang w:val="hy-AM"/>
              </w:rPr>
              <w:t xml:space="preserve"> </w:t>
            </w:r>
            <w:r w:rsidRPr="002C6D94">
              <w:rPr>
                <w:rFonts w:ascii="GHEA Grapalat" w:hAnsi="GHEA Grapalat"/>
                <w:sz w:val="16"/>
                <w:szCs w:val="20"/>
                <w:lang w:val="hy-AM"/>
              </w:rPr>
              <w:t xml:space="preserve"> սույն տվյալները</w:t>
            </w:r>
            <w:r w:rsidRPr="002C6D94">
              <w:rPr>
                <w:rFonts w:ascii="GHEA Grapalat" w:hAnsi="GHEA Grapalat"/>
                <w:sz w:val="16"/>
                <w:szCs w:val="20"/>
              </w:rPr>
              <w:t xml:space="preserve"> </w:t>
            </w:r>
            <w:r w:rsidRPr="002C6D94">
              <w:rPr>
                <w:rFonts w:ascii="GHEA Grapalat" w:hAnsi="GHEA Grapalat"/>
                <w:sz w:val="16"/>
                <w:szCs w:val="20"/>
                <w:lang w:val="hy-AM"/>
              </w:rPr>
              <w:t xml:space="preserve">դրվում են </w:t>
            </w:r>
            <w:r w:rsidRPr="002C6D94">
              <w:rPr>
                <w:rFonts w:ascii="GHEA Grapalat" w:hAnsi="GHEA Grapalat"/>
                <w:sz w:val="16"/>
                <w:szCs w:val="20"/>
              </w:rPr>
              <w:t>թղթային եղանակով ներկայաց</w:t>
            </w:r>
            <w:r w:rsidRPr="002C6D9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C6D94" w:rsidRDefault="00334B2F" w:rsidP="002C6D94">
            <w:pPr>
              <w:jc w:val="center"/>
              <w:rPr>
                <w:rFonts w:ascii="GHEA Grapalat" w:hAnsi="GHEA Grapalat"/>
                <w:sz w:val="16"/>
                <w:szCs w:val="20"/>
              </w:rPr>
            </w:pPr>
          </w:p>
        </w:tc>
      </w:tr>
    </w:tbl>
    <w:p w14:paraId="1C29CCA9" w14:textId="33BEF0E2" w:rsidR="005F32AC" w:rsidRPr="002C6D94" w:rsidRDefault="00334B2F" w:rsidP="002C6D94">
      <w:pPr>
        <w:pStyle w:val="31"/>
        <w:spacing w:line="240" w:lineRule="auto"/>
        <w:jc w:val="right"/>
        <w:rPr>
          <w:rFonts w:ascii="GHEA Grapalat" w:hAnsi="GHEA Grapalat" w:cs="Sylfaen"/>
          <w:b/>
          <w:lang w:val="hy-AM"/>
        </w:rPr>
      </w:pPr>
      <w:r w:rsidRPr="002C6D94">
        <w:rPr>
          <w:rFonts w:ascii="GHEA Grapalat" w:hAnsi="GHEA Grapalat"/>
          <w:b/>
          <w:lang w:val="hy-AM"/>
        </w:rPr>
        <w:br w:type="page"/>
      </w:r>
      <w:r w:rsidR="001758BE" w:rsidRPr="002C6D94">
        <w:rPr>
          <w:rFonts w:ascii="GHEA Grapalat" w:hAnsi="GHEA Grapalat" w:cs="Sylfaen"/>
          <w:b/>
          <w:lang w:val="hy-AM"/>
        </w:rPr>
        <w:lastRenderedPageBreak/>
        <w:t xml:space="preserve"> </w:t>
      </w:r>
    </w:p>
    <w:p w14:paraId="3B97E7AC" w14:textId="3C01626D" w:rsidR="00071D1C" w:rsidRPr="002C6D94" w:rsidRDefault="00071D1C"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 xml:space="preserve">Հավելված </w:t>
      </w:r>
      <w:r w:rsidR="00177245" w:rsidRPr="002C6D94">
        <w:rPr>
          <w:rFonts w:ascii="GHEA Grapalat" w:hAnsi="GHEA Grapalat" w:cs="Sylfaen"/>
          <w:b/>
          <w:lang w:val="hy-AM"/>
        </w:rPr>
        <w:t>6</w:t>
      </w:r>
    </w:p>
    <w:p w14:paraId="4D9F95E3" w14:textId="453CAC50" w:rsidR="00071D1C" w:rsidRPr="002C6D94" w:rsidRDefault="00F95C04"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ՀՀԱՄՄՀ ՆԱՐՏՄ ԳՀԱՊՁԲ-23/1</w:t>
      </w:r>
      <w:r w:rsidR="00071D1C" w:rsidRPr="002C6D94">
        <w:rPr>
          <w:rFonts w:ascii="GHEA Grapalat" w:hAnsi="GHEA Grapalat" w:cs="Sylfaen"/>
          <w:b/>
          <w:lang w:val="hy-AM"/>
        </w:rPr>
        <w:t xml:space="preserve">  ծածկագրով</w:t>
      </w:r>
    </w:p>
    <w:p w14:paraId="7E460E96" w14:textId="277831A3" w:rsidR="00071D1C" w:rsidRPr="002C6D94" w:rsidRDefault="00040653" w:rsidP="002C6D94">
      <w:pPr>
        <w:pStyle w:val="31"/>
        <w:spacing w:line="240" w:lineRule="auto"/>
        <w:jc w:val="right"/>
        <w:rPr>
          <w:rFonts w:ascii="GHEA Grapalat" w:hAnsi="GHEA Grapalat" w:cs="Sylfaen"/>
          <w:b/>
          <w:lang w:val="hy-AM"/>
        </w:rPr>
      </w:pPr>
      <w:r w:rsidRPr="002C6D94">
        <w:rPr>
          <w:rFonts w:ascii="GHEA Grapalat" w:hAnsi="GHEA Grapalat" w:cs="Sylfaen"/>
          <w:b/>
          <w:lang w:val="hy-AM"/>
        </w:rPr>
        <w:t>գնանշման հարցման</w:t>
      </w:r>
      <w:r w:rsidR="00071D1C" w:rsidRPr="002C6D94">
        <w:rPr>
          <w:rFonts w:ascii="GHEA Grapalat" w:hAnsi="GHEA Grapalat" w:cs="Sylfaen"/>
          <w:b/>
          <w:lang w:val="hy-AM"/>
        </w:rPr>
        <w:t xml:space="preserve"> հրավերի</w:t>
      </w:r>
    </w:p>
    <w:p w14:paraId="60AA8AA0" w14:textId="77777777" w:rsidR="00071D1C" w:rsidRPr="002C6D94" w:rsidRDefault="00071D1C" w:rsidP="002C6D94">
      <w:pPr>
        <w:jc w:val="right"/>
        <w:rPr>
          <w:rFonts w:ascii="GHEA Grapalat" w:hAnsi="GHEA Grapalat"/>
          <w:i/>
          <w:sz w:val="20"/>
          <w:lang w:val="hy-AM"/>
        </w:rPr>
      </w:pPr>
    </w:p>
    <w:p w14:paraId="0994F8F7" w14:textId="77777777" w:rsidR="00071D1C" w:rsidRPr="002C6D94" w:rsidRDefault="00071D1C" w:rsidP="002C6D94">
      <w:pPr>
        <w:tabs>
          <w:tab w:val="left" w:pos="2268"/>
        </w:tabs>
        <w:ind w:left="-284" w:firstLine="284"/>
        <w:jc w:val="right"/>
        <w:rPr>
          <w:rFonts w:ascii="GHEA Grapalat" w:hAnsi="GHEA Grapalat"/>
          <w:lang w:val="hy-AM"/>
        </w:rPr>
      </w:pPr>
    </w:p>
    <w:p w14:paraId="331FD13B" w14:textId="77777777" w:rsidR="00071D1C" w:rsidRPr="002C6D94" w:rsidRDefault="00071D1C" w:rsidP="002C6D94">
      <w:pPr>
        <w:ind w:left="-142" w:firstLine="142"/>
        <w:jc w:val="center"/>
        <w:rPr>
          <w:rFonts w:ascii="GHEA Grapalat" w:hAnsi="GHEA Grapalat"/>
          <w:b/>
          <w:sz w:val="22"/>
          <w:lang w:val="hy-AM"/>
        </w:rPr>
      </w:pPr>
      <w:r w:rsidRPr="002C6D94">
        <w:rPr>
          <w:rFonts w:ascii="GHEA Grapalat" w:hAnsi="GHEA Grapalat" w:cs="Sylfaen"/>
          <w:b/>
          <w:sz w:val="22"/>
          <w:lang w:val="hy-AM"/>
        </w:rPr>
        <w:t>ՊԵՏՈՒԹՅԱՆ</w:t>
      </w:r>
      <w:r w:rsidRPr="002C6D94">
        <w:rPr>
          <w:rFonts w:ascii="GHEA Grapalat" w:hAnsi="GHEA Grapalat" w:cs="Times Armenian"/>
          <w:b/>
          <w:sz w:val="22"/>
          <w:lang w:val="hy-AM"/>
        </w:rPr>
        <w:t xml:space="preserve">  </w:t>
      </w:r>
      <w:r w:rsidRPr="002C6D94">
        <w:rPr>
          <w:rFonts w:ascii="GHEA Grapalat" w:hAnsi="GHEA Grapalat" w:cs="Sylfaen"/>
          <w:b/>
          <w:sz w:val="22"/>
          <w:lang w:val="hy-AM"/>
        </w:rPr>
        <w:t>ԿԱՐԻՔՆԵՐԻ</w:t>
      </w:r>
      <w:r w:rsidRPr="002C6D94">
        <w:rPr>
          <w:rFonts w:ascii="GHEA Grapalat" w:hAnsi="GHEA Grapalat" w:cs="Times Armenian"/>
          <w:b/>
          <w:sz w:val="22"/>
          <w:lang w:val="hy-AM"/>
        </w:rPr>
        <w:t xml:space="preserve"> </w:t>
      </w:r>
      <w:r w:rsidRPr="002C6D94">
        <w:rPr>
          <w:rFonts w:ascii="GHEA Grapalat" w:hAnsi="GHEA Grapalat" w:cs="Sylfaen"/>
          <w:b/>
          <w:sz w:val="22"/>
          <w:lang w:val="hy-AM"/>
        </w:rPr>
        <w:t>ՀԱՄԱՐ ԱՊՐԱՆՔԻ ՄԱՏԱԿԱՐԱՐՄԱՆ</w:t>
      </w:r>
    </w:p>
    <w:p w14:paraId="66AA926F" w14:textId="77777777" w:rsidR="00071D1C" w:rsidRPr="002C6D94" w:rsidRDefault="00071D1C" w:rsidP="002C6D94">
      <w:pPr>
        <w:ind w:left="-142" w:firstLine="142"/>
        <w:jc w:val="center"/>
        <w:rPr>
          <w:rFonts w:ascii="GHEA Grapalat" w:hAnsi="GHEA Grapalat" w:cs="Times Armenian"/>
          <w:b/>
          <w:lang w:val="hy-AM"/>
        </w:rPr>
      </w:pPr>
      <w:r w:rsidRPr="002C6D94">
        <w:rPr>
          <w:rFonts w:ascii="GHEA Grapalat" w:hAnsi="GHEA Grapalat" w:cs="Sylfaen"/>
          <w:b/>
          <w:sz w:val="22"/>
          <w:lang w:val="hy-AM"/>
        </w:rPr>
        <w:t>ՊԱՅՄԱՆԱԳԻՐ</w:t>
      </w:r>
      <w:r w:rsidRPr="002C6D94">
        <w:rPr>
          <w:rFonts w:ascii="GHEA Grapalat" w:hAnsi="GHEA Grapalat" w:cs="Times Armenian"/>
          <w:b/>
          <w:sz w:val="22"/>
          <w:lang w:val="hy-AM"/>
        </w:rPr>
        <w:t xml:space="preserve">   </w:t>
      </w:r>
    </w:p>
    <w:p w14:paraId="38C08989" w14:textId="4B262802" w:rsidR="00071D1C" w:rsidRPr="002C6D94" w:rsidRDefault="00071D1C" w:rsidP="002C6D94">
      <w:pPr>
        <w:ind w:left="-142" w:firstLine="142"/>
        <w:jc w:val="center"/>
        <w:rPr>
          <w:rFonts w:ascii="GHEA Grapalat" w:hAnsi="GHEA Grapalat"/>
          <w:b/>
          <w:u w:val="single"/>
          <w:lang w:val="hy-AM"/>
        </w:rPr>
      </w:pPr>
      <w:r w:rsidRPr="002C6D94">
        <w:rPr>
          <w:rFonts w:ascii="GHEA Grapalat" w:hAnsi="GHEA Grapalat"/>
          <w:b/>
          <w:lang w:val="hy-AM"/>
        </w:rPr>
        <w:t xml:space="preserve">N </w:t>
      </w:r>
    </w:p>
    <w:p w14:paraId="4D69251C" w14:textId="77777777" w:rsidR="00071D1C" w:rsidRPr="002C6D94" w:rsidRDefault="00071D1C" w:rsidP="002C6D94">
      <w:pPr>
        <w:jc w:val="center"/>
        <w:rPr>
          <w:rFonts w:ascii="GHEA Grapalat" w:hAnsi="GHEA Grapalat" w:cs="Sylfaen"/>
          <w:sz w:val="20"/>
          <w:lang w:val="hy-AM"/>
        </w:rPr>
      </w:pPr>
    </w:p>
    <w:p w14:paraId="55C182EE" w14:textId="48319572" w:rsidR="00071D1C" w:rsidRPr="002C6D94" w:rsidRDefault="0063453F" w:rsidP="002C6D94">
      <w:pPr>
        <w:tabs>
          <w:tab w:val="left" w:pos="720"/>
          <w:tab w:val="left" w:pos="1440"/>
          <w:tab w:val="left" w:pos="8865"/>
        </w:tabs>
        <w:jc w:val="both"/>
        <w:rPr>
          <w:rFonts w:ascii="GHEA Grapalat" w:hAnsi="GHEA Grapalat" w:cs="Sylfaen"/>
          <w:sz w:val="20"/>
          <w:lang w:val="hy-AM"/>
        </w:rPr>
      </w:pPr>
      <w:r w:rsidRPr="002C6D94">
        <w:rPr>
          <w:rFonts w:ascii="GHEA Grapalat" w:hAnsi="GHEA Grapalat" w:cs="Sylfaen"/>
          <w:sz w:val="20"/>
          <w:lang w:val="hy-AM"/>
        </w:rPr>
        <w:tab/>
      </w:r>
      <w:r w:rsidR="00071D1C" w:rsidRPr="002C6D94">
        <w:rPr>
          <w:rFonts w:ascii="GHEA Grapalat" w:hAnsi="GHEA Grapalat" w:cs="Sylfaen"/>
          <w:sz w:val="20"/>
          <w:lang w:val="hy-AM"/>
        </w:rPr>
        <w:t xml:space="preserve">ք. </w:t>
      </w:r>
      <w:r w:rsidR="00071D1C" w:rsidRPr="002C6D94">
        <w:rPr>
          <w:rFonts w:ascii="GHEA Grapalat" w:hAnsi="GHEA Grapalat" w:cs="Sylfaen"/>
          <w:sz w:val="20"/>
          <w:u w:val="single"/>
          <w:lang w:val="hy-AM"/>
        </w:rPr>
        <w:t xml:space="preserve">           </w:t>
      </w:r>
      <w:r w:rsidR="00071D1C" w:rsidRPr="002C6D94">
        <w:rPr>
          <w:rFonts w:ascii="GHEA Grapalat" w:hAnsi="GHEA Grapalat" w:cs="Sylfaen"/>
          <w:sz w:val="20"/>
          <w:lang w:val="hy-AM"/>
        </w:rPr>
        <w:t xml:space="preserve">                                                                                          </w:t>
      </w:r>
      <w:r w:rsidR="00071D1C" w:rsidRPr="002C6D94">
        <w:rPr>
          <w:rFonts w:ascii="GHEA Grapalat" w:hAnsi="GHEA Grapalat"/>
          <w:lang w:val="hy-AM"/>
        </w:rPr>
        <w:t>«</w:t>
      </w:r>
      <w:r w:rsidR="00071D1C" w:rsidRPr="002C6D94">
        <w:rPr>
          <w:rFonts w:ascii="GHEA Grapalat" w:hAnsi="GHEA Grapalat"/>
          <w:u w:val="single"/>
          <w:lang w:val="hy-AM"/>
        </w:rPr>
        <w:t xml:space="preserve">     </w:t>
      </w:r>
      <w:r w:rsidR="00071D1C" w:rsidRPr="002C6D94">
        <w:rPr>
          <w:rFonts w:ascii="GHEA Grapalat" w:hAnsi="GHEA Grapalat"/>
          <w:lang w:val="hy-AM"/>
        </w:rPr>
        <w:t xml:space="preserve">» </w:t>
      </w:r>
      <w:r w:rsidR="00071D1C" w:rsidRPr="002C6D94">
        <w:rPr>
          <w:rFonts w:ascii="GHEA Grapalat" w:hAnsi="GHEA Grapalat"/>
          <w:u w:val="single"/>
          <w:lang w:val="hy-AM"/>
        </w:rPr>
        <w:t xml:space="preserve">          </w:t>
      </w:r>
      <w:r w:rsidR="00071D1C" w:rsidRPr="002C6D94">
        <w:rPr>
          <w:rFonts w:ascii="GHEA Grapalat" w:hAnsi="GHEA Grapalat"/>
          <w:lang w:val="hy-AM"/>
        </w:rPr>
        <w:t xml:space="preserve"> </w:t>
      </w:r>
      <w:r w:rsidR="00644913" w:rsidRPr="002C6D94">
        <w:rPr>
          <w:rFonts w:ascii="GHEA Grapalat" w:hAnsi="GHEA Grapalat" w:cs="Sylfaen"/>
          <w:sz w:val="20"/>
          <w:lang w:val="hy-AM"/>
        </w:rPr>
        <w:t>2022</w:t>
      </w:r>
      <w:r w:rsidR="00071D1C" w:rsidRPr="002C6D94">
        <w:rPr>
          <w:rFonts w:ascii="GHEA Grapalat" w:hAnsi="GHEA Grapalat" w:cs="Sylfaen"/>
          <w:sz w:val="20"/>
          <w:lang w:val="hy-AM"/>
        </w:rPr>
        <w:t>թ.</w:t>
      </w:r>
    </w:p>
    <w:p w14:paraId="7BC8C38B" w14:textId="77777777" w:rsidR="00071D1C" w:rsidRPr="002C6D94" w:rsidRDefault="00071D1C" w:rsidP="002C6D94">
      <w:pPr>
        <w:tabs>
          <w:tab w:val="left" w:pos="720"/>
          <w:tab w:val="left" w:pos="1440"/>
          <w:tab w:val="left" w:pos="8865"/>
        </w:tabs>
        <w:jc w:val="both"/>
        <w:rPr>
          <w:rFonts w:ascii="GHEA Grapalat" w:hAnsi="GHEA Grapalat" w:cs="Sylfaen"/>
          <w:sz w:val="20"/>
          <w:lang w:val="hy-AM"/>
        </w:rPr>
      </w:pPr>
    </w:p>
    <w:p w14:paraId="60029897" w14:textId="47F4C519" w:rsidR="00071D1C" w:rsidRPr="002C6D94" w:rsidRDefault="00040653" w:rsidP="002C6D94">
      <w:pPr>
        <w:ind w:firstLine="720"/>
        <w:jc w:val="both"/>
        <w:rPr>
          <w:rFonts w:ascii="GHEA Grapalat" w:hAnsi="GHEA Grapalat"/>
          <w:sz w:val="20"/>
          <w:lang w:val="hy-AM"/>
        </w:rPr>
      </w:pPr>
      <w:bookmarkStart w:id="13" w:name="_Hlk119315382"/>
      <w:r w:rsidRPr="002C6D94">
        <w:rPr>
          <w:rFonts w:ascii="GHEA Grapalat" w:hAnsi="GHEA Grapalat"/>
          <w:iCs/>
          <w:lang w:val="af-ZA"/>
        </w:rPr>
        <w:t xml:space="preserve"> </w:t>
      </w:r>
      <w:r w:rsidR="00F95C04" w:rsidRPr="002C6D94">
        <w:rPr>
          <w:rFonts w:ascii="GHEA Grapalat" w:hAnsi="GHEA Grapalat"/>
          <w:iCs/>
          <w:lang w:val="af-ZA"/>
        </w:rPr>
        <w:t xml:space="preserve"> «Մեծամոր քաղաքի Նոր Արտագերս գյուղի մանկապարտեզ» ՀՈԱԿ</w:t>
      </w:r>
      <w:r w:rsidR="009B592B" w:rsidRPr="002C6D94">
        <w:rPr>
          <w:rFonts w:ascii="GHEA Grapalat" w:hAnsi="GHEA Grapalat"/>
          <w:sz w:val="20"/>
          <w:lang w:val="hy-AM"/>
        </w:rPr>
        <w:t xml:space="preserve"> </w:t>
      </w:r>
      <w:r w:rsidR="00071D1C" w:rsidRPr="002C6D94">
        <w:rPr>
          <w:rFonts w:ascii="GHEA Grapalat" w:hAnsi="GHEA Grapalat"/>
          <w:sz w:val="20"/>
          <w:lang w:val="hy-AM"/>
        </w:rPr>
        <w:t xml:space="preserve">-ը ի դեմս </w:t>
      </w:r>
      <w:r w:rsidRPr="002C6D94">
        <w:rPr>
          <w:rFonts w:ascii="GHEA Grapalat" w:hAnsi="GHEA Grapalat"/>
          <w:iCs/>
          <w:lang w:val="af-ZA"/>
        </w:rPr>
        <w:t>տնօրեն</w:t>
      </w:r>
      <w:r w:rsidR="0044725D" w:rsidRPr="002C6D94">
        <w:rPr>
          <w:rFonts w:ascii="GHEA Grapalat" w:hAnsi="GHEA Grapalat"/>
          <w:iCs/>
          <w:lang w:val="af-ZA"/>
        </w:rPr>
        <w:t xml:space="preserve"> </w:t>
      </w:r>
      <w:r w:rsidR="00F95C04" w:rsidRPr="002C6D94">
        <w:rPr>
          <w:rFonts w:ascii="GHEA Grapalat" w:hAnsi="GHEA Grapalat"/>
          <w:sz w:val="20"/>
          <w:lang w:val="af-ZA"/>
        </w:rPr>
        <w:t>Հասմիկ Հարությունյան</w:t>
      </w:r>
      <w:r w:rsidR="00071D1C" w:rsidRPr="002C6D94">
        <w:rPr>
          <w:rFonts w:ascii="GHEA Grapalat" w:hAnsi="GHEA Grapalat"/>
          <w:sz w:val="20"/>
          <w:lang w:val="hy-AM"/>
        </w:rPr>
        <w:t>-ի</w:t>
      </w:r>
      <w:bookmarkEnd w:id="13"/>
      <w:r w:rsidR="00071D1C" w:rsidRPr="002C6D94">
        <w:rPr>
          <w:rFonts w:ascii="GHEA Grapalat" w:hAnsi="GHEA Grapalat"/>
          <w:sz w:val="20"/>
          <w:lang w:val="hy-AM"/>
        </w:rPr>
        <w:t>, որը գործում է</w:t>
      </w:r>
      <w:r w:rsidR="00071D1C" w:rsidRPr="002C6D94">
        <w:rPr>
          <w:rFonts w:ascii="GHEA Grapalat" w:hAnsi="GHEA Grapalat"/>
          <w:sz w:val="20"/>
          <w:u w:val="single"/>
          <w:lang w:val="hy-AM"/>
        </w:rPr>
        <w:t xml:space="preserve">                                    </w:t>
      </w:r>
      <w:r w:rsidR="00071D1C" w:rsidRPr="002C6D94">
        <w:rPr>
          <w:rFonts w:ascii="GHEA Grapalat" w:hAnsi="GHEA Grapalat"/>
          <w:sz w:val="20"/>
          <w:lang w:val="hy-AM"/>
        </w:rPr>
        <w:t xml:space="preserve">-ի կանոնադրության հիման վրա, այսուհետ </w:t>
      </w:r>
      <w:r w:rsidR="00071D1C" w:rsidRPr="002C6D94">
        <w:rPr>
          <w:rFonts w:ascii="GHEA Grapalat" w:hAnsi="GHEA Grapalat"/>
          <w:lang w:val="hy-AM"/>
        </w:rPr>
        <w:t>«</w:t>
      </w:r>
      <w:r w:rsidR="00071D1C" w:rsidRPr="002C6D94">
        <w:rPr>
          <w:rFonts w:ascii="GHEA Grapalat" w:hAnsi="GHEA Grapalat"/>
          <w:sz w:val="20"/>
          <w:lang w:val="hy-AM"/>
        </w:rPr>
        <w:t>Գնորդ</w:t>
      </w:r>
      <w:r w:rsidR="00071D1C" w:rsidRPr="002C6D94">
        <w:rPr>
          <w:rFonts w:ascii="GHEA Grapalat" w:hAnsi="GHEA Grapalat"/>
          <w:lang w:val="hy-AM"/>
        </w:rPr>
        <w:t>»</w:t>
      </w:r>
      <w:r w:rsidR="00071D1C" w:rsidRPr="002C6D94">
        <w:rPr>
          <w:rFonts w:ascii="GHEA Grapalat" w:hAnsi="GHEA Grapalat"/>
          <w:sz w:val="20"/>
          <w:lang w:val="hy-AM"/>
        </w:rPr>
        <w:t>, մի կողմից, և __________________-ը, ի դեմս տնօրեն _____________________-ի, որը գործում է</w:t>
      </w:r>
      <w:r w:rsidR="00071D1C" w:rsidRPr="002C6D94">
        <w:rPr>
          <w:rFonts w:ascii="GHEA Grapalat" w:hAnsi="GHEA Grapalat"/>
          <w:sz w:val="20"/>
          <w:u w:val="single"/>
          <w:lang w:val="hy-AM"/>
        </w:rPr>
        <w:t xml:space="preserve">             </w:t>
      </w:r>
      <w:r w:rsidR="00071D1C" w:rsidRPr="002C6D94">
        <w:rPr>
          <w:rFonts w:ascii="GHEA Grapalat" w:hAnsi="GHEA Grapalat"/>
          <w:sz w:val="20"/>
          <w:lang w:val="hy-AM"/>
        </w:rPr>
        <w:t xml:space="preserve">-ի կանոնադրության հիման վրա, այսուհետ </w:t>
      </w:r>
      <w:r w:rsidR="00071D1C" w:rsidRPr="002C6D94">
        <w:rPr>
          <w:rFonts w:ascii="GHEA Grapalat" w:hAnsi="GHEA Grapalat"/>
          <w:lang w:val="hy-AM"/>
        </w:rPr>
        <w:t>«</w:t>
      </w:r>
      <w:r w:rsidR="00071D1C" w:rsidRPr="002C6D94">
        <w:rPr>
          <w:rFonts w:ascii="GHEA Grapalat" w:hAnsi="GHEA Grapalat"/>
          <w:sz w:val="20"/>
          <w:lang w:val="hy-AM"/>
        </w:rPr>
        <w:t>Վաճառող</w:t>
      </w:r>
      <w:r w:rsidR="00071D1C" w:rsidRPr="002C6D94">
        <w:rPr>
          <w:rFonts w:ascii="GHEA Grapalat" w:hAnsi="GHEA Grapalat"/>
          <w:lang w:val="hy-AM"/>
        </w:rPr>
        <w:t>»</w:t>
      </w:r>
      <w:r w:rsidR="00071D1C" w:rsidRPr="002C6D94">
        <w:rPr>
          <w:rFonts w:ascii="GHEA Grapalat" w:hAnsi="GHEA Grapalat"/>
          <w:sz w:val="20"/>
          <w:lang w:val="hy-AM"/>
        </w:rPr>
        <w:t xml:space="preserve"> մյուս կողմից, կնքեցին սույն պայմանագիրը հետևյալի մասին։</w:t>
      </w:r>
    </w:p>
    <w:p w14:paraId="5EA4C4AD" w14:textId="77777777" w:rsidR="00071D1C" w:rsidRPr="002C6D94" w:rsidRDefault="00071D1C" w:rsidP="002C6D94">
      <w:pPr>
        <w:ind w:firstLine="709"/>
        <w:jc w:val="both"/>
        <w:rPr>
          <w:rFonts w:ascii="GHEA Grapalat" w:hAnsi="GHEA Grapalat"/>
          <w:b/>
          <w:sz w:val="20"/>
          <w:lang w:val="hy-AM"/>
        </w:rPr>
      </w:pPr>
    </w:p>
    <w:p w14:paraId="721A094C" w14:textId="77777777" w:rsidR="00071D1C" w:rsidRPr="002C6D94" w:rsidRDefault="00071D1C" w:rsidP="002C6D94">
      <w:pPr>
        <w:ind w:firstLine="709"/>
        <w:jc w:val="center"/>
        <w:rPr>
          <w:rFonts w:ascii="GHEA Grapalat" w:hAnsi="GHEA Grapalat" w:cs="Times Armenian"/>
          <w:b/>
          <w:sz w:val="20"/>
          <w:lang w:val="hy-AM"/>
        </w:rPr>
      </w:pPr>
      <w:r w:rsidRPr="002C6D94">
        <w:rPr>
          <w:rFonts w:ascii="GHEA Grapalat" w:hAnsi="GHEA Grapalat"/>
          <w:b/>
          <w:sz w:val="20"/>
          <w:lang w:val="hy-AM"/>
        </w:rPr>
        <w:t xml:space="preserve">1. </w:t>
      </w:r>
      <w:r w:rsidRPr="002C6D94">
        <w:rPr>
          <w:rFonts w:ascii="GHEA Grapalat" w:hAnsi="GHEA Grapalat" w:cs="Sylfaen"/>
          <w:b/>
          <w:sz w:val="20"/>
          <w:lang w:val="hy-AM"/>
        </w:rPr>
        <w:t>ՊԱՅՄԱՆԱԳՐԻ</w:t>
      </w:r>
      <w:r w:rsidRPr="002C6D94">
        <w:rPr>
          <w:rFonts w:ascii="GHEA Grapalat" w:hAnsi="GHEA Grapalat" w:cs="Times Armenian"/>
          <w:b/>
          <w:sz w:val="20"/>
          <w:lang w:val="hy-AM"/>
        </w:rPr>
        <w:t xml:space="preserve"> </w:t>
      </w:r>
      <w:r w:rsidRPr="002C6D94">
        <w:rPr>
          <w:rFonts w:ascii="GHEA Grapalat" w:hAnsi="GHEA Grapalat" w:cs="Sylfaen"/>
          <w:b/>
          <w:sz w:val="20"/>
          <w:lang w:val="hy-AM"/>
        </w:rPr>
        <w:t>ԱՌԱՐԿԱՆ</w:t>
      </w:r>
    </w:p>
    <w:p w14:paraId="6BE38A63" w14:textId="77777777" w:rsidR="00071D1C" w:rsidRPr="002C6D94" w:rsidRDefault="00071D1C" w:rsidP="002C6D94">
      <w:pPr>
        <w:ind w:firstLine="709"/>
        <w:jc w:val="center"/>
        <w:rPr>
          <w:rFonts w:ascii="GHEA Grapalat" w:hAnsi="GHEA Grapalat" w:cs="Times Armenian"/>
          <w:b/>
          <w:sz w:val="20"/>
          <w:lang w:val="hy-AM"/>
        </w:rPr>
      </w:pPr>
    </w:p>
    <w:p w14:paraId="1340F9D2" w14:textId="77777777" w:rsidR="00071D1C" w:rsidRPr="002C6D94" w:rsidRDefault="00071D1C" w:rsidP="002C6D94">
      <w:pPr>
        <w:ind w:firstLine="709"/>
        <w:jc w:val="both"/>
        <w:rPr>
          <w:rFonts w:ascii="GHEA Grapalat" w:hAnsi="GHEA Grapalat" w:cs="Times Armenian"/>
          <w:sz w:val="20"/>
          <w:lang w:val="hy-AM"/>
        </w:rPr>
      </w:pPr>
      <w:r w:rsidRPr="002C6D94">
        <w:rPr>
          <w:rFonts w:ascii="GHEA Grapalat" w:hAnsi="GHEA Grapalat"/>
          <w:sz w:val="20"/>
          <w:lang w:val="hy-AM"/>
        </w:rPr>
        <w:t xml:space="preserve">1.1. </w:t>
      </w:r>
      <w:r w:rsidRPr="002C6D94">
        <w:rPr>
          <w:rFonts w:ascii="GHEA Grapalat" w:hAnsi="GHEA Grapalat" w:cs="Sylfaen"/>
          <w:sz w:val="20"/>
          <w:lang w:val="hy-AM"/>
        </w:rPr>
        <w:t>Վաճառողը</w:t>
      </w:r>
      <w:r w:rsidRPr="002C6D94">
        <w:rPr>
          <w:rFonts w:ascii="GHEA Grapalat" w:hAnsi="GHEA Grapalat" w:cs="Times Armenian"/>
          <w:sz w:val="20"/>
          <w:lang w:val="hy-AM"/>
        </w:rPr>
        <w:t xml:space="preserve"> </w:t>
      </w:r>
      <w:r w:rsidRPr="002C6D94">
        <w:rPr>
          <w:rFonts w:ascii="GHEA Grapalat" w:hAnsi="GHEA Grapalat" w:cs="Sylfaen"/>
          <w:sz w:val="20"/>
          <w:lang w:val="hy-AM"/>
        </w:rPr>
        <w:t>պարտավորվում</w:t>
      </w:r>
      <w:r w:rsidRPr="002C6D94">
        <w:rPr>
          <w:rFonts w:ascii="GHEA Grapalat" w:hAnsi="GHEA Grapalat" w:cs="Times Armenian"/>
          <w:sz w:val="20"/>
          <w:lang w:val="hy-AM"/>
        </w:rPr>
        <w:t xml:space="preserve"> </w:t>
      </w:r>
      <w:r w:rsidRPr="002C6D94">
        <w:rPr>
          <w:rFonts w:ascii="GHEA Grapalat" w:hAnsi="GHEA Grapalat" w:cs="Sylfaen"/>
          <w:sz w:val="20"/>
          <w:lang w:val="hy-AM"/>
        </w:rPr>
        <w:t>է</w:t>
      </w:r>
      <w:r w:rsidRPr="002C6D94">
        <w:rPr>
          <w:rFonts w:ascii="GHEA Grapalat" w:hAnsi="GHEA Grapalat" w:cs="Times Armenian"/>
          <w:sz w:val="20"/>
          <w:lang w:val="hy-AM"/>
        </w:rPr>
        <w:t xml:space="preserve"> </w:t>
      </w:r>
      <w:r w:rsidRPr="002C6D94">
        <w:rPr>
          <w:rFonts w:ascii="GHEA Grapalat" w:hAnsi="GHEA Grapalat" w:cs="Sylfaen"/>
          <w:sz w:val="20"/>
          <w:lang w:val="hy-AM"/>
        </w:rPr>
        <w:t>սույն</w:t>
      </w:r>
      <w:r w:rsidRPr="002C6D94">
        <w:rPr>
          <w:rFonts w:ascii="GHEA Grapalat" w:hAnsi="GHEA Grapalat" w:cs="Times Armenian"/>
          <w:sz w:val="20"/>
          <w:lang w:val="hy-AM"/>
        </w:rPr>
        <w:t xml:space="preserve"> </w:t>
      </w:r>
      <w:r w:rsidRPr="002C6D94">
        <w:rPr>
          <w:rFonts w:ascii="GHEA Grapalat" w:hAnsi="GHEA Grapalat" w:cs="Sylfaen"/>
          <w:sz w:val="20"/>
          <w:lang w:val="hy-AM"/>
        </w:rPr>
        <w:t>պայմանա</w:t>
      </w:r>
      <w:r w:rsidRPr="002C6D94">
        <w:rPr>
          <w:rFonts w:ascii="GHEA Grapalat" w:hAnsi="GHEA Grapalat" w:cs="Times Armenian"/>
          <w:sz w:val="20"/>
          <w:lang w:val="hy-AM"/>
        </w:rPr>
        <w:t>գ</w:t>
      </w:r>
      <w:r w:rsidRPr="002C6D94">
        <w:rPr>
          <w:rFonts w:ascii="GHEA Grapalat" w:hAnsi="GHEA Grapalat" w:cs="Sylfaen"/>
          <w:sz w:val="20"/>
          <w:lang w:val="hy-AM"/>
        </w:rPr>
        <w:t>րով (այսուհետ</w:t>
      </w:r>
      <w:r w:rsidRPr="002C6D94">
        <w:rPr>
          <w:rFonts w:ascii="GHEA Grapalat" w:hAnsi="GHEA Grapalat" w:cs="Times Armenian"/>
          <w:sz w:val="20"/>
          <w:lang w:val="hy-AM"/>
        </w:rPr>
        <w:t xml:space="preserve">` </w:t>
      </w:r>
      <w:r w:rsidRPr="002C6D94">
        <w:rPr>
          <w:rFonts w:ascii="GHEA Grapalat" w:hAnsi="GHEA Grapalat" w:cs="Sylfaen"/>
          <w:sz w:val="20"/>
          <w:lang w:val="hy-AM"/>
        </w:rPr>
        <w:t>պայմանա</w:t>
      </w:r>
      <w:r w:rsidRPr="002C6D94">
        <w:rPr>
          <w:rFonts w:ascii="GHEA Grapalat" w:hAnsi="GHEA Grapalat" w:cs="Times Armenian"/>
          <w:sz w:val="20"/>
          <w:lang w:val="hy-AM"/>
        </w:rPr>
        <w:t>գ</w:t>
      </w:r>
      <w:r w:rsidRPr="002C6D94">
        <w:rPr>
          <w:rFonts w:ascii="GHEA Grapalat" w:hAnsi="GHEA Grapalat" w:cs="Sylfaen"/>
          <w:sz w:val="20"/>
          <w:lang w:val="hy-AM"/>
        </w:rPr>
        <w:t>իր) սահմանված</w:t>
      </w:r>
      <w:r w:rsidRPr="002C6D94">
        <w:rPr>
          <w:rFonts w:ascii="GHEA Grapalat" w:hAnsi="GHEA Grapalat" w:cs="Times Armenian"/>
          <w:sz w:val="20"/>
          <w:lang w:val="hy-AM"/>
        </w:rPr>
        <w:t xml:space="preserve"> </w:t>
      </w:r>
      <w:r w:rsidRPr="002C6D94">
        <w:rPr>
          <w:rFonts w:ascii="GHEA Grapalat" w:hAnsi="GHEA Grapalat" w:cs="Sylfaen"/>
          <w:sz w:val="20"/>
          <w:lang w:val="hy-AM"/>
        </w:rPr>
        <w:t>կար</w:t>
      </w:r>
      <w:r w:rsidRPr="002C6D94">
        <w:rPr>
          <w:rFonts w:ascii="GHEA Grapalat" w:hAnsi="GHEA Grapalat" w:cs="Times Armenian"/>
          <w:sz w:val="20"/>
          <w:lang w:val="hy-AM"/>
        </w:rPr>
        <w:t>գ</w:t>
      </w:r>
      <w:r w:rsidRPr="002C6D94">
        <w:rPr>
          <w:rFonts w:ascii="GHEA Grapalat" w:hAnsi="GHEA Grapalat" w:cs="Sylfaen"/>
          <w:sz w:val="20"/>
          <w:lang w:val="hy-AM"/>
        </w:rPr>
        <w:t>ով</w:t>
      </w:r>
      <w:r w:rsidRPr="002C6D94">
        <w:rPr>
          <w:rFonts w:ascii="GHEA Grapalat" w:hAnsi="GHEA Grapalat" w:cs="Times Armenian"/>
          <w:sz w:val="20"/>
          <w:lang w:val="hy-AM"/>
        </w:rPr>
        <w:t xml:space="preserve">, </w:t>
      </w:r>
      <w:r w:rsidRPr="002C6D94">
        <w:rPr>
          <w:rFonts w:ascii="GHEA Grapalat" w:hAnsi="GHEA Grapalat" w:cs="Sylfaen"/>
          <w:sz w:val="20"/>
          <w:lang w:val="hy-AM"/>
        </w:rPr>
        <w:t>ծավալներով,</w:t>
      </w:r>
      <w:r w:rsidRPr="002C6D94">
        <w:rPr>
          <w:rFonts w:ascii="GHEA Grapalat" w:hAnsi="GHEA Grapalat" w:cs="Times Armenian"/>
          <w:sz w:val="20"/>
          <w:lang w:val="hy-AM"/>
        </w:rPr>
        <w:t xml:space="preserve"> ժամկետներում և հասցեով </w:t>
      </w:r>
      <w:r w:rsidRPr="002C6D94">
        <w:rPr>
          <w:rFonts w:ascii="GHEA Grapalat" w:hAnsi="GHEA Grapalat" w:cs="Sylfaen"/>
          <w:sz w:val="20"/>
          <w:lang w:val="hy-AM"/>
        </w:rPr>
        <w:t>Գնորդին</w:t>
      </w:r>
      <w:r w:rsidRPr="002C6D94">
        <w:rPr>
          <w:rFonts w:ascii="GHEA Grapalat" w:hAnsi="GHEA Grapalat" w:cs="Times Armenian"/>
          <w:sz w:val="20"/>
          <w:lang w:val="hy-AM"/>
        </w:rPr>
        <w:t xml:space="preserve"> </w:t>
      </w:r>
      <w:r w:rsidRPr="002C6D94">
        <w:rPr>
          <w:rFonts w:ascii="GHEA Grapalat" w:hAnsi="GHEA Grapalat" w:cs="Sylfaen"/>
          <w:sz w:val="20"/>
          <w:lang w:val="hy-AM"/>
        </w:rPr>
        <w:t>մատակարարել</w:t>
      </w:r>
      <w:r w:rsidRPr="002C6D94">
        <w:rPr>
          <w:rFonts w:ascii="GHEA Grapalat" w:hAnsi="GHEA Grapalat" w:cs="Times Armenian"/>
          <w:sz w:val="20"/>
          <w:lang w:val="hy-AM"/>
        </w:rPr>
        <w:t xml:space="preserve"> պ</w:t>
      </w:r>
      <w:r w:rsidRPr="002C6D94">
        <w:rPr>
          <w:rFonts w:ascii="GHEA Grapalat" w:hAnsi="GHEA Grapalat" w:cs="Sylfaen"/>
          <w:sz w:val="20"/>
          <w:lang w:val="hy-AM"/>
        </w:rPr>
        <w:t>այմանա</w:t>
      </w:r>
      <w:r w:rsidRPr="002C6D94">
        <w:rPr>
          <w:rFonts w:ascii="GHEA Grapalat" w:hAnsi="GHEA Grapalat"/>
          <w:sz w:val="20"/>
          <w:lang w:val="hy-AM"/>
        </w:rPr>
        <w:t>գ</w:t>
      </w:r>
      <w:r w:rsidRPr="002C6D94">
        <w:rPr>
          <w:rFonts w:ascii="GHEA Grapalat" w:hAnsi="GHEA Grapalat" w:cs="Sylfaen"/>
          <w:sz w:val="20"/>
          <w:lang w:val="hy-AM"/>
        </w:rPr>
        <w:t>րի</w:t>
      </w:r>
      <w:r w:rsidRPr="002C6D94">
        <w:rPr>
          <w:rFonts w:ascii="GHEA Grapalat" w:hAnsi="GHEA Grapalat" w:cs="Times Armenian"/>
          <w:sz w:val="20"/>
          <w:lang w:val="hy-AM"/>
        </w:rPr>
        <w:t xml:space="preserve"> N 1 </w:t>
      </w:r>
      <w:r w:rsidRPr="002C6D94">
        <w:rPr>
          <w:rFonts w:ascii="GHEA Grapalat" w:hAnsi="GHEA Grapalat" w:cs="Sylfaen"/>
          <w:sz w:val="20"/>
          <w:lang w:val="hy-AM"/>
        </w:rPr>
        <w:t>հավելվածով`</w:t>
      </w:r>
      <w:r w:rsidRPr="002C6D94">
        <w:rPr>
          <w:rFonts w:ascii="GHEA Grapalat" w:hAnsi="GHEA Grapalat" w:cs="Times Armenian"/>
          <w:sz w:val="20"/>
          <w:lang w:val="hy-AM"/>
        </w:rPr>
        <w:t xml:space="preserve"> </w:t>
      </w:r>
      <w:r w:rsidRPr="002C6D94">
        <w:rPr>
          <w:rFonts w:ascii="GHEA Grapalat" w:hAnsi="GHEA Grapalat" w:cs="Sylfaen"/>
          <w:sz w:val="20"/>
          <w:lang w:val="hy-AM"/>
        </w:rPr>
        <w:t>Տեխնիկական</w:t>
      </w:r>
      <w:r w:rsidRPr="002C6D94">
        <w:rPr>
          <w:rFonts w:ascii="GHEA Grapalat" w:hAnsi="GHEA Grapalat" w:cs="Times Armenian"/>
          <w:sz w:val="20"/>
          <w:lang w:val="hy-AM"/>
        </w:rPr>
        <w:t xml:space="preserve"> </w:t>
      </w:r>
      <w:r w:rsidRPr="002C6D94">
        <w:rPr>
          <w:rFonts w:ascii="GHEA Grapalat" w:hAnsi="GHEA Grapalat" w:cs="Sylfaen"/>
          <w:sz w:val="20"/>
          <w:lang w:val="hy-AM"/>
        </w:rPr>
        <w:t>բնութա</w:t>
      </w:r>
      <w:r w:rsidRPr="002C6D94">
        <w:rPr>
          <w:rFonts w:ascii="GHEA Grapalat" w:hAnsi="GHEA Grapalat" w:cs="Times Armenian"/>
          <w:sz w:val="20"/>
          <w:lang w:val="hy-AM"/>
        </w:rPr>
        <w:t>գի</w:t>
      </w:r>
      <w:r w:rsidRPr="002C6D94">
        <w:rPr>
          <w:rFonts w:ascii="GHEA Grapalat" w:hAnsi="GHEA Grapalat" w:cs="Sylfaen"/>
          <w:sz w:val="20"/>
          <w:lang w:val="hy-AM"/>
        </w:rPr>
        <w:t>ր-գնման-ժամանակացուցով նախատեսված</w:t>
      </w:r>
      <w:r w:rsidRPr="002C6D94">
        <w:rPr>
          <w:rFonts w:ascii="GHEA Grapalat" w:hAnsi="GHEA Grapalat" w:cs="Times Armenian"/>
          <w:sz w:val="20"/>
          <w:lang w:val="hy-AM"/>
        </w:rPr>
        <w:t xml:space="preserve"> ապրանքը (այսուհետ` ապրանք), </w:t>
      </w:r>
      <w:r w:rsidRPr="002C6D94">
        <w:rPr>
          <w:rFonts w:ascii="GHEA Grapalat" w:hAnsi="GHEA Grapalat" w:cs="Sylfaen"/>
          <w:sz w:val="20"/>
          <w:lang w:val="hy-AM"/>
        </w:rPr>
        <w:t>իսկ</w:t>
      </w:r>
      <w:r w:rsidRPr="002C6D94">
        <w:rPr>
          <w:rFonts w:ascii="GHEA Grapalat" w:hAnsi="GHEA Grapalat" w:cs="Times Armenian"/>
          <w:sz w:val="20"/>
          <w:lang w:val="hy-AM"/>
        </w:rPr>
        <w:t xml:space="preserve"> </w:t>
      </w:r>
      <w:r w:rsidRPr="002C6D94">
        <w:rPr>
          <w:rFonts w:ascii="GHEA Grapalat" w:hAnsi="GHEA Grapalat" w:cs="Sylfaen"/>
          <w:sz w:val="20"/>
          <w:lang w:val="hy-AM"/>
        </w:rPr>
        <w:t>Գնորդը</w:t>
      </w:r>
      <w:r w:rsidRPr="002C6D94">
        <w:rPr>
          <w:rFonts w:ascii="GHEA Grapalat" w:hAnsi="GHEA Grapalat" w:cs="Times Armenian"/>
          <w:sz w:val="20"/>
          <w:lang w:val="hy-AM"/>
        </w:rPr>
        <w:t xml:space="preserve"> </w:t>
      </w:r>
      <w:r w:rsidRPr="002C6D94">
        <w:rPr>
          <w:rFonts w:ascii="GHEA Grapalat" w:hAnsi="GHEA Grapalat" w:cs="Sylfaen"/>
          <w:sz w:val="20"/>
          <w:lang w:val="hy-AM"/>
        </w:rPr>
        <w:t>պարտավորվում</w:t>
      </w:r>
      <w:r w:rsidRPr="002C6D94">
        <w:rPr>
          <w:rFonts w:ascii="GHEA Grapalat" w:hAnsi="GHEA Grapalat" w:cs="Times Armenian"/>
          <w:sz w:val="20"/>
          <w:lang w:val="hy-AM"/>
        </w:rPr>
        <w:t xml:space="preserve"> </w:t>
      </w:r>
      <w:r w:rsidRPr="002C6D94">
        <w:rPr>
          <w:rFonts w:ascii="GHEA Grapalat" w:hAnsi="GHEA Grapalat" w:cs="Sylfaen"/>
          <w:sz w:val="20"/>
          <w:lang w:val="hy-AM"/>
        </w:rPr>
        <w:t>է</w:t>
      </w:r>
      <w:r w:rsidRPr="002C6D94">
        <w:rPr>
          <w:rFonts w:ascii="GHEA Grapalat" w:hAnsi="GHEA Grapalat" w:cs="Times Armenian"/>
          <w:sz w:val="20"/>
          <w:lang w:val="hy-AM"/>
        </w:rPr>
        <w:t xml:space="preserve"> </w:t>
      </w:r>
      <w:r w:rsidRPr="002C6D94">
        <w:rPr>
          <w:rFonts w:ascii="GHEA Grapalat" w:hAnsi="GHEA Grapalat" w:cs="Sylfaen"/>
          <w:sz w:val="20"/>
          <w:lang w:val="hy-AM"/>
        </w:rPr>
        <w:t>ընդունել</w:t>
      </w:r>
      <w:r w:rsidRPr="002C6D94">
        <w:rPr>
          <w:rFonts w:ascii="GHEA Grapalat" w:hAnsi="GHEA Grapalat" w:cs="Times Armenian"/>
          <w:sz w:val="20"/>
          <w:lang w:val="hy-AM"/>
        </w:rPr>
        <w:t xml:space="preserve"> ա</w:t>
      </w:r>
      <w:r w:rsidRPr="002C6D94">
        <w:rPr>
          <w:rFonts w:ascii="GHEA Grapalat" w:hAnsi="GHEA Grapalat" w:cs="Sylfaen"/>
          <w:sz w:val="20"/>
          <w:lang w:val="hy-AM"/>
        </w:rPr>
        <w:t>պրանքը</w:t>
      </w:r>
      <w:r w:rsidRPr="002C6D94">
        <w:rPr>
          <w:rFonts w:ascii="GHEA Grapalat" w:hAnsi="GHEA Grapalat" w:cs="Times Armenian"/>
          <w:sz w:val="20"/>
          <w:lang w:val="hy-AM"/>
        </w:rPr>
        <w:t xml:space="preserve"> </w:t>
      </w:r>
      <w:r w:rsidRPr="002C6D94">
        <w:rPr>
          <w:rFonts w:ascii="GHEA Grapalat" w:hAnsi="GHEA Grapalat" w:cs="Sylfaen"/>
          <w:sz w:val="20"/>
          <w:lang w:val="hy-AM"/>
        </w:rPr>
        <w:t>և</w:t>
      </w:r>
      <w:r w:rsidRPr="002C6D94">
        <w:rPr>
          <w:rFonts w:ascii="GHEA Grapalat" w:hAnsi="GHEA Grapalat" w:cs="Times Armenian"/>
          <w:sz w:val="20"/>
          <w:lang w:val="hy-AM"/>
        </w:rPr>
        <w:t xml:space="preserve"> </w:t>
      </w:r>
      <w:r w:rsidRPr="002C6D94">
        <w:rPr>
          <w:rFonts w:ascii="GHEA Grapalat" w:hAnsi="GHEA Grapalat" w:cs="Sylfaen"/>
          <w:sz w:val="20"/>
          <w:lang w:val="hy-AM"/>
        </w:rPr>
        <w:t>վճարել</w:t>
      </w:r>
      <w:r w:rsidRPr="002C6D94">
        <w:rPr>
          <w:rFonts w:ascii="GHEA Grapalat" w:hAnsi="GHEA Grapalat" w:cs="Times Armenian"/>
          <w:sz w:val="20"/>
          <w:lang w:val="hy-AM"/>
        </w:rPr>
        <w:t xml:space="preserve"> </w:t>
      </w:r>
      <w:r w:rsidRPr="002C6D94">
        <w:rPr>
          <w:rFonts w:ascii="GHEA Grapalat" w:hAnsi="GHEA Grapalat" w:cs="Sylfaen"/>
          <w:sz w:val="20"/>
          <w:lang w:val="hy-AM"/>
        </w:rPr>
        <w:t>դրա</w:t>
      </w:r>
      <w:r w:rsidRPr="002C6D94">
        <w:rPr>
          <w:rFonts w:ascii="GHEA Grapalat" w:hAnsi="GHEA Grapalat" w:cs="Times Armenian"/>
          <w:sz w:val="20"/>
          <w:lang w:val="hy-AM"/>
        </w:rPr>
        <w:t xml:space="preserve"> </w:t>
      </w:r>
      <w:r w:rsidRPr="002C6D94">
        <w:rPr>
          <w:rFonts w:ascii="GHEA Grapalat" w:hAnsi="GHEA Grapalat" w:cs="Sylfaen"/>
          <w:sz w:val="20"/>
          <w:lang w:val="hy-AM"/>
        </w:rPr>
        <w:t>համար</w:t>
      </w:r>
      <w:r w:rsidRPr="002C6D94">
        <w:rPr>
          <w:rFonts w:ascii="GHEA Grapalat" w:hAnsi="GHEA Grapalat" w:cs="Times Armenian"/>
          <w:sz w:val="20"/>
          <w:lang w:val="hy-AM"/>
        </w:rPr>
        <w:t xml:space="preserve">։ </w:t>
      </w:r>
    </w:p>
    <w:p w14:paraId="3EBC9886" w14:textId="77777777" w:rsidR="00071D1C" w:rsidRPr="002C6D94" w:rsidRDefault="00071D1C" w:rsidP="002C6D94">
      <w:pPr>
        <w:ind w:firstLine="709"/>
        <w:jc w:val="both"/>
        <w:rPr>
          <w:rFonts w:ascii="GHEA Grapalat" w:hAnsi="GHEA Grapalat" w:cs="Times Armenian"/>
          <w:sz w:val="20"/>
          <w:lang w:val="hy-AM"/>
        </w:rPr>
      </w:pPr>
    </w:p>
    <w:p w14:paraId="64341F19" w14:textId="77777777" w:rsidR="00071D1C" w:rsidRPr="002C6D94" w:rsidRDefault="00071D1C" w:rsidP="002C6D94">
      <w:pPr>
        <w:ind w:firstLine="709"/>
        <w:jc w:val="both"/>
        <w:rPr>
          <w:rFonts w:ascii="GHEA Grapalat" w:hAnsi="GHEA Grapalat"/>
          <w:b/>
          <w:sz w:val="20"/>
          <w:lang w:val="hy-AM"/>
        </w:rPr>
      </w:pPr>
      <w:r w:rsidRPr="002C6D94">
        <w:rPr>
          <w:rFonts w:ascii="GHEA Grapalat" w:hAnsi="GHEA Grapalat"/>
          <w:sz w:val="20"/>
          <w:lang w:val="hy-AM"/>
        </w:rPr>
        <w:tab/>
      </w:r>
      <w:r w:rsidRPr="002C6D94">
        <w:rPr>
          <w:rFonts w:ascii="GHEA Grapalat" w:hAnsi="GHEA Grapalat"/>
          <w:b/>
          <w:sz w:val="20"/>
          <w:lang w:val="hy-AM"/>
        </w:rPr>
        <w:t>2. ԿՈՂՄԵՐԻ ԻՐԱՎՈՒՆՔՆԵՐԸ ԵՎ ՊԱՐՏԱԿԱՆՈՒԹՅՈՒՆՆԵՐԸ</w:t>
      </w:r>
    </w:p>
    <w:p w14:paraId="3E99FACB" w14:textId="77777777" w:rsidR="00071D1C" w:rsidRPr="002C6D94" w:rsidRDefault="00071D1C" w:rsidP="002C6D94">
      <w:pPr>
        <w:ind w:firstLine="709"/>
        <w:jc w:val="both"/>
        <w:rPr>
          <w:rFonts w:ascii="GHEA Grapalat" w:hAnsi="GHEA Grapalat"/>
          <w:sz w:val="20"/>
          <w:lang w:val="hy-AM"/>
        </w:rPr>
      </w:pPr>
    </w:p>
    <w:p w14:paraId="34370920" w14:textId="77777777" w:rsidR="00071D1C" w:rsidRPr="002C6D94" w:rsidRDefault="00071D1C" w:rsidP="002C6D94">
      <w:pPr>
        <w:ind w:firstLine="709"/>
        <w:jc w:val="both"/>
        <w:rPr>
          <w:rFonts w:ascii="GHEA Grapalat" w:hAnsi="GHEA Grapalat"/>
          <w:b/>
          <w:sz w:val="20"/>
          <w:lang w:val="hy-AM"/>
        </w:rPr>
      </w:pPr>
      <w:r w:rsidRPr="002C6D94">
        <w:rPr>
          <w:rFonts w:ascii="GHEA Grapalat" w:hAnsi="GHEA Grapalat"/>
          <w:b/>
          <w:sz w:val="20"/>
          <w:lang w:val="hy-AM"/>
        </w:rPr>
        <w:t>2.1 Գնորդն իրավունք ունի`</w:t>
      </w:r>
    </w:p>
    <w:p w14:paraId="3E65E020" w14:textId="14619E89"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2C6D94">
        <w:rPr>
          <w:rFonts w:ascii="GHEA Grapalat" w:hAnsi="GHEA Grapalat"/>
          <w:sz w:val="20"/>
          <w:lang w:val="hy-AM"/>
        </w:rPr>
        <w:t xml:space="preserve"> </w:t>
      </w:r>
      <w:r w:rsidR="00040653" w:rsidRPr="002C6D94">
        <w:rPr>
          <w:rFonts w:ascii="GHEA Grapalat" w:hAnsi="GHEA Grapalat"/>
          <w:sz w:val="20"/>
          <w:szCs w:val="20"/>
          <w:lang w:val="hy-AM"/>
        </w:rPr>
        <w:t>10</w:t>
      </w:r>
      <w:r w:rsidRPr="002C6D94">
        <w:rPr>
          <w:rFonts w:ascii="GHEA Grapalat" w:hAnsi="GHEA Grapalat"/>
          <w:sz w:val="20"/>
          <w:lang w:val="hy-AM"/>
        </w:rPr>
        <w:t xml:space="preserve"> օրից ավելի:</w:t>
      </w:r>
    </w:p>
    <w:p w14:paraId="6553FABF"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ա)  պահանջել լրացնելու ապրանքի պակաս հանձնված քանակը,</w:t>
      </w:r>
    </w:p>
    <w:p w14:paraId="3FB3EAC8"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2.1.4 Եթե հանձնվել է տեսակի պայմանի խախտմամբ ապրանք,  իր ընտրությամբ`</w:t>
      </w:r>
    </w:p>
    <w:p w14:paraId="3FF93F2D"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2C6D94">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C6D94" w:rsidRDefault="00071D1C" w:rsidP="002C6D94">
      <w:pPr>
        <w:tabs>
          <w:tab w:val="left" w:pos="720"/>
        </w:tabs>
        <w:ind w:firstLine="709"/>
        <w:jc w:val="both"/>
        <w:rPr>
          <w:rFonts w:ascii="GHEA Grapalat" w:hAnsi="GHEA Grapalat"/>
          <w:sz w:val="20"/>
          <w:lang w:val="hy-AM"/>
        </w:rPr>
      </w:pPr>
      <w:r w:rsidRPr="002C6D9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C6D94" w:rsidRDefault="00071D1C" w:rsidP="002C6D94">
      <w:pPr>
        <w:tabs>
          <w:tab w:val="left" w:pos="720"/>
        </w:tabs>
        <w:ind w:firstLine="709"/>
        <w:jc w:val="both"/>
        <w:rPr>
          <w:rFonts w:ascii="GHEA Grapalat" w:hAnsi="GHEA Grapalat"/>
          <w:sz w:val="20"/>
          <w:lang w:val="hy-AM"/>
        </w:rPr>
      </w:pPr>
      <w:r w:rsidRPr="002C6D94">
        <w:rPr>
          <w:rFonts w:ascii="GHEA Grapalat" w:hAnsi="GHEA Grapalat"/>
          <w:sz w:val="20"/>
          <w:lang w:val="hy-AM"/>
        </w:rPr>
        <w:tab/>
        <w:t>2.1.7.1 Վաճառողի կողմից պայմանագիրը խախտելն էական է համարվում, եթե`</w:t>
      </w:r>
    </w:p>
    <w:p w14:paraId="7334D8DE" w14:textId="77777777" w:rsidR="00071D1C" w:rsidRPr="002C6D94" w:rsidRDefault="00071D1C" w:rsidP="002C6D94">
      <w:pPr>
        <w:tabs>
          <w:tab w:val="left" w:pos="720"/>
        </w:tabs>
        <w:ind w:firstLine="709"/>
        <w:jc w:val="both"/>
        <w:rPr>
          <w:rFonts w:ascii="GHEA Grapalat" w:hAnsi="GHEA Grapalat"/>
          <w:sz w:val="20"/>
          <w:lang w:val="hy-AM"/>
        </w:rPr>
      </w:pPr>
      <w:r w:rsidRPr="002C6D9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9A5DA83" w:rsidR="00071D1C" w:rsidRPr="002C6D94" w:rsidRDefault="00071D1C" w:rsidP="002C6D94">
      <w:pPr>
        <w:tabs>
          <w:tab w:val="left" w:pos="720"/>
        </w:tabs>
        <w:ind w:firstLine="709"/>
        <w:jc w:val="both"/>
        <w:rPr>
          <w:rFonts w:ascii="GHEA Grapalat" w:hAnsi="GHEA Grapalat"/>
          <w:sz w:val="20"/>
          <w:lang w:val="hy-AM"/>
        </w:rPr>
      </w:pPr>
      <w:r w:rsidRPr="002C6D94">
        <w:rPr>
          <w:rFonts w:ascii="GHEA Grapalat" w:hAnsi="GHEA Grapalat"/>
          <w:sz w:val="20"/>
          <w:lang w:val="hy-AM"/>
        </w:rPr>
        <w:tab/>
        <w:t xml:space="preserve">բ) ապրանքի մատակարարման ժամկետները խախտվել են </w:t>
      </w:r>
      <w:r w:rsidR="00040653" w:rsidRPr="002C6D94">
        <w:rPr>
          <w:rFonts w:ascii="GHEA Grapalat" w:hAnsi="GHEA Grapalat"/>
          <w:sz w:val="20"/>
          <w:szCs w:val="20"/>
          <w:lang w:val="hy-AM"/>
        </w:rPr>
        <w:t>10</w:t>
      </w:r>
      <w:r w:rsidRPr="002C6D94">
        <w:rPr>
          <w:rFonts w:ascii="GHEA Grapalat" w:hAnsi="GHEA Grapalat"/>
          <w:sz w:val="20"/>
          <w:lang w:val="hy-AM"/>
        </w:rPr>
        <w:t xml:space="preserve"> օրից ավելի,</w:t>
      </w:r>
    </w:p>
    <w:p w14:paraId="74C29A4A" w14:textId="77777777" w:rsidR="00071D1C" w:rsidRPr="002C6D94" w:rsidRDefault="00071D1C" w:rsidP="002C6D94">
      <w:pPr>
        <w:tabs>
          <w:tab w:val="left" w:pos="720"/>
        </w:tabs>
        <w:ind w:firstLine="709"/>
        <w:jc w:val="both"/>
        <w:rPr>
          <w:rFonts w:ascii="GHEA Grapalat" w:hAnsi="GHEA Grapalat"/>
          <w:sz w:val="20"/>
          <w:lang w:val="hy-AM"/>
        </w:rPr>
      </w:pPr>
      <w:r w:rsidRPr="002C6D94">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2C6D94" w:rsidRDefault="009123CA" w:rsidP="002C6D94">
      <w:pPr>
        <w:tabs>
          <w:tab w:val="left" w:pos="720"/>
        </w:tabs>
        <w:ind w:firstLine="709"/>
        <w:jc w:val="both"/>
        <w:rPr>
          <w:rFonts w:ascii="GHEA Grapalat" w:hAnsi="GHEA Grapalat"/>
          <w:sz w:val="12"/>
          <w:szCs w:val="12"/>
          <w:lang w:val="hy-AM"/>
        </w:rPr>
      </w:pPr>
    </w:p>
    <w:p w14:paraId="4092B289" w14:textId="77777777" w:rsidR="00071D1C" w:rsidRPr="002C6D94" w:rsidRDefault="00071D1C" w:rsidP="002C6D94">
      <w:pPr>
        <w:ind w:firstLine="709"/>
        <w:jc w:val="both"/>
        <w:rPr>
          <w:rFonts w:ascii="GHEA Grapalat" w:hAnsi="GHEA Grapalat"/>
          <w:b/>
          <w:sz w:val="20"/>
          <w:lang w:val="hy-AM"/>
        </w:rPr>
      </w:pPr>
      <w:r w:rsidRPr="002C6D94">
        <w:rPr>
          <w:rFonts w:ascii="GHEA Grapalat" w:hAnsi="GHEA Grapalat"/>
          <w:b/>
          <w:sz w:val="20"/>
          <w:lang w:val="hy-AM"/>
        </w:rPr>
        <w:t>2.2 Գնորդը պարտավոր է`</w:t>
      </w:r>
    </w:p>
    <w:p w14:paraId="56D80B3C"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C6D94">
        <w:rPr>
          <w:rFonts w:ascii="GHEA Grapalat" w:hAnsi="GHEA Grapalat"/>
          <w:sz w:val="20"/>
          <w:lang w:val="hy-AM"/>
        </w:rPr>
        <w:t>6</w:t>
      </w:r>
      <w:r w:rsidRPr="002C6D94">
        <w:rPr>
          <w:rFonts w:ascii="GHEA Grapalat" w:hAnsi="GHEA Grapalat"/>
          <w:sz w:val="20"/>
          <w:lang w:val="hy-AM"/>
        </w:rPr>
        <w:t>.5 կետով նախատեսված տույժը։</w:t>
      </w:r>
    </w:p>
    <w:p w14:paraId="228DC4A3"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2.2.5 Պայմանագրի 2.3.</w:t>
      </w:r>
      <w:r w:rsidR="00471867" w:rsidRPr="002C6D94">
        <w:rPr>
          <w:rFonts w:ascii="GHEA Grapalat" w:hAnsi="GHEA Grapalat"/>
          <w:sz w:val="20"/>
          <w:lang w:val="hy-AM"/>
        </w:rPr>
        <w:t>3</w:t>
      </w:r>
      <w:r w:rsidRPr="002C6D9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C6D94" w:rsidRDefault="00071D1C" w:rsidP="002C6D94">
      <w:pPr>
        <w:ind w:firstLine="709"/>
        <w:jc w:val="both"/>
        <w:rPr>
          <w:rFonts w:ascii="GHEA Grapalat" w:hAnsi="GHEA Grapalat"/>
          <w:sz w:val="20"/>
          <w:lang w:val="hy-AM"/>
        </w:rPr>
      </w:pPr>
    </w:p>
    <w:p w14:paraId="20FF29B6" w14:textId="77777777" w:rsidR="00071D1C" w:rsidRPr="002C6D94" w:rsidRDefault="00071D1C" w:rsidP="002C6D94">
      <w:pPr>
        <w:ind w:firstLine="709"/>
        <w:jc w:val="both"/>
        <w:rPr>
          <w:rFonts w:ascii="GHEA Grapalat" w:hAnsi="GHEA Grapalat"/>
          <w:b/>
          <w:sz w:val="20"/>
          <w:lang w:val="hy-AM"/>
        </w:rPr>
      </w:pPr>
      <w:r w:rsidRPr="002C6D94">
        <w:rPr>
          <w:rFonts w:ascii="GHEA Grapalat" w:hAnsi="GHEA Grapalat"/>
          <w:b/>
          <w:sz w:val="20"/>
          <w:lang w:val="hy-AM"/>
        </w:rPr>
        <w:t>2.3 Վաճառողն իրավունք ունի`</w:t>
      </w:r>
    </w:p>
    <w:p w14:paraId="77EFE496"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2.3.1 Գնորդից պահանջել ընդունելու պայմանագրով նախատեսված </w:t>
      </w:r>
      <w:r w:rsidRPr="002C6D94">
        <w:rPr>
          <w:rFonts w:ascii="GHEA Grapalat" w:hAnsi="GHEA Grapalat" w:cs="Sylfaen"/>
          <w:sz w:val="20"/>
          <w:lang w:val="hy-AM"/>
        </w:rPr>
        <w:t>կար</w:t>
      </w:r>
      <w:r w:rsidRPr="002C6D94">
        <w:rPr>
          <w:rFonts w:ascii="GHEA Grapalat" w:hAnsi="GHEA Grapalat" w:cs="Times Armenian"/>
          <w:sz w:val="20"/>
          <w:lang w:val="hy-AM"/>
        </w:rPr>
        <w:t>գ</w:t>
      </w:r>
      <w:r w:rsidRPr="002C6D94">
        <w:rPr>
          <w:rFonts w:ascii="GHEA Grapalat" w:hAnsi="GHEA Grapalat" w:cs="Sylfaen"/>
          <w:sz w:val="20"/>
          <w:lang w:val="hy-AM"/>
        </w:rPr>
        <w:t>ով</w:t>
      </w:r>
      <w:r w:rsidRPr="002C6D94">
        <w:rPr>
          <w:rFonts w:ascii="GHEA Grapalat" w:hAnsi="GHEA Grapalat" w:cs="Times Armenian"/>
          <w:sz w:val="20"/>
          <w:lang w:val="hy-AM"/>
        </w:rPr>
        <w:t xml:space="preserve">, </w:t>
      </w:r>
      <w:r w:rsidRPr="002C6D94">
        <w:rPr>
          <w:rFonts w:ascii="GHEA Grapalat" w:hAnsi="GHEA Grapalat" w:cs="Sylfaen"/>
          <w:sz w:val="20"/>
          <w:lang w:val="hy-AM"/>
        </w:rPr>
        <w:t>ծավալներով,</w:t>
      </w:r>
      <w:r w:rsidRPr="002C6D94">
        <w:rPr>
          <w:rFonts w:ascii="GHEA Grapalat" w:hAnsi="GHEA Grapalat" w:cs="Times Armenian"/>
          <w:sz w:val="20"/>
          <w:lang w:val="hy-AM"/>
        </w:rPr>
        <w:t xml:space="preserve"> ժամկետներում և հասցեով</w:t>
      </w:r>
      <w:r w:rsidRPr="002C6D94">
        <w:rPr>
          <w:rFonts w:ascii="GHEA Grapalat" w:hAnsi="GHEA Grapalat"/>
          <w:sz w:val="20"/>
          <w:lang w:val="hy-AM"/>
        </w:rPr>
        <w:t xml:space="preserve"> մատակարարված ապրանքը: </w:t>
      </w:r>
    </w:p>
    <w:p w14:paraId="49214B8C"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2.3.2 Գնորդից պահանջել վճարելու պայմանագրով նախատեսված </w:t>
      </w:r>
      <w:r w:rsidRPr="002C6D94">
        <w:rPr>
          <w:rFonts w:ascii="GHEA Grapalat" w:hAnsi="GHEA Grapalat" w:cs="Sylfaen"/>
          <w:sz w:val="20"/>
          <w:lang w:val="hy-AM"/>
        </w:rPr>
        <w:t>կար</w:t>
      </w:r>
      <w:r w:rsidRPr="002C6D94">
        <w:rPr>
          <w:rFonts w:ascii="GHEA Grapalat" w:hAnsi="GHEA Grapalat" w:cs="Times Armenian"/>
          <w:sz w:val="20"/>
          <w:lang w:val="hy-AM"/>
        </w:rPr>
        <w:t>գ</w:t>
      </w:r>
      <w:r w:rsidRPr="002C6D94">
        <w:rPr>
          <w:rFonts w:ascii="GHEA Grapalat" w:hAnsi="GHEA Grapalat" w:cs="Sylfaen"/>
          <w:sz w:val="20"/>
          <w:lang w:val="hy-AM"/>
        </w:rPr>
        <w:t>ով</w:t>
      </w:r>
      <w:r w:rsidRPr="002C6D94">
        <w:rPr>
          <w:rFonts w:ascii="GHEA Grapalat" w:hAnsi="GHEA Grapalat" w:cs="Times Armenian"/>
          <w:sz w:val="20"/>
          <w:lang w:val="hy-AM"/>
        </w:rPr>
        <w:t xml:space="preserve">, </w:t>
      </w:r>
      <w:r w:rsidRPr="002C6D94">
        <w:rPr>
          <w:rFonts w:ascii="GHEA Grapalat" w:hAnsi="GHEA Grapalat" w:cs="Sylfaen"/>
          <w:sz w:val="20"/>
          <w:lang w:val="hy-AM"/>
        </w:rPr>
        <w:t>ծավալներով,</w:t>
      </w:r>
      <w:r w:rsidRPr="002C6D94">
        <w:rPr>
          <w:rFonts w:ascii="GHEA Grapalat" w:hAnsi="GHEA Grapalat" w:cs="Times Armenian"/>
          <w:sz w:val="20"/>
          <w:lang w:val="hy-AM"/>
        </w:rPr>
        <w:t xml:space="preserve"> ժամկետներում և հասցեով</w:t>
      </w:r>
      <w:r w:rsidRPr="002C6D9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2.3.</w:t>
      </w:r>
      <w:r w:rsidR="00283F0A" w:rsidRPr="002C6D94">
        <w:rPr>
          <w:rFonts w:ascii="GHEA Grapalat" w:hAnsi="GHEA Grapalat"/>
          <w:sz w:val="20"/>
          <w:lang w:val="hy-AM"/>
        </w:rPr>
        <w:t xml:space="preserve">3 </w:t>
      </w:r>
      <w:r w:rsidRPr="002C6D94">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2.3.</w:t>
      </w:r>
      <w:r w:rsidR="00283F0A" w:rsidRPr="002C6D94">
        <w:rPr>
          <w:rFonts w:ascii="GHEA Grapalat" w:hAnsi="GHEA Grapalat"/>
          <w:sz w:val="20"/>
          <w:lang w:val="hy-AM"/>
        </w:rPr>
        <w:t>3</w:t>
      </w:r>
      <w:r w:rsidRPr="002C6D9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2.3.</w:t>
      </w:r>
      <w:r w:rsidR="00283F0A" w:rsidRPr="002C6D94">
        <w:rPr>
          <w:rFonts w:ascii="GHEA Grapalat" w:hAnsi="GHEA Grapalat"/>
          <w:sz w:val="20"/>
          <w:lang w:val="hy-AM"/>
        </w:rPr>
        <w:t>4</w:t>
      </w:r>
      <w:r w:rsidRPr="002C6D94">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2C6D94" w:rsidRDefault="009E45F3" w:rsidP="002C6D94">
      <w:pPr>
        <w:ind w:firstLine="709"/>
        <w:jc w:val="both"/>
        <w:rPr>
          <w:rFonts w:ascii="GHEA Grapalat" w:hAnsi="GHEA Grapalat"/>
          <w:sz w:val="20"/>
          <w:lang w:val="hy-AM"/>
        </w:rPr>
      </w:pPr>
    </w:p>
    <w:p w14:paraId="5BD544F6" w14:textId="77777777" w:rsidR="00071D1C" w:rsidRPr="002C6D94" w:rsidRDefault="00071D1C" w:rsidP="002C6D94">
      <w:pPr>
        <w:ind w:firstLine="709"/>
        <w:jc w:val="both"/>
        <w:rPr>
          <w:rFonts w:ascii="GHEA Grapalat" w:hAnsi="GHEA Grapalat"/>
          <w:b/>
          <w:sz w:val="20"/>
          <w:lang w:val="hy-AM"/>
        </w:rPr>
      </w:pPr>
      <w:r w:rsidRPr="002C6D94">
        <w:rPr>
          <w:rFonts w:ascii="GHEA Grapalat" w:hAnsi="GHEA Grapalat"/>
          <w:b/>
          <w:sz w:val="20"/>
          <w:lang w:val="hy-AM"/>
        </w:rPr>
        <w:t>2.4 Վաճառողը պարտավոր է`</w:t>
      </w:r>
    </w:p>
    <w:p w14:paraId="1FC37DF1"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2.4.1 Գնորդին հանձնել ապրանքը` պայմանագրով նախատեսված կարգով, </w:t>
      </w:r>
      <w:r w:rsidRPr="002C6D94">
        <w:rPr>
          <w:rFonts w:ascii="GHEA Grapalat" w:hAnsi="GHEA Grapalat" w:cs="Sylfaen"/>
          <w:sz w:val="20"/>
          <w:lang w:val="hy-AM"/>
        </w:rPr>
        <w:t>ծավալներով,</w:t>
      </w:r>
      <w:r w:rsidRPr="002C6D94">
        <w:rPr>
          <w:rFonts w:ascii="GHEA Grapalat" w:hAnsi="GHEA Grapalat" w:cs="Times Armenian"/>
          <w:sz w:val="20"/>
          <w:lang w:val="hy-AM"/>
        </w:rPr>
        <w:t xml:space="preserve"> ժամկետներում և հասցեով:</w:t>
      </w:r>
    </w:p>
    <w:p w14:paraId="29C34199"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2.4.3 Գնորդին հանձնել երրորդ անձանց իրավունքներից ազատ ապրանք:</w:t>
      </w:r>
    </w:p>
    <w:p w14:paraId="31F50E54"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2.4.8 Պայմանագրով նախատեսված դեպքերում վճարել պայմանագրի </w:t>
      </w:r>
      <w:r w:rsidR="00D320A2" w:rsidRPr="002C6D94">
        <w:rPr>
          <w:rFonts w:ascii="GHEA Grapalat" w:hAnsi="GHEA Grapalat"/>
          <w:sz w:val="20"/>
          <w:lang w:val="hy-AM"/>
        </w:rPr>
        <w:t>6</w:t>
      </w:r>
      <w:r w:rsidRPr="002C6D94">
        <w:rPr>
          <w:rFonts w:ascii="GHEA Grapalat" w:hAnsi="GHEA Grapalat"/>
          <w:sz w:val="20"/>
          <w:lang w:val="hy-AM"/>
        </w:rPr>
        <w:t xml:space="preserve">.2 և </w:t>
      </w:r>
      <w:r w:rsidR="00D320A2" w:rsidRPr="002C6D94">
        <w:rPr>
          <w:rFonts w:ascii="GHEA Grapalat" w:hAnsi="GHEA Grapalat"/>
          <w:sz w:val="20"/>
          <w:lang w:val="hy-AM"/>
        </w:rPr>
        <w:t>6</w:t>
      </w:r>
      <w:r w:rsidRPr="002C6D94">
        <w:rPr>
          <w:rFonts w:ascii="GHEA Grapalat" w:hAnsi="GHEA Grapalat"/>
          <w:sz w:val="20"/>
          <w:lang w:val="hy-AM"/>
        </w:rPr>
        <w:t>.</w:t>
      </w:r>
      <w:r w:rsidR="00D320A2" w:rsidRPr="002C6D94">
        <w:rPr>
          <w:rFonts w:ascii="GHEA Grapalat" w:hAnsi="GHEA Grapalat"/>
          <w:sz w:val="20"/>
          <w:lang w:val="hy-AM"/>
        </w:rPr>
        <w:t>3</w:t>
      </w:r>
      <w:r w:rsidRPr="002C6D94">
        <w:rPr>
          <w:rFonts w:ascii="GHEA Grapalat" w:hAnsi="GHEA Grapalat"/>
          <w:sz w:val="20"/>
          <w:lang w:val="hy-AM"/>
        </w:rPr>
        <w:t xml:space="preserve">  կետերով նախատեսված տույժը և տուգանքը։</w:t>
      </w:r>
    </w:p>
    <w:p w14:paraId="27DC3288"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2.4.10 Պայմանագրի 2.1.7 կետի համաձայն </w:t>
      </w:r>
      <w:r w:rsidR="00D320A2" w:rsidRPr="002C6D94">
        <w:rPr>
          <w:rFonts w:ascii="GHEA Grapalat" w:hAnsi="GHEA Grapalat"/>
          <w:sz w:val="20"/>
          <w:lang w:val="hy-AM"/>
        </w:rPr>
        <w:t>պ</w:t>
      </w:r>
      <w:r w:rsidRPr="002C6D9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lastRenderedPageBreak/>
        <w:t xml:space="preserve">2.4.11 </w:t>
      </w:r>
      <w:r w:rsidR="00BF4538" w:rsidRPr="002C6D94">
        <w:rPr>
          <w:rFonts w:ascii="GHEA Grapalat" w:hAnsi="GHEA Grapalat"/>
          <w:sz w:val="20"/>
          <w:lang w:val="hy-AM"/>
        </w:rPr>
        <w:t>Որակավորման և պայմանագրի ապահովում ներկայացրած անձը պարտավոր է ապահովումների</w:t>
      </w:r>
      <w:r w:rsidRPr="002C6D9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C6D94" w:rsidRDefault="00071D1C" w:rsidP="002C6D94">
      <w:pPr>
        <w:ind w:firstLine="709"/>
        <w:jc w:val="both"/>
        <w:rPr>
          <w:rFonts w:ascii="GHEA Grapalat" w:hAnsi="GHEA Grapalat"/>
          <w:lang w:val="hy-AM"/>
        </w:rPr>
      </w:pPr>
    </w:p>
    <w:p w14:paraId="3A34DA54" w14:textId="77777777" w:rsidR="00071D1C" w:rsidRPr="002C6D94" w:rsidRDefault="00071D1C" w:rsidP="002C6D94">
      <w:pPr>
        <w:ind w:firstLine="709"/>
        <w:jc w:val="center"/>
        <w:rPr>
          <w:rFonts w:ascii="GHEA Grapalat" w:hAnsi="GHEA Grapalat"/>
          <w:b/>
          <w:sz w:val="20"/>
          <w:lang w:val="hy-AM"/>
        </w:rPr>
      </w:pPr>
      <w:r w:rsidRPr="002C6D94">
        <w:rPr>
          <w:rFonts w:ascii="GHEA Grapalat" w:hAnsi="GHEA Grapalat"/>
          <w:b/>
          <w:sz w:val="20"/>
          <w:lang w:val="hy-AM"/>
        </w:rPr>
        <w:t>3. ՊԱՅՄԱՆԱԳՐԻ ԳԻՆԸ ԵՎ ՎՃԱՐՄԱՆ ԿԱՐԳԸ</w:t>
      </w:r>
    </w:p>
    <w:p w14:paraId="18A8A069" w14:textId="77777777"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3.1  Պայմանագրի գինը կազմում է ________________ ՀՀ դրամ, ներառյալ ԱԱՀ-ն</w:t>
      </w:r>
      <w:r w:rsidR="008061D6" w:rsidRPr="002C6D94">
        <w:rPr>
          <w:rFonts w:ascii="GHEA Grapalat" w:hAnsi="GHEA Grapalat"/>
          <w:sz w:val="20"/>
          <w:lang w:val="hy-AM"/>
        </w:rPr>
        <w:t>:</w:t>
      </w:r>
      <w:r w:rsidR="00383BC3" w:rsidRPr="002C6D94">
        <w:rPr>
          <w:rFonts w:ascii="GHEA Grapalat" w:hAnsi="GHEA Grapalat"/>
          <w:sz w:val="20"/>
          <w:vertAlign w:val="superscript"/>
          <w:lang w:val="hy-AM"/>
        </w:rPr>
        <w:t>17</w:t>
      </w:r>
      <w:r w:rsidR="007942E8" w:rsidRPr="002C6D94">
        <w:rPr>
          <w:rFonts w:ascii="GHEA Grapalat" w:hAnsi="GHEA Grapalat"/>
          <w:sz w:val="20"/>
          <w:vertAlign w:val="superscript"/>
          <w:lang w:val="hy-AM"/>
        </w:rPr>
        <w:t>29</w:t>
      </w:r>
      <w:r w:rsidRPr="002C6D94">
        <w:rPr>
          <w:rStyle w:val="af6"/>
          <w:rFonts w:ascii="GHEA Grapalat" w:hAnsi="GHEA Grapalat"/>
          <w:sz w:val="20"/>
          <w:lang w:val="hy-AM"/>
        </w:rPr>
        <w:footnoteReference w:id="4"/>
      </w:r>
      <w:r w:rsidRPr="002C6D9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C6D94" w:rsidRDefault="00071D1C" w:rsidP="002C6D94">
      <w:pPr>
        <w:ind w:firstLine="720"/>
        <w:jc w:val="both"/>
        <w:rPr>
          <w:rFonts w:ascii="GHEA Grapalat" w:hAnsi="GHEA Grapalat" w:cs="Sylfaen"/>
          <w:sz w:val="20"/>
          <w:lang w:val="hy-AM"/>
        </w:rPr>
      </w:pPr>
      <w:r w:rsidRPr="002C6D9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3.3 Գնորդն իրեն մատակարարված </w:t>
      </w:r>
      <w:r w:rsidR="00D320A2" w:rsidRPr="002C6D94">
        <w:rPr>
          <w:rFonts w:ascii="GHEA Grapalat" w:hAnsi="GHEA Grapalat"/>
          <w:sz w:val="20"/>
          <w:lang w:val="hy-AM"/>
        </w:rPr>
        <w:t>ա</w:t>
      </w:r>
      <w:r w:rsidRPr="002C6D9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C6D94">
        <w:rPr>
          <w:rFonts w:ascii="GHEA Grapalat" w:hAnsi="GHEA Grapalat"/>
          <w:sz w:val="20"/>
          <w:lang w:val="hy-AM"/>
        </w:rPr>
        <w:t>2</w:t>
      </w:r>
      <w:r w:rsidRPr="002C6D94">
        <w:rPr>
          <w:rFonts w:ascii="GHEA Grapalat" w:hAnsi="GHEA Grapalat"/>
          <w:sz w:val="20"/>
          <w:lang w:val="hy-AM"/>
        </w:rPr>
        <w:t xml:space="preserve">) նախատեսված ամիներին, բայց ոչ ուշ, քան </w:t>
      </w:r>
      <w:r w:rsidR="00CD1DED" w:rsidRPr="002C6D94">
        <w:rPr>
          <w:rFonts w:ascii="GHEA Grapalat" w:hAnsi="GHEA Grapalat"/>
          <w:sz w:val="20"/>
          <w:lang w:val="hy-AM"/>
        </w:rPr>
        <w:t xml:space="preserve">հանձման-ընդունման արձանագրությունների երկկողմ հաստատման </w:t>
      </w:r>
      <w:r w:rsidRPr="002C6D94">
        <w:rPr>
          <w:rFonts w:ascii="GHEA Grapalat" w:hAnsi="GHEA Grapalat"/>
          <w:sz w:val="20"/>
          <w:lang w:val="hy-AM"/>
        </w:rPr>
        <w:t xml:space="preserve">տարվա դեկտեմբերի </w:t>
      </w:r>
      <w:r w:rsidR="00CD1DED" w:rsidRPr="002C6D94">
        <w:rPr>
          <w:rFonts w:ascii="GHEA Grapalat" w:hAnsi="GHEA Grapalat"/>
          <w:sz w:val="20"/>
          <w:lang w:val="hy-AM"/>
        </w:rPr>
        <w:t>30</w:t>
      </w:r>
      <w:r w:rsidRPr="002C6D94">
        <w:rPr>
          <w:rFonts w:ascii="GHEA Grapalat" w:hAnsi="GHEA Grapalat"/>
          <w:sz w:val="20"/>
          <w:lang w:val="hy-AM"/>
        </w:rPr>
        <w:t xml:space="preserve">-ը: </w:t>
      </w:r>
    </w:p>
    <w:p w14:paraId="39228272" w14:textId="13A95770" w:rsidR="00FE1B9B" w:rsidRPr="002C6D94" w:rsidRDefault="001758BE" w:rsidP="002C6D94">
      <w:pPr>
        <w:ind w:firstLine="720"/>
        <w:jc w:val="both"/>
        <w:rPr>
          <w:rFonts w:ascii="GHEA Grapalat" w:hAnsi="GHEA Grapalat" w:cs="Sylfaen"/>
          <w:sz w:val="20"/>
          <w:lang w:val="hy-AM"/>
        </w:rPr>
      </w:pPr>
      <w:r w:rsidRPr="002C6D94">
        <w:rPr>
          <w:rFonts w:ascii="GHEA Grapalat" w:hAnsi="GHEA Grapalat" w:cs="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Pr="002C6D94" w:rsidRDefault="00710307" w:rsidP="002C6D94">
      <w:pPr>
        <w:ind w:firstLine="709"/>
        <w:jc w:val="center"/>
        <w:rPr>
          <w:rFonts w:ascii="GHEA Grapalat" w:hAnsi="GHEA Grapalat"/>
          <w:b/>
          <w:sz w:val="20"/>
          <w:lang w:val="hy-AM"/>
        </w:rPr>
      </w:pPr>
    </w:p>
    <w:p w14:paraId="36495110" w14:textId="77777777" w:rsidR="00071D1C" w:rsidRPr="002C6D94" w:rsidRDefault="00071D1C" w:rsidP="002C6D94">
      <w:pPr>
        <w:ind w:firstLine="709"/>
        <w:jc w:val="center"/>
        <w:rPr>
          <w:rFonts w:ascii="GHEA Grapalat" w:hAnsi="GHEA Grapalat"/>
          <w:b/>
          <w:sz w:val="20"/>
          <w:lang w:val="hy-AM"/>
        </w:rPr>
      </w:pPr>
      <w:r w:rsidRPr="002C6D94">
        <w:rPr>
          <w:rFonts w:ascii="GHEA Grapalat" w:hAnsi="GHEA Grapalat"/>
          <w:b/>
          <w:sz w:val="20"/>
          <w:lang w:val="hy-AM"/>
        </w:rPr>
        <w:t>4. ԱՊՐԱՆՔԻ ՈՐԱԿԸ ԵՎ ԵՐԱՇԽԻՔԸ</w:t>
      </w:r>
    </w:p>
    <w:p w14:paraId="35B79E7E" w14:textId="79EEB3A4"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4.1 Վաճառողը երաշխավորում է մատակարարված </w:t>
      </w:r>
      <w:r w:rsidR="001D718C" w:rsidRPr="002C6D94">
        <w:rPr>
          <w:rFonts w:ascii="GHEA Grapalat" w:hAnsi="GHEA Grapalat"/>
          <w:sz w:val="20"/>
          <w:lang w:val="hy-AM"/>
        </w:rPr>
        <w:t>ա</w:t>
      </w:r>
      <w:r w:rsidRPr="002C6D94">
        <w:rPr>
          <w:rFonts w:ascii="GHEA Grapalat" w:hAnsi="GHEA Grapalat"/>
          <w:sz w:val="20"/>
          <w:lang w:val="hy-AM"/>
        </w:rPr>
        <w:t>պրանքի որակի համապատասխանությունը պետական ստանդարտի պահանջներին։</w:t>
      </w:r>
      <w:r w:rsidR="00EB35E7" w:rsidRPr="002C6D94">
        <w:rPr>
          <w:rFonts w:ascii="GHEA Grapalat" w:hAnsi="GHEA Grapalat"/>
          <w:sz w:val="20"/>
          <w:lang w:val="hy-AM"/>
        </w:rPr>
        <w:t xml:space="preserve"> </w:t>
      </w:r>
    </w:p>
    <w:p w14:paraId="60480CC8" w14:textId="71D3EFA4" w:rsidR="009E45F3" w:rsidRPr="002C6D94" w:rsidRDefault="00071D1C" w:rsidP="002C6D94">
      <w:pPr>
        <w:ind w:firstLine="702"/>
        <w:jc w:val="both"/>
        <w:rPr>
          <w:rFonts w:ascii="GHEA Grapalat" w:hAnsi="GHEA Grapalat" w:cs="Sylfaen"/>
          <w:sz w:val="20"/>
          <w:lang w:val="pt-BR"/>
        </w:rPr>
      </w:pPr>
      <w:r w:rsidRPr="002C6D94">
        <w:rPr>
          <w:rFonts w:ascii="GHEA Grapalat" w:hAnsi="GHEA Grapalat" w:cs="Times Armenian"/>
          <w:sz w:val="20"/>
          <w:lang w:val="pt-BR"/>
        </w:rPr>
        <w:t xml:space="preserve">4.2 </w:t>
      </w:r>
      <w:r w:rsidRPr="002C6D94">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2C6D94">
        <w:rPr>
          <w:rFonts w:ascii="GHEA Grapalat" w:hAnsi="GHEA Grapalat" w:cs="Sylfaen"/>
          <w:sz w:val="20"/>
          <w:lang w:val="pt-BR"/>
        </w:rPr>
        <w:t>:</w:t>
      </w:r>
    </w:p>
    <w:p w14:paraId="471F39A9" w14:textId="77777777" w:rsidR="009E45F3" w:rsidRPr="002C6D94" w:rsidRDefault="009E45F3" w:rsidP="002C6D94">
      <w:pPr>
        <w:ind w:firstLine="709"/>
        <w:jc w:val="both"/>
        <w:rPr>
          <w:rFonts w:ascii="GHEA Grapalat" w:hAnsi="GHEA Grapalat"/>
          <w:sz w:val="20"/>
          <w:lang w:val="hy-AM"/>
        </w:rPr>
      </w:pPr>
    </w:p>
    <w:p w14:paraId="0D60734D" w14:textId="77777777" w:rsidR="009E45F3" w:rsidRPr="002C6D94" w:rsidRDefault="009E45F3" w:rsidP="002C6D94">
      <w:pPr>
        <w:ind w:firstLine="709"/>
        <w:jc w:val="center"/>
        <w:rPr>
          <w:rFonts w:ascii="GHEA Grapalat" w:hAnsi="GHEA Grapalat"/>
          <w:b/>
          <w:sz w:val="20"/>
          <w:lang w:val="hy-AM"/>
        </w:rPr>
      </w:pPr>
      <w:r w:rsidRPr="002C6D94">
        <w:rPr>
          <w:rFonts w:ascii="GHEA Grapalat" w:hAnsi="GHEA Grapalat"/>
          <w:b/>
          <w:sz w:val="20"/>
          <w:lang w:val="hy-AM"/>
        </w:rPr>
        <w:t>5. ԱՊՐԱՆՔԻ ՀԱՆՁՆՈՒՄԸ ԵՎ ԸՆԴՈՒՆՈՒՄԸ</w:t>
      </w:r>
    </w:p>
    <w:p w14:paraId="48340A4B" w14:textId="77777777" w:rsidR="009E45F3" w:rsidRPr="002C6D94" w:rsidRDefault="009E45F3" w:rsidP="002C6D94">
      <w:pPr>
        <w:ind w:firstLine="720"/>
        <w:jc w:val="both"/>
        <w:rPr>
          <w:rFonts w:ascii="GHEA Grapalat" w:hAnsi="GHEA Grapalat" w:cs="Sylfaen"/>
          <w:sz w:val="20"/>
          <w:lang w:val="hy-AM"/>
        </w:rPr>
      </w:pPr>
      <w:r w:rsidRPr="002C6D94">
        <w:rPr>
          <w:rFonts w:ascii="GHEA Grapalat" w:hAnsi="GHEA Grapalat"/>
          <w:sz w:val="20"/>
          <w:lang w:val="hy-AM"/>
        </w:rPr>
        <w:t xml:space="preserve">5.1 Մատակարարված ապրանքն </w:t>
      </w:r>
      <w:r w:rsidRPr="002C6D9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2C6D94" w:rsidRDefault="009E45F3" w:rsidP="002C6D94">
      <w:pPr>
        <w:ind w:firstLine="720"/>
        <w:jc w:val="both"/>
        <w:rPr>
          <w:rFonts w:ascii="GHEA Grapalat" w:hAnsi="GHEA Grapalat" w:cs="Sylfaen"/>
          <w:sz w:val="20"/>
          <w:szCs w:val="20"/>
          <w:lang w:val="hy-AM"/>
        </w:rPr>
      </w:pPr>
      <w:r w:rsidRPr="002C6D94">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C6D94">
        <w:rPr>
          <w:rFonts w:ascii="GHEA Grapalat" w:hAnsi="GHEA Grapalat" w:cs="Sylfaen"/>
          <w:sz w:val="20"/>
          <w:szCs w:val="20"/>
          <w:lang w:val="hy-AM"/>
        </w:rPr>
        <w:t xml:space="preserve"> և </w:t>
      </w:r>
      <w:r w:rsidRPr="002C6D94">
        <w:rPr>
          <w:rFonts w:ascii="GHEA Grapalat" w:hAnsi="GHEA Grapalat" w:cs="Sylfaen"/>
          <w:sz w:val="20"/>
          <w:szCs w:val="20"/>
          <w:lang w:val="hy-AM"/>
        </w:rPr>
        <w:t>հանձնման-ընդունման արձանագրությ</w:t>
      </w:r>
      <w:r w:rsidR="00A232D9" w:rsidRPr="002C6D94">
        <w:rPr>
          <w:rFonts w:ascii="GHEA Grapalat" w:hAnsi="GHEA Grapalat" w:cs="Sylfaen"/>
          <w:sz w:val="20"/>
          <w:szCs w:val="20"/>
          <w:lang w:val="hy-AM"/>
        </w:rPr>
        <w:t>ան</w:t>
      </w:r>
      <w:r w:rsidR="00FE1B9B" w:rsidRPr="002C6D94">
        <w:rPr>
          <w:rFonts w:ascii="GHEA Grapalat" w:hAnsi="GHEA Grapalat" w:cs="Sylfaen"/>
          <w:sz w:val="20"/>
          <w:szCs w:val="20"/>
          <w:lang w:val="hy-AM"/>
        </w:rPr>
        <w:t xml:space="preserve"> երկու </w:t>
      </w:r>
      <w:r w:rsidR="00A232D9" w:rsidRPr="002C6D94">
        <w:rPr>
          <w:rFonts w:ascii="GHEA Grapalat" w:hAnsi="GHEA Grapalat" w:cs="Sylfaen"/>
          <w:sz w:val="20"/>
          <w:szCs w:val="20"/>
          <w:lang w:val="hy-AM"/>
        </w:rPr>
        <w:t>օրինակ</w:t>
      </w:r>
      <w:r w:rsidRPr="002C6D94">
        <w:rPr>
          <w:rFonts w:ascii="GHEA Grapalat" w:hAnsi="GHEA Grapalat" w:cs="Sylfaen"/>
          <w:sz w:val="20"/>
          <w:szCs w:val="20"/>
          <w:lang w:val="hy-AM"/>
        </w:rPr>
        <w:t xml:space="preserve"> (հավելված N 3): </w:t>
      </w:r>
    </w:p>
    <w:p w14:paraId="183635A4" w14:textId="77777777" w:rsidR="00A232D9" w:rsidRPr="002C6D94" w:rsidRDefault="009123CA" w:rsidP="002C6D94">
      <w:pPr>
        <w:ind w:firstLine="720"/>
        <w:jc w:val="both"/>
        <w:rPr>
          <w:rFonts w:ascii="GHEA Grapalat" w:hAnsi="GHEA Grapalat" w:cs="Sylfaen"/>
          <w:sz w:val="20"/>
          <w:lang w:val="hy-AM"/>
        </w:rPr>
      </w:pPr>
      <w:r w:rsidRPr="002C6D94">
        <w:rPr>
          <w:rFonts w:ascii="GHEA Grapalat" w:hAnsi="GHEA Grapalat" w:cs="Sylfaen"/>
          <w:sz w:val="20"/>
          <w:lang w:val="hy-AM"/>
        </w:rPr>
        <w:t xml:space="preserve">5.2 </w:t>
      </w:r>
      <w:r w:rsidR="00A232D9" w:rsidRPr="002C6D94">
        <w:rPr>
          <w:rFonts w:ascii="GHEA Grapalat" w:hAnsi="GHEA Grapalat" w:cs="Sylfaen"/>
          <w:sz w:val="20"/>
          <w:lang w:val="hy-AM"/>
        </w:rPr>
        <w:t xml:space="preserve">Հանձնման-ընդունման արձանագրությունը ստորագրվում է, եթե </w:t>
      </w:r>
      <w:r w:rsidR="00A232D9" w:rsidRPr="002C6D94">
        <w:rPr>
          <w:rFonts w:ascii="GHEA Grapalat" w:hAnsi="GHEA Grapalat"/>
          <w:sz w:val="20"/>
          <w:lang w:val="pt-BR"/>
        </w:rPr>
        <w:t xml:space="preserve">մատակարարված ապրանքը </w:t>
      </w:r>
      <w:r w:rsidR="00A232D9" w:rsidRPr="002C6D94">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C6D94" w:rsidRDefault="00A232D9" w:rsidP="002C6D94">
      <w:pPr>
        <w:ind w:firstLine="720"/>
        <w:jc w:val="both"/>
        <w:rPr>
          <w:rFonts w:ascii="GHEA Grapalat" w:hAnsi="GHEA Grapalat" w:cs="Sylfaen"/>
          <w:sz w:val="20"/>
          <w:lang w:val="hy-AM"/>
        </w:rPr>
      </w:pPr>
      <w:r w:rsidRPr="002C6D94">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C6D94" w:rsidRDefault="00A232D9" w:rsidP="002C6D94">
      <w:pPr>
        <w:ind w:firstLine="720"/>
        <w:jc w:val="both"/>
        <w:rPr>
          <w:rFonts w:ascii="GHEA Grapalat" w:hAnsi="GHEA Grapalat" w:cs="Sylfaen"/>
          <w:sz w:val="20"/>
          <w:lang w:val="hy-AM"/>
        </w:rPr>
      </w:pPr>
      <w:r w:rsidRPr="002C6D94">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E952F5A" w:rsidR="00A232D9" w:rsidRPr="002C6D94" w:rsidRDefault="009123CA" w:rsidP="002C6D94">
      <w:pPr>
        <w:ind w:firstLine="709"/>
        <w:jc w:val="both"/>
        <w:rPr>
          <w:rFonts w:ascii="GHEA Grapalat" w:hAnsi="GHEA Grapalat"/>
          <w:sz w:val="20"/>
          <w:lang w:val="hy-AM"/>
        </w:rPr>
      </w:pPr>
      <w:r w:rsidRPr="002C6D94">
        <w:rPr>
          <w:rFonts w:ascii="GHEA Grapalat" w:hAnsi="GHEA Grapalat"/>
          <w:sz w:val="20"/>
          <w:lang w:val="hy-AM"/>
        </w:rPr>
        <w:t xml:space="preserve">5.3 </w:t>
      </w:r>
      <w:r w:rsidR="00A232D9" w:rsidRPr="002C6D94">
        <w:rPr>
          <w:rFonts w:ascii="GHEA Grapalat" w:hAnsi="GHEA Grapalat"/>
          <w:sz w:val="20"/>
          <w:lang w:val="hy-AM"/>
        </w:rPr>
        <w:t xml:space="preserve">Գնորդը հանձնման-ընդունման արձանագրությունը ստանալու </w:t>
      </w:r>
      <w:r w:rsidR="00A232D9" w:rsidRPr="002C6D94">
        <w:rPr>
          <w:rFonts w:ascii="GHEA Grapalat" w:hAnsi="GHEA Grapalat" w:cs="Sylfaen"/>
          <w:sz w:val="20"/>
          <w:szCs w:val="20"/>
          <w:lang w:val="hy-AM"/>
        </w:rPr>
        <w:t>օրվան հաջորդող աշխատանքային օրվանից հաշված</w:t>
      </w:r>
      <w:r w:rsidR="006C49CB" w:rsidRPr="002C6D94">
        <w:rPr>
          <w:rFonts w:ascii="GHEA Grapalat" w:hAnsi="GHEA Grapalat" w:cs="Sylfaen"/>
          <w:sz w:val="20"/>
          <w:szCs w:val="20"/>
          <w:lang w:val="hy-AM"/>
        </w:rPr>
        <w:t xml:space="preserve"> </w:t>
      </w:r>
      <w:r w:rsidR="00040653" w:rsidRPr="002C6D94">
        <w:rPr>
          <w:rFonts w:ascii="GHEA Grapalat" w:hAnsi="GHEA Grapalat"/>
          <w:sz w:val="20"/>
          <w:szCs w:val="20"/>
          <w:lang w:val="hy-AM"/>
        </w:rPr>
        <w:t>10</w:t>
      </w:r>
      <w:r w:rsidR="006C49CB" w:rsidRPr="002C6D94">
        <w:rPr>
          <w:rFonts w:ascii="GHEA Grapalat" w:hAnsi="GHEA Grapalat"/>
          <w:sz w:val="20"/>
          <w:szCs w:val="20"/>
          <w:lang w:val="hy-AM"/>
        </w:rPr>
        <w:t xml:space="preserve"> </w:t>
      </w:r>
      <w:r w:rsidR="00A232D9" w:rsidRPr="002C6D94">
        <w:rPr>
          <w:rFonts w:ascii="GHEA Grapalat" w:hAnsi="GHEA Grapalat" w:cs="Sylfaen"/>
          <w:sz w:val="20"/>
          <w:szCs w:val="20"/>
          <w:lang w:val="hy-AM"/>
        </w:rPr>
        <w:t xml:space="preserve">աշխատանքային օրվա ընթացքում </w:t>
      </w:r>
      <w:r w:rsidR="00A232D9" w:rsidRPr="002C6D94">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C6D94" w:rsidRDefault="009123CA" w:rsidP="002C6D94">
      <w:pPr>
        <w:ind w:firstLine="720"/>
        <w:jc w:val="both"/>
        <w:rPr>
          <w:rFonts w:ascii="GHEA Grapalat" w:hAnsi="GHEA Grapalat" w:cs="Sylfaen"/>
          <w:sz w:val="20"/>
          <w:lang w:val="hy-AM"/>
        </w:rPr>
      </w:pPr>
      <w:r w:rsidRPr="002C6D94">
        <w:rPr>
          <w:rFonts w:ascii="GHEA Grapalat" w:hAnsi="GHEA Grapalat"/>
          <w:sz w:val="20"/>
          <w:lang w:val="hy-AM"/>
        </w:rPr>
        <w:t xml:space="preserve">5.4 </w:t>
      </w:r>
      <w:r w:rsidRPr="002C6D94">
        <w:rPr>
          <w:rFonts w:ascii="GHEA Grapalat" w:hAnsi="GHEA Grapalat" w:cs="Sylfaen"/>
          <w:sz w:val="20"/>
          <w:lang w:val="hy-AM"/>
        </w:rPr>
        <w:t>Եթե պայմանագրի 5.</w:t>
      </w:r>
      <w:r w:rsidR="00A232D9" w:rsidRPr="002C6D94">
        <w:rPr>
          <w:rFonts w:ascii="GHEA Grapalat" w:hAnsi="GHEA Grapalat" w:cs="Sylfaen"/>
          <w:sz w:val="20"/>
          <w:lang w:val="hy-AM"/>
        </w:rPr>
        <w:t>3</w:t>
      </w:r>
      <w:r w:rsidRPr="002C6D94">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C6D94">
        <w:rPr>
          <w:rFonts w:ascii="GHEA Grapalat" w:hAnsi="GHEA Grapalat" w:cs="Sylfaen"/>
          <w:sz w:val="20"/>
          <w:lang w:val="hy-AM"/>
        </w:rPr>
        <w:t>3</w:t>
      </w:r>
      <w:r w:rsidRPr="002C6D94">
        <w:rPr>
          <w:rFonts w:ascii="GHEA Grapalat" w:hAnsi="GHEA Grapalat" w:cs="Sylfaen"/>
          <w:sz w:val="20"/>
          <w:lang w:val="hy-AM"/>
        </w:rPr>
        <w:t xml:space="preserve"> կետով սահման</w:t>
      </w:r>
      <w:r w:rsidRPr="002C6D94">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C6D94">
        <w:rPr>
          <w:rFonts w:ascii="GHEA Grapalat" w:hAnsi="GHEA Grapalat" w:cs="Sylfaen"/>
          <w:sz w:val="20"/>
          <w:lang w:val="hy-AM"/>
        </w:rPr>
        <w:softHyphen/>
        <w:t xml:space="preserve">գրությունը: </w:t>
      </w:r>
    </w:p>
    <w:p w14:paraId="452121BB" w14:textId="77777777" w:rsidR="009123CA" w:rsidRPr="002C6D94" w:rsidRDefault="009123CA" w:rsidP="002C6D94">
      <w:pPr>
        <w:ind w:firstLine="720"/>
        <w:jc w:val="both"/>
        <w:rPr>
          <w:rFonts w:ascii="GHEA Grapalat" w:hAnsi="GHEA Grapalat" w:cs="Sylfaen"/>
          <w:sz w:val="20"/>
          <w:lang w:val="hy-AM"/>
        </w:rPr>
      </w:pPr>
    </w:p>
    <w:p w14:paraId="2317ED42" w14:textId="77777777" w:rsidR="00710307" w:rsidRPr="002C6D94" w:rsidRDefault="00710307" w:rsidP="002C6D94">
      <w:pPr>
        <w:ind w:firstLine="709"/>
        <w:jc w:val="center"/>
        <w:rPr>
          <w:rFonts w:ascii="GHEA Grapalat" w:hAnsi="GHEA Grapalat"/>
          <w:b/>
          <w:sz w:val="20"/>
          <w:lang w:val="hy-AM"/>
        </w:rPr>
      </w:pPr>
    </w:p>
    <w:p w14:paraId="67F5CD26" w14:textId="77777777" w:rsidR="009123CA" w:rsidRPr="002C6D94" w:rsidRDefault="009123CA" w:rsidP="002C6D94">
      <w:pPr>
        <w:ind w:firstLine="709"/>
        <w:jc w:val="center"/>
        <w:rPr>
          <w:rFonts w:ascii="GHEA Grapalat" w:hAnsi="GHEA Grapalat"/>
          <w:b/>
          <w:sz w:val="20"/>
          <w:lang w:val="hy-AM"/>
        </w:rPr>
      </w:pPr>
      <w:r w:rsidRPr="002C6D94">
        <w:rPr>
          <w:rFonts w:ascii="GHEA Grapalat" w:hAnsi="GHEA Grapalat"/>
          <w:b/>
          <w:sz w:val="20"/>
          <w:lang w:val="hy-AM"/>
        </w:rPr>
        <w:t>6. ԿՈՂՄԵՐԻ ՊԱՏԱՍԽԱՆԱՏՎՈՒԹՅՈՒՆԸ</w:t>
      </w:r>
    </w:p>
    <w:p w14:paraId="5BCC1247" w14:textId="77777777" w:rsidR="009123CA" w:rsidRPr="002C6D94" w:rsidRDefault="009123CA" w:rsidP="002C6D94">
      <w:pPr>
        <w:ind w:firstLine="709"/>
        <w:jc w:val="both"/>
        <w:rPr>
          <w:rFonts w:ascii="GHEA Grapalat" w:hAnsi="GHEA Grapalat"/>
          <w:sz w:val="20"/>
          <w:lang w:val="hy-AM"/>
        </w:rPr>
      </w:pPr>
      <w:r w:rsidRPr="002C6D9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C6D94" w:rsidRDefault="009123CA" w:rsidP="002C6D94">
      <w:pPr>
        <w:ind w:firstLine="709"/>
        <w:jc w:val="both"/>
        <w:rPr>
          <w:rFonts w:ascii="GHEA Grapalat" w:hAnsi="GHEA Grapalat"/>
          <w:sz w:val="20"/>
          <w:lang w:val="hy-AM"/>
        </w:rPr>
      </w:pPr>
      <w:r w:rsidRPr="002C6D94">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C6D94">
        <w:rPr>
          <w:rFonts w:ascii="GHEA Grapalat" w:hAnsi="GHEA Grapalat"/>
          <w:sz w:val="20"/>
          <w:lang w:val="hy-AM"/>
        </w:rPr>
        <w:t xml:space="preserve">աշխատանքային </w:t>
      </w:r>
      <w:r w:rsidRPr="002C6D94">
        <w:rPr>
          <w:rFonts w:ascii="GHEA Grapalat" w:hAnsi="GHEA Grapalat"/>
          <w:sz w:val="20"/>
          <w:lang w:val="hy-AM"/>
        </w:rPr>
        <w:t xml:space="preserve">օրվա համար գանձվում է տույժ` մատակարարման ենթակա, սակայն չմատակարարված ապրանքի գնի 0,05 </w:t>
      </w:r>
      <w:r w:rsidRPr="002C6D94">
        <w:rPr>
          <w:rFonts w:ascii="GHEA Grapalat" w:hAnsi="GHEA Grapalat" w:cs="Sylfaen"/>
          <w:sz w:val="20"/>
          <w:lang w:val="hy-AM"/>
        </w:rPr>
        <w:t>(զրո ամբողջ հինգ հարյուրերորդական) տոկոսի</w:t>
      </w:r>
      <w:r w:rsidRPr="002C6D94">
        <w:rPr>
          <w:rFonts w:ascii="GHEA Grapalat" w:hAnsi="GHEA Grapalat"/>
          <w:sz w:val="20"/>
          <w:lang w:val="hy-AM"/>
        </w:rPr>
        <w:t xml:space="preserve">  չափով։</w:t>
      </w:r>
    </w:p>
    <w:p w14:paraId="1E9C4B87" w14:textId="60EB441E" w:rsidR="007942E8" w:rsidRPr="002C6D94" w:rsidRDefault="009123CA" w:rsidP="002C6D94">
      <w:pPr>
        <w:ind w:firstLine="709"/>
        <w:jc w:val="both"/>
        <w:rPr>
          <w:rFonts w:ascii="GHEA Grapalat" w:hAnsi="GHEA Grapalat"/>
          <w:sz w:val="20"/>
          <w:lang w:val="hy-AM"/>
        </w:rPr>
      </w:pPr>
      <w:r w:rsidRPr="002C6D94">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C6D94">
        <w:rPr>
          <w:rFonts w:ascii="GHEA Grapalat" w:hAnsi="GHEA Grapalat" w:cs="Sylfaen"/>
          <w:sz w:val="20"/>
          <w:lang w:val="hy-AM"/>
        </w:rPr>
        <w:t>(զրո ամբողջ հինգ տասնորդական) տոկոսի</w:t>
      </w:r>
      <w:r w:rsidRPr="002C6D94" w:rsidDel="009B7E9C">
        <w:rPr>
          <w:rFonts w:ascii="GHEA Grapalat" w:hAnsi="GHEA Grapalat"/>
          <w:sz w:val="20"/>
          <w:lang w:val="hy-AM"/>
        </w:rPr>
        <w:t xml:space="preserve"> </w:t>
      </w:r>
      <w:r w:rsidRPr="002C6D94">
        <w:rPr>
          <w:rFonts w:ascii="GHEA Grapalat" w:hAnsi="GHEA Grapalat"/>
          <w:sz w:val="20"/>
          <w:lang w:val="hy-AM"/>
        </w:rPr>
        <w:t xml:space="preserve"> չափով</w:t>
      </w:r>
      <w:r w:rsidR="008061D6" w:rsidRPr="002C6D94">
        <w:rPr>
          <w:rFonts w:ascii="GHEA Grapalat" w:hAnsi="GHEA Grapalat"/>
          <w:sz w:val="20"/>
          <w:lang w:val="hy-AM"/>
        </w:rPr>
        <w:t>:</w:t>
      </w:r>
      <w:r w:rsidR="00BA3C26" w:rsidRPr="002C6D94">
        <w:rPr>
          <w:rFonts w:ascii="GHEA Grapalat" w:hAnsi="GHEA Grapalat"/>
          <w:sz w:val="20"/>
          <w:lang w:val="hy-AM"/>
        </w:rPr>
        <w:t xml:space="preserve"> </w:t>
      </w:r>
      <w:r w:rsidR="007942E8" w:rsidRPr="002C6D94">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C6D94" w:rsidRDefault="0094684E" w:rsidP="002C6D94">
      <w:pPr>
        <w:ind w:firstLine="709"/>
        <w:jc w:val="both"/>
        <w:rPr>
          <w:rFonts w:ascii="GHEA Grapalat" w:hAnsi="GHEA Grapalat"/>
          <w:sz w:val="20"/>
          <w:lang w:val="hy-AM"/>
        </w:rPr>
      </w:pPr>
      <w:r w:rsidRPr="002C6D9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C6D94" w:rsidRDefault="0094684E" w:rsidP="002C6D94">
      <w:pPr>
        <w:ind w:firstLine="709"/>
        <w:jc w:val="both"/>
        <w:rPr>
          <w:rFonts w:ascii="GHEA Grapalat" w:hAnsi="GHEA Grapalat"/>
          <w:sz w:val="20"/>
          <w:lang w:val="hy-AM"/>
        </w:rPr>
      </w:pPr>
      <w:r w:rsidRPr="002C6D9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C6D94">
        <w:rPr>
          <w:rFonts w:ascii="GHEA Grapalat" w:hAnsi="GHEA Grapalat"/>
          <w:sz w:val="20"/>
          <w:lang w:val="hy-AM"/>
        </w:rPr>
        <w:t xml:space="preserve">աշխատանքային </w:t>
      </w:r>
      <w:r w:rsidRPr="002C6D94">
        <w:rPr>
          <w:rFonts w:ascii="GHEA Grapalat" w:hAnsi="GHEA Grapalat"/>
          <w:sz w:val="20"/>
          <w:lang w:val="hy-AM"/>
        </w:rPr>
        <w:t xml:space="preserve">օրվա համար հաշվարկվում է տույժ` վճարման ենթակա, սակայն չվճարված գումարի 0,05 </w:t>
      </w:r>
      <w:r w:rsidRPr="002C6D94">
        <w:rPr>
          <w:rFonts w:ascii="GHEA Grapalat" w:hAnsi="GHEA Grapalat" w:cs="Sylfaen"/>
          <w:sz w:val="20"/>
          <w:lang w:val="hy-AM"/>
        </w:rPr>
        <w:t>(զրո ամբողջ հինգ հարյուրերորդական) տոկոսի</w:t>
      </w:r>
      <w:r w:rsidRPr="002C6D94">
        <w:rPr>
          <w:rFonts w:ascii="GHEA Grapalat" w:hAnsi="GHEA Grapalat"/>
          <w:sz w:val="20"/>
          <w:lang w:val="hy-AM"/>
        </w:rPr>
        <w:t xml:space="preserve">  չափով։</w:t>
      </w:r>
    </w:p>
    <w:p w14:paraId="327EFECF" w14:textId="77777777" w:rsidR="0094684E" w:rsidRPr="002C6D94" w:rsidRDefault="0094684E" w:rsidP="002C6D94">
      <w:pPr>
        <w:ind w:firstLine="709"/>
        <w:jc w:val="both"/>
        <w:rPr>
          <w:rFonts w:ascii="GHEA Grapalat" w:hAnsi="GHEA Grapalat"/>
          <w:sz w:val="20"/>
          <w:lang w:val="hy-AM"/>
        </w:rPr>
      </w:pPr>
      <w:r w:rsidRPr="002C6D9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C6D94" w:rsidRDefault="0094684E" w:rsidP="002C6D94">
      <w:pPr>
        <w:ind w:firstLine="709"/>
        <w:jc w:val="both"/>
        <w:rPr>
          <w:rFonts w:ascii="GHEA Grapalat" w:hAnsi="GHEA Grapalat"/>
          <w:sz w:val="20"/>
          <w:lang w:val="hy-AM"/>
        </w:rPr>
      </w:pPr>
      <w:r w:rsidRPr="002C6D9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2C6D94" w:rsidRDefault="0094684E" w:rsidP="002C6D94">
      <w:pPr>
        <w:ind w:firstLine="709"/>
        <w:jc w:val="both"/>
        <w:rPr>
          <w:rFonts w:ascii="GHEA Grapalat" w:hAnsi="GHEA Grapalat"/>
          <w:sz w:val="20"/>
          <w:lang w:val="hy-AM"/>
        </w:rPr>
      </w:pPr>
    </w:p>
    <w:p w14:paraId="07995B8A" w14:textId="77777777" w:rsidR="009F337A" w:rsidRPr="002C6D94" w:rsidRDefault="009F337A" w:rsidP="002C6D94">
      <w:pPr>
        <w:ind w:firstLine="709"/>
        <w:jc w:val="center"/>
        <w:rPr>
          <w:rFonts w:ascii="GHEA Grapalat" w:hAnsi="GHEA Grapalat"/>
          <w:b/>
          <w:sz w:val="20"/>
          <w:lang w:val="hy-AM"/>
        </w:rPr>
      </w:pPr>
      <w:r w:rsidRPr="002C6D94">
        <w:rPr>
          <w:rFonts w:ascii="GHEA Grapalat" w:hAnsi="GHEA Grapalat"/>
          <w:b/>
          <w:sz w:val="20"/>
          <w:lang w:val="hy-AM"/>
        </w:rPr>
        <w:t>7. ԱՆՀԱՂԹԱՀԱՐԵԼԻ ՈՒԺԻ ԱԶԴԵՑՈՒԹՅՈՒՆԸ (ՖՈՐՍ-ՄԱԺՈՐ)</w:t>
      </w:r>
    </w:p>
    <w:p w14:paraId="21597E19" w14:textId="77777777" w:rsidR="009F337A" w:rsidRPr="002C6D94" w:rsidRDefault="009F337A" w:rsidP="002C6D94">
      <w:pPr>
        <w:ind w:firstLine="709"/>
        <w:jc w:val="center"/>
        <w:rPr>
          <w:rFonts w:ascii="GHEA Grapalat" w:hAnsi="GHEA Grapalat"/>
          <w:b/>
          <w:sz w:val="20"/>
          <w:lang w:val="hy-AM"/>
        </w:rPr>
      </w:pPr>
    </w:p>
    <w:p w14:paraId="01474B12" w14:textId="77777777" w:rsidR="009F337A" w:rsidRPr="002C6D94" w:rsidRDefault="009F337A" w:rsidP="002C6D94">
      <w:pPr>
        <w:ind w:firstLine="709"/>
        <w:jc w:val="both"/>
        <w:rPr>
          <w:rFonts w:ascii="GHEA Grapalat" w:hAnsi="GHEA Grapalat"/>
          <w:sz w:val="20"/>
          <w:lang w:val="hy-AM"/>
        </w:rPr>
      </w:pPr>
      <w:r w:rsidRPr="002C6D9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2C6D94" w:rsidRDefault="005821CF" w:rsidP="002C6D94">
      <w:pPr>
        <w:rPr>
          <w:rFonts w:ascii="GHEA Grapalat" w:hAnsi="GHEA Grapalat"/>
          <w:b/>
          <w:sz w:val="20"/>
          <w:lang w:val="hy-AM"/>
        </w:rPr>
      </w:pPr>
    </w:p>
    <w:p w14:paraId="46B0A157" w14:textId="77777777" w:rsidR="00071D1C" w:rsidRPr="002C6D94" w:rsidRDefault="00071D1C" w:rsidP="002C6D94">
      <w:pPr>
        <w:ind w:firstLine="709"/>
        <w:jc w:val="center"/>
        <w:rPr>
          <w:rFonts w:ascii="GHEA Grapalat" w:hAnsi="GHEA Grapalat"/>
          <w:b/>
          <w:sz w:val="20"/>
          <w:lang w:val="hy-AM"/>
        </w:rPr>
      </w:pPr>
      <w:r w:rsidRPr="002C6D94">
        <w:rPr>
          <w:rFonts w:ascii="GHEA Grapalat" w:hAnsi="GHEA Grapalat"/>
          <w:b/>
          <w:sz w:val="20"/>
          <w:lang w:val="hy-AM"/>
        </w:rPr>
        <w:t>8. ԱՅԼ ՊԱՅՄԱՆՆԵՐ</w:t>
      </w:r>
    </w:p>
    <w:p w14:paraId="012A5D4D" w14:textId="77777777" w:rsidR="00071D1C" w:rsidRPr="002C6D94" w:rsidRDefault="00071D1C" w:rsidP="002C6D94">
      <w:pPr>
        <w:ind w:firstLine="709"/>
        <w:jc w:val="center"/>
        <w:rPr>
          <w:rFonts w:ascii="GHEA Grapalat" w:hAnsi="GHEA Grapalat"/>
          <w:b/>
          <w:sz w:val="20"/>
          <w:lang w:val="hy-AM"/>
        </w:rPr>
      </w:pPr>
    </w:p>
    <w:p w14:paraId="514A0C84" w14:textId="77777777" w:rsidR="00071D1C" w:rsidRPr="002C6D94" w:rsidRDefault="00071D1C" w:rsidP="002C6D94">
      <w:pPr>
        <w:tabs>
          <w:tab w:val="left" w:pos="1276"/>
        </w:tabs>
        <w:ind w:firstLine="720"/>
        <w:jc w:val="both"/>
        <w:rPr>
          <w:rFonts w:ascii="GHEA Grapalat" w:hAnsi="GHEA Grapalat" w:cs="Times Armenian"/>
          <w:sz w:val="20"/>
          <w:lang w:val="hy-AM"/>
        </w:rPr>
      </w:pPr>
      <w:r w:rsidRPr="002C6D94">
        <w:rPr>
          <w:rFonts w:ascii="GHEA Grapalat" w:hAnsi="GHEA Grapalat"/>
          <w:sz w:val="20"/>
          <w:lang w:val="hy-AM"/>
        </w:rPr>
        <w:t xml:space="preserve">8.1 </w:t>
      </w:r>
      <w:r w:rsidRPr="002C6D94">
        <w:rPr>
          <w:rFonts w:ascii="GHEA Grapalat" w:hAnsi="GHEA Grapalat" w:cs="Sylfaen"/>
          <w:sz w:val="20"/>
          <w:lang w:val="hy-AM"/>
        </w:rPr>
        <w:t>Պայմանագիրն</w:t>
      </w:r>
      <w:r w:rsidRPr="002C6D94">
        <w:rPr>
          <w:rFonts w:ascii="GHEA Grapalat" w:hAnsi="GHEA Grapalat" w:cs="Times Armenian"/>
          <w:sz w:val="20"/>
          <w:lang w:val="hy-AM"/>
        </w:rPr>
        <w:t xml:space="preserve"> </w:t>
      </w:r>
      <w:r w:rsidRPr="002C6D94">
        <w:rPr>
          <w:rFonts w:ascii="GHEA Grapalat" w:hAnsi="GHEA Grapalat" w:cs="Sylfaen"/>
          <w:sz w:val="20"/>
          <w:lang w:val="hy-AM"/>
        </w:rPr>
        <w:t>ուժի</w:t>
      </w:r>
      <w:r w:rsidRPr="002C6D94">
        <w:rPr>
          <w:rFonts w:ascii="GHEA Grapalat" w:hAnsi="GHEA Grapalat" w:cs="Times Armenian"/>
          <w:sz w:val="20"/>
          <w:lang w:val="hy-AM"/>
        </w:rPr>
        <w:t xml:space="preserve"> </w:t>
      </w:r>
      <w:r w:rsidRPr="002C6D94">
        <w:rPr>
          <w:rFonts w:ascii="GHEA Grapalat" w:hAnsi="GHEA Grapalat" w:cs="Sylfaen"/>
          <w:sz w:val="20"/>
          <w:lang w:val="hy-AM"/>
        </w:rPr>
        <w:t>մեջ</w:t>
      </w:r>
      <w:r w:rsidRPr="002C6D94">
        <w:rPr>
          <w:rFonts w:ascii="GHEA Grapalat" w:hAnsi="GHEA Grapalat" w:cs="Times Armenian"/>
          <w:sz w:val="20"/>
          <w:lang w:val="hy-AM"/>
        </w:rPr>
        <w:t xml:space="preserve"> </w:t>
      </w:r>
      <w:r w:rsidRPr="002C6D94">
        <w:rPr>
          <w:rFonts w:ascii="GHEA Grapalat" w:hAnsi="GHEA Grapalat" w:cs="Sylfaen"/>
          <w:sz w:val="20"/>
          <w:lang w:val="hy-AM"/>
        </w:rPr>
        <w:t>է</w:t>
      </w:r>
      <w:r w:rsidRPr="002C6D94">
        <w:rPr>
          <w:rFonts w:ascii="GHEA Grapalat" w:hAnsi="GHEA Grapalat" w:cs="Times Armenian"/>
          <w:sz w:val="20"/>
          <w:lang w:val="hy-AM"/>
        </w:rPr>
        <w:t xml:space="preserve"> </w:t>
      </w:r>
      <w:r w:rsidRPr="002C6D94">
        <w:rPr>
          <w:rFonts w:ascii="GHEA Grapalat" w:hAnsi="GHEA Grapalat" w:cs="Sylfaen"/>
          <w:sz w:val="20"/>
          <w:lang w:val="hy-AM"/>
        </w:rPr>
        <w:t>մտնում</w:t>
      </w:r>
      <w:r w:rsidRPr="002C6D94">
        <w:rPr>
          <w:rFonts w:ascii="GHEA Grapalat" w:hAnsi="GHEA Grapalat" w:cs="Times Armenian"/>
          <w:sz w:val="20"/>
          <w:lang w:val="hy-AM"/>
        </w:rPr>
        <w:t xml:space="preserve"> </w:t>
      </w:r>
      <w:r w:rsidRPr="002C6D94">
        <w:rPr>
          <w:rFonts w:ascii="GHEA Grapalat" w:hAnsi="GHEA Grapalat" w:cs="Sylfaen"/>
          <w:sz w:val="20"/>
          <w:lang w:val="hy-AM"/>
        </w:rPr>
        <w:t>Կողմերի</w:t>
      </w:r>
      <w:r w:rsidRPr="002C6D94">
        <w:rPr>
          <w:rFonts w:ascii="GHEA Grapalat" w:hAnsi="GHEA Grapalat" w:cs="Times Armenian"/>
          <w:sz w:val="20"/>
          <w:lang w:val="hy-AM"/>
        </w:rPr>
        <w:t xml:space="preserve"> </w:t>
      </w:r>
      <w:r w:rsidRPr="002C6D94">
        <w:rPr>
          <w:rFonts w:ascii="GHEA Grapalat" w:hAnsi="GHEA Grapalat" w:cs="Sylfaen"/>
          <w:sz w:val="20"/>
          <w:lang w:val="hy-AM"/>
        </w:rPr>
        <w:t>ստորագրման</w:t>
      </w:r>
      <w:r w:rsidRPr="002C6D94">
        <w:rPr>
          <w:rFonts w:ascii="GHEA Grapalat" w:hAnsi="GHEA Grapalat" w:cs="Times Armenian"/>
          <w:sz w:val="20"/>
          <w:lang w:val="hy-AM"/>
        </w:rPr>
        <w:t xml:space="preserve"> </w:t>
      </w:r>
      <w:r w:rsidRPr="002C6D94">
        <w:rPr>
          <w:rFonts w:ascii="GHEA Grapalat" w:hAnsi="GHEA Grapalat" w:cs="Sylfaen"/>
          <w:sz w:val="20"/>
          <w:lang w:val="hy-AM"/>
        </w:rPr>
        <w:t>պահից և գործում է մինչև</w:t>
      </w:r>
      <w:r w:rsidRPr="002C6D94">
        <w:rPr>
          <w:rFonts w:ascii="GHEA Grapalat" w:hAnsi="GHEA Grapalat" w:cs="Times Armenian"/>
          <w:sz w:val="20"/>
          <w:lang w:val="hy-AM"/>
        </w:rPr>
        <w:t xml:space="preserve"> </w:t>
      </w:r>
      <w:r w:rsidRPr="002C6D94">
        <w:rPr>
          <w:rFonts w:ascii="GHEA Grapalat" w:hAnsi="GHEA Grapalat" w:cs="Sylfaen"/>
          <w:sz w:val="20"/>
          <w:lang w:val="hy-AM"/>
        </w:rPr>
        <w:t>կողմերի` պայմանագրով</w:t>
      </w:r>
      <w:r w:rsidRPr="002C6D94">
        <w:rPr>
          <w:rFonts w:ascii="GHEA Grapalat" w:hAnsi="GHEA Grapalat" w:cs="Times Armenian"/>
          <w:sz w:val="20"/>
          <w:lang w:val="hy-AM"/>
        </w:rPr>
        <w:t xml:space="preserve"> </w:t>
      </w:r>
      <w:r w:rsidRPr="002C6D94">
        <w:rPr>
          <w:rFonts w:ascii="GHEA Grapalat" w:hAnsi="GHEA Grapalat" w:cs="Sylfaen"/>
          <w:sz w:val="20"/>
          <w:lang w:val="hy-AM"/>
        </w:rPr>
        <w:t>ստանձնած</w:t>
      </w:r>
      <w:r w:rsidRPr="002C6D94">
        <w:rPr>
          <w:rFonts w:ascii="GHEA Grapalat" w:hAnsi="GHEA Grapalat" w:cs="Times Armenian"/>
          <w:sz w:val="20"/>
          <w:lang w:val="hy-AM"/>
        </w:rPr>
        <w:t xml:space="preserve"> </w:t>
      </w:r>
      <w:r w:rsidRPr="002C6D94">
        <w:rPr>
          <w:rFonts w:ascii="GHEA Grapalat" w:hAnsi="GHEA Grapalat" w:cs="Sylfaen"/>
          <w:sz w:val="20"/>
          <w:lang w:val="hy-AM"/>
        </w:rPr>
        <w:t>պարտավորությունների</w:t>
      </w:r>
      <w:r w:rsidRPr="002C6D94">
        <w:rPr>
          <w:rFonts w:ascii="GHEA Grapalat" w:hAnsi="GHEA Grapalat" w:cs="Times Armenian"/>
          <w:sz w:val="20"/>
          <w:lang w:val="hy-AM"/>
        </w:rPr>
        <w:t xml:space="preserve"> </w:t>
      </w:r>
      <w:r w:rsidRPr="002C6D94">
        <w:rPr>
          <w:rFonts w:ascii="GHEA Grapalat" w:hAnsi="GHEA Grapalat" w:cs="Sylfaen"/>
          <w:sz w:val="20"/>
          <w:lang w:val="hy-AM"/>
        </w:rPr>
        <w:t>ողջ</w:t>
      </w:r>
      <w:r w:rsidRPr="002C6D94">
        <w:rPr>
          <w:rFonts w:ascii="GHEA Grapalat" w:hAnsi="GHEA Grapalat" w:cs="Times Armenian"/>
          <w:sz w:val="20"/>
          <w:lang w:val="hy-AM"/>
        </w:rPr>
        <w:t xml:space="preserve"> </w:t>
      </w:r>
      <w:r w:rsidRPr="002C6D94">
        <w:rPr>
          <w:rFonts w:ascii="GHEA Grapalat" w:hAnsi="GHEA Grapalat" w:cs="Sylfaen"/>
          <w:sz w:val="20"/>
          <w:lang w:val="hy-AM"/>
        </w:rPr>
        <w:t>ծավալով</w:t>
      </w:r>
      <w:r w:rsidRPr="002C6D94">
        <w:rPr>
          <w:rFonts w:ascii="GHEA Grapalat" w:hAnsi="GHEA Grapalat" w:cs="Times Armenian"/>
          <w:sz w:val="20"/>
          <w:lang w:val="hy-AM"/>
        </w:rPr>
        <w:t xml:space="preserve"> </w:t>
      </w:r>
      <w:r w:rsidRPr="002C6D94">
        <w:rPr>
          <w:rFonts w:ascii="GHEA Grapalat" w:hAnsi="GHEA Grapalat" w:cs="Sylfaen"/>
          <w:sz w:val="20"/>
          <w:lang w:val="hy-AM"/>
        </w:rPr>
        <w:t>կատարումը</w:t>
      </w:r>
      <w:r w:rsidRPr="002C6D94">
        <w:rPr>
          <w:rFonts w:ascii="GHEA Grapalat" w:hAnsi="GHEA Grapalat" w:cs="Times Armenian"/>
          <w:sz w:val="20"/>
          <w:lang w:val="hy-AM"/>
        </w:rPr>
        <w:t xml:space="preserve">։ </w:t>
      </w:r>
    </w:p>
    <w:p w14:paraId="42CB10C6" w14:textId="77777777" w:rsidR="00071D1C" w:rsidRPr="002C6D94" w:rsidRDefault="00071D1C" w:rsidP="002C6D94">
      <w:pPr>
        <w:tabs>
          <w:tab w:val="left" w:pos="1276"/>
        </w:tabs>
        <w:ind w:firstLine="720"/>
        <w:jc w:val="both"/>
        <w:rPr>
          <w:rFonts w:ascii="GHEA Grapalat" w:hAnsi="GHEA Grapalat" w:cs="Sylfaen"/>
          <w:sz w:val="20"/>
          <w:lang w:val="hy-AM"/>
        </w:rPr>
      </w:pPr>
      <w:r w:rsidRPr="002C6D94">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C6D94" w:rsidRDefault="00071D1C" w:rsidP="002C6D94">
      <w:pPr>
        <w:ind w:firstLine="375"/>
        <w:jc w:val="both"/>
        <w:rPr>
          <w:rFonts w:ascii="GHEA Grapalat" w:hAnsi="GHEA Grapalat"/>
          <w:lang w:val="hy-AM"/>
        </w:rPr>
      </w:pPr>
      <w:r w:rsidRPr="002C6D9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C6D94">
        <w:rPr>
          <w:rFonts w:ascii="GHEA Grapalat" w:hAnsi="GHEA Grapalat" w:cs="Sylfaen"/>
          <w:sz w:val="20"/>
          <w:lang w:val="hy-AM"/>
        </w:rPr>
        <w:t>ում է</w:t>
      </w:r>
      <w:r w:rsidRPr="002C6D94">
        <w:rPr>
          <w:rFonts w:ascii="GHEA Grapalat" w:hAnsi="GHEA Grapalat" w:cs="Sylfaen"/>
          <w:sz w:val="20"/>
          <w:lang w:val="hy-AM"/>
        </w:rPr>
        <w:t xml:space="preserve">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այմանագիրը, եթե արձանագրված խախտումները մինչև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այմանագիրը չկնքելու համար։ Ընդ որում, Գնորդը չի կրում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C6D94">
        <w:rPr>
          <w:rFonts w:ascii="GHEA Grapalat" w:hAnsi="GHEA Grapalat" w:cs="Sylfaen"/>
          <w:sz w:val="20"/>
          <w:lang w:val="hy-AM"/>
        </w:rPr>
        <w:t>պ</w:t>
      </w:r>
      <w:r w:rsidRPr="002C6D94">
        <w:rPr>
          <w:rFonts w:ascii="GHEA Grapalat" w:hAnsi="GHEA Grapalat" w:cs="Sylfaen"/>
          <w:sz w:val="20"/>
          <w:lang w:val="hy-AM"/>
        </w:rPr>
        <w:t>այմանագիրը լուծվել է։</w:t>
      </w:r>
      <w:r w:rsidR="00627101" w:rsidRPr="002C6D94">
        <w:rPr>
          <w:rFonts w:ascii="GHEA Grapalat" w:hAnsi="GHEA Grapalat"/>
          <w:lang w:val="hy-AM"/>
        </w:rPr>
        <w:t xml:space="preserve"> </w:t>
      </w:r>
    </w:p>
    <w:p w14:paraId="173545BF" w14:textId="77777777" w:rsidR="00071D1C" w:rsidRPr="002C6D94" w:rsidRDefault="00071D1C" w:rsidP="002C6D94">
      <w:pPr>
        <w:tabs>
          <w:tab w:val="left" w:pos="1276"/>
        </w:tabs>
        <w:ind w:firstLine="720"/>
        <w:jc w:val="both"/>
        <w:rPr>
          <w:rFonts w:ascii="GHEA Grapalat" w:hAnsi="GHEA Grapalat" w:cs="Sylfaen"/>
          <w:sz w:val="20"/>
          <w:lang w:val="hy-AM"/>
        </w:rPr>
      </w:pPr>
      <w:r w:rsidRPr="002C6D9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C6D94" w:rsidRDefault="00071D1C" w:rsidP="002C6D94">
      <w:pPr>
        <w:tabs>
          <w:tab w:val="left" w:pos="1276"/>
        </w:tabs>
        <w:ind w:firstLine="720"/>
        <w:jc w:val="both"/>
        <w:rPr>
          <w:rFonts w:ascii="GHEA Grapalat" w:hAnsi="GHEA Grapalat" w:cs="Sylfaen"/>
          <w:sz w:val="20"/>
          <w:lang w:val="hy-AM"/>
        </w:rPr>
      </w:pPr>
      <w:r w:rsidRPr="002C6D94">
        <w:rPr>
          <w:rFonts w:ascii="GHEA Grapalat" w:hAnsi="GHEA Grapalat" w:cs="Sylfaen"/>
          <w:sz w:val="20"/>
          <w:lang w:val="hy-AM"/>
        </w:rPr>
        <w:t>8.5</w:t>
      </w:r>
      <w:r w:rsidRPr="002C6D9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այմանագրի անբաժանելի մասը։ </w:t>
      </w:r>
    </w:p>
    <w:p w14:paraId="26BBB473" w14:textId="77777777" w:rsidR="00071D1C" w:rsidRPr="002C6D94" w:rsidRDefault="00071D1C" w:rsidP="002C6D94">
      <w:pPr>
        <w:tabs>
          <w:tab w:val="left" w:pos="1276"/>
        </w:tabs>
        <w:ind w:firstLine="720"/>
        <w:jc w:val="both"/>
        <w:rPr>
          <w:rFonts w:ascii="GHEA Grapalat" w:hAnsi="GHEA Grapalat" w:cs="Sylfaen"/>
          <w:sz w:val="20"/>
          <w:lang w:val="hy-AM"/>
        </w:rPr>
      </w:pPr>
      <w:r w:rsidRPr="002C6D94">
        <w:rPr>
          <w:rFonts w:ascii="GHEA Grapalat" w:hAnsi="GHEA Grapalat" w:cs="Sylfaen"/>
          <w:sz w:val="20"/>
          <w:lang w:val="hy-AM"/>
        </w:rPr>
        <w:lastRenderedPageBreak/>
        <w:t xml:space="preserve">Արգելվում է </w:t>
      </w:r>
      <w:r w:rsidR="003D1CF4" w:rsidRPr="002C6D94">
        <w:rPr>
          <w:rFonts w:ascii="GHEA Grapalat" w:hAnsi="GHEA Grapalat" w:cs="Sylfaen"/>
          <w:sz w:val="20"/>
          <w:lang w:val="hy-AM"/>
        </w:rPr>
        <w:t>պայմանագրում, իսկ եթե պ</w:t>
      </w:r>
      <w:r w:rsidRPr="002C6D94">
        <w:rPr>
          <w:rFonts w:ascii="GHEA Grapalat" w:hAnsi="GHEA Grapalat" w:cs="Sylfaen"/>
          <w:sz w:val="20"/>
          <w:lang w:val="hy-AM"/>
        </w:rPr>
        <w:t xml:space="preserve">այմանագրի գինը գործոնային է, ապա նաև այդ </w:t>
      </w:r>
      <w:r w:rsidR="003D1CF4" w:rsidRPr="002C6D94">
        <w:rPr>
          <w:rFonts w:ascii="GHEA Grapalat" w:hAnsi="GHEA Grapalat" w:cs="Sylfaen"/>
          <w:sz w:val="20"/>
          <w:lang w:val="hy-AM"/>
        </w:rPr>
        <w:t>պ</w:t>
      </w:r>
      <w:r w:rsidRPr="002C6D9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C6D94">
        <w:rPr>
          <w:rFonts w:ascii="GHEA Grapalat" w:hAnsi="GHEA Grapalat" w:cs="Sylfaen"/>
          <w:sz w:val="20"/>
          <w:lang w:val="hy-AM"/>
        </w:rPr>
        <w:t>ա</w:t>
      </w:r>
      <w:r w:rsidRPr="002C6D94">
        <w:rPr>
          <w:rFonts w:ascii="GHEA Grapalat" w:hAnsi="GHEA Grapalat" w:cs="Sylfaen"/>
          <w:sz w:val="20"/>
          <w:lang w:val="hy-AM"/>
        </w:rPr>
        <w:t xml:space="preserve">պրանքի ծավալների կամ ձեռք բերվող </w:t>
      </w:r>
      <w:r w:rsidR="003D1CF4" w:rsidRPr="002C6D94">
        <w:rPr>
          <w:rFonts w:ascii="GHEA Grapalat" w:hAnsi="GHEA Grapalat" w:cs="Sylfaen"/>
          <w:sz w:val="20"/>
          <w:lang w:val="hy-AM"/>
        </w:rPr>
        <w:t>ա</w:t>
      </w:r>
      <w:r w:rsidRPr="002C6D94">
        <w:rPr>
          <w:rFonts w:ascii="GHEA Grapalat" w:hAnsi="GHEA Grapalat" w:cs="Sylfaen"/>
          <w:sz w:val="20"/>
          <w:lang w:val="hy-AM"/>
        </w:rPr>
        <w:t xml:space="preserve">պրանքի միավորի գնի  կամ </w:t>
      </w:r>
      <w:r w:rsidR="003D1CF4" w:rsidRPr="002C6D94">
        <w:rPr>
          <w:rFonts w:ascii="GHEA Grapalat" w:hAnsi="GHEA Grapalat" w:cs="Sylfaen"/>
          <w:sz w:val="20"/>
          <w:lang w:val="hy-AM"/>
        </w:rPr>
        <w:t>պ</w:t>
      </w:r>
      <w:r w:rsidRPr="002C6D94">
        <w:rPr>
          <w:rFonts w:ascii="GHEA Grapalat" w:hAnsi="GHEA Grapalat" w:cs="Sylfaen"/>
          <w:sz w:val="20"/>
          <w:lang w:val="hy-AM"/>
        </w:rPr>
        <w:t>այմանագրի գնի արհեստական փոփոխման։</w:t>
      </w:r>
    </w:p>
    <w:p w14:paraId="0A065DBF" w14:textId="77777777" w:rsidR="00071D1C" w:rsidRPr="002C6D94" w:rsidRDefault="00071D1C" w:rsidP="002C6D94">
      <w:pPr>
        <w:tabs>
          <w:tab w:val="left" w:pos="1276"/>
        </w:tabs>
        <w:ind w:firstLine="720"/>
        <w:jc w:val="both"/>
        <w:rPr>
          <w:rFonts w:ascii="GHEA Grapalat" w:hAnsi="GHEA Grapalat" w:cs="Times Armenian"/>
          <w:sz w:val="20"/>
          <w:lang w:val="hy-AM"/>
        </w:rPr>
      </w:pPr>
      <w:r w:rsidRPr="002C6D94">
        <w:rPr>
          <w:rFonts w:ascii="GHEA Grapalat" w:hAnsi="GHEA Grapalat" w:cs="Times Armenian"/>
          <w:sz w:val="20"/>
          <w:lang w:val="hy-AM"/>
        </w:rPr>
        <w:t>Պայմանագրի կողմերից</w:t>
      </w:r>
      <w:r w:rsidR="00617A6E" w:rsidRPr="002C6D94">
        <w:rPr>
          <w:rFonts w:ascii="GHEA Grapalat" w:hAnsi="GHEA Grapalat" w:cs="Times Armenian"/>
          <w:sz w:val="20"/>
          <w:lang w:val="hy-AM"/>
        </w:rPr>
        <w:t xml:space="preserve"> անկախ գործոնների ազդեցությամբ պ</w:t>
      </w:r>
      <w:r w:rsidRPr="002C6D9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C6D94" w:rsidRDefault="00071D1C" w:rsidP="002C6D94">
      <w:pPr>
        <w:tabs>
          <w:tab w:val="left" w:pos="1276"/>
        </w:tabs>
        <w:ind w:firstLine="720"/>
        <w:jc w:val="both"/>
        <w:rPr>
          <w:rFonts w:ascii="GHEA Grapalat" w:hAnsi="GHEA Grapalat"/>
          <w:sz w:val="20"/>
          <w:lang w:val="hy-AM"/>
        </w:rPr>
      </w:pPr>
      <w:r w:rsidRPr="002C6D94">
        <w:rPr>
          <w:rFonts w:ascii="GHEA Grapalat" w:hAnsi="GHEA Grapalat"/>
          <w:sz w:val="20"/>
          <w:lang w:val="pt-BR"/>
        </w:rPr>
        <w:t>8.6 Եթե պայմանագիրն  իրականացվ</w:t>
      </w:r>
      <w:r w:rsidRPr="002C6D94">
        <w:rPr>
          <w:rFonts w:ascii="GHEA Grapalat" w:hAnsi="GHEA Grapalat"/>
          <w:sz w:val="20"/>
          <w:lang w:val="hy-AM"/>
        </w:rPr>
        <w:t>ում է</w:t>
      </w:r>
      <w:r w:rsidRPr="002C6D94">
        <w:rPr>
          <w:rFonts w:ascii="GHEA Grapalat" w:hAnsi="GHEA Grapalat"/>
          <w:sz w:val="20"/>
          <w:lang w:val="pt-BR"/>
        </w:rPr>
        <w:t xml:space="preserve"> գործակալության պայմանագիր կնքելու միջոցով.</w:t>
      </w:r>
    </w:p>
    <w:p w14:paraId="1143D09B" w14:textId="77777777" w:rsidR="00071D1C" w:rsidRPr="002C6D94" w:rsidRDefault="00071D1C" w:rsidP="002C6D94">
      <w:pPr>
        <w:tabs>
          <w:tab w:val="left" w:pos="1276"/>
        </w:tabs>
        <w:ind w:firstLine="720"/>
        <w:jc w:val="both"/>
        <w:rPr>
          <w:rFonts w:ascii="GHEA Grapalat" w:hAnsi="GHEA Grapalat"/>
          <w:sz w:val="20"/>
          <w:lang w:val="pt-BR"/>
        </w:rPr>
      </w:pPr>
      <w:r w:rsidRPr="002C6D94">
        <w:rPr>
          <w:rFonts w:ascii="GHEA Grapalat" w:hAnsi="GHEA Grapalat"/>
          <w:sz w:val="20"/>
          <w:lang w:val="hy-AM"/>
        </w:rPr>
        <w:t>1)</w:t>
      </w:r>
      <w:r w:rsidRPr="002C6D94">
        <w:rPr>
          <w:rFonts w:ascii="GHEA Grapalat" w:hAnsi="GHEA Grapalat"/>
          <w:sz w:val="20"/>
          <w:lang w:val="pt-BR"/>
        </w:rPr>
        <w:t xml:space="preserve"> Վաճառ</w:t>
      </w:r>
      <w:r w:rsidRPr="002C6D94">
        <w:rPr>
          <w:rFonts w:ascii="GHEA Grapalat" w:hAnsi="GHEA Grapalat"/>
          <w:sz w:val="20"/>
          <w:lang w:val="hy-AM"/>
        </w:rPr>
        <w:t>ողը</w:t>
      </w:r>
      <w:r w:rsidRPr="002C6D9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2C6D94" w:rsidRDefault="00071D1C" w:rsidP="002C6D94">
      <w:pPr>
        <w:tabs>
          <w:tab w:val="left" w:pos="1276"/>
        </w:tabs>
        <w:ind w:firstLine="720"/>
        <w:jc w:val="both"/>
        <w:rPr>
          <w:rFonts w:ascii="GHEA Grapalat" w:hAnsi="GHEA Grapalat"/>
          <w:sz w:val="20"/>
          <w:lang w:val="pt-BR"/>
        </w:rPr>
      </w:pPr>
      <w:r w:rsidRPr="002C6D94">
        <w:rPr>
          <w:rFonts w:ascii="GHEA Grapalat" w:hAnsi="GHEA Grapalat"/>
          <w:sz w:val="20"/>
          <w:lang w:val="pt-BR"/>
        </w:rPr>
        <w:t>2) պայմանագրի կատարման ընթացքում գործակալի փոփոխման դեպքում Վաճառ</w:t>
      </w:r>
      <w:r w:rsidRPr="002C6D94">
        <w:rPr>
          <w:rFonts w:ascii="GHEA Grapalat" w:hAnsi="GHEA Grapalat"/>
          <w:sz w:val="20"/>
          <w:lang w:val="hy-AM"/>
        </w:rPr>
        <w:t>ող</w:t>
      </w:r>
      <w:r w:rsidRPr="002C6D9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C6D94">
        <w:rPr>
          <w:rFonts w:ascii="GHEA Grapalat" w:hAnsi="GHEA Grapalat"/>
          <w:sz w:val="20"/>
          <w:lang w:val="pt-BR"/>
        </w:rPr>
        <w:t>:</w:t>
      </w:r>
      <w:r w:rsidR="00383BC3" w:rsidRPr="002C6D94">
        <w:rPr>
          <w:rFonts w:ascii="GHEA Grapalat" w:hAnsi="GHEA Grapalat"/>
          <w:sz w:val="20"/>
          <w:vertAlign w:val="superscript"/>
          <w:lang w:val="pt-BR"/>
        </w:rPr>
        <w:t>22</w:t>
      </w:r>
      <w:r w:rsidRPr="002C6D94">
        <w:rPr>
          <w:rStyle w:val="af6"/>
          <w:rFonts w:ascii="GHEA Grapalat" w:hAnsi="GHEA Grapalat"/>
          <w:sz w:val="20"/>
          <w:lang w:val="pt-BR"/>
        </w:rPr>
        <w:footnoteReference w:id="5"/>
      </w:r>
    </w:p>
    <w:p w14:paraId="1B93356D" w14:textId="77777777" w:rsidR="00071D1C" w:rsidRPr="002C6D94" w:rsidRDefault="00071D1C" w:rsidP="002C6D94">
      <w:pPr>
        <w:tabs>
          <w:tab w:val="left" w:pos="1276"/>
        </w:tabs>
        <w:ind w:firstLine="720"/>
        <w:jc w:val="both"/>
        <w:rPr>
          <w:rFonts w:ascii="GHEA Grapalat" w:hAnsi="GHEA Grapalat"/>
          <w:sz w:val="20"/>
          <w:lang w:val="pt-BR"/>
        </w:rPr>
      </w:pPr>
      <w:r w:rsidRPr="002C6D9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C6D94">
        <w:rPr>
          <w:rFonts w:ascii="GHEA Grapalat" w:hAnsi="GHEA Grapalat"/>
          <w:sz w:val="20"/>
          <w:lang w:val="pt-BR"/>
        </w:rPr>
        <w:t>:</w:t>
      </w:r>
      <w:r w:rsidR="00383BC3" w:rsidRPr="002C6D94">
        <w:rPr>
          <w:rFonts w:ascii="GHEA Grapalat" w:hAnsi="GHEA Grapalat"/>
          <w:sz w:val="20"/>
          <w:vertAlign w:val="superscript"/>
          <w:lang w:val="pt-BR"/>
        </w:rPr>
        <w:t>23</w:t>
      </w:r>
      <w:r w:rsidRPr="002C6D94">
        <w:rPr>
          <w:rStyle w:val="af6"/>
          <w:rFonts w:ascii="GHEA Grapalat" w:hAnsi="GHEA Grapalat"/>
          <w:sz w:val="20"/>
          <w:lang w:val="pt-BR"/>
        </w:rPr>
        <w:footnoteReference w:id="6"/>
      </w:r>
    </w:p>
    <w:p w14:paraId="79755B27" w14:textId="77777777" w:rsidR="00071D1C" w:rsidRPr="002C6D94" w:rsidRDefault="00071D1C" w:rsidP="002C6D94">
      <w:pPr>
        <w:tabs>
          <w:tab w:val="left" w:pos="1276"/>
        </w:tabs>
        <w:ind w:firstLine="720"/>
        <w:jc w:val="both"/>
        <w:rPr>
          <w:rFonts w:ascii="GHEA Grapalat" w:hAnsi="GHEA Grapalat"/>
          <w:sz w:val="20"/>
          <w:lang w:val="pt-BR"/>
        </w:rPr>
      </w:pPr>
      <w:r w:rsidRPr="002C6D94">
        <w:rPr>
          <w:rFonts w:ascii="GHEA Grapalat" w:hAnsi="GHEA Grapalat" w:cs="Times Armenian"/>
          <w:sz w:val="20"/>
          <w:lang w:val="pt-BR"/>
        </w:rPr>
        <w:t>8</w:t>
      </w:r>
      <w:r w:rsidRPr="002C6D94">
        <w:rPr>
          <w:rFonts w:ascii="GHEA Grapalat" w:hAnsi="GHEA Grapalat" w:cs="Times Armenian"/>
          <w:sz w:val="20"/>
          <w:lang w:val="hy-AM"/>
        </w:rPr>
        <w:t>.</w:t>
      </w:r>
      <w:r w:rsidRPr="002C6D94">
        <w:rPr>
          <w:rFonts w:ascii="GHEA Grapalat" w:hAnsi="GHEA Grapalat" w:cs="Times Armenian"/>
          <w:sz w:val="20"/>
          <w:lang w:val="pt-BR"/>
        </w:rPr>
        <w:t>8</w:t>
      </w:r>
      <w:r w:rsidRPr="002C6D94">
        <w:rPr>
          <w:rFonts w:ascii="GHEA Grapalat" w:hAnsi="GHEA Grapalat" w:cs="Times Armenian"/>
          <w:sz w:val="20"/>
          <w:lang w:val="hy-AM"/>
        </w:rPr>
        <w:t xml:space="preserve"> Ա</w:t>
      </w:r>
      <w:r w:rsidRPr="002C6D94">
        <w:rPr>
          <w:rFonts w:ascii="GHEA Grapalat" w:hAnsi="GHEA Grapalat" w:cs="Times Armenian"/>
          <w:sz w:val="20"/>
        </w:rPr>
        <w:t>պր</w:t>
      </w:r>
      <w:r w:rsidRPr="002C6D94">
        <w:rPr>
          <w:rFonts w:ascii="GHEA Grapalat" w:hAnsi="GHEA Grapalat" w:cs="Times Armenian"/>
          <w:sz w:val="20"/>
          <w:lang w:val="hy-AM"/>
        </w:rPr>
        <w:t xml:space="preserve">անքի </w:t>
      </w:r>
      <w:r w:rsidRPr="002C6D94">
        <w:rPr>
          <w:rFonts w:ascii="GHEA Grapalat" w:hAnsi="GHEA Grapalat" w:cs="Times Armenian"/>
          <w:sz w:val="20"/>
        </w:rPr>
        <w:t>մատա</w:t>
      </w:r>
      <w:r w:rsidRPr="002C6D94">
        <w:rPr>
          <w:rFonts w:ascii="GHEA Grapalat" w:hAnsi="GHEA Grapalat" w:cs="Sylfaen"/>
          <w:sz w:val="20"/>
          <w:lang w:val="hy-AM"/>
        </w:rPr>
        <w:t>կա</w:t>
      </w:r>
      <w:r w:rsidRPr="002C6D94">
        <w:rPr>
          <w:rFonts w:ascii="GHEA Grapalat" w:hAnsi="GHEA Grapalat" w:cs="Sylfaen"/>
          <w:sz w:val="20"/>
        </w:rPr>
        <w:t>ր</w:t>
      </w:r>
      <w:r w:rsidRPr="002C6D94">
        <w:rPr>
          <w:rFonts w:ascii="GHEA Grapalat" w:hAnsi="GHEA Grapalat" w:cs="Sylfaen"/>
          <w:sz w:val="20"/>
          <w:lang w:val="hy-AM"/>
        </w:rPr>
        <w:t>արման</w:t>
      </w:r>
      <w:r w:rsidRPr="002C6D94">
        <w:rPr>
          <w:rFonts w:ascii="GHEA Grapalat" w:hAnsi="GHEA Grapalat" w:cs="Times Armenian"/>
          <w:sz w:val="20"/>
          <w:lang w:val="hy-AM"/>
        </w:rPr>
        <w:t xml:space="preserve"> </w:t>
      </w:r>
      <w:r w:rsidRPr="002C6D94">
        <w:rPr>
          <w:rFonts w:ascii="GHEA Grapalat" w:hAnsi="GHEA Grapalat" w:cs="Sylfaen"/>
          <w:sz w:val="20"/>
          <w:lang w:val="hy-AM"/>
        </w:rPr>
        <w:t>ժամկետը</w:t>
      </w:r>
      <w:r w:rsidRPr="002C6D94">
        <w:rPr>
          <w:rFonts w:ascii="GHEA Grapalat" w:hAnsi="GHEA Grapalat" w:cs="Times Armenian"/>
          <w:sz w:val="20"/>
          <w:lang w:val="hy-AM"/>
        </w:rPr>
        <w:t xml:space="preserve"> </w:t>
      </w:r>
      <w:r w:rsidRPr="002C6D94">
        <w:rPr>
          <w:rFonts w:ascii="GHEA Grapalat" w:hAnsi="GHEA Grapalat" w:cs="Sylfaen"/>
          <w:sz w:val="20"/>
          <w:lang w:val="hy-AM"/>
        </w:rPr>
        <w:t>կարող</w:t>
      </w:r>
      <w:r w:rsidRPr="002C6D94">
        <w:rPr>
          <w:rFonts w:ascii="GHEA Grapalat" w:hAnsi="GHEA Grapalat" w:cs="Times Armenian"/>
          <w:sz w:val="20"/>
          <w:lang w:val="hy-AM"/>
        </w:rPr>
        <w:t xml:space="preserve"> </w:t>
      </w:r>
      <w:r w:rsidRPr="002C6D94">
        <w:rPr>
          <w:rFonts w:ascii="GHEA Grapalat" w:hAnsi="GHEA Grapalat" w:cs="Sylfaen"/>
          <w:sz w:val="20"/>
          <w:lang w:val="hy-AM"/>
        </w:rPr>
        <w:t>է</w:t>
      </w:r>
      <w:r w:rsidRPr="002C6D94">
        <w:rPr>
          <w:rFonts w:ascii="GHEA Grapalat" w:hAnsi="GHEA Grapalat" w:cs="Times Armenian"/>
          <w:sz w:val="20"/>
          <w:lang w:val="hy-AM"/>
        </w:rPr>
        <w:t xml:space="preserve"> </w:t>
      </w:r>
      <w:r w:rsidRPr="002C6D94">
        <w:rPr>
          <w:rFonts w:ascii="GHEA Grapalat" w:hAnsi="GHEA Grapalat" w:cs="Sylfaen"/>
          <w:sz w:val="20"/>
          <w:lang w:val="hy-AM"/>
        </w:rPr>
        <w:t>երկարաձգվել</w:t>
      </w:r>
      <w:r w:rsidRPr="002C6D94">
        <w:rPr>
          <w:rFonts w:ascii="GHEA Grapalat" w:hAnsi="GHEA Grapalat" w:cs="Times Armenian"/>
          <w:sz w:val="20"/>
          <w:lang w:val="hy-AM"/>
        </w:rPr>
        <w:t xml:space="preserve"> </w:t>
      </w:r>
      <w:r w:rsidRPr="002C6D94">
        <w:rPr>
          <w:rFonts w:ascii="GHEA Grapalat" w:hAnsi="GHEA Grapalat" w:cs="Sylfaen"/>
          <w:sz w:val="20"/>
          <w:lang w:val="hy-AM"/>
        </w:rPr>
        <w:t>մինչև</w:t>
      </w:r>
      <w:r w:rsidRPr="002C6D94">
        <w:rPr>
          <w:rFonts w:ascii="GHEA Grapalat" w:hAnsi="GHEA Grapalat" w:cs="Times Armenian"/>
          <w:sz w:val="20"/>
          <w:lang w:val="hy-AM"/>
        </w:rPr>
        <w:t xml:space="preserve"> </w:t>
      </w:r>
      <w:r w:rsidRPr="002C6D94">
        <w:rPr>
          <w:rFonts w:ascii="GHEA Grapalat" w:hAnsi="GHEA Grapalat" w:cs="Times Armenian"/>
          <w:sz w:val="20"/>
        </w:rPr>
        <w:t>պ</w:t>
      </w:r>
      <w:r w:rsidRPr="002C6D94">
        <w:rPr>
          <w:rFonts w:ascii="GHEA Grapalat" w:hAnsi="GHEA Grapalat" w:cs="Times Armenian"/>
          <w:sz w:val="20"/>
          <w:lang w:val="hy-AM"/>
        </w:rPr>
        <w:t xml:space="preserve">այմանագրով </w:t>
      </w:r>
      <w:r w:rsidRPr="002C6D94">
        <w:rPr>
          <w:rFonts w:ascii="GHEA Grapalat" w:hAnsi="GHEA Grapalat" w:cs="Sylfaen"/>
          <w:sz w:val="20"/>
          <w:lang w:val="hy-AM"/>
        </w:rPr>
        <w:t>այդ</w:t>
      </w:r>
      <w:r w:rsidRPr="002C6D94">
        <w:rPr>
          <w:rFonts w:ascii="GHEA Grapalat" w:hAnsi="GHEA Grapalat" w:cs="Times Armenian"/>
          <w:sz w:val="20"/>
          <w:lang w:val="hy-AM"/>
        </w:rPr>
        <w:t xml:space="preserve"> </w:t>
      </w:r>
      <w:r w:rsidRPr="002C6D94">
        <w:rPr>
          <w:rFonts w:ascii="GHEA Grapalat" w:hAnsi="GHEA Grapalat" w:cs="Sylfaen"/>
          <w:sz w:val="20"/>
          <w:lang w:val="hy-AM"/>
        </w:rPr>
        <w:t>ժամկետը</w:t>
      </w:r>
      <w:r w:rsidRPr="002C6D94">
        <w:rPr>
          <w:rFonts w:ascii="GHEA Grapalat" w:hAnsi="GHEA Grapalat" w:cs="Times Armenian"/>
          <w:sz w:val="20"/>
          <w:lang w:val="hy-AM"/>
        </w:rPr>
        <w:t xml:space="preserve"> </w:t>
      </w:r>
      <w:r w:rsidRPr="002C6D94">
        <w:rPr>
          <w:rFonts w:ascii="GHEA Grapalat" w:hAnsi="GHEA Grapalat" w:cs="Sylfaen"/>
          <w:sz w:val="20"/>
          <w:lang w:val="hy-AM"/>
        </w:rPr>
        <w:t>լրանալը</w:t>
      </w:r>
      <w:r w:rsidRPr="002C6D94">
        <w:rPr>
          <w:rFonts w:ascii="GHEA Grapalat" w:hAnsi="GHEA Grapalat" w:cs="Sylfaen"/>
          <w:sz w:val="20"/>
          <w:lang w:val="pt-BR"/>
        </w:rPr>
        <w:t>`</w:t>
      </w:r>
      <w:r w:rsidRPr="002C6D94">
        <w:rPr>
          <w:rFonts w:ascii="GHEA Grapalat" w:hAnsi="GHEA Grapalat" w:cs="Times Armenian"/>
          <w:sz w:val="20"/>
          <w:lang w:val="hy-AM"/>
        </w:rPr>
        <w:t xml:space="preserve"> </w:t>
      </w:r>
      <w:r w:rsidRPr="002C6D94">
        <w:rPr>
          <w:rFonts w:ascii="GHEA Grapalat" w:hAnsi="GHEA Grapalat" w:cs="Times Armenian"/>
          <w:sz w:val="20"/>
        </w:rPr>
        <w:t>Վաճառողի</w:t>
      </w:r>
      <w:r w:rsidRPr="002C6D94">
        <w:rPr>
          <w:rFonts w:ascii="GHEA Grapalat" w:hAnsi="GHEA Grapalat" w:cs="Times Armenian"/>
          <w:sz w:val="20"/>
          <w:lang w:val="pt-BR"/>
        </w:rPr>
        <w:t xml:space="preserve"> </w:t>
      </w:r>
      <w:r w:rsidRPr="002C6D94">
        <w:rPr>
          <w:rFonts w:ascii="GHEA Grapalat" w:hAnsi="GHEA Grapalat" w:cs="Sylfaen"/>
          <w:sz w:val="20"/>
          <w:lang w:val="hy-AM"/>
        </w:rPr>
        <w:t>առաջարկության</w:t>
      </w:r>
      <w:r w:rsidRPr="002C6D94">
        <w:rPr>
          <w:rFonts w:ascii="GHEA Grapalat" w:hAnsi="GHEA Grapalat" w:cs="Times Armenian"/>
          <w:sz w:val="20"/>
          <w:lang w:val="hy-AM"/>
        </w:rPr>
        <w:t xml:space="preserve"> </w:t>
      </w:r>
      <w:r w:rsidRPr="002C6D94">
        <w:rPr>
          <w:rFonts w:ascii="GHEA Grapalat" w:hAnsi="GHEA Grapalat" w:cs="Sylfaen"/>
          <w:sz w:val="20"/>
          <w:lang w:val="hy-AM"/>
        </w:rPr>
        <w:t>առկայության</w:t>
      </w:r>
      <w:r w:rsidRPr="002C6D94">
        <w:rPr>
          <w:rFonts w:ascii="GHEA Grapalat" w:hAnsi="GHEA Grapalat" w:cs="Times Armenian"/>
          <w:sz w:val="20"/>
          <w:lang w:val="hy-AM"/>
        </w:rPr>
        <w:t xml:space="preserve"> </w:t>
      </w:r>
      <w:r w:rsidRPr="002C6D94">
        <w:rPr>
          <w:rFonts w:ascii="GHEA Grapalat" w:hAnsi="GHEA Grapalat" w:cs="Sylfaen"/>
          <w:sz w:val="20"/>
          <w:lang w:val="hy-AM"/>
        </w:rPr>
        <w:t>դեպքում</w:t>
      </w:r>
      <w:r w:rsidRPr="002C6D94">
        <w:rPr>
          <w:rFonts w:ascii="GHEA Grapalat" w:hAnsi="GHEA Grapalat" w:cs="Times Armenian"/>
          <w:sz w:val="20"/>
          <w:lang w:val="pt-BR"/>
        </w:rPr>
        <w:t>,</w:t>
      </w:r>
      <w:r w:rsidRPr="002C6D94">
        <w:rPr>
          <w:rFonts w:ascii="GHEA Grapalat" w:hAnsi="GHEA Grapalat" w:cs="Times Armenian"/>
          <w:sz w:val="20"/>
          <w:lang w:val="hy-AM"/>
        </w:rPr>
        <w:t xml:space="preserve"> </w:t>
      </w:r>
      <w:r w:rsidRPr="002C6D94">
        <w:rPr>
          <w:rFonts w:ascii="GHEA Grapalat" w:hAnsi="GHEA Grapalat" w:cs="Sylfaen"/>
          <w:sz w:val="20"/>
          <w:lang w:val="hy-AM"/>
        </w:rPr>
        <w:t>պայմանով</w:t>
      </w:r>
      <w:r w:rsidRPr="002C6D94">
        <w:rPr>
          <w:rFonts w:ascii="GHEA Grapalat" w:hAnsi="GHEA Grapalat" w:cs="Times Armenian"/>
          <w:sz w:val="20"/>
          <w:lang w:val="hy-AM"/>
        </w:rPr>
        <w:t xml:space="preserve">, </w:t>
      </w:r>
      <w:r w:rsidRPr="002C6D94">
        <w:rPr>
          <w:rFonts w:ascii="GHEA Grapalat" w:hAnsi="GHEA Grapalat" w:cs="Sylfaen"/>
          <w:sz w:val="20"/>
          <w:lang w:val="hy-AM"/>
        </w:rPr>
        <w:t>որ</w:t>
      </w:r>
      <w:r w:rsidRPr="002C6D94">
        <w:rPr>
          <w:rFonts w:ascii="GHEA Grapalat" w:hAnsi="GHEA Grapalat"/>
          <w:sz w:val="20"/>
          <w:lang w:val="hy-AM"/>
        </w:rPr>
        <w:t xml:space="preserve"> </w:t>
      </w:r>
      <w:r w:rsidRPr="002C6D94">
        <w:rPr>
          <w:rFonts w:ascii="GHEA Grapalat" w:hAnsi="GHEA Grapalat"/>
          <w:sz w:val="20"/>
        </w:rPr>
        <w:t>Գնորդ</w:t>
      </w:r>
      <w:r w:rsidRPr="002C6D94">
        <w:rPr>
          <w:rFonts w:ascii="GHEA Grapalat" w:hAnsi="GHEA Grapalat"/>
          <w:sz w:val="20"/>
          <w:lang w:val="hy-AM"/>
        </w:rPr>
        <w:t>ի</w:t>
      </w:r>
      <w:r w:rsidRPr="002C6D94">
        <w:rPr>
          <w:rFonts w:ascii="GHEA Grapalat" w:hAnsi="GHEA Grapalat" w:cs="Times Armenian"/>
          <w:sz w:val="20"/>
          <w:lang w:val="hy-AM"/>
        </w:rPr>
        <w:t xml:space="preserve"> </w:t>
      </w:r>
      <w:r w:rsidRPr="002C6D94">
        <w:rPr>
          <w:rFonts w:ascii="GHEA Grapalat" w:hAnsi="GHEA Grapalat" w:cs="Sylfaen"/>
          <w:sz w:val="20"/>
          <w:lang w:val="hy-AM"/>
        </w:rPr>
        <w:t>մոտ</w:t>
      </w:r>
      <w:r w:rsidRPr="002C6D94">
        <w:rPr>
          <w:rFonts w:ascii="GHEA Grapalat" w:hAnsi="GHEA Grapalat" w:cs="Times Armenian"/>
          <w:sz w:val="20"/>
          <w:lang w:val="hy-AM"/>
        </w:rPr>
        <w:t xml:space="preserve"> </w:t>
      </w:r>
      <w:r w:rsidRPr="002C6D94">
        <w:rPr>
          <w:rFonts w:ascii="GHEA Grapalat" w:hAnsi="GHEA Grapalat" w:cs="Sylfaen"/>
          <w:sz w:val="20"/>
          <w:lang w:val="hy-AM"/>
        </w:rPr>
        <w:t>չի</w:t>
      </w:r>
      <w:r w:rsidRPr="002C6D94">
        <w:rPr>
          <w:rFonts w:ascii="GHEA Grapalat" w:hAnsi="GHEA Grapalat" w:cs="Times Armenian"/>
          <w:sz w:val="20"/>
          <w:lang w:val="hy-AM"/>
        </w:rPr>
        <w:t xml:space="preserve"> </w:t>
      </w:r>
      <w:r w:rsidRPr="002C6D94">
        <w:rPr>
          <w:rFonts w:ascii="GHEA Grapalat" w:hAnsi="GHEA Grapalat" w:cs="Sylfaen"/>
          <w:sz w:val="20"/>
          <w:lang w:val="hy-AM"/>
        </w:rPr>
        <w:t>վերացել</w:t>
      </w:r>
      <w:r w:rsidRPr="002C6D94">
        <w:rPr>
          <w:rFonts w:ascii="GHEA Grapalat" w:hAnsi="GHEA Grapalat" w:cs="Times Armenian"/>
          <w:sz w:val="20"/>
          <w:lang w:val="hy-AM"/>
        </w:rPr>
        <w:t xml:space="preserve"> </w:t>
      </w:r>
      <w:r w:rsidRPr="002C6D94">
        <w:rPr>
          <w:rFonts w:ascii="GHEA Grapalat" w:hAnsi="GHEA Grapalat" w:cs="Times Armenian"/>
          <w:sz w:val="20"/>
        </w:rPr>
        <w:t>ապրանքի</w:t>
      </w:r>
      <w:r w:rsidRPr="002C6D94">
        <w:rPr>
          <w:rFonts w:ascii="GHEA Grapalat" w:hAnsi="GHEA Grapalat" w:cs="Times Armenian"/>
          <w:sz w:val="20"/>
          <w:lang w:val="pt-BR"/>
        </w:rPr>
        <w:t xml:space="preserve"> </w:t>
      </w:r>
      <w:r w:rsidRPr="002C6D94">
        <w:rPr>
          <w:rFonts w:ascii="GHEA Grapalat" w:hAnsi="GHEA Grapalat" w:cs="Sylfaen"/>
          <w:sz w:val="20"/>
          <w:lang w:val="hy-AM"/>
        </w:rPr>
        <w:t>օգտագործման</w:t>
      </w:r>
      <w:r w:rsidRPr="002C6D94">
        <w:rPr>
          <w:rFonts w:ascii="GHEA Grapalat" w:hAnsi="GHEA Grapalat" w:cs="Times Armenian"/>
          <w:sz w:val="20"/>
          <w:lang w:val="hy-AM"/>
        </w:rPr>
        <w:t xml:space="preserve"> </w:t>
      </w:r>
      <w:r w:rsidRPr="002C6D94">
        <w:rPr>
          <w:rFonts w:ascii="GHEA Grapalat" w:hAnsi="GHEA Grapalat" w:cs="Sylfaen"/>
          <w:sz w:val="20"/>
          <w:lang w:val="hy-AM"/>
        </w:rPr>
        <w:t>պահանջը</w:t>
      </w:r>
      <w:r w:rsidR="00DB0602" w:rsidRPr="002C6D94">
        <w:rPr>
          <w:rFonts w:ascii="GHEA Grapalat" w:hAnsi="GHEA Grapalat" w:cs="Sylfaen"/>
          <w:sz w:val="20"/>
          <w:lang w:val="pt-BR"/>
        </w:rPr>
        <w:t>,</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իսկ</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Վաճառողի</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առաջարկությունը</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ներկայացվել</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է</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ոչ</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ուշ</w:t>
      </w:r>
      <w:r w:rsidR="002877FC" w:rsidRPr="002C6D94">
        <w:rPr>
          <w:rFonts w:ascii="GHEA Grapalat" w:hAnsi="GHEA Grapalat" w:cs="Sylfaen"/>
          <w:sz w:val="20"/>
          <w:lang w:val="pt-BR"/>
        </w:rPr>
        <w:t xml:space="preserve">, </w:t>
      </w:r>
      <w:r w:rsidR="002877FC" w:rsidRPr="002C6D94">
        <w:rPr>
          <w:rFonts w:ascii="GHEA Grapalat" w:hAnsi="GHEA Grapalat" w:cs="Sylfaen"/>
          <w:sz w:val="20"/>
        </w:rPr>
        <w:t>քան</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պայմանագրով</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ի</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սկզբանե</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մատակարարման</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համար</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սահմանված</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ժամկետը</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լրանալուց</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առնվազն</w:t>
      </w:r>
      <w:r w:rsidR="002877FC" w:rsidRPr="002C6D94">
        <w:rPr>
          <w:rFonts w:ascii="GHEA Grapalat" w:hAnsi="GHEA Grapalat" w:cs="Sylfaen"/>
          <w:sz w:val="20"/>
          <w:lang w:val="pt-BR"/>
        </w:rPr>
        <w:t xml:space="preserve"> 5 </w:t>
      </w:r>
      <w:r w:rsidR="002877FC" w:rsidRPr="002C6D94">
        <w:rPr>
          <w:rFonts w:ascii="GHEA Grapalat" w:hAnsi="GHEA Grapalat" w:cs="Sylfaen"/>
          <w:sz w:val="20"/>
        </w:rPr>
        <w:t>օրացուցային</w:t>
      </w:r>
      <w:r w:rsidR="002877FC" w:rsidRPr="002C6D94">
        <w:rPr>
          <w:rFonts w:ascii="GHEA Grapalat" w:hAnsi="GHEA Grapalat" w:cs="Sylfaen"/>
          <w:sz w:val="20"/>
          <w:lang w:val="pt-BR"/>
        </w:rPr>
        <w:t xml:space="preserve"> </w:t>
      </w:r>
      <w:r w:rsidR="002877FC" w:rsidRPr="002C6D94">
        <w:rPr>
          <w:rFonts w:ascii="GHEA Grapalat" w:hAnsi="GHEA Grapalat" w:cs="Sylfaen"/>
          <w:sz w:val="20"/>
        </w:rPr>
        <w:t>օր</w:t>
      </w:r>
      <w:r w:rsidR="002877FC" w:rsidRPr="002C6D94">
        <w:rPr>
          <w:rFonts w:ascii="GHEA Grapalat" w:hAnsi="GHEA Grapalat" w:cs="Sylfaen"/>
          <w:sz w:val="20"/>
          <w:lang w:val="pt-BR"/>
        </w:rPr>
        <w:t xml:space="preserve"> </w:t>
      </w:r>
      <w:r w:rsidR="002877FC" w:rsidRPr="002C6D94">
        <w:rPr>
          <w:rFonts w:ascii="GHEA Grapalat" w:hAnsi="GHEA Grapalat" w:cs="Sylfaen"/>
          <w:sz w:val="20"/>
        </w:rPr>
        <w:t>առաջ</w:t>
      </w:r>
      <w:r w:rsidRPr="002C6D94">
        <w:rPr>
          <w:rFonts w:ascii="GHEA Grapalat" w:hAnsi="GHEA Grapalat" w:cs="Sylfaen"/>
          <w:sz w:val="20"/>
          <w:lang w:val="pt-BR"/>
        </w:rPr>
        <w:t>: Ընդ որում սույն կետով սահմանված դեպքում ապրա</w:t>
      </w:r>
      <w:r w:rsidRPr="002C6D94">
        <w:rPr>
          <w:rFonts w:ascii="GHEA Grapalat" w:hAnsi="GHEA Grapalat" w:cs="Times Armenian"/>
          <w:sz w:val="20"/>
          <w:lang w:val="hy-AM"/>
        </w:rPr>
        <w:t xml:space="preserve">նքի </w:t>
      </w:r>
      <w:r w:rsidRPr="002C6D94">
        <w:rPr>
          <w:rFonts w:ascii="GHEA Grapalat" w:hAnsi="GHEA Grapalat" w:cs="Times Armenian"/>
          <w:sz w:val="20"/>
        </w:rPr>
        <w:t>մատակարա</w:t>
      </w:r>
      <w:r w:rsidRPr="002C6D94">
        <w:rPr>
          <w:rFonts w:ascii="GHEA Grapalat" w:hAnsi="GHEA Grapalat" w:cs="Sylfaen"/>
          <w:sz w:val="20"/>
          <w:lang w:val="hy-AM"/>
        </w:rPr>
        <w:t>րման</w:t>
      </w:r>
      <w:r w:rsidRPr="002C6D94">
        <w:rPr>
          <w:rFonts w:ascii="GHEA Grapalat" w:hAnsi="GHEA Grapalat" w:cs="Times Armenian"/>
          <w:sz w:val="20"/>
          <w:lang w:val="hy-AM"/>
        </w:rPr>
        <w:t xml:space="preserve"> </w:t>
      </w:r>
      <w:r w:rsidRPr="002C6D94">
        <w:rPr>
          <w:rFonts w:ascii="GHEA Grapalat" w:hAnsi="GHEA Grapalat" w:cs="Sylfaen"/>
          <w:sz w:val="20"/>
          <w:lang w:val="hy-AM"/>
        </w:rPr>
        <w:t>ժամկետը</w:t>
      </w:r>
      <w:r w:rsidRPr="002C6D94">
        <w:rPr>
          <w:rFonts w:ascii="GHEA Grapalat" w:hAnsi="GHEA Grapalat" w:cs="Times Armenian"/>
          <w:sz w:val="20"/>
          <w:lang w:val="hy-AM"/>
        </w:rPr>
        <w:t xml:space="preserve"> </w:t>
      </w:r>
      <w:r w:rsidRPr="002C6D94">
        <w:rPr>
          <w:rFonts w:ascii="GHEA Grapalat" w:hAnsi="GHEA Grapalat" w:cs="Sylfaen"/>
          <w:sz w:val="20"/>
          <w:lang w:val="hy-AM"/>
        </w:rPr>
        <w:t>կարող</w:t>
      </w:r>
      <w:r w:rsidRPr="002C6D94">
        <w:rPr>
          <w:rFonts w:ascii="GHEA Grapalat" w:hAnsi="GHEA Grapalat" w:cs="Times Armenian"/>
          <w:sz w:val="20"/>
          <w:lang w:val="hy-AM"/>
        </w:rPr>
        <w:t xml:space="preserve"> </w:t>
      </w:r>
      <w:r w:rsidRPr="002C6D94">
        <w:rPr>
          <w:rFonts w:ascii="GHEA Grapalat" w:hAnsi="GHEA Grapalat" w:cs="Sylfaen"/>
          <w:sz w:val="20"/>
          <w:lang w:val="hy-AM"/>
        </w:rPr>
        <w:t>է</w:t>
      </w:r>
      <w:r w:rsidRPr="002C6D94">
        <w:rPr>
          <w:rFonts w:ascii="GHEA Grapalat" w:hAnsi="GHEA Grapalat" w:cs="Times Armenian"/>
          <w:sz w:val="20"/>
          <w:lang w:val="hy-AM"/>
        </w:rPr>
        <w:t xml:space="preserve"> </w:t>
      </w:r>
      <w:r w:rsidRPr="002C6D94">
        <w:rPr>
          <w:rFonts w:ascii="GHEA Grapalat" w:hAnsi="GHEA Grapalat" w:cs="Sylfaen"/>
          <w:sz w:val="20"/>
          <w:lang w:val="hy-AM"/>
        </w:rPr>
        <w:t>երկարաձգվել</w:t>
      </w:r>
      <w:r w:rsidRPr="002C6D94">
        <w:rPr>
          <w:rFonts w:ascii="GHEA Grapalat" w:hAnsi="GHEA Grapalat" w:cs="Times Armenian"/>
          <w:sz w:val="20"/>
          <w:lang w:val="hy-AM"/>
        </w:rPr>
        <w:t xml:space="preserve"> </w:t>
      </w:r>
      <w:r w:rsidRPr="002C6D94">
        <w:rPr>
          <w:rFonts w:ascii="GHEA Grapalat" w:hAnsi="GHEA Grapalat" w:cs="Times Armenian"/>
          <w:sz w:val="20"/>
        </w:rPr>
        <w:t>մեկ</w:t>
      </w:r>
      <w:r w:rsidRPr="002C6D94">
        <w:rPr>
          <w:rFonts w:ascii="GHEA Grapalat" w:hAnsi="GHEA Grapalat" w:cs="Times Armenian"/>
          <w:sz w:val="20"/>
          <w:lang w:val="pt-BR"/>
        </w:rPr>
        <w:t xml:space="preserve"> </w:t>
      </w:r>
      <w:r w:rsidRPr="002C6D94">
        <w:rPr>
          <w:rFonts w:ascii="GHEA Grapalat" w:hAnsi="GHEA Grapalat" w:cs="Times Armenian"/>
          <w:sz w:val="20"/>
        </w:rPr>
        <w:t>անգամ</w:t>
      </w:r>
      <w:r w:rsidRPr="002C6D94">
        <w:rPr>
          <w:rFonts w:ascii="GHEA Grapalat" w:hAnsi="GHEA Grapalat" w:cs="Times Armenian"/>
          <w:sz w:val="20"/>
          <w:lang w:val="pt-BR"/>
        </w:rPr>
        <w:t xml:space="preserve"> </w:t>
      </w:r>
      <w:r w:rsidRPr="002C6D94">
        <w:rPr>
          <w:rFonts w:ascii="GHEA Grapalat" w:hAnsi="GHEA Grapalat" w:cs="Sylfaen"/>
          <w:sz w:val="20"/>
          <w:lang w:val="hy-AM"/>
        </w:rPr>
        <w:t>մինչև</w:t>
      </w:r>
      <w:r w:rsidRPr="002C6D94">
        <w:rPr>
          <w:rFonts w:ascii="GHEA Grapalat" w:hAnsi="GHEA Grapalat" w:cs="Sylfaen"/>
          <w:sz w:val="20"/>
          <w:lang w:val="pt-BR"/>
        </w:rPr>
        <w:t xml:space="preserve"> 30 </w:t>
      </w:r>
      <w:r w:rsidRPr="002C6D94">
        <w:rPr>
          <w:rFonts w:ascii="GHEA Grapalat" w:hAnsi="GHEA Grapalat" w:cs="Sylfaen"/>
          <w:sz w:val="20"/>
        </w:rPr>
        <w:t>օրացուցային</w:t>
      </w:r>
      <w:r w:rsidRPr="002C6D94">
        <w:rPr>
          <w:rFonts w:ascii="GHEA Grapalat" w:hAnsi="GHEA Grapalat" w:cs="Sylfaen"/>
          <w:sz w:val="20"/>
          <w:lang w:val="pt-BR"/>
        </w:rPr>
        <w:t xml:space="preserve"> </w:t>
      </w:r>
      <w:r w:rsidRPr="002C6D94">
        <w:rPr>
          <w:rFonts w:ascii="GHEA Grapalat" w:hAnsi="GHEA Grapalat" w:cs="Sylfaen"/>
          <w:sz w:val="20"/>
        </w:rPr>
        <w:t>օրով</w:t>
      </w:r>
      <w:r w:rsidRPr="002C6D94">
        <w:rPr>
          <w:rFonts w:ascii="GHEA Grapalat" w:hAnsi="GHEA Grapalat" w:cs="Sylfaen"/>
          <w:sz w:val="20"/>
          <w:lang w:val="pt-BR"/>
        </w:rPr>
        <w:t xml:space="preserve">, </w:t>
      </w:r>
      <w:r w:rsidRPr="002C6D94">
        <w:rPr>
          <w:rFonts w:ascii="GHEA Grapalat" w:hAnsi="GHEA Grapalat" w:cs="Sylfaen"/>
          <w:sz w:val="20"/>
        </w:rPr>
        <w:t>բայց</w:t>
      </w:r>
      <w:r w:rsidRPr="002C6D94">
        <w:rPr>
          <w:rFonts w:ascii="GHEA Grapalat" w:hAnsi="GHEA Grapalat" w:cs="Sylfaen"/>
          <w:sz w:val="20"/>
          <w:lang w:val="pt-BR"/>
        </w:rPr>
        <w:t xml:space="preserve"> </w:t>
      </w:r>
      <w:r w:rsidRPr="002C6D94">
        <w:rPr>
          <w:rFonts w:ascii="GHEA Grapalat" w:hAnsi="GHEA Grapalat" w:cs="Sylfaen"/>
          <w:sz w:val="20"/>
        </w:rPr>
        <w:t>ոչ</w:t>
      </w:r>
      <w:r w:rsidRPr="002C6D94">
        <w:rPr>
          <w:rFonts w:ascii="GHEA Grapalat" w:hAnsi="GHEA Grapalat" w:cs="Sylfaen"/>
          <w:sz w:val="20"/>
          <w:lang w:val="pt-BR"/>
        </w:rPr>
        <w:t xml:space="preserve"> </w:t>
      </w:r>
      <w:r w:rsidRPr="002C6D94">
        <w:rPr>
          <w:rFonts w:ascii="GHEA Grapalat" w:hAnsi="GHEA Grapalat" w:cs="Sylfaen"/>
          <w:sz w:val="20"/>
        </w:rPr>
        <w:t>ավել</w:t>
      </w:r>
      <w:r w:rsidRPr="002C6D94">
        <w:rPr>
          <w:rFonts w:ascii="GHEA Grapalat" w:hAnsi="GHEA Grapalat" w:cs="Sylfaen"/>
          <w:sz w:val="20"/>
          <w:lang w:val="pt-BR"/>
        </w:rPr>
        <w:t xml:space="preserve"> </w:t>
      </w:r>
      <w:r w:rsidRPr="002C6D94">
        <w:rPr>
          <w:rFonts w:ascii="GHEA Grapalat" w:hAnsi="GHEA Grapalat" w:cs="Sylfaen"/>
          <w:sz w:val="20"/>
        </w:rPr>
        <w:t>քան</w:t>
      </w:r>
      <w:r w:rsidRPr="002C6D94">
        <w:rPr>
          <w:rFonts w:ascii="GHEA Grapalat" w:hAnsi="GHEA Grapalat" w:cs="Sylfaen"/>
          <w:sz w:val="20"/>
          <w:lang w:val="pt-BR"/>
        </w:rPr>
        <w:t xml:space="preserve"> </w:t>
      </w:r>
      <w:r w:rsidRPr="002C6D94">
        <w:rPr>
          <w:rFonts w:ascii="GHEA Grapalat" w:hAnsi="GHEA Grapalat" w:cs="Sylfaen"/>
          <w:sz w:val="20"/>
        </w:rPr>
        <w:t>պայմանագրով</w:t>
      </w:r>
      <w:r w:rsidRPr="002C6D94">
        <w:rPr>
          <w:rFonts w:ascii="GHEA Grapalat" w:hAnsi="GHEA Grapalat" w:cs="Sylfaen"/>
          <w:sz w:val="20"/>
          <w:lang w:val="pt-BR"/>
        </w:rPr>
        <w:t xml:space="preserve"> </w:t>
      </w:r>
      <w:r w:rsidRPr="002C6D94">
        <w:rPr>
          <w:rFonts w:ascii="GHEA Grapalat" w:hAnsi="GHEA Grapalat" w:cs="Sylfaen"/>
          <w:sz w:val="20"/>
        </w:rPr>
        <w:t>սահմանված</w:t>
      </w:r>
      <w:r w:rsidRPr="002C6D94">
        <w:rPr>
          <w:rFonts w:ascii="GHEA Grapalat" w:hAnsi="GHEA Grapalat" w:cs="Sylfaen"/>
          <w:sz w:val="20"/>
          <w:lang w:val="pt-BR"/>
        </w:rPr>
        <w:t xml:space="preserve"> </w:t>
      </w:r>
      <w:r w:rsidRPr="002C6D94">
        <w:rPr>
          <w:rFonts w:ascii="GHEA Grapalat" w:hAnsi="GHEA Grapalat" w:cs="Sylfaen"/>
          <w:sz w:val="20"/>
        </w:rPr>
        <w:t>ժամկետն</w:t>
      </w:r>
      <w:r w:rsidRPr="002C6D94">
        <w:rPr>
          <w:rFonts w:ascii="GHEA Grapalat" w:hAnsi="GHEA Grapalat" w:cs="Sylfaen"/>
          <w:sz w:val="20"/>
          <w:lang w:val="pt-BR"/>
        </w:rPr>
        <w:t xml:space="preserve"> </w:t>
      </w:r>
      <w:r w:rsidRPr="002C6D94">
        <w:rPr>
          <w:rFonts w:ascii="GHEA Grapalat" w:hAnsi="GHEA Grapalat" w:cs="Sylfaen"/>
          <w:sz w:val="20"/>
        </w:rPr>
        <w:t>է</w:t>
      </w:r>
      <w:r w:rsidRPr="002C6D94">
        <w:rPr>
          <w:rFonts w:ascii="GHEA Grapalat" w:hAnsi="GHEA Grapalat" w:cs="Sylfaen"/>
          <w:sz w:val="20"/>
          <w:lang w:val="pt-BR"/>
        </w:rPr>
        <w:t>:</w:t>
      </w:r>
    </w:p>
    <w:p w14:paraId="2636EF17" w14:textId="77777777" w:rsidR="00071D1C" w:rsidRPr="002C6D94" w:rsidRDefault="00071D1C" w:rsidP="002C6D94">
      <w:pPr>
        <w:tabs>
          <w:tab w:val="left" w:pos="720"/>
        </w:tabs>
        <w:jc w:val="both"/>
        <w:rPr>
          <w:rFonts w:ascii="GHEA Grapalat" w:hAnsi="GHEA Grapalat"/>
          <w:sz w:val="20"/>
          <w:lang w:val="hy-AM"/>
        </w:rPr>
      </w:pPr>
      <w:r w:rsidRPr="002C6D9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C6D94" w:rsidRDefault="00071D1C" w:rsidP="002C6D94">
      <w:pPr>
        <w:tabs>
          <w:tab w:val="num" w:pos="0"/>
          <w:tab w:val="left" w:pos="720"/>
          <w:tab w:val="num" w:pos="900"/>
        </w:tabs>
        <w:jc w:val="both"/>
        <w:rPr>
          <w:rFonts w:ascii="GHEA Grapalat" w:hAnsi="GHEA Grapalat"/>
          <w:sz w:val="20"/>
          <w:lang w:val="hy-AM"/>
        </w:rPr>
      </w:pPr>
      <w:r w:rsidRPr="002C6D94">
        <w:rPr>
          <w:rFonts w:ascii="GHEA Grapalat" w:hAnsi="GHEA Grapalat"/>
          <w:sz w:val="20"/>
          <w:lang w:val="hy-AM"/>
        </w:rPr>
        <w:tab/>
        <w:t xml:space="preserve">Պայմանագրի կողմերի` երրորդ անձանց նկատմամբ պարտավորությունները՝ ներառյալ </w:t>
      </w:r>
      <w:r w:rsidR="00DD66E7" w:rsidRPr="002C6D94">
        <w:rPr>
          <w:rFonts w:ascii="GHEA Grapalat" w:hAnsi="GHEA Grapalat"/>
          <w:sz w:val="20"/>
          <w:lang w:val="hy-AM"/>
        </w:rPr>
        <w:t>պ</w:t>
      </w:r>
      <w:r w:rsidRPr="002C6D9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C6D94">
        <w:rPr>
          <w:rFonts w:ascii="GHEA Grapalat" w:hAnsi="GHEA Grapalat"/>
          <w:sz w:val="20"/>
          <w:lang w:val="hy-AM"/>
        </w:rPr>
        <w:t>պ</w:t>
      </w:r>
      <w:r w:rsidRPr="002C6D94">
        <w:rPr>
          <w:rFonts w:ascii="GHEA Grapalat" w:hAnsi="GHEA Grapalat"/>
          <w:sz w:val="20"/>
          <w:lang w:val="hy-AM"/>
        </w:rPr>
        <w:t xml:space="preserve">այմանագրի կարգավորման դաշտից և չեն կարող ազդել </w:t>
      </w:r>
      <w:r w:rsidR="004504F0" w:rsidRPr="002C6D94">
        <w:rPr>
          <w:rFonts w:ascii="GHEA Grapalat" w:hAnsi="GHEA Grapalat"/>
          <w:sz w:val="20"/>
          <w:lang w:val="hy-AM"/>
        </w:rPr>
        <w:t>պ</w:t>
      </w:r>
      <w:r w:rsidRPr="002C6D9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C6D94" w:rsidRDefault="00071D1C" w:rsidP="002C6D94">
      <w:pPr>
        <w:ind w:firstLine="567"/>
        <w:jc w:val="both"/>
        <w:rPr>
          <w:rFonts w:ascii="GHEA Grapalat" w:hAnsi="GHEA Grapalat"/>
          <w:sz w:val="20"/>
          <w:szCs w:val="20"/>
          <w:lang w:val="hy-AM" w:eastAsia="ru-RU"/>
        </w:rPr>
      </w:pPr>
      <w:r w:rsidRPr="002C6D94">
        <w:rPr>
          <w:rFonts w:ascii="GHEA Grapalat" w:hAnsi="GHEA Grapalat"/>
          <w:sz w:val="20"/>
          <w:lang w:val="hy-AM"/>
        </w:rPr>
        <w:tab/>
        <w:t>8.10 Պ</w:t>
      </w:r>
      <w:r w:rsidRPr="002C6D94">
        <w:rPr>
          <w:rFonts w:ascii="GHEA Grapalat" w:hAnsi="GHEA Grapalat"/>
          <w:spacing w:val="-4"/>
          <w:sz w:val="20"/>
          <w:szCs w:val="20"/>
          <w:lang w:val="hy-AM" w:eastAsia="ru-RU"/>
        </w:rPr>
        <w:t xml:space="preserve">այմանագիրը չի </w:t>
      </w:r>
      <w:r w:rsidRPr="002C6D94">
        <w:rPr>
          <w:rFonts w:ascii="GHEA Grapalat" w:hAnsi="GHEA Grapalat"/>
          <w:sz w:val="20"/>
          <w:szCs w:val="20"/>
          <w:lang w:val="hy-AM" w:eastAsia="ru-RU"/>
        </w:rPr>
        <w:t>կարող փոփոխվել կողմերի պարտա</w:t>
      </w:r>
      <w:r w:rsidRPr="002C6D94">
        <w:rPr>
          <w:rFonts w:ascii="GHEA Grapalat" w:hAnsi="GHEA Grapalat"/>
          <w:sz w:val="20"/>
          <w:szCs w:val="20"/>
          <w:lang w:val="hy-AM" w:eastAsia="ru-RU"/>
        </w:rPr>
        <w:softHyphen/>
        <w:t>վորու</w:t>
      </w:r>
      <w:r w:rsidRPr="002C6D94">
        <w:rPr>
          <w:rFonts w:ascii="GHEA Grapalat" w:hAnsi="GHEA Grapalat"/>
          <w:sz w:val="20"/>
          <w:szCs w:val="20"/>
          <w:lang w:val="hy-AM" w:eastAsia="ru-RU"/>
        </w:rPr>
        <w:softHyphen/>
        <w:t>թյունների մասնակի չկատարման հետևանքով</w:t>
      </w:r>
      <w:r w:rsidRPr="002C6D94" w:rsidDel="00591DE3">
        <w:rPr>
          <w:rFonts w:ascii="GHEA Grapalat" w:hAnsi="GHEA Grapalat"/>
          <w:sz w:val="20"/>
          <w:szCs w:val="20"/>
          <w:lang w:val="hy-AM" w:eastAsia="ru-RU"/>
        </w:rPr>
        <w:t xml:space="preserve"> </w:t>
      </w:r>
      <w:r w:rsidRPr="002C6D9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2C6D94" w:rsidRDefault="00071D1C" w:rsidP="002C6D94">
      <w:pPr>
        <w:ind w:firstLine="567"/>
        <w:jc w:val="both"/>
        <w:rPr>
          <w:rFonts w:ascii="GHEA Grapalat" w:hAnsi="GHEA Grapalat"/>
          <w:sz w:val="20"/>
          <w:szCs w:val="20"/>
          <w:lang w:val="hy-AM" w:eastAsia="ru-RU"/>
        </w:rPr>
      </w:pPr>
      <w:r w:rsidRPr="002C6D94">
        <w:rPr>
          <w:rFonts w:ascii="GHEA Grapalat" w:hAnsi="GHEA Grapalat"/>
          <w:sz w:val="20"/>
          <w:szCs w:val="20"/>
          <w:lang w:val="hy-AM" w:eastAsia="ru-RU"/>
        </w:rPr>
        <w:tab/>
        <w:t>8.11 Վաճառողի  կողմից ստանձնած պարտավորությունները չկատա</w:t>
      </w:r>
      <w:r w:rsidRPr="002C6D94">
        <w:rPr>
          <w:rFonts w:ascii="GHEA Grapalat" w:hAnsi="GHEA Grapalat"/>
          <w:sz w:val="20"/>
          <w:szCs w:val="20"/>
          <w:lang w:val="hy-AM" w:eastAsia="ru-RU"/>
        </w:rPr>
        <w:softHyphen/>
        <w:t xml:space="preserve">րելու կամ ոչ պատշաճ կատարելու հիմքով </w:t>
      </w:r>
      <w:r w:rsidR="00617A6E" w:rsidRPr="002C6D94">
        <w:rPr>
          <w:rFonts w:ascii="GHEA Grapalat" w:hAnsi="GHEA Grapalat"/>
          <w:sz w:val="20"/>
          <w:szCs w:val="20"/>
          <w:lang w:val="hy-AM" w:eastAsia="ru-RU"/>
        </w:rPr>
        <w:t>պ</w:t>
      </w:r>
      <w:r w:rsidRPr="002C6D9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C6D94">
        <w:rPr>
          <w:rFonts w:ascii="GHEA Grapalat" w:hAnsi="GHEA Grapalat"/>
          <w:sz w:val="20"/>
          <w:szCs w:val="20"/>
          <w:lang w:val="hy-AM" w:eastAsia="ru-RU"/>
        </w:rPr>
        <w:t>«Պայմանագրերը միակողմանի լուծելու մասին ծանուցումներ»</w:t>
      </w:r>
      <w:r w:rsidRPr="002C6D94">
        <w:rPr>
          <w:rFonts w:ascii="GHEA Grapalat" w:hAnsi="GHEA Grapalat"/>
          <w:sz w:val="20"/>
          <w:szCs w:val="20"/>
          <w:lang w:val="hy-AM" w:eastAsia="ru-RU"/>
        </w:rPr>
        <w:t xml:space="preserve"> բաժնում` նշելով հրապարակման ամսաթիվը: Վաճառողը, </w:t>
      </w:r>
      <w:r w:rsidR="00B64BF8" w:rsidRPr="002C6D94">
        <w:rPr>
          <w:rFonts w:ascii="GHEA Grapalat" w:hAnsi="GHEA Grapalat"/>
          <w:sz w:val="20"/>
          <w:szCs w:val="20"/>
          <w:lang w:val="hy-AM" w:eastAsia="ru-RU"/>
        </w:rPr>
        <w:t>պ</w:t>
      </w:r>
      <w:r w:rsidRPr="002C6D9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C6D94">
        <w:rPr>
          <w:rFonts w:ascii="GHEA Grapalat" w:hAnsi="GHEA Grapalat"/>
          <w:sz w:val="20"/>
          <w:szCs w:val="20"/>
          <w:lang w:val="hy-AM" w:eastAsia="ru-RU"/>
        </w:rPr>
        <w:t xml:space="preserve"> </w:t>
      </w:r>
      <w:bookmarkStart w:id="16" w:name="_Hlk23253914"/>
      <w:r w:rsidR="00323B33" w:rsidRPr="002C6D94">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C6D94">
        <w:rPr>
          <w:rFonts w:ascii="GHEA Grapalat" w:hAnsi="GHEA Grapalat"/>
          <w:sz w:val="20"/>
          <w:szCs w:val="20"/>
          <w:lang w:val="hy-AM" w:eastAsia="ru-RU"/>
        </w:rPr>
        <w:t xml:space="preserve">Գնորդը այն </w:t>
      </w:r>
      <w:r w:rsidR="00323B33" w:rsidRPr="002C6D94">
        <w:rPr>
          <w:rFonts w:ascii="GHEA Grapalat" w:hAnsi="GHEA Grapalat"/>
          <w:sz w:val="20"/>
          <w:szCs w:val="20"/>
          <w:lang w:val="hy-AM" w:eastAsia="ru-RU"/>
        </w:rPr>
        <w:t xml:space="preserve">ուղարկվում է նաև </w:t>
      </w:r>
      <w:r w:rsidR="00D10B0C" w:rsidRPr="002C6D94">
        <w:rPr>
          <w:rFonts w:ascii="GHEA Grapalat" w:hAnsi="GHEA Grapalat"/>
          <w:sz w:val="20"/>
          <w:szCs w:val="20"/>
          <w:lang w:val="hy-AM" w:eastAsia="ru-RU"/>
        </w:rPr>
        <w:t xml:space="preserve">Վաճառողի </w:t>
      </w:r>
      <w:r w:rsidR="00323B33" w:rsidRPr="002C6D94">
        <w:rPr>
          <w:rFonts w:ascii="GHEA Grapalat" w:hAnsi="GHEA Grapalat"/>
          <w:sz w:val="20"/>
          <w:szCs w:val="20"/>
          <w:lang w:val="hy-AM" w:eastAsia="ru-RU"/>
        </w:rPr>
        <w:t>էլեկտրոնային փոստին:</w:t>
      </w:r>
      <w:bookmarkEnd w:id="16"/>
      <w:r w:rsidRPr="002C6D94">
        <w:rPr>
          <w:rFonts w:ascii="GHEA Grapalat" w:hAnsi="GHEA Grapalat"/>
          <w:sz w:val="20"/>
          <w:szCs w:val="20"/>
          <w:lang w:val="hy-AM" w:eastAsia="ru-RU"/>
        </w:rPr>
        <w:t xml:space="preserve">   </w:t>
      </w:r>
    </w:p>
    <w:p w14:paraId="1EEDB3AC" w14:textId="77777777" w:rsidR="00071D1C" w:rsidRPr="002C6D94" w:rsidRDefault="00071D1C" w:rsidP="002C6D94">
      <w:pPr>
        <w:ind w:firstLine="567"/>
        <w:jc w:val="both"/>
        <w:rPr>
          <w:rFonts w:ascii="GHEA Grapalat" w:hAnsi="GHEA Grapalat"/>
          <w:sz w:val="20"/>
          <w:szCs w:val="20"/>
          <w:lang w:val="hy-AM" w:eastAsia="ru-RU"/>
        </w:rPr>
      </w:pPr>
      <w:r w:rsidRPr="002C6D94">
        <w:rPr>
          <w:rFonts w:ascii="GHEA Grapalat" w:hAnsi="GHEA Grapalat"/>
          <w:sz w:val="20"/>
          <w:szCs w:val="20"/>
          <w:lang w:val="hy-AM" w:eastAsia="ru-RU"/>
        </w:rPr>
        <w:t>8.12</w:t>
      </w:r>
      <w:r w:rsidRPr="002C6D9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2C6D94" w:rsidRDefault="00071D1C" w:rsidP="002C6D94">
      <w:pPr>
        <w:ind w:firstLine="567"/>
        <w:jc w:val="both"/>
        <w:rPr>
          <w:rFonts w:ascii="GHEA Grapalat" w:hAnsi="GHEA Grapalat"/>
          <w:sz w:val="20"/>
          <w:szCs w:val="20"/>
          <w:lang w:val="hy-AM" w:eastAsia="ru-RU"/>
        </w:rPr>
      </w:pPr>
      <w:r w:rsidRPr="002C6D94">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C6D94">
        <w:rPr>
          <w:rFonts w:ascii="GHEA Grapalat" w:hAnsi="GHEA Grapalat"/>
          <w:sz w:val="20"/>
          <w:szCs w:val="20"/>
          <w:lang w:val="hy-AM" w:eastAsia="ru-RU"/>
        </w:rPr>
        <w:t>3.1</w:t>
      </w:r>
      <w:r w:rsidRPr="002C6D94">
        <w:rPr>
          <w:rFonts w:ascii="GHEA Grapalat" w:hAnsi="GHEA Grapalat"/>
          <w:sz w:val="20"/>
          <w:szCs w:val="20"/>
          <w:lang w:val="hy-AM" w:eastAsia="ru-RU"/>
        </w:rPr>
        <w:t xml:space="preserve"> հավելվածները, համարվում են </w:t>
      </w:r>
      <w:r w:rsidR="00B64BF8" w:rsidRPr="002C6D94">
        <w:rPr>
          <w:rFonts w:ascii="GHEA Grapalat" w:hAnsi="GHEA Grapalat"/>
          <w:sz w:val="20"/>
          <w:szCs w:val="20"/>
          <w:lang w:val="hy-AM" w:eastAsia="ru-RU"/>
        </w:rPr>
        <w:t>պ</w:t>
      </w:r>
      <w:r w:rsidRPr="002C6D94">
        <w:rPr>
          <w:rFonts w:ascii="GHEA Grapalat" w:hAnsi="GHEA Grapalat"/>
          <w:sz w:val="20"/>
          <w:szCs w:val="20"/>
          <w:lang w:val="hy-AM" w:eastAsia="ru-RU"/>
        </w:rPr>
        <w:t>այմանագրի անբաժանելի մասը։</w:t>
      </w:r>
    </w:p>
    <w:p w14:paraId="01ADA640" w14:textId="77777777" w:rsidR="00071D1C" w:rsidRPr="002C6D94" w:rsidRDefault="00071D1C" w:rsidP="002C6D94">
      <w:pPr>
        <w:ind w:firstLine="567"/>
        <w:jc w:val="both"/>
        <w:rPr>
          <w:rFonts w:ascii="GHEA Grapalat" w:hAnsi="GHEA Grapalat"/>
          <w:sz w:val="20"/>
          <w:szCs w:val="20"/>
          <w:lang w:val="hy-AM" w:eastAsia="ru-RU"/>
        </w:rPr>
      </w:pPr>
      <w:r w:rsidRPr="002C6D9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764999" w14:textId="77521A26" w:rsidR="00644913" w:rsidRPr="002C6D94" w:rsidRDefault="00644913" w:rsidP="002C6D94">
      <w:pPr>
        <w:ind w:firstLine="567"/>
        <w:jc w:val="both"/>
        <w:rPr>
          <w:rFonts w:ascii="GHEA Grapalat" w:hAnsi="GHEA Grapalat"/>
          <w:sz w:val="20"/>
          <w:szCs w:val="20"/>
          <w:lang w:val="hy-AM" w:eastAsia="ru-RU"/>
        </w:rPr>
      </w:pPr>
      <w:r w:rsidRPr="002C6D94">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2DCBDDB4" w14:textId="77777777" w:rsidR="00071D1C" w:rsidRPr="002C6D94" w:rsidRDefault="003E63F7" w:rsidP="002C6D94">
      <w:pPr>
        <w:ind w:firstLine="709"/>
        <w:jc w:val="both"/>
        <w:rPr>
          <w:rFonts w:ascii="GHEA Grapalat" w:hAnsi="GHEA Grapalat"/>
          <w:b/>
          <w:sz w:val="20"/>
          <w:lang w:val="hy-AM"/>
        </w:rPr>
      </w:pPr>
      <w:r w:rsidRPr="002C6D94">
        <w:rPr>
          <w:rFonts w:ascii="GHEA Grapalat" w:hAnsi="GHEA Grapalat"/>
          <w:b/>
          <w:sz w:val="20"/>
          <w:lang w:val="hy-AM"/>
        </w:rPr>
        <w:t>9</w:t>
      </w:r>
      <w:r w:rsidR="00071D1C" w:rsidRPr="002C6D94">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2C6D94" w:rsidRDefault="00071D1C" w:rsidP="002C6D94">
      <w:pPr>
        <w:ind w:firstLine="709"/>
        <w:jc w:val="both"/>
        <w:rPr>
          <w:rFonts w:ascii="GHEA Grapalat" w:hAnsi="GHEA Grapalat"/>
          <w:sz w:val="20"/>
          <w:lang w:val="hy-AM"/>
        </w:rPr>
      </w:pPr>
      <w:r w:rsidRPr="002C6D94">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2C6D94" w14:paraId="4B71B165" w14:textId="77777777" w:rsidTr="0016519F">
        <w:tc>
          <w:tcPr>
            <w:tcW w:w="4536" w:type="dxa"/>
          </w:tcPr>
          <w:p w14:paraId="4833A281" w14:textId="77777777" w:rsidR="00071D1C" w:rsidRPr="002C6D94" w:rsidRDefault="00071D1C" w:rsidP="002C6D94">
            <w:pPr>
              <w:jc w:val="center"/>
              <w:rPr>
                <w:rFonts w:ascii="GHEA Grapalat" w:hAnsi="GHEA Grapalat" w:cs="Sylfaen"/>
                <w:b/>
                <w:bCs/>
                <w:lang w:val="nb-NO"/>
              </w:rPr>
            </w:pPr>
            <w:r w:rsidRPr="002C6D94">
              <w:rPr>
                <w:rFonts w:ascii="GHEA Grapalat" w:hAnsi="GHEA Grapalat" w:cs="Sylfaen"/>
                <w:b/>
                <w:bCs/>
                <w:lang w:val="nb-NO"/>
              </w:rPr>
              <w:t>ԳՆՈՐԴ</w:t>
            </w:r>
          </w:p>
          <w:p w14:paraId="07C8C96A" w14:textId="0CE1E33D" w:rsidR="00DE4E75" w:rsidRPr="002C6D94" w:rsidRDefault="00040653" w:rsidP="002C6D94">
            <w:pPr>
              <w:jc w:val="center"/>
              <w:rPr>
                <w:rFonts w:ascii="GHEA Grapalat" w:hAnsi="GHEA Grapalat"/>
                <w:sz w:val="20"/>
                <w:lang w:val="af-ZA"/>
              </w:rPr>
            </w:pPr>
            <w:r w:rsidRPr="002C6D94">
              <w:rPr>
                <w:rFonts w:ascii="GHEA Grapalat" w:hAnsi="GHEA Grapalat"/>
                <w:sz w:val="20"/>
                <w:lang w:val="af-ZA"/>
              </w:rPr>
              <w:t xml:space="preserve"> </w:t>
            </w:r>
            <w:r w:rsidR="00F95C04" w:rsidRPr="002C6D94">
              <w:rPr>
                <w:rFonts w:ascii="GHEA Grapalat" w:hAnsi="GHEA Grapalat"/>
                <w:sz w:val="20"/>
                <w:lang w:val="af-ZA"/>
              </w:rPr>
              <w:t xml:space="preserve"> «Մեծամոր քաղաքի Նոր Արտագերս գյուղի մանկապարտեզ» ՀՈԱԿ</w:t>
            </w:r>
          </w:p>
          <w:p w14:paraId="3CE3ABEB" w14:textId="2553F24C"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ՀՀ, Արմավիրի մարզ, ք</w:t>
            </w:r>
            <w:r w:rsidRPr="002C6D94">
              <w:rPr>
                <w:rFonts w:ascii="Cambria Math" w:hAnsi="Cambria Math" w:cs="Cambria Math"/>
                <w:sz w:val="20"/>
                <w:lang w:val="af-ZA"/>
              </w:rPr>
              <w:t>․</w:t>
            </w:r>
            <w:r w:rsidRPr="002C6D94">
              <w:rPr>
                <w:rFonts w:ascii="GHEA Grapalat" w:hAnsi="GHEA Grapalat"/>
                <w:sz w:val="20"/>
                <w:lang w:val="af-ZA"/>
              </w:rPr>
              <w:t xml:space="preserve"> </w:t>
            </w:r>
            <w:r w:rsidRPr="002C6D94">
              <w:rPr>
                <w:rFonts w:ascii="GHEA Grapalat" w:hAnsi="GHEA Grapalat" w:cs="GHEA Grapalat"/>
                <w:sz w:val="20"/>
                <w:lang w:val="af-ZA"/>
              </w:rPr>
              <w:t>Մեծամոր</w:t>
            </w:r>
            <w:r w:rsidRPr="002C6D94">
              <w:rPr>
                <w:rFonts w:ascii="GHEA Grapalat" w:hAnsi="GHEA Grapalat"/>
                <w:sz w:val="20"/>
                <w:lang w:val="af-ZA"/>
              </w:rPr>
              <w:t xml:space="preserve"> </w:t>
            </w:r>
            <w:r w:rsidRPr="002C6D94">
              <w:rPr>
                <w:rFonts w:ascii="GHEA Grapalat" w:hAnsi="GHEA Grapalat" w:cs="GHEA Grapalat"/>
                <w:sz w:val="20"/>
                <w:lang w:val="af-ZA"/>
              </w:rPr>
              <w:t>համայնք</w:t>
            </w:r>
            <w:r w:rsidRPr="002C6D94">
              <w:rPr>
                <w:rFonts w:ascii="GHEA Grapalat" w:hAnsi="GHEA Grapalat"/>
                <w:sz w:val="20"/>
                <w:lang w:val="af-ZA"/>
              </w:rPr>
              <w:t xml:space="preserve">, </w:t>
            </w:r>
            <w:r w:rsidRPr="002C6D94">
              <w:rPr>
                <w:rFonts w:ascii="GHEA Grapalat" w:hAnsi="GHEA Grapalat" w:cs="GHEA Grapalat"/>
                <w:sz w:val="20"/>
                <w:lang w:val="af-ZA"/>
              </w:rPr>
              <w:t>Նոր</w:t>
            </w:r>
            <w:r w:rsidRPr="002C6D94">
              <w:rPr>
                <w:rFonts w:ascii="GHEA Grapalat" w:hAnsi="GHEA Grapalat"/>
                <w:sz w:val="20"/>
                <w:lang w:val="af-ZA"/>
              </w:rPr>
              <w:t xml:space="preserve"> </w:t>
            </w:r>
            <w:r w:rsidRPr="002C6D94">
              <w:rPr>
                <w:rFonts w:ascii="GHEA Grapalat" w:hAnsi="GHEA Grapalat" w:cs="GHEA Grapalat"/>
                <w:sz w:val="20"/>
                <w:lang w:val="af-ZA"/>
              </w:rPr>
              <w:t>Արտագերս</w:t>
            </w:r>
            <w:r w:rsidRPr="002C6D94">
              <w:rPr>
                <w:rFonts w:ascii="GHEA Grapalat" w:hAnsi="GHEA Grapalat"/>
                <w:sz w:val="20"/>
                <w:lang w:val="af-ZA"/>
              </w:rPr>
              <w:t>, 1</w:t>
            </w:r>
            <w:r w:rsidRPr="002C6D94">
              <w:rPr>
                <w:rFonts w:ascii="GHEA Grapalat" w:hAnsi="GHEA Grapalat" w:cs="GHEA Grapalat"/>
                <w:sz w:val="20"/>
                <w:lang w:val="af-ZA"/>
              </w:rPr>
              <w:t>փ</w:t>
            </w:r>
            <w:r w:rsidRPr="002C6D94">
              <w:rPr>
                <w:rFonts w:ascii="Cambria Math" w:hAnsi="Cambria Math" w:cs="Cambria Math"/>
                <w:sz w:val="20"/>
                <w:lang w:val="af-ZA"/>
              </w:rPr>
              <w:t>․</w:t>
            </w:r>
            <w:r w:rsidRPr="002C6D94">
              <w:rPr>
                <w:rFonts w:ascii="GHEA Grapalat" w:hAnsi="GHEA Grapalat"/>
                <w:sz w:val="20"/>
                <w:lang w:val="af-ZA"/>
              </w:rPr>
              <w:t xml:space="preserve"> 21</w:t>
            </w:r>
            <w:r w:rsidRPr="002C6D94">
              <w:rPr>
                <w:rFonts w:ascii="GHEA Grapalat" w:hAnsi="GHEA Grapalat" w:cs="GHEA Grapalat"/>
                <w:sz w:val="20"/>
                <w:lang w:val="af-ZA"/>
              </w:rPr>
              <w:t>շենք</w:t>
            </w:r>
          </w:p>
          <w:p w14:paraId="054729FF" w14:textId="401DC980"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 xml:space="preserve"> «ԱԿԲԱ ԲԱՆԿ» ԲԲԸ</w:t>
            </w:r>
          </w:p>
          <w:p w14:paraId="1622C407" w14:textId="531C73AD"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 xml:space="preserve">Հ/Հ </w:t>
            </w:r>
            <w:r w:rsidR="00F95C04" w:rsidRPr="002C6D94">
              <w:rPr>
                <w:rFonts w:ascii="GHEA Grapalat" w:hAnsi="GHEA Grapalat"/>
                <w:sz w:val="20"/>
                <w:lang w:val="af-ZA"/>
              </w:rPr>
              <w:t>220035140346000</w:t>
            </w:r>
          </w:p>
          <w:p w14:paraId="4EC6F059" w14:textId="0DABF01E"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ՀՎՀՀ</w:t>
            </w:r>
            <w:r w:rsidR="00F95C04" w:rsidRPr="002C6D94">
              <w:rPr>
                <w:rFonts w:ascii="GHEA Grapalat" w:hAnsi="GHEA Grapalat"/>
                <w:sz w:val="20"/>
                <w:lang w:val="af-ZA"/>
              </w:rPr>
              <w:t>04437527</w:t>
            </w:r>
          </w:p>
          <w:p w14:paraId="40FF5BD3" w14:textId="77777777" w:rsidR="00DE4E75" w:rsidRPr="002C6D94" w:rsidRDefault="00DE4E75" w:rsidP="002C6D94">
            <w:pPr>
              <w:jc w:val="center"/>
              <w:rPr>
                <w:rFonts w:ascii="GHEA Grapalat" w:hAnsi="GHEA Grapalat"/>
                <w:sz w:val="20"/>
                <w:lang w:val="af-ZA"/>
              </w:rPr>
            </w:pPr>
          </w:p>
          <w:p w14:paraId="7B08EDF7" w14:textId="4C145311" w:rsidR="00071D1C" w:rsidRPr="002C6D94" w:rsidRDefault="00040653" w:rsidP="002C6D94">
            <w:pPr>
              <w:jc w:val="center"/>
              <w:rPr>
                <w:rFonts w:ascii="GHEA Grapalat" w:hAnsi="GHEA Grapalat"/>
                <w:lang w:val="hy-AM"/>
              </w:rPr>
            </w:pPr>
            <w:r w:rsidRPr="002C6D94">
              <w:rPr>
                <w:rFonts w:ascii="GHEA Grapalat" w:hAnsi="GHEA Grapalat"/>
                <w:sz w:val="20"/>
                <w:lang w:val="af-ZA"/>
              </w:rPr>
              <w:t>տնօրեն</w:t>
            </w:r>
            <w:r w:rsidR="00DE4E75" w:rsidRPr="002C6D94">
              <w:rPr>
                <w:rFonts w:ascii="GHEA Grapalat" w:hAnsi="GHEA Grapalat"/>
                <w:sz w:val="20"/>
                <w:lang w:val="hy-AM"/>
              </w:rPr>
              <w:t>---------------------</w:t>
            </w:r>
            <w:r w:rsidR="00DE4E75" w:rsidRPr="002C6D94">
              <w:rPr>
                <w:rFonts w:ascii="GHEA Grapalat" w:hAnsi="GHEA Grapalat"/>
                <w:sz w:val="20"/>
                <w:lang w:val="af-ZA"/>
              </w:rPr>
              <w:t xml:space="preserve"> </w:t>
            </w:r>
            <w:r w:rsidR="00F95C04" w:rsidRPr="002C6D94">
              <w:rPr>
                <w:rFonts w:ascii="GHEA Grapalat" w:hAnsi="GHEA Grapalat"/>
                <w:sz w:val="20"/>
                <w:lang w:val="af-ZA"/>
              </w:rPr>
              <w:t>Հասմիկ Հարությունյան</w:t>
            </w:r>
          </w:p>
          <w:p w14:paraId="209E1B10" w14:textId="77777777" w:rsidR="00071D1C" w:rsidRPr="002C6D94" w:rsidRDefault="00071D1C" w:rsidP="002C6D94">
            <w:pPr>
              <w:jc w:val="center"/>
              <w:rPr>
                <w:rFonts w:ascii="GHEA Grapalat" w:hAnsi="GHEA Grapalat"/>
                <w:sz w:val="18"/>
                <w:szCs w:val="18"/>
                <w:lang w:val="af-ZA"/>
              </w:rPr>
            </w:pPr>
            <w:r w:rsidRPr="002C6D94">
              <w:rPr>
                <w:rFonts w:ascii="GHEA Grapalat" w:hAnsi="GHEA Grapalat"/>
                <w:sz w:val="18"/>
                <w:szCs w:val="18"/>
                <w:lang w:val="af-ZA"/>
              </w:rPr>
              <w:t>/</w:t>
            </w:r>
            <w:r w:rsidRPr="002C6D94">
              <w:rPr>
                <w:rFonts w:ascii="GHEA Grapalat" w:hAnsi="GHEA Grapalat" w:cs="Sylfaen"/>
                <w:sz w:val="18"/>
                <w:szCs w:val="18"/>
                <w:lang w:val="hy-AM"/>
              </w:rPr>
              <w:t>ստորագրություն</w:t>
            </w:r>
            <w:r w:rsidRPr="002C6D94">
              <w:rPr>
                <w:rFonts w:ascii="GHEA Grapalat" w:hAnsi="GHEA Grapalat"/>
                <w:sz w:val="18"/>
                <w:szCs w:val="18"/>
                <w:lang w:val="af-ZA"/>
              </w:rPr>
              <w:t>/</w:t>
            </w:r>
          </w:p>
          <w:p w14:paraId="6C80F1E0" w14:textId="77777777" w:rsidR="00071D1C" w:rsidRPr="002C6D94" w:rsidRDefault="00071D1C" w:rsidP="002C6D94">
            <w:pPr>
              <w:jc w:val="center"/>
              <w:rPr>
                <w:rFonts w:ascii="GHEA Grapalat" w:hAnsi="GHEA Grapalat"/>
                <w:sz w:val="18"/>
                <w:szCs w:val="18"/>
                <w:lang w:val="hy-AM"/>
              </w:rPr>
            </w:pPr>
            <w:r w:rsidRPr="002C6D94">
              <w:rPr>
                <w:rFonts w:ascii="GHEA Grapalat" w:hAnsi="GHEA Grapalat" w:cs="Sylfaen"/>
                <w:sz w:val="18"/>
                <w:szCs w:val="18"/>
                <w:lang w:val="hy-AM"/>
              </w:rPr>
              <w:t>Կ</w:t>
            </w:r>
            <w:r w:rsidRPr="002C6D94">
              <w:rPr>
                <w:rFonts w:ascii="GHEA Grapalat" w:hAnsi="GHEA Grapalat"/>
                <w:sz w:val="18"/>
                <w:szCs w:val="18"/>
                <w:lang w:val="hy-AM"/>
              </w:rPr>
              <w:t>.</w:t>
            </w:r>
            <w:r w:rsidRPr="002C6D94">
              <w:rPr>
                <w:rFonts w:ascii="GHEA Grapalat" w:hAnsi="GHEA Grapalat" w:cs="Sylfaen"/>
                <w:sz w:val="18"/>
                <w:szCs w:val="18"/>
                <w:lang w:val="hy-AM"/>
              </w:rPr>
              <w:t>Տ</w:t>
            </w:r>
          </w:p>
        </w:tc>
        <w:tc>
          <w:tcPr>
            <w:tcW w:w="760" w:type="dxa"/>
          </w:tcPr>
          <w:p w14:paraId="29CC2001" w14:textId="77777777" w:rsidR="00071D1C" w:rsidRPr="002C6D94" w:rsidRDefault="00071D1C" w:rsidP="002C6D94">
            <w:pPr>
              <w:jc w:val="center"/>
              <w:rPr>
                <w:rFonts w:ascii="GHEA Grapalat" w:hAnsi="GHEA Grapalat"/>
                <w:lang w:val="hy-AM"/>
              </w:rPr>
            </w:pPr>
          </w:p>
        </w:tc>
        <w:tc>
          <w:tcPr>
            <w:tcW w:w="4343" w:type="dxa"/>
          </w:tcPr>
          <w:p w14:paraId="16F48322" w14:textId="77777777" w:rsidR="00071D1C" w:rsidRPr="002C6D94" w:rsidRDefault="00071D1C" w:rsidP="002C6D94">
            <w:pPr>
              <w:jc w:val="center"/>
              <w:rPr>
                <w:rFonts w:ascii="GHEA Grapalat" w:hAnsi="GHEA Grapalat" w:cs="Sylfaen"/>
                <w:b/>
                <w:bCs/>
                <w:lang w:val="hy-AM"/>
              </w:rPr>
            </w:pPr>
            <w:r w:rsidRPr="002C6D94">
              <w:rPr>
                <w:rFonts w:ascii="GHEA Grapalat" w:hAnsi="GHEA Grapalat" w:cs="Sylfaen"/>
                <w:b/>
                <w:bCs/>
                <w:lang w:val="hy-AM"/>
              </w:rPr>
              <w:t>ՎԱՃԱՌՈՂ</w:t>
            </w:r>
          </w:p>
          <w:p w14:paraId="3D576EBE" w14:textId="77777777" w:rsidR="00071D1C" w:rsidRPr="002C6D94" w:rsidRDefault="00071D1C" w:rsidP="002C6D94">
            <w:pPr>
              <w:jc w:val="center"/>
              <w:rPr>
                <w:rFonts w:ascii="GHEA Grapalat" w:hAnsi="GHEA Grapalat"/>
                <w:lang w:val="hy-AM"/>
              </w:rPr>
            </w:pPr>
          </w:p>
          <w:p w14:paraId="5E403C20" w14:textId="77777777" w:rsidR="00071D1C" w:rsidRPr="002C6D94" w:rsidRDefault="00071D1C" w:rsidP="002C6D94">
            <w:pPr>
              <w:jc w:val="center"/>
              <w:rPr>
                <w:rFonts w:ascii="GHEA Grapalat" w:hAnsi="GHEA Grapalat"/>
                <w:lang w:val="hy-AM"/>
              </w:rPr>
            </w:pPr>
          </w:p>
          <w:p w14:paraId="614F6DF1" w14:textId="77777777" w:rsidR="00071D1C" w:rsidRPr="002C6D94" w:rsidRDefault="00071D1C" w:rsidP="002C6D94">
            <w:pPr>
              <w:jc w:val="center"/>
              <w:rPr>
                <w:rFonts w:ascii="GHEA Grapalat" w:hAnsi="GHEA Grapalat"/>
                <w:lang w:val="hy-AM"/>
              </w:rPr>
            </w:pPr>
            <w:r w:rsidRPr="002C6D94">
              <w:rPr>
                <w:rFonts w:ascii="GHEA Grapalat" w:hAnsi="GHEA Grapalat"/>
                <w:lang w:val="hy-AM"/>
              </w:rPr>
              <w:t>---------------------------------</w:t>
            </w:r>
          </w:p>
          <w:p w14:paraId="3F3999FB" w14:textId="77777777" w:rsidR="00071D1C" w:rsidRPr="002C6D94" w:rsidRDefault="00071D1C" w:rsidP="002C6D94">
            <w:pPr>
              <w:jc w:val="center"/>
              <w:rPr>
                <w:rFonts w:ascii="GHEA Grapalat" w:hAnsi="GHEA Grapalat"/>
                <w:sz w:val="18"/>
                <w:szCs w:val="18"/>
              </w:rPr>
            </w:pPr>
            <w:r w:rsidRPr="002C6D94">
              <w:rPr>
                <w:rFonts w:ascii="GHEA Grapalat" w:hAnsi="GHEA Grapalat"/>
                <w:sz w:val="18"/>
                <w:szCs w:val="18"/>
              </w:rPr>
              <w:t>/</w:t>
            </w:r>
            <w:r w:rsidRPr="002C6D94">
              <w:rPr>
                <w:rFonts w:ascii="GHEA Grapalat" w:hAnsi="GHEA Grapalat" w:cs="Sylfaen"/>
                <w:sz w:val="18"/>
                <w:szCs w:val="18"/>
                <w:lang w:val="hy-AM"/>
              </w:rPr>
              <w:t>ստորագրություն</w:t>
            </w:r>
            <w:r w:rsidRPr="002C6D94">
              <w:rPr>
                <w:rFonts w:ascii="GHEA Grapalat" w:hAnsi="GHEA Grapalat"/>
                <w:sz w:val="18"/>
                <w:szCs w:val="18"/>
              </w:rPr>
              <w:t>/</w:t>
            </w:r>
          </w:p>
          <w:p w14:paraId="1FD50D73" w14:textId="77777777" w:rsidR="00071D1C" w:rsidRPr="002C6D94" w:rsidRDefault="00071D1C" w:rsidP="002C6D94">
            <w:pPr>
              <w:jc w:val="center"/>
              <w:rPr>
                <w:rFonts w:ascii="GHEA Grapalat" w:hAnsi="GHEA Grapalat"/>
                <w:sz w:val="22"/>
                <w:szCs w:val="22"/>
                <w:lang w:val="hy-AM"/>
              </w:rPr>
            </w:pPr>
            <w:r w:rsidRPr="002C6D94">
              <w:rPr>
                <w:rFonts w:ascii="GHEA Grapalat" w:hAnsi="GHEA Grapalat" w:cs="Sylfaen"/>
                <w:sz w:val="18"/>
                <w:szCs w:val="18"/>
                <w:lang w:val="hy-AM"/>
              </w:rPr>
              <w:t>Կ</w:t>
            </w:r>
            <w:r w:rsidRPr="002C6D94">
              <w:rPr>
                <w:rFonts w:ascii="GHEA Grapalat" w:hAnsi="GHEA Grapalat"/>
                <w:sz w:val="18"/>
                <w:szCs w:val="18"/>
                <w:lang w:val="hy-AM"/>
              </w:rPr>
              <w:t>.</w:t>
            </w:r>
            <w:r w:rsidRPr="002C6D94">
              <w:rPr>
                <w:rFonts w:ascii="GHEA Grapalat" w:hAnsi="GHEA Grapalat" w:cs="Sylfaen"/>
                <w:sz w:val="18"/>
                <w:szCs w:val="18"/>
                <w:lang w:val="hy-AM"/>
              </w:rPr>
              <w:t>Տ</w:t>
            </w:r>
          </w:p>
        </w:tc>
      </w:tr>
    </w:tbl>
    <w:p w14:paraId="56571B92" w14:textId="77777777" w:rsidR="00071D1C" w:rsidRPr="002C6D94" w:rsidRDefault="00071D1C" w:rsidP="002C6D94">
      <w:pPr>
        <w:jc w:val="both"/>
        <w:rPr>
          <w:rFonts w:ascii="GHEA Grapalat" w:hAnsi="GHEA Grapalat"/>
          <w:sz w:val="20"/>
          <w:lang w:val="hy-AM"/>
        </w:rPr>
      </w:pPr>
      <w:r w:rsidRPr="002C6D9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2C6D94" w:rsidRDefault="00071D1C" w:rsidP="002C6D94">
      <w:pPr>
        <w:rPr>
          <w:rFonts w:ascii="GHEA Grapalat" w:hAnsi="GHEA Grapalat"/>
          <w:sz w:val="20"/>
          <w:lang w:val="hy-AM"/>
        </w:rPr>
      </w:pPr>
    </w:p>
    <w:p w14:paraId="405AF0A3" w14:textId="77777777" w:rsidR="00071D1C" w:rsidRPr="002C6D94" w:rsidRDefault="00071D1C" w:rsidP="002C6D94">
      <w:pPr>
        <w:jc w:val="right"/>
        <w:rPr>
          <w:rFonts w:ascii="GHEA Grapalat" w:hAnsi="GHEA Grapalat"/>
          <w:sz w:val="20"/>
          <w:lang w:val="hy-AM"/>
        </w:rPr>
        <w:sectPr w:rsidR="00071D1C" w:rsidRPr="002C6D94" w:rsidSect="00D46FA8">
          <w:pgSz w:w="11906" w:h="16838" w:code="9"/>
          <w:pgMar w:top="720" w:right="662" w:bottom="426" w:left="1138" w:header="562" w:footer="562" w:gutter="0"/>
          <w:cols w:space="720"/>
        </w:sectPr>
      </w:pPr>
    </w:p>
    <w:p w14:paraId="7BCE867C" w14:textId="77777777"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lastRenderedPageBreak/>
        <w:t>Հավելված N 1</w:t>
      </w:r>
    </w:p>
    <w:p w14:paraId="3D0A4B1E" w14:textId="66B33783" w:rsidR="00071D1C" w:rsidRPr="002C6D94" w:rsidRDefault="00644913" w:rsidP="002C6D94">
      <w:pPr>
        <w:jc w:val="right"/>
        <w:rPr>
          <w:rFonts w:ascii="GHEA Grapalat" w:hAnsi="GHEA Grapalat"/>
          <w:i/>
          <w:sz w:val="18"/>
          <w:lang w:val="hy-AM"/>
        </w:rPr>
      </w:pPr>
      <w:r w:rsidRPr="002C6D94">
        <w:rPr>
          <w:rFonts w:ascii="GHEA Grapalat" w:hAnsi="GHEA Grapalat"/>
          <w:i/>
          <w:sz w:val="18"/>
          <w:lang w:val="hy-AM"/>
        </w:rPr>
        <w:t>«         »              2022</w:t>
      </w:r>
      <w:r w:rsidR="00071D1C" w:rsidRPr="002C6D94">
        <w:rPr>
          <w:rFonts w:ascii="GHEA Grapalat" w:hAnsi="GHEA Grapalat"/>
          <w:i/>
          <w:sz w:val="18"/>
          <w:lang w:val="hy-AM"/>
        </w:rPr>
        <w:t xml:space="preserve">թ. կնքված </w:t>
      </w:r>
    </w:p>
    <w:p w14:paraId="4EF09258" w14:textId="7F4755F2"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t>ծածկագրով պայմանագրի</w:t>
      </w:r>
    </w:p>
    <w:p w14:paraId="7E2B08A4" w14:textId="77777777" w:rsidR="00071D1C" w:rsidRPr="002C6D94" w:rsidRDefault="00071D1C" w:rsidP="002C6D94">
      <w:pPr>
        <w:jc w:val="center"/>
        <w:rPr>
          <w:rFonts w:ascii="GHEA Grapalat" w:hAnsi="GHEA Grapalat"/>
          <w:sz w:val="18"/>
          <w:lang w:val="hy-AM"/>
        </w:rPr>
      </w:pPr>
    </w:p>
    <w:p w14:paraId="56BC4BC4" w14:textId="77777777" w:rsidR="00071D1C" w:rsidRPr="002C6D94" w:rsidRDefault="00071D1C" w:rsidP="002C6D94">
      <w:pPr>
        <w:jc w:val="center"/>
        <w:rPr>
          <w:rFonts w:ascii="GHEA Grapalat" w:hAnsi="GHEA Grapalat"/>
          <w:sz w:val="20"/>
          <w:lang w:val="hy-AM"/>
        </w:rPr>
      </w:pPr>
      <w:r w:rsidRPr="002C6D94">
        <w:rPr>
          <w:rFonts w:ascii="GHEA Grapalat" w:hAnsi="GHEA Grapalat"/>
          <w:sz w:val="20"/>
          <w:lang w:val="hy-AM"/>
        </w:rPr>
        <w:t>ՏԵԽՆԻԿԱԿԱՆ ԲՆՈՒԹԱԳԻՐ - ԳՆՄԱՆ ԺԱՄԱՆԱԿԱՑՈՒՅՑ*</w:t>
      </w:r>
    </w:p>
    <w:p w14:paraId="10B3884E" w14:textId="05CB3D0E" w:rsidR="00071D1C" w:rsidRPr="002C6D94" w:rsidRDefault="00071D1C" w:rsidP="002C6D94">
      <w:pPr>
        <w:jc w:val="right"/>
        <w:rPr>
          <w:rFonts w:ascii="GHEA Grapalat" w:hAnsi="GHEA Grapalat"/>
          <w:sz w:val="20"/>
          <w:lang w:val="hy-AM"/>
        </w:rPr>
      </w:pPr>
      <w:r w:rsidRPr="002C6D94">
        <w:rPr>
          <w:rFonts w:ascii="GHEA Grapalat" w:hAnsi="GHEA Grapalat"/>
          <w:sz w:val="20"/>
          <w:lang w:val="hy-AM"/>
        </w:rPr>
        <w:t>ՀՀ դրամ</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123"/>
        <w:gridCol w:w="1248"/>
        <w:gridCol w:w="1670"/>
        <w:gridCol w:w="3150"/>
        <w:gridCol w:w="810"/>
        <w:gridCol w:w="990"/>
        <w:gridCol w:w="900"/>
        <w:gridCol w:w="1170"/>
        <w:gridCol w:w="1170"/>
        <w:gridCol w:w="720"/>
        <w:gridCol w:w="2250"/>
      </w:tblGrid>
      <w:tr w:rsidR="00482325" w:rsidRPr="002C6D94" w14:paraId="67987433" w14:textId="77777777" w:rsidTr="00482325">
        <w:trPr>
          <w:trHeight w:val="78"/>
          <w:jc w:val="center"/>
        </w:trPr>
        <w:tc>
          <w:tcPr>
            <w:tcW w:w="459" w:type="dxa"/>
            <w:vMerge w:val="restart"/>
            <w:vAlign w:val="center"/>
          </w:tcPr>
          <w:p w14:paraId="677E5B74" w14:textId="77777777" w:rsidR="00482325" w:rsidRPr="002C6D94" w:rsidRDefault="00482325" w:rsidP="002C6D94">
            <w:pPr>
              <w:contextualSpacing/>
              <w:jc w:val="center"/>
              <w:rPr>
                <w:rFonts w:ascii="GHEA Grapalat" w:hAnsi="GHEA Grapalat"/>
                <w:sz w:val="16"/>
                <w:szCs w:val="16"/>
                <w:lang w:val="af-ZA"/>
              </w:rPr>
            </w:pPr>
            <w:bookmarkStart w:id="17" w:name="_Hlk17205613"/>
            <w:r w:rsidRPr="002C6D94">
              <w:rPr>
                <w:rFonts w:ascii="GHEA Grapalat" w:hAnsi="GHEA Grapalat"/>
                <w:sz w:val="16"/>
                <w:szCs w:val="16"/>
                <w:lang w:val="hy-AM"/>
              </w:rPr>
              <w:t>Չ</w:t>
            </w:r>
            <w:r w:rsidRPr="002C6D94">
              <w:rPr>
                <w:rFonts w:ascii="GHEA Grapalat" w:hAnsi="GHEA Grapalat"/>
                <w:sz w:val="16"/>
                <w:szCs w:val="16"/>
                <w:lang w:val="af-ZA"/>
              </w:rPr>
              <w:t>/</w:t>
            </w:r>
            <w:r w:rsidRPr="002C6D94">
              <w:rPr>
                <w:rFonts w:ascii="GHEA Grapalat" w:hAnsi="GHEA Grapalat"/>
                <w:sz w:val="16"/>
                <w:szCs w:val="16"/>
                <w:lang w:val="hy-AM"/>
              </w:rPr>
              <w:t>հ</w:t>
            </w:r>
          </w:p>
        </w:tc>
        <w:tc>
          <w:tcPr>
            <w:tcW w:w="15201" w:type="dxa"/>
            <w:gridSpan w:val="11"/>
          </w:tcPr>
          <w:p w14:paraId="75876E1E"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Ապրանքի</w:t>
            </w:r>
          </w:p>
        </w:tc>
      </w:tr>
      <w:tr w:rsidR="00482325" w:rsidRPr="002C6D94" w14:paraId="7DE5251F" w14:textId="77777777" w:rsidTr="002C6D94">
        <w:trPr>
          <w:trHeight w:val="103"/>
          <w:jc w:val="center"/>
        </w:trPr>
        <w:tc>
          <w:tcPr>
            <w:tcW w:w="459" w:type="dxa"/>
            <w:vMerge/>
            <w:vAlign w:val="center"/>
          </w:tcPr>
          <w:p w14:paraId="5EAEB9BE" w14:textId="77777777" w:rsidR="00482325" w:rsidRPr="002C6D94" w:rsidRDefault="00482325" w:rsidP="002C6D94">
            <w:pPr>
              <w:contextualSpacing/>
              <w:jc w:val="center"/>
              <w:rPr>
                <w:rFonts w:ascii="GHEA Grapalat" w:hAnsi="GHEA Grapalat"/>
                <w:sz w:val="16"/>
                <w:szCs w:val="16"/>
                <w:lang w:val="af-ZA"/>
              </w:rPr>
            </w:pPr>
          </w:p>
        </w:tc>
        <w:tc>
          <w:tcPr>
            <w:tcW w:w="1123" w:type="dxa"/>
            <w:vMerge w:val="restart"/>
            <w:vAlign w:val="center"/>
          </w:tcPr>
          <w:p w14:paraId="70189978" w14:textId="77777777" w:rsidR="00482325" w:rsidRPr="002C6D94" w:rsidRDefault="00482325" w:rsidP="002C6D94">
            <w:pPr>
              <w:contextualSpacing/>
              <w:jc w:val="center"/>
              <w:rPr>
                <w:rFonts w:ascii="GHEA Grapalat" w:hAnsi="GHEA Grapalat"/>
                <w:sz w:val="16"/>
                <w:szCs w:val="16"/>
                <w:lang w:val="af-ZA"/>
              </w:rPr>
            </w:pPr>
            <w:r w:rsidRPr="002C6D94">
              <w:rPr>
                <w:rFonts w:ascii="GHEA Grapalat" w:hAnsi="GHEA Grapalat"/>
                <w:sz w:val="16"/>
                <w:szCs w:val="16"/>
                <w:lang w:val="hy-AM"/>
              </w:rPr>
              <w:t>Միջանցիկ</w:t>
            </w:r>
            <w:r w:rsidRPr="002C6D94">
              <w:rPr>
                <w:rFonts w:ascii="GHEA Grapalat" w:hAnsi="GHEA Grapalat"/>
                <w:sz w:val="16"/>
                <w:szCs w:val="16"/>
                <w:lang w:val="af-ZA"/>
              </w:rPr>
              <w:t xml:space="preserve"> </w:t>
            </w:r>
            <w:r w:rsidRPr="002C6D94">
              <w:rPr>
                <w:rFonts w:ascii="GHEA Grapalat" w:hAnsi="GHEA Grapalat"/>
                <w:sz w:val="16"/>
                <w:szCs w:val="16"/>
                <w:lang w:val="hy-AM"/>
              </w:rPr>
              <w:t>ծածկագիրը</w:t>
            </w:r>
            <w:r w:rsidRPr="002C6D94">
              <w:rPr>
                <w:rFonts w:ascii="GHEA Grapalat" w:hAnsi="GHEA Grapalat"/>
                <w:sz w:val="16"/>
                <w:szCs w:val="16"/>
                <w:lang w:val="af-ZA"/>
              </w:rPr>
              <w:t xml:space="preserve">` </w:t>
            </w:r>
            <w:r w:rsidRPr="002C6D94">
              <w:rPr>
                <w:rFonts w:ascii="GHEA Grapalat" w:hAnsi="GHEA Grapalat"/>
                <w:sz w:val="16"/>
                <w:szCs w:val="16"/>
                <w:lang w:val="hy-AM"/>
              </w:rPr>
              <w:t>ըստ</w:t>
            </w:r>
            <w:r w:rsidRPr="002C6D94">
              <w:rPr>
                <w:rFonts w:ascii="GHEA Grapalat" w:hAnsi="GHEA Grapalat"/>
                <w:sz w:val="16"/>
                <w:szCs w:val="16"/>
                <w:lang w:val="af-ZA"/>
              </w:rPr>
              <w:t xml:space="preserve"> </w:t>
            </w:r>
            <w:r w:rsidRPr="002C6D94">
              <w:rPr>
                <w:rFonts w:ascii="GHEA Grapalat" w:hAnsi="GHEA Grapalat"/>
                <w:sz w:val="16"/>
                <w:szCs w:val="16"/>
                <w:lang w:val="hy-AM"/>
              </w:rPr>
              <w:t>ԳՄԱ</w:t>
            </w:r>
            <w:r w:rsidRPr="002C6D94">
              <w:rPr>
                <w:rFonts w:ascii="GHEA Grapalat" w:hAnsi="GHEA Grapalat"/>
                <w:sz w:val="16"/>
                <w:szCs w:val="16"/>
                <w:lang w:val="af-ZA"/>
              </w:rPr>
              <w:t xml:space="preserve"> </w:t>
            </w:r>
            <w:r w:rsidRPr="002C6D94">
              <w:rPr>
                <w:rFonts w:ascii="GHEA Grapalat" w:hAnsi="GHEA Grapalat"/>
                <w:sz w:val="16"/>
                <w:szCs w:val="16"/>
                <w:lang w:val="hy-AM"/>
              </w:rPr>
              <w:t>դասակարգման</w:t>
            </w:r>
            <w:r w:rsidRPr="002C6D94">
              <w:rPr>
                <w:rFonts w:ascii="GHEA Grapalat" w:hAnsi="GHEA Grapalat"/>
                <w:sz w:val="16"/>
                <w:szCs w:val="16"/>
                <w:lang w:val="af-ZA"/>
              </w:rPr>
              <w:t xml:space="preserve"> (CPV)</w:t>
            </w:r>
          </w:p>
        </w:tc>
        <w:tc>
          <w:tcPr>
            <w:tcW w:w="1248" w:type="dxa"/>
            <w:vMerge w:val="restart"/>
            <w:vAlign w:val="center"/>
          </w:tcPr>
          <w:p w14:paraId="7AC47C90" w14:textId="77777777" w:rsidR="00482325" w:rsidRPr="002C6D94" w:rsidRDefault="00482325" w:rsidP="002C6D94">
            <w:pPr>
              <w:contextualSpacing/>
              <w:jc w:val="center"/>
              <w:rPr>
                <w:rFonts w:ascii="GHEA Grapalat" w:hAnsi="GHEA Grapalat"/>
                <w:sz w:val="16"/>
                <w:szCs w:val="16"/>
                <w:lang w:val="hy-AM"/>
              </w:rPr>
            </w:pPr>
            <w:r w:rsidRPr="002C6D94">
              <w:rPr>
                <w:rFonts w:ascii="GHEA Grapalat" w:hAnsi="GHEA Grapalat"/>
                <w:sz w:val="16"/>
                <w:szCs w:val="16"/>
                <w:lang w:val="hy-AM"/>
              </w:rPr>
              <w:t>Անվանումը</w:t>
            </w:r>
          </w:p>
        </w:tc>
        <w:tc>
          <w:tcPr>
            <w:tcW w:w="1670" w:type="dxa"/>
            <w:vMerge w:val="restart"/>
            <w:vAlign w:val="center"/>
          </w:tcPr>
          <w:p w14:paraId="5EEB96C6" w14:textId="77777777" w:rsidR="00482325" w:rsidRPr="002C6D94" w:rsidRDefault="00482325" w:rsidP="002C6D94">
            <w:pPr>
              <w:contextualSpacing/>
              <w:jc w:val="center"/>
              <w:rPr>
                <w:rFonts w:ascii="GHEA Grapalat" w:hAnsi="GHEA Grapalat"/>
                <w:sz w:val="16"/>
                <w:szCs w:val="16"/>
                <w:lang w:val="hy-AM"/>
              </w:rPr>
            </w:pPr>
            <w:r w:rsidRPr="002C6D94">
              <w:rPr>
                <w:rFonts w:ascii="GHEA Grapalat" w:hAnsi="GHEA Grapalat"/>
                <w:sz w:val="18"/>
                <w:lang w:val="hy-AM"/>
              </w:rPr>
              <w:t>ապրանքային նշանը, ֆիրմային անվանումը, մոդելը և արտադրողի անվանումը **</w:t>
            </w:r>
          </w:p>
        </w:tc>
        <w:tc>
          <w:tcPr>
            <w:tcW w:w="3150" w:type="dxa"/>
            <w:vMerge w:val="restart"/>
            <w:vAlign w:val="center"/>
          </w:tcPr>
          <w:p w14:paraId="0F040A84"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Հատկ</w:t>
            </w:r>
            <w:r w:rsidRPr="002C6D94">
              <w:rPr>
                <w:rFonts w:ascii="GHEA Grapalat" w:hAnsi="GHEA Grapalat"/>
                <w:sz w:val="16"/>
                <w:szCs w:val="16"/>
              </w:rPr>
              <w:t>անիշները</w:t>
            </w:r>
          </w:p>
          <w:p w14:paraId="2914229A"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rPr>
              <w:t>(տեխնիկական բնութագիր)</w:t>
            </w:r>
          </w:p>
        </w:tc>
        <w:tc>
          <w:tcPr>
            <w:tcW w:w="810" w:type="dxa"/>
            <w:vMerge w:val="restart"/>
            <w:vAlign w:val="center"/>
          </w:tcPr>
          <w:p w14:paraId="04802DB7"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Չ</w:t>
            </w:r>
            <w:r w:rsidRPr="002C6D94">
              <w:rPr>
                <w:rFonts w:ascii="GHEA Grapalat" w:hAnsi="GHEA Grapalat"/>
                <w:sz w:val="16"/>
                <w:szCs w:val="16"/>
                <w:lang w:val="ru-RU"/>
              </w:rPr>
              <w:t>ափման միավորը</w:t>
            </w:r>
          </w:p>
        </w:tc>
        <w:tc>
          <w:tcPr>
            <w:tcW w:w="990" w:type="dxa"/>
            <w:vMerge w:val="restart"/>
            <w:vAlign w:val="center"/>
          </w:tcPr>
          <w:p w14:paraId="446668B2" w14:textId="77777777" w:rsidR="00482325" w:rsidRPr="002C6D94" w:rsidRDefault="00482325" w:rsidP="002C6D94">
            <w:pPr>
              <w:contextualSpacing/>
              <w:jc w:val="center"/>
              <w:rPr>
                <w:rFonts w:ascii="GHEA Grapalat" w:hAnsi="GHEA Grapalat"/>
                <w:sz w:val="16"/>
                <w:szCs w:val="16"/>
                <w:lang w:val="hy-AM"/>
              </w:rPr>
            </w:pPr>
            <w:r w:rsidRPr="002C6D94">
              <w:rPr>
                <w:rFonts w:ascii="GHEA Grapalat" w:hAnsi="GHEA Grapalat"/>
                <w:sz w:val="16"/>
                <w:szCs w:val="16"/>
                <w:lang w:val="hy-AM"/>
              </w:rPr>
              <w:t xml:space="preserve">Միավորի  </w:t>
            </w:r>
          </w:p>
          <w:p w14:paraId="27CB5CBE" w14:textId="77777777" w:rsidR="00482325" w:rsidRPr="002C6D94" w:rsidRDefault="00482325" w:rsidP="002C6D94">
            <w:pPr>
              <w:contextualSpacing/>
              <w:jc w:val="center"/>
              <w:rPr>
                <w:rFonts w:ascii="GHEA Grapalat" w:hAnsi="GHEA Grapalat"/>
                <w:sz w:val="16"/>
                <w:szCs w:val="16"/>
                <w:lang w:val="hy-AM"/>
              </w:rPr>
            </w:pPr>
            <w:r w:rsidRPr="002C6D94">
              <w:rPr>
                <w:rFonts w:ascii="GHEA Grapalat" w:hAnsi="GHEA Grapalat"/>
                <w:sz w:val="16"/>
                <w:szCs w:val="16"/>
                <w:lang w:val="hy-AM"/>
              </w:rPr>
              <w:t>գին</w:t>
            </w:r>
          </w:p>
        </w:tc>
        <w:tc>
          <w:tcPr>
            <w:tcW w:w="900" w:type="dxa"/>
            <w:vMerge w:val="restart"/>
            <w:vAlign w:val="center"/>
          </w:tcPr>
          <w:p w14:paraId="3FB1A3F7"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Ընդհանուր գումար</w:t>
            </w:r>
          </w:p>
        </w:tc>
        <w:tc>
          <w:tcPr>
            <w:tcW w:w="1170" w:type="dxa"/>
            <w:vMerge w:val="restart"/>
            <w:vAlign w:val="center"/>
          </w:tcPr>
          <w:p w14:paraId="1CEC0463" w14:textId="77777777" w:rsidR="00482325" w:rsidRPr="002C6D94" w:rsidRDefault="00482325" w:rsidP="002C6D94">
            <w:pPr>
              <w:contextualSpacing/>
              <w:jc w:val="center"/>
              <w:rPr>
                <w:rFonts w:ascii="GHEA Grapalat" w:hAnsi="GHEA Grapalat"/>
                <w:sz w:val="16"/>
                <w:szCs w:val="16"/>
                <w:lang w:val="hy-AM"/>
              </w:rPr>
            </w:pPr>
            <w:r w:rsidRPr="002C6D94">
              <w:rPr>
                <w:rFonts w:ascii="GHEA Grapalat" w:hAnsi="GHEA Grapalat"/>
                <w:sz w:val="16"/>
                <w:szCs w:val="16"/>
              </w:rPr>
              <w:t>Քանակ</w:t>
            </w:r>
          </w:p>
        </w:tc>
        <w:tc>
          <w:tcPr>
            <w:tcW w:w="4140" w:type="dxa"/>
            <w:gridSpan w:val="3"/>
            <w:vAlign w:val="center"/>
          </w:tcPr>
          <w:p w14:paraId="257112A6"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Մ</w:t>
            </w:r>
            <w:r w:rsidRPr="002C6D94">
              <w:rPr>
                <w:rFonts w:ascii="GHEA Grapalat" w:hAnsi="GHEA Grapalat"/>
                <w:sz w:val="16"/>
                <w:szCs w:val="16"/>
                <w:lang w:val="ru-RU"/>
              </w:rPr>
              <w:t>ատակարարմա</w:t>
            </w:r>
            <w:r w:rsidRPr="002C6D94">
              <w:rPr>
                <w:rFonts w:ascii="GHEA Grapalat" w:hAnsi="GHEA Grapalat"/>
                <w:sz w:val="16"/>
                <w:szCs w:val="16"/>
              </w:rPr>
              <w:t>ն</w:t>
            </w:r>
          </w:p>
        </w:tc>
      </w:tr>
      <w:tr w:rsidR="00482325" w:rsidRPr="002C6D94" w14:paraId="67C6F1F7" w14:textId="77777777" w:rsidTr="002C6D94">
        <w:trPr>
          <w:trHeight w:val="282"/>
          <w:jc w:val="center"/>
        </w:trPr>
        <w:tc>
          <w:tcPr>
            <w:tcW w:w="459" w:type="dxa"/>
            <w:vMerge/>
            <w:vAlign w:val="center"/>
          </w:tcPr>
          <w:p w14:paraId="5ACE06A7" w14:textId="77777777" w:rsidR="00482325" w:rsidRPr="002C6D94" w:rsidRDefault="00482325" w:rsidP="002C6D94">
            <w:pPr>
              <w:contextualSpacing/>
              <w:jc w:val="center"/>
              <w:rPr>
                <w:rFonts w:ascii="GHEA Grapalat" w:hAnsi="GHEA Grapalat"/>
                <w:sz w:val="16"/>
                <w:szCs w:val="16"/>
              </w:rPr>
            </w:pPr>
          </w:p>
        </w:tc>
        <w:tc>
          <w:tcPr>
            <w:tcW w:w="1123" w:type="dxa"/>
            <w:vMerge/>
            <w:vAlign w:val="center"/>
          </w:tcPr>
          <w:p w14:paraId="2CE22031" w14:textId="77777777" w:rsidR="00482325" w:rsidRPr="002C6D94" w:rsidRDefault="00482325" w:rsidP="002C6D94">
            <w:pPr>
              <w:contextualSpacing/>
              <w:jc w:val="center"/>
              <w:rPr>
                <w:rFonts w:ascii="GHEA Grapalat" w:hAnsi="GHEA Grapalat"/>
                <w:sz w:val="16"/>
                <w:szCs w:val="16"/>
              </w:rPr>
            </w:pPr>
          </w:p>
        </w:tc>
        <w:tc>
          <w:tcPr>
            <w:tcW w:w="1248" w:type="dxa"/>
            <w:vMerge/>
            <w:vAlign w:val="center"/>
          </w:tcPr>
          <w:p w14:paraId="79F9C460" w14:textId="77777777" w:rsidR="00482325" w:rsidRPr="002C6D94" w:rsidRDefault="00482325" w:rsidP="002C6D94">
            <w:pPr>
              <w:contextualSpacing/>
              <w:jc w:val="center"/>
              <w:rPr>
                <w:rFonts w:ascii="GHEA Grapalat" w:hAnsi="GHEA Grapalat"/>
                <w:sz w:val="16"/>
                <w:szCs w:val="16"/>
              </w:rPr>
            </w:pPr>
          </w:p>
        </w:tc>
        <w:tc>
          <w:tcPr>
            <w:tcW w:w="1670" w:type="dxa"/>
            <w:vMerge/>
          </w:tcPr>
          <w:p w14:paraId="7DEF8923" w14:textId="77777777" w:rsidR="00482325" w:rsidRPr="002C6D94" w:rsidRDefault="00482325" w:rsidP="002C6D94">
            <w:pPr>
              <w:contextualSpacing/>
              <w:jc w:val="center"/>
              <w:rPr>
                <w:rFonts w:ascii="GHEA Grapalat" w:hAnsi="GHEA Grapalat"/>
                <w:sz w:val="16"/>
                <w:szCs w:val="16"/>
              </w:rPr>
            </w:pPr>
          </w:p>
        </w:tc>
        <w:tc>
          <w:tcPr>
            <w:tcW w:w="3150" w:type="dxa"/>
            <w:vMerge/>
            <w:vAlign w:val="center"/>
          </w:tcPr>
          <w:p w14:paraId="696D0411" w14:textId="77777777" w:rsidR="00482325" w:rsidRPr="002C6D94" w:rsidRDefault="00482325" w:rsidP="002C6D94">
            <w:pPr>
              <w:contextualSpacing/>
              <w:jc w:val="center"/>
              <w:rPr>
                <w:rFonts w:ascii="GHEA Grapalat" w:hAnsi="GHEA Grapalat"/>
                <w:sz w:val="16"/>
                <w:szCs w:val="16"/>
              </w:rPr>
            </w:pPr>
          </w:p>
        </w:tc>
        <w:tc>
          <w:tcPr>
            <w:tcW w:w="810" w:type="dxa"/>
            <w:vMerge/>
            <w:vAlign w:val="center"/>
          </w:tcPr>
          <w:p w14:paraId="1641DFDD" w14:textId="77777777" w:rsidR="00482325" w:rsidRPr="002C6D94" w:rsidRDefault="00482325" w:rsidP="002C6D94">
            <w:pPr>
              <w:contextualSpacing/>
              <w:jc w:val="center"/>
              <w:rPr>
                <w:rFonts w:ascii="GHEA Grapalat" w:hAnsi="GHEA Grapalat"/>
                <w:sz w:val="16"/>
                <w:szCs w:val="16"/>
              </w:rPr>
            </w:pPr>
          </w:p>
        </w:tc>
        <w:tc>
          <w:tcPr>
            <w:tcW w:w="990" w:type="dxa"/>
            <w:vMerge/>
            <w:vAlign w:val="center"/>
          </w:tcPr>
          <w:p w14:paraId="7835D309" w14:textId="77777777" w:rsidR="00482325" w:rsidRPr="002C6D94" w:rsidRDefault="00482325" w:rsidP="002C6D94">
            <w:pPr>
              <w:contextualSpacing/>
              <w:jc w:val="center"/>
              <w:rPr>
                <w:rFonts w:ascii="GHEA Grapalat" w:hAnsi="GHEA Grapalat"/>
                <w:sz w:val="16"/>
                <w:szCs w:val="16"/>
                <w:lang w:val="hy-AM"/>
              </w:rPr>
            </w:pPr>
          </w:p>
        </w:tc>
        <w:tc>
          <w:tcPr>
            <w:tcW w:w="900" w:type="dxa"/>
            <w:vMerge/>
            <w:vAlign w:val="center"/>
          </w:tcPr>
          <w:p w14:paraId="43EDF17C" w14:textId="77777777" w:rsidR="00482325" w:rsidRPr="002C6D94" w:rsidRDefault="00482325" w:rsidP="002C6D94">
            <w:pPr>
              <w:contextualSpacing/>
              <w:jc w:val="center"/>
              <w:rPr>
                <w:rFonts w:ascii="GHEA Grapalat" w:hAnsi="GHEA Grapalat"/>
                <w:sz w:val="16"/>
                <w:szCs w:val="16"/>
                <w:lang w:val="hy-AM"/>
              </w:rPr>
            </w:pPr>
          </w:p>
        </w:tc>
        <w:tc>
          <w:tcPr>
            <w:tcW w:w="1170" w:type="dxa"/>
            <w:vMerge/>
            <w:vAlign w:val="center"/>
          </w:tcPr>
          <w:p w14:paraId="1A560D92" w14:textId="77777777" w:rsidR="00482325" w:rsidRPr="002C6D94" w:rsidRDefault="00482325" w:rsidP="002C6D94">
            <w:pPr>
              <w:contextualSpacing/>
              <w:jc w:val="center"/>
              <w:rPr>
                <w:rFonts w:ascii="GHEA Grapalat" w:hAnsi="GHEA Grapalat"/>
                <w:sz w:val="16"/>
                <w:szCs w:val="16"/>
              </w:rPr>
            </w:pPr>
          </w:p>
        </w:tc>
        <w:tc>
          <w:tcPr>
            <w:tcW w:w="1170" w:type="dxa"/>
            <w:vAlign w:val="center"/>
          </w:tcPr>
          <w:p w14:paraId="7253669D"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Հ</w:t>
            </w:r>
            <w:r w:rsidRPr="002C6D94">
              <w:rPr>
                <w:rFonts w:ascii="GHEA Grapalat" w:hAnsi="GHEA Grapalat"/>
                <w:sz w:val="16"/>
                <w:szCs w:val="16"/>
                <w:lang w:val="ru-RU"/>
              </w:rPr>
              <w:t>ասցեն</w:t>
            </w:r>
          </w:p>
        </w:tc>
        <w:tc>
          <w:tcPr>
            <w:tcW w:w="720" w:type="dxa"/>
            <w:vAlign w:val="center"/>
          </w:tcPr>
          <w:p w14:paraId="0494874E"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rPr>
              <w:t>Ընդհանուր քանա</w:t>
            </w:r>
          </w:p>
          <w:p w14:paraId="51176EF6"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rPr>
              <w:t>կը</w:t>
            </w:r>
          </w:p>
        </w:tc>
        <w:tc>
          <w:tcPr>
            <w:tcW w:w="2250" w:type="dxa"/>
            <w:vAlign w:val="center"/>
          </w:tcPr>
          <w:p w14:paraId="0B08B2FB" w14:textId="77777777" w:rsidR="00482325" w:rsidRPr="002C6D94" w:rsidRDefault="00482325" w:rsidP="002C6D94">
            <w:pPr>
              <w:contextualSpacing/>
              <w:jc w:val="center"/>
              <w:rPr>
                <w:rFonts w:ascii="GHEA Grapalat" w:hAnsi="GHEA Grapalat"/>
                <w:sz w:val="16"/>
                <w:szCs w:val="16"/>
              </w:rPr>
            </w:pPr>
            <w:r w:rsidRPr="002C6D94">
              <w:rPr>
                <w:rFonts w:ascii="GHEA Grapalat" w:hAnsi="GHEA Grapalat"/>
                <w:sz w:val="16"/>
                <w:szCs w:val="16"/>
                <w:lang w:val="hy-AM"/>
              </w:rPr>
              <w:t>Ժ</w:t>
            </w:r>
            <w:r w:rsidRPr="002C6D94">
              <w:rPr>
                <w:rFonts w:ascii="GHEA Grapalat" w:hAnsi="GHEA Grapalat"/>
                <w:sz w:val="16"/>
                <w:szCs w:val="16"/>
                <w:lang w:val="ru-RU"/>
              </w:rPr>
              <w:t>ամկետը</w:t>
            </w:r>
          </w:p>
        </w:tc>
      </w:tr>
      <w:bookmarkEnd w:id="17"/>
      <w:tr w:rsidR="002C6D94" w:rsidRPr="00184EFA" w14:paraId="58B352E6" w14:textId="77777777" w:rsidTr="002C6D94">
        <w:trPr>
          <w:trHeight w:val="800"/>
          <w:jc w:val="center"/>
        </w:trPr>
        <w:tc>
          <w:tcPr>
            <w:tcW w:w="459" w:type="dxa"/>
            <w:vAlign w:val="center"/>
          </w:tcPr>
          <w:p w14:paraId="563D8611" w14:textId="77C8704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w:t>
            </w:r>
          </w:p>
        </w:tc>
        <w:tc>
          <w:tcPr>
            <w:tcW w:w="1123" w:type="dxa"/>
            <w:shd w:val="clear" w:color="auto" w:fill="auto"/>
            <w:vAlign w:val="center"/>
          </w:tcPr>
          <w:p w14:paraId="114D2540" w14:textId="3BA6E51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15811100</w:t>
            </w:r>
          </w:p>
        </w:tc>
        <w:tc>
          <w:tcPr>
            <w:tcW w:w="1248" w:type="dxa"/>
            <w:shd w:val="clear" w:color="auto" w:fill="auto"/>
            <w:vAlign w:val="center"/>
          </w:tcPr>
          <w:p w14:paraId="579AD161" w14:textId="0CAFBB3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Հաց</w:t>
            </w:r>
            <w:r w:rsidRPr="002C6D94">
              <w:rPr>
                <w:rFonts w:ascii="GHEA Grapalat" w:hAnsi="GHEA Grapalat"/>
                <w:sz w:val="16"/>
                <w:szCs w:val="16"/>
              </w:rPr>
              <w:t xml:space="preserve"> </w:t>
            </w:r>
            <w:r w:rsidRPr="002C6D94">
              <w:rPr>
                <w:rFonts w:ascii="GHEA Grapalat" w:hAnsi="GHEA Grapalat" w:cs="Sylfaen"/>
                <w:sz w:val="16"/>
                <w:szCs w:val="16"/>
              </w:rPr>
              <w:t>բարձր</w:t>
            </w:r>
            <w:r w:rsidRPr="002C6D94">
              <w:rPr>
                <w:rFonts w:ascii="GHEA Grapalat" w:hAnsi="GHEA Grapalat" w:cs="Calibri"/>
                <w:sz w:val="16"/>
                <w:szCs w:val="16"/>
              </w:rPr>
              <w:t xml:space="preserve"> </w:t>
            </w:r>
            <w:r w:rsidRPr="002C6D94">
              <w:rPr>
                <w:rFonts w:ascii="GHEA Grapalat" w:hAnsi="GHEA Grapalat" w:cs="Sylfaen"/>
                <w:sz w:val="16"/>
                <w:szCs w:val="16"/>
              </w:rPr>
              <w:t>որակի</w:t>
            </w:r>
          </w:p>
        </w:tc>
        <w:tc>
          <w:tcPr>
            <w:tcW w:w="1670" w:type="dxa"/>
          </w:tcPr>
          <w:p w14:paraId="695F5ADD" w14:textId="77777777" w:rsidR="002C6D94" w:rsidRPr="002C6D94" w:rsidRDefault="002C6D94" w:rsidP="002C6D94">
            <w:pPr>
              <w:jc w:val="center"/>
              <w:rPr>
                <w:rFonts w:ascii="GHEA Grapalat" w:hAnsi="GHEA Grapalat" w:cs="Calibri"/>
                <w:sz w:val="16"/>
                <w:szCs w:val="16"/>
                <w:lang w:val="hy-AM"/>
              </w:rPr>
            </w:pPr>
          </w:p>
        </w:tc>
        <w:tc>
          <w:tcPr>
            <w:tcW w:w="3150" w:type="dxa"/>
            <w:shd w:val="clear" w:color="auto" w:fill="auto"/>
            <w:vAlign w:val="center"/>
          </w:tcPr>
          <w:p w14:paraId="0A2DCE51" w14:textId="242244C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lang w:val="hy-AM"/>
              </w:rPr>
              <w:t>Հաց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բարձր</w:t>
            </w:r>
            <w:r w:rsidRPr="002C6D94">
              <w:rPr>
                <w:rFonts w:ascii="GHEA Grapalat" w:hAnsi="GHEA Grapalat" w:cs="Calibri"/>
                <w:sz w:val="16"/>
                <w:szCs w:val="16"/>
                <w:lang w:val="hy-AM"/>
              </w:rPr>
              <w:t xml:space="preserve"> </w:t>
            </w:r>
            <w:r w:rsidRPr="002C6D94">
              <w:rPr>
                <w:rFonts w:ascii="GHEA Grapalat" w:hAnsi="GHEA Grapalat" w:cs="Sylfaen"/>
                <w:sz w:val="16"/>
                <w:szCs w:val="16"/>
                <w:lang w:val="hy-AM"/>
              </w:rPr>
              <w:t>որակի,</w:t>
            </w:r>
            <w:r w:rsidRPr="002C6D94">
              <w:rPr>
                <w:rFonts w:ascii="GHEA Grapalat" w:hAnsi="GHEA Grapalat"/>
                <w:sz w:val="16"/>
                <w:szCs w:val="16"/>
                <w:lang w:val="hy-AM"/>
              </w:rPr>
              <w:t xml:space="preserve"> Ցորենի 1-ին տեսակի ալյուրից պատրաստված, ՀՍՏ 31- 99։ Անվտանգությունը` ըստ N 2-III-4.9-01-2010 հիգիենիկ նորմատիվների և “Սննդամթերքի անվտանգության մասին” ՀՀ օրենքի 8-րդ հոդվածի։ </w:t>
            </w:r>
            <w:r w:rsidRPr="002C6D94">
              <w:rPr>
                <w:rFonts w:ascii="GHEA Grapalat" w:hAnsi="GHEA Grapalat"/>
                <w:sz w:val="16"/>
                <w:szCs w:val="16"/>
              </w:rPr>
              <w:t>Պիտանելիության մնացորդային ժամկետը ոչ պակաս քան 90 %:</w:t>
            </w:r>
          </w:p>
        </w:tc>
        <w:tc>
          <w:tcPr>
            <w:tcW w:w="810" w:type="dxa"/>
            <w:shd w:val="clear" w:color="auto" w:fill="auto"/>
            <w:vAlign w:val="center"/>
          </w:tcPr>
          <w:p w14:paraId="1A50C0D6" w14:textId="280F3B7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7028931" w14:textId="66A87B65" w:rsidR="002C6D94" w:rsidRPr="002C6D94" w:rsidRDefault="002C6D94" w:rsidP="002C6D94">
            <w:pPr>
              <w:contextualSpacing/>
              <w:jc w:val="center"/>
              <w:rPr>
                <w:rFonts w:ascii="GHEA Grapalat" w:hAnsi="GHEA Grapalat" w:cs="Calibri"/>
                <w:sz w:val="16"/>
                <w:szCs w:val="16"/>
                <w:lang w:val="hy-AM"/>
              </w:rPr>
            </w:pPr>
          </w:p>
        </w:tc>
        <w:tc>
          <w:tcPr>
            <w:tcW w:w="900" w:type="dxa"/>
            <w:tcBorders>
              <w:top w:val="single" w:sz="4" w:space="0" w:color="auto"/>
              <w:left w:val="nil"/>
              <w:bottom w:val="single" w:sz="4" w:space="0" w:color="auto"/>
              <w:right w:val="single" w:sz="4" w:space="0" w:color="auto"/>
            </w:tcBorders>
            <w:shd w:val="clear" w:color="auto" w:fill="auto"/>
            <w:vAlign w:val="center"/>
          </w:tcPr>
          <w:p w14:paraId="2755E02A" w14:textId="69B1D796" w:rsidR="002C6D94" w:rsidRPr="002C6D94" w:rsidRDefault="002C6D94" w:rsidP="002C6D94">
            <w:pPr>
              <w:contextualSpacing/>
              <w:jc w:val="center"/>
              <w:rPr>
                <w:rFonts w:ascii="GHEA Grapalat" w:hAnsi="GHEA Grapalat" w:cs="Calibri"/>
                <w:sz w:val="16"/>
                <w:szCs w:val="16"/>
                <w:lang w:val="hy-AM"/>
              </w:rPr>
            </w:pPr>
          </w:p>
        </w:tc>
        <w:tc>
          <w:tcPr>
            <w:tcW w:w="1170" w:type="dxa"/>
            <w:vAlign w:val="center"/>
          </w:tcPr>
          <w:p w14:paraId="24856A0D" w14:textId="5F8F444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800</w:t>
            </w:r>
          </w:p>
        </w:tc>
        <w:tc>
          <w:tcPr>
            <w:tcW w:w="1170" w:type="dxa"/>
            <w:shd w:val="clear" w:color="000000" w:fill="FFFFFF"/>
            <w:vAlign w:val="center"/>
          </w:tcPr>
          <w:p w14:paraId="2D423071" w14:textId="312D91A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single" w:sz="4" w:space="0" w:color="auto"/>
              <w:left w:val="nil"/>
              <w:bottom w:val="single" w:sz="4" w:space="0" w:color="auto"/>
              <w:right w:val="single" w:sz="4" w:space="0" w:color="auto"/>
            </w:tcBorders>
            <w:shd w:val="clear" w:color="auto" w:fill="auto"/>
            <w:vAlign w:val="center"/>
          </w:tcPr>
          <w:p w14:paraId="5F492FF9" w14:textId="5AD5F9F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800</w:t>
            </w:r>
          </w:p>
        </w:tc>
        <w:tc>
          <w:tcPr>
            <w:tcW w:w="2250" w:type="dxa"/>
            <w:shd w:val="clear" w:color="auto" w:fill="auto"/>
            <w:vAlign w:val="center"/>
          </w:tcPr>
          <w:p w14:paraId="15C243E5" w14:textId="033C30D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75E497FF" w14:textId="77777777" w:rsidTr="002C6D94">
        <w:trPr>
          <w:trHeight w:val="332"/>
          <w:jc w:val="center"/>
        </w:trPr>
        <w:tc>
          <w:tcPr>
            <w:tcW w:w="459" w:type="dxa"/>
            <w:vAlign w:val="center"/>
          </w:tcPr>
          <w:p w14:paraId="72802FEC" w14:textId="16F850A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w:t>
            </w:r>
          </w:p>
        </w:tc>
        <w:tc>
          <w:tcPr>
            <w:tcW w:w="1123" w:type="dxa"/>
            <w:vAlign w:val="center"/>
          </w:tcPr>
          <w:p w14:paraId="3ABB5FEE" w14:textId="69184099" w:rsidR="002C6D94" w:rsidRPr="002C6D94" w:rsidRDefault="002C6D94" w:rsidP="002C6D94">
            <w:pPr>
              <w:contextualSpacing/>
              <w:rPr>
                <w:rFonts w:ascii="GHEA Grapalat" w:hAnsi="GHEA Grapalat" w:cs="Calibri"/>
                <w:sz w:val="16"/>
                <w:szCs w:val="16"/>
                <w:lang w:val="hy-AM"/>
              </w:rPr>
            </w:pPr>
            <w:r w:rsidRPr="002C6D94">
              <w:rPr>
                <w:rFonts w:ascii="GHEA Grapalat" w:hAnsi="GHEA Grapalat"/>
                <w:sz w:val="16"/>
                <w:szCs w:val="16"/>
              </w:rPr>
              <w:t>15541100</w:t>
            </w:r>
          </w:p>
        </w:tc>
        <w:tc>
          <w:tcPr>
            <w:tcW w:w="1248" w:type="dxa"/>
            <w:vAlign w:val="center"/>
          </w:tcPr>
          <w:p w14:paraId="415BF637" w14:textId="7671380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Պանիր</w:t>
            </w:r>
            <w:r w:rsidRPr="002C6D94">
              <w:rPr>
                <w:rFonts w:ascii="GHEA Grapalat" w:hAnsi="GHEA Grapalat" w:cs="Calibri"/>
                <w:sz w:val="16"/>
                <w:szCs w:val="16"/>
              </w:rPr>
              <w:t xml:space="preserve"> </w:t>
            </w:r>
            <w:r w:rsidRPr="002C6D94">
              <w:rPr>
                <w:rFonts w:ascii="GHEA Grapalat" w:hAnsi="GHEA Grapalat" w:cs="Sylfaen"/>
                <w:sz w:val="16"/>
                <w:szCs w:val="16"/>
              </w:rPr>
              <w:t>լոռի</w:t>
            </w:r>
          </w:p>
        </w:tc>
        <w:tc>
          <w:tcPr>
            <w:tcW w:w="1670" w:type="dxa"/>
          </w:tcPr>
          <w:p w14:paraId="00018423"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5536D242" w14:textId="0ABAB42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 xml:space="preserve">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w:t>
            </w:r>
            <w:r w:rsidRPr="002C6D94">
              <w:rPr>
                <w:rFonts w:ascii="GHEA Grapalat" w:hAnsi="GHEA Grapalat"/>
                <w:sz w:val="16"/>
                <w:szCs w:val="16"/>
                <w:lang w:val="hy-AM"/>
              </w:rPr>
              <w:lastRenderedPageBreak/>
              <w:t>կանոնակարգի» և «Սննդամթերքի անվտանգության մասին» ՀՀ օրենքի 8-րդ հոդվածի:</w:t>
            </w:r>
          </w:p>
        </w:tc>
        <w:tc>
          <w:tcPr>
            <w:tcW w:w="810" w:type="dxa"/>
            <w:vAlign w:val="center"/>
          </w:tcPr>
          <w:p w14:paraId="332D19E0" w14:textId="4D2075F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4467D4A" w14:textId="5DF95002"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7F4174B1" w14:textId="6892ACBA" w:rsidR="002C6D94" w:rsidRPr="002C6D94" w:rsidRDefault="002C6D94" w:rsidP="002C6D94">
            <w:pPr>
              <w:jc w:val="center"/>
              <w:rPr>
                <w:rFonts w:ascii="GHEA Grapalat" w:hAnsi="GHEA Grapalat" w:cs="Calibri"/>
                <w:sz w:val="16"/>
                <w:szCs w:val="16"/>
                <w:lang w:val="hy-AM"/>
              </w:rPr>
            </w:pPr>
          </w:p>
        </w:tc>
        <w:tc>
          <w:tcPr>
            <w:tcW w:w="1170" w:type="dxa"/>
            <w:vAlign w:val="center"/>
          </w:tcPr>
          <w:p w14:paraId="0D26B153" w14:textId="25D89495"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45</w:t>
            </w:r>
          </w:p>
        </w:tc>
        <w:tc>
          <w:tcPr>
            <w:tcW w:w="1170" w:type="dxa"/>
            <w:vAlign w:val="center"/>
          </w:tcPr>
          <w:p w14:paraId="206D7CEB" w14:textId="19138681"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235E0CF4" w14:textId="2642A41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45</w:t>
            </w:r>
          </w:p>
        </w:tc>
        <w:tc>
          <w:tcPr>
            <w:tcW w:w="2250" w:type="dxa"/>
            <w:shd w:val="clear" w:color="auto" w:fill="auto"/>
            <w:vAlign w:val="center"/>
          </w:tcPr>
          <w:p w14:paraId="6A23AE5A" w14:textId="4C76AA8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2C6D94">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2C6D94" w:rsidRPr="00184EFA" w14:paraId="2BEE590B" w14:textId="77777777" w:rsidTr="002C6D94">
        <w:trPr>
          <w:trHeight w:val="332"/>
          <w:jc w:val="center"/>
        </w:trPr>
        <w:tc>
          <w:tcPr>
            <w:tcW w:w="459" w:type="dxa"/>
            <w:vAlign w:val="center"/>
          </w:tcPr>
          <w:p w14:paraId="5DA801A7" w14:textId="181F5EE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w:t>
            </w:r>
          </w:p>
        </w:tc>
        <w:tc>
          <w:tcPr>
            <w:tcW w:w="1123" w:type="dxa"/>
            <w:vAlign w:val="center"/>
          </w:tcPr>
          <w:p w14:paraId="115452CA" w14:textId="78C6622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15863200</w:t>
            </w:r>
          </w:p>
        </w:tc>
        <w:tc>
          <w:tcPr>
            <w:tcW w:w="1248" w:type="dxa"/>
            <w:vAlign w:val="center"/>
          </w:tcPr>
          <w:p w14:paraId="6AF8D12B" w14:textId="3773A53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Թեյ</w:t>
            </w:r>
          </w:p>
        </w:tc>
        <w:tc>
          <w:tcPr>
            <w:tcW w:w="1670" w:type="dxa"/>
          </w:tcPr>
          <w:p w14:paraId="667D4AE4"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FAEF8CC" w14:textId="511C450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w:t>
            </w:r>
          </w:p>
        </w:tc>
        <w:tc>
          <w:tcPr>
            <w:tcW w:w="810" w:type="dxa"/>
            <w:vAlign w:val="center"/>
          </w:tcPr>
          <w:p w14:paraId="268BA07F" w14:textId="53BFDE9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559901AD" w14:textId="6CE9D880"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69E22602" w14:textId="407F40E8" w:rsidR="002C6D94" w:rsidRPr="002C6D94" w:rsidRDefault="002C6D94" w:rsidP="002C6D94">
            <w:pPr>
              <w:jc w:val="center"/>
              <w:rPr>
                <w:rFonts w:ascii="GHEA Grapalat" w:hAnsi="GHEA Grapalat" w:cs="Calibri"/>
                <w:sz w:val="16"/>
                <w:szCs w:val="16"/>
                <w:lang w:val="hy-AM"/>
              </w:rPr>
            </w:pPr>
          </w:p>
        </w:tc>
        <w:tc>
          <w:tcPr>
            <w:tcW w:w="1170" w:type="dxa"/>
            <w:vAlign w:val="center"/>
          </w:tcPr>
          <w:p w14:paraId="23D9049A" w14:textId="35DB2114"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1</w:t>
            </w:r>
          </w:p>
        </w:tc>
        <w:tc>
          <w:tcPr>
            <w:tcW w:w="1170" w:type="dxa"/>
            <w:vAlign w:val="center"/>
          </w:tcPr>
          <w:p w14:paraId="579254AC" w14:textId="588E9D41"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23C72453" w14:textId="5033740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1</w:t>
            </w:r>
          </w:p>
        </w:tc>
        <w:tc>
          <w:tcPr>
            <w:tcW w:w="2250" w:type="dxa"/>
            <w:shd w:val="clear" w:color="auto" w:fill="auto"/>
            <w:vAlign w:val="center"/>
          </w:tcPr>
          <w:p w14:paraId="29C955D3" w14:textId="45DB030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3DA778E2" w14:textId="77777777" w:rsidTr="002C6D94">
        <w:trPr>
          <w:trHeight w:val="332"/>
          <w:jc w:val="center"/>
        </w:trPr>
        <w:tc>
          <w:tcPr>
            <w:tcW w:w="459" w:type="dxa"/>
            <w:vAlign w:val="center"/>
          </w:tcPr>
          <w:p w14:paraId="71DAC938" w14:textId="3AF573C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4</w:t>
            </w:r>
          </w:p>
        </w:tc>
        <w:tc>
          <w:tcPr>
            <w:tcW w:w="1123" w:type="dxa"/>
            <w:vAlign w:val="center"/>
          </w:tcPr>
          <w:p w14:paraId="71665B75" w14:textId="010F442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15831000</w:t>
            </w:r>
          </w:p>
        </w:tc>
        <w:tc>
          <w:tcPr>
            <w:tcW w:w="1248" w:type="dxa"/>
            <w:vAlign w:val="center"/>
          </w:tcPr>
          <w:p w14:paraId="7ECF89EA" w14:textId="6F1D49D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Շաքարավազ</w:t>
            </w:r>
          </w:p>
        </w:tc>
        <w:tc>
          <w:tcPr>
            <w:tcW w:w="1670" w:type="dxa"/>
          </w:tcPr>
          <w:p w14:paraId="7AEAE44B"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0450F0E" w14:textId="2F92BA0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Շաքարավազ,</w:t>
            </w:r>
            <w:r w:rsidRPr="002C6D94">
              <w:rPr>
                <w:rFonts w:ascii="GHEA Grapalat" w:hAnsi="GHEA Grapalat"/>
                <w:sz w:val="16"/>
                <w:szCs w:val="16"/>
                <w:lang w:val="hy-AM"/>
              </w:rPr>
              <w:t xml:space="preserve">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w:t>
            </w:r>
          </w:p>
        </w:tc>
        <w:tc>
          <w:tcPr>
            <w:tcW w:w="810" w:type="dxa"/>
            <w:vAlign w:val="center"/>
          </w:tcPr>
          <w:p w14:paraId="145F3EAA" w14:textId="1CD2F51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4F3CA8A" w14:textId="07F0D07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7ADCE40" w14:textId="622386A2" w:rsidR="002C6D94" w:rsidRPr="002C6D94" w:rsidRDefault="002C6D94" w:rsidP="002C6D94">
            <w:pPr>
              <w:jc w:val="center"/>
              <w:rPr>
                <w:rFonts w:ascii="GHEA Grapalat" w:hAnsi="GHEA Grapalat" w:cs="Calibri"/>
                <w:sz w:val="16"/>
                <w:szCs w:val="16"/>
                <w:lang w:val="hy-AM"/>
              </w:rPr>
            </w:pPr>
          </w:p>
        </w:tc>
        <w:tc>
          <w:tcPr>
            <w:tcW w:w="1170" w:type="dxa"/>
            <w:vAlign w:val="center"/>
          </w:tcPr>
          <w:p w14:paraId="21CE36FB" w14:textId="7A80DAC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150</w:t>
            </w:r>
          </w:p>
        </w:tc>
        <w:tc>
          <w:tcPr>
            <w:tcW w:w="1170" w:type="dxa"/>
            <w:vAlign w:val="center"/>
          </w:tcPr>
          <w:p w14:paraId="7F200AD4" w14:textId="3C0DF801"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B4C6A72" w14:textId="6F19C9C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150</w:t>
            </w:r>
          </w:p>
        </w:tc>
        <w:tc>
          <w:tcPr>
            <w:tcW w:w="2250" w:type="dxa"/>
            <w:shd w:val="clear" w:color="auto" w:fill="auto"/>
            <w:vAlign w:val="center"/>
          </w:tcPr>
          <w:p w14:paraId="0D9C3B9C" w14:textId="5D0E06D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BAD2CBF" w14:textId="77777777" w:rsidTr="002C6D94">
        <w:trPr>
          <w:trHeight w:val="332"/>
          <w:jc w:val="center"/>
        </w:trPr>
        <w:tc>
          <w:tcPr>
            <w:tcW w:w="459" w:type="dxa"/>
            <w:vAlign w:val="center"/>
          </w:tcPr>
          <w:p w14:paraId="5CD54C31" w14:textId="2BCDE30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5</w:t>
            </w:r>
          </w:p>
        </w:tc>
        <w:tc>
          <w:tcPr>
            <w:tcW w:w="1123" w:type="dxa"/>
            <w:shd w:val="clear" w:color="auto" w:fill="auto"/>
            <w:vAlign w:val="center"/>
          </w:tcPr>
          <w:p w14:paraId="7C5611F9" w14:textId="77777777" w:rsidR="002C6D94" w:rsidRPr="002C6D94" w:rsidRDefault="002C6D94" w:rsidP="002C6D94">
            <w:pPr>
              <w:jc w:val="center"/>
              <w:rPr>
                <w:rFonts w:ascii="GHEA Grapalat" w:hAnsi="GHEA Grapalat"/>
                <w:sz w:val="16"/>
                <w:szCs w:val="16"/>
              </w:rPr>
            </w:pPr>
          </w:p>
          <w:p w14:paraId="0CFC8694" w14:textId="77777777" w:rsidR="002C6D94" w:rsidRPr="002C6D94" w:rsidRDefault="002C6D94" w:rsidP="002C6D94">
            <w:pPr>
              <w:jc w:val="center"/>
              <w:rPr>
                <w:rFonts w:ascii="GHEA Grapalat" w:hAnsi="GHEA Grapalat"/>
                <w:sz w:val="16"/>
                <w:szCs w:val="16"/>
              </w:rPr>
            </w:pPr>
          </w:p>
          <w:p w14:paraId="7DD8E8AF" w14:textId="4EC39ED3" w:rsidR="002C6D94" w:rsidRPr="002C6D94" w:rsidRDefault="002C6D94" w:rsidP="002C6D94">
            <w:pPr>
              <w:contextualSpacing/>
              <w:rPr>
                <w:rFonts w:ascii="GHEA Grapalat" w:hAnsi="GHEA Grapalat" w:cs="Calibri"/>
                <w:sz w:val="16"/>
                <w:szCs w:val="16"/>
                <w:lang w:val="hy-AM"/>
              </w:rPr>
            </w:pPr>
            <w:r w:rsidRPr="002C6D94">
              <w:rPr>
                <w:rFonts w:ascii="GHEA Grapalat" w:hAnsi="GHEA Grapalat"/>
                <w:sz w:val="16"/>
                <w:szCs w:val="16"/>
              </w:rPr>
              <w:t xml:space="preserve"> 15531100</w:t>
            </w:r>
          </w:p>
        </w:tc>
        <w:tc>
          <w:tcPr>
            <w:tcW w:w="1248" w:type="dxa"/>
            <w:shd w:val="clear" w:color="auto" w:fill="auto"/>
            <w:vAlign w:val="center"/>
          </w:tcPr>
          <w:p w14:paraId="05638F91" w14:textId="3C98D3D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Կարագ</w:t>
            </w:r>
            <w:r w:rsidRPr="002C6D94">
              <w:rPr>
                <w:rFonts w:ascii="GHEA Grapalat" w:hAnsi="GHEA Grapalat"/>
                <w:sz w:val="16"/>
                <w:szCs w:val="16"/>
              </w:rPr>
              <w:t xml:space="preserve"> </w:t>
            </w:r>
            <w:r w:rsidRPr="002C6D94">
              <w:rPr>
                <w:rFonts w:ascii="GHEA Grapalat" w:hAnsi="GHEA Grapalat" w:cs="Sylfaen"/>
                <w:sz w:val="16"/>
                <w:szCs w:val="16"/>
              </w:rPr>
              <w:t>սերուցքային</w:t>
            </w:r>
          </w:p>
        </w:tc>
        <w:tc>
          <w:tcPr>
            <w:tcW w:w="1670" w:type="dxa"/>
          </w:tcPr>
          <w:p w14:paraId="5787693E"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00DD58E0" w14:textId="35BFA2D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Կարագ</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սերուցքային,</w:t>
            </w:r>
            <w:r w:rsidRPr="002C6D94">
              <w:rPr>
                <w:rFonts w:ascii="GHEA Grapalat" w:hAnsi="GHEA Grapalat"/>
                <w:sz w:val="16"/>
                <w:szCs w:val="16"/>
                <w:lang w:val="hy-AM"/>
              </w:rPr>
              <w:t xml:space="preserve"> 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810" w:type="dxa"/>
            <w:vAlign w:val="center"/>
          </w:tcPr>
          <w:p w14:paraId="46A74BB0" w14:textId="7B51A402"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1B0F6F44" w14:textId="5C287039"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A2C37DB" w14:textId="3C7B2ADF" w:rsidR="002C6D94" w:rsidRPr="002C6D94" w:rsidRDefault="002C6D94" w:rsidP="002C6D94">
            <w:pPr>
              <w:jc w:val="center"/>
              <w:rPr>
                <w:rFonts w:ascii="GHEA Grapalat" w:hAnsi="GHEA Grapalat" w:cs="Calibri"/>
                <w:sz w:val="16"/>
                <w:szCs w:val="16"/>
                <w:lang w:val="hy-AM"/>
              </w:rPr>
            </w:pPr>
          </w:p>
        </w:tc>
        <w:tc>
          <w:tcPr>
            <w:tcW w:w="1170" w:type="dxa"/>
            <w:vAlign w:val="center"/>
          </w:tcPr>
          <w:p w14:paraId="4D679038" w14:textId="54A23E75"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84</w:t>
            </w:r>
          </w:p>
        </w:tc>
        <w:tc>
          <w:tcPr>
            <w:tcW w:w="1170" w:type="dxa"/>
            <w:vAlign w:val="center"/>
          </w:tcPr>
          <w:p w14:paraId="19148F02" w14:textId="64306FE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4BF1153" w14:textId="1B4E186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84</w:t>
            </w:r>
          </w:p>
        </w:tc>
        <w:tc>
          <w:tcPr>
            <w:tcW w:w="2250" w:type="dxa"/>
            <w:shd w:val="clear" w:color="auto" w:fill="auto"/>
            <w:vAlign w:val="center"/>
          </w:tcPr>
          <w:p w14:paraId="71086F92" w14:textId="66C4364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5047BFA0" w14:textId="77777777" w:rsidTr="002C6D94">
        <w:trPr>
          <w:trHeight w:val="332"/>
          <w:jc w:val="center"/>
        </w:trPr>
        <w:tc>
          <w:tcPr>
            <w:tcW w:w="459" w:type="dxa"/>
            <w:vAlign w:val="center"/>
          </w:tcPr>
          <w:p w14:paraId="6D9A8D33" w14:textId="2756FD1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6</w:t>
            </w:r>
          </w:p>
        </w:tc>
        <w:tc>
          <w:tcPr>
            <w:tcW w:w="1123" w:type="dxa"/>
            <w:shd w:val="clear" w:color="auto" w:fill="auto"/>
            <w:vAlign w:val="center"/>
          </w:tcPr>
          <w:p w14:paraId="5D27DA6E" w14:textId="560D2F1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15333100</w:t>
            </w:r>
          </w:p>
        </w:tc>
        <w:tc>
          <w:tcPr>
            <w:tcW w:w="1248" w:type="dxa"/>
            <w:shd w:val="clear" w:color="auto" w:fill="auto"/>
            <w:vAlign w:val="center"/>
          </w:tcPr>
          <w:p w14:paraId="5CF3A65F" w14:textId="1560856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Տոմատի</w:t>
            </w:r>
            <w:r w:rsidRPr="002C6D94">
              <w:rPr>
                <w:rFonts w:ascii="GHEA Grapalat" w:hAnsi="GHEA Grapalat" w:cs="Calibri"/>
                <w:sz w:val="16"/>
                <w:szCs w:val="16"/>
              </w:rPr>
              <w:t xml:space="preserve"> </w:t>
            </w:r>
            <w:r w:rsidRPr="002C6D94">
              <w:rPr>
                <w:rFonts w:ascii="GHEA Grapalat" w:hAnsi="GHEA Grapalat" w:cs="Sylfaen"/>
                <w:sz w:val="16"/>
                <w:szCs w:val="16"/>
              </w:rPr>
              <w:t>մածուկ</w:t>
            </w:r>
          </w:p>
        </w:tc>
        <w:tc>
          <w:tcPr>
            <w:tcW w:w="1670" w:type="dxa"/>
          </w:tcPr>
          <w:p w14:paraId="0A426062"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2F784939" w14:textId="4CC20B1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Տոմատի</w:t>
            </w:r>
            <w:r w:rsidRPr="002C6D94">
              <w:rPr>
                <w:rFonts w:ascii="GHEA Grapalat" w:hAnsi="GHEA Grapalat" w:cs="Calibri"/>
                <w:sz w:val="16"/>
                <w:szCs w:val="16"/>
                <w:lang w:val="hy-AM"/>
              </w:rPr>
              <w:t xml:space="preserve"> </w:t>
            </w:r>
            <w:r w:rsidRPr="002C6D94">
              <w:rPr>
                <w:rFonts w:ascii="GHEA Grapalat" w:hAnsi="GHEA Grapalat" w:cs="Sylfaen"/>
                <w:sz w:val="16"/>
                <w:szCs w:val="16"/>
                <w:lang w:val="hy-AM"/>
              </w:rPr>
              <w:t>մածուկ,</w:t>
            </w:r>
            <w:r w:rsidRPr="002C6D94">
              <w:rPr>
                <w:rFonts w:ascii="GHEA Grapalat" w:hAnsi="GHEA Grapalat"/>
                <w:sz w:val="16"/>
                <w:szCs w:val="16"/>
                <w:lang w:val="hy-AM"/>
              </w:rPr>
              <w:t xml:space="preserve">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w:t>
            </w:r>
          </w:p>
        </w:tc>
        <w:tc>
          <w:tcPr>
            <w:tcW w:w="810" w:type="dxa"/>
            <w:vAlign w:val="center"/>
          </w:tcPr>
          <w:p w14:paraId="349DDD55" w14:textId="5AD19AE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740E69D" w14:textId="64CA750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7FDBDB9D" w14:textId="166611ED" w:rsidR="002C6D94" w:rsidRPr="002C6D94" w:rsidRDefault="002C6D94" w:rsidP="002C6D94">
            <w:pPr>
              <w:jc w:val="center"/>
              <w:rPr>
                <w:rFonts w:ascii="GHEA Grapalat" w:hAnsi="GHEA Grapalat" w:cs="Calibri"/>
                <w:sz w:val="16"/>
                <w:szCs w:val="16"/>
                <w:lang w:val="hy-AM"/>
              </w:rPr>
            </w:pPr>
          </w:p>
        </w:tc>
        <w:tc>
          <w:tcPr>
            <w:tcW w:w="1170" w:type="dxa"/>
            <w:vAlign w:val="center"/>
          </w:tcPr>
          <w:p w14:paraId="30851A49" w14:textId="77B548A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21</w:t>
            </w:r>
          </w:p>
        </w:tc>
        <w:tc>
          <w:tcPr>
            <w:tcW w:w="1170" w:type="dxa"/>
            <w:vAlign w:val="center"/>
          </w:tcPr>
          <w:p w14:paraId="7D4E2CEB" w14:textId="3E3C438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B1E41BC" w14:textId="3DAE302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21</w:t>
            </w:r>
          </w:p>
        </w:tc>
        <w:tc>
          <w:tcPr>
            <w:tcW w:w="2250" w:type="dxa"/>
            <w:shd w:val="clear" w:color="auto" w:fill="auto"/>
            <w:vAlign w:val="center"/>
          </w:tcPr>
          <w:p w14:paraId="12CCA7A2" w14:textId="6039335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ED078BC" w14:textId="77777777" w:rsidTr="002C6D94">
        <w:trPr>
          <w:trHeight w:val="332"/>
          <w:jc w:val="center"/>
        </w:trPr>
        <w:tc>
          <w:tcPr>
            <w:tcW w:w="459" w:type="dxa"/>
            <w:vAlign w:val="center"/>
          </w:tcPr>
          <w:p w14:paraId="6B8F4BCB" w14:textId="0E0BAAA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7</w:t>
            </w:r>
          </w:p>
        </w:tc>
        <w:tc>
          <w:tcPr>
            <w:tcW w:w="1123" w:type="dxa"/>
            <w:shd w:val="clear" w:color="auto" w:fill="auto"/>
            <w:vAlign w:val="center"/>
          </w:tcPr>
          <w:p w14:paraId="11ECE05E" w14:textId="77777777" w:rsidR="002C6D94" w:rsidRPr="002C6D94" w:rsidRDefault="002C6D94" w:rsidP="002C6D94">
            <w:pPr>
              <w:rPr>
                <w:rFonts w:ascii="GHEA Grapalat" w:hAnsi="GHEA Grapalat"/>
                <w:sz w:val="16"/>
                <w:szCs w:val="16"/>
              </w:rPr>
            </w:pPr>
          </w:p>
          <w:p w14:paraId="476838D6" w14:textId="77777777" w:rsidR="002C6D94" w:rsidRPr="002C6D94" w:rsidRDefault="002C6D94" w:rsidP="002C6D94">
            <w:pPr>
              <w:jc w:val="center"/>
              <w:rPr>
                <w:rFonts w:ascii="GHEA Grapalat" w:hAnsi="GHEA Grapalat"/>
                <w:sz w:val="16"/>
                <w:szCs w:val="16"/>
              </w:rPr>
            </w:pPr>
          </w:p>
          <w:p w14:paraId="495E5EDE" w14:textId="0459368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03142510</w:t>
            </w:r>
          </w:p>
        </w:tc>
        <w:tc>
          <w:tcPr>
            <w:tcW w:w="1248" w:type="dxa"/>
            <w:shd w:val="clear" w:color="auto" w:fill="auto"/>
            <w:vAlign w:val="center"/>
          </w:tcPr>
          <w:p w14:paraId="446A4FCD" w14:textId="081EA4E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Հավկիթ</w:t>
            </w:r>
          </w:p>
        </w:tc>
        <w:tc>
          <w:tcPr>
            <w:tcW w:w="1670" w:type="dxa"/>
          </w:tcPr>
          <w:p w14:paraId="3D844D8E"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17A01183" w14:textId="5403388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 xml:space="preserve">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w:t>
            </w:r>
            <w:r w:rsidRPr="002C6D94">
              <w:rPr>
                <w:rFonts w:ascii="GHEA Grapalat" w:hAnsi="GHEA Grapalat"/>
                <w:sz w:val="16"/>
                <w:szCs w:val="16"/>
                <w:lang w:val="hy-AM"/>
              </w:rPr>
              <w:lastRenderedPageBreak/>
              <w:t xml:space="preserve">և ձվամթերքի տեխնիկական կանոնակարգը հաստատելու մասին» N 1438-Ն որոշմանը և «Սննդամթերքի անվտանգության մասին» ՀՀ օրենքի 8-րդ հոդվածի։ </w:t>
            </w:r>
            <w:r w:rsidRPr="002C6D94">
              <w:rPr>
                <w:rFonts w:ascii="GHEA Grapalat" w:hAnsi="GHEA Grapalat"/>
                <w:sz w:val="16"/>
                <w:szCs w:val="16"/>
              </w:rPr>
              <w:t>Պիտանելիության մնացորդային ժամկետը ոչ պակաս քան 90 %</w:t>
            </w:r>
          </w:p>
        </w:tc>
        <w:tc>
          <w:tcPr>
            <w:tcW w:w="810" w:type="dxa"/>
            <w:vAlign w:val="center"/>
          </w:tcPr>
          <w:p w14:paraId="72CC88A8" w14:textId="273D23F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հատ</w:t>
            </w:r>
          </w:p>
        </w:tc>
        <w:tc>
          <w:tcPr>
            <w:tcW w:w="990" w:type="dxa"/>
            <w:tcBorders>
              <w:top w:val="nil"/>
              <w:left w:val="single" w:sz="4" w:space="0" w:color="auto"/>
              <w:bottom w:val="single" w:sz="4" w:space="0" w:color="auto"/>
              <w:right w:val="single" w:sz="4" w:space="0" w:color="auto"/>
            </w:tcBorders>
            <w:shd w:val="clear" w:color="auto" w:fill="auto"/>
            <w:vAlign w:val="center"/>
          </w:tcPr>
          <w:p w14:paraId="2BA38C78" w14:textId="122E0B3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C509FC0" w14:textId="45F9909F" w:rsidR="002C6D94" w:rsidRPr="002C6D94" w:rsidRDefault="002C6D94" w:rsidP="002C6D94">
            <w:pPr>
              <w:jc w:val="center"/>
              <w:rPr>
                <w:rFonts w:ascii="GHEA Grapalat" w:hAnsi="GHEA Grapalat" w:cs="Calibri"/>
                <w:sz w:val="16"/>
                <w:szCs w:val="16"/>
                <w:lang w:val="hy-AM"/>
              </w:rPr>
            </w:pPr>
          </w:p>
        </w:tc>
        <w:tc>
          <w:tcPr>
            <w:tcW w:w="1170" w:type="dxa"/>
            <w:vAlign w:val="center"/>
          </w:tcPr>
          <w:p w14:paraId="7C0D5F83" w14:textId="318F48F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960</w:t>
            </w:r>
          </w:p>
        </w:tc>
        <w:tc>
          <w:tcPr>
            <w:tcW w:w="1170" w:type="dxa"/>
            <w:vAlign w:val="center"/>
          </w:tcPr>
          <w:p w14:paraId="281631D5" w14:textId="089DD64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6827AFD" w14:textId="67AC173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960</w:t>
            </w:r>
          </w:p>
        </w:tc>
        <w:tc>
          <w:tcPr>
            <w:tcW w:w="2250" w:type="dxa"/>
            <w:shd w:val="clear" w:color="auto" w:fill="auto"/>
            <w:vAlign w:val="center"/>
          </w:tcPr>
          <w:p w14:paraId="06B5281C" w14:textId="5D5E55A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w:t>
            </w:r>
            <w:r w:rsidRPr="002C6D94">
              <w:rPr>
                <w:rFonts w:ascii="GHEA Grapalat" w:hAnsi="GHEA Grapalat" w:cs="Calibri"/>
                <w:sz w:val="16"/>
                <w:szCs w:val="16"/>
                <w:lang w:val="hy-AM"/>
              </w:rPr>
              <w:lastRenderedPageBreak/>
              <w:t>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7073A51D" w14:textId="77777777" w:rsidTr="002C6D94">
        <w:trPr>
          <w:trHeight w:val="332"/>
          <w:jc w:val="center"/>
        </w:trPr>
        <w:tc>
          <w:tcPr>
            <w:tcW w:w="459" w:type="dxa"/>
            <w:vAlign w:val="center"/>
          </w:tcPr>
          <w:p w14:paraId="4EB4B7D6" w14:textId="4FF43D4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8</w:t>
            </w:r>
          </w:p>
        </w:tc>
        <w:tc>
          <w:tcPr>
            <w:tcW w:w="1123" w:type="dxa"/>
            <w:shd w:val="clear" w:color="auto" w:fill="auto"/>
            <w:vAlign w:val="center"/>
          </w:tcPr>
          <w:p w14:paraId="05FD6A2E" w14:textId="4B35EC0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15111120</w:t>
            </w:r>
          </w:p>
        </w:tc>
        <w:tc>
          <w:tcPr>
            <w:tcW w:w="1248" w:type="dxa"/>
            <w:shd w:val="clear" w:color="auto" w:fill="auto"/>
            <w:vAlign w:val="center"/>
          </w:tcPr>
          <w:p w14:paraId="65DF2D97" w14:textId="530E671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Տավարի</w:t>
            </w:r>
            <w:r w:rsidRPr="002C6D94">
              <w:rPr>
                <w:rFonts w:ascii="GHEA Grapalat" w:hAnsi="GHEA Grapalat"/>
                <w:sz w:val="16"/>
                <w:szCs w:val="16"/>
              </w:rPr>
              <w:t xml:space="preserve">  </w:t>
            </w:r>
            <w:r w:rsidRPr="002C6D94">
              <w:rPr>
                <w:rFonts w:ascii="GHEA Grapalat" w:hAnsi="GHEA Grapalat" w:cs="Sylfaen"/>
                <w:sz w:val="16"/>
                <w:szCs w:val="16"/>
              </w:rPr>
              <w:t>միս</w:t>
            </w:r>
            <w:r w:rsidRPr="002C6D94">
              <w:rPr>
                <w:rFonts w:ascii="GHEA Grapalat" w:hAnsi="GHEA Grapalat" w:cs="Calibri"/>
                <w:sz w:val="16"/>
                <w:szCs w:val="16"/>
              </w:rPr>
              <w:t xml:space="preserve"> (</w:t>
            </w:r>
            <w:r w:rsidRPr="002C6D94">
              <w:rPr>
                <w:rFonts w:ascii="GHEA Grapalat" w:hAnsi="GHEA Grapalat" w:cs="Sylfaen"/>
                <w:sz w:val="16"/>
                <w:szCs w:val="16"/>
              </w:rPr>
              <w:t>փափուկ</w:t>
            </w:r>
            <w:r w:rsidRPr="002C6D94">
              <w:rPr>
                <w:rFonts w:ascii="GHEA Grapalat" w:hAnsi="GHEA Grapalat" w:cs="Calibri"/>
                <w:sz w:val="16"/>
                <w:szCs w:val="16"/>
              </w:rPr>
              <w:t>)</w:t>
            </w:r>
          </w:p>
        </w:tc>
        <w:tc>
          <w:tcPr>
            <w:tcW w:w="1670" w:type="dxa"/>
          </w:tcPr>
          <w:p w14:paraId="3DE4F39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1362AE3F" w14:textId="1EDEF1A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Միս տավարի պաղեցրած, փափուկ միս առանց ոսկորի,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 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p>
        </w:tc>
        <w:tc>
          <w:tcPr>
            <w:tcW w:w="810" w:type="dxa"/>
            <w:vAlign w:val="center"/>
          </w:tcPr>
          <w:p w14:paraId="4BC3630E" w14:textId="7FBDB74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1BBE475" w14:textId="2E20A4E4"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40382436" w14:textId="0B71F715" w:rsidR="002C6D94" w:rsidRPr="002C6D94" w:rsidRDefault="002C6D94" w:rsidP="002C6D94">
            <w:pPr>
              <w:jc w:val="center"/>
              <w:rPr>
                <w:rFonts w:ascii="GHEA Grapalat" w:hAnsi="GHEA Grapalat" w:cs="Calibri"/>
                <w:sz w:val="16"/>
                <w:szCs w:val="16"/>
                <w:lang w:val="hy-AM"/>
              </w:rPr>
            </w:pPr>
          </w:p>
        </w:tc>
        <w:tc>
          <w:tcPr>
            <w:tcW w:w="1170" w:type="dxa"/>
            <w:vAlign w:val="center"/>
          </w:tcPr>
          <w:p w14:paraId="44D1FEF0" w14:textId="542D1936"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59</w:t>
            </w:r>
          </w:p>
        </w:tc>
        <w:tc>
          <w:tcPr>
            <w:tcW w:w="1170" w:type="dxa"/>
            <w:vAlign w:val="center"/>
          </w:tcPr>
          <w:p w14:paraId="472E166D" w14:textId="7A7A122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E1F3A40" w14:textId="35D9091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59</w:t>
            </w:r>
          </w:p>
        </w:tc>
        <w:tc>
          <w:tcPr>
            <w:tcW w:w="2250" w:type="dxa"/>
            <w:shd w:val="clear" w:color="auto" w:fill="auto"/>
            <w:vAlign w:val="center"/>
          </w:tcPr>
          <w:p w14:paraId="1F0A7D3F" w14:textId="5CED33B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B302B5C" w14:textId="77777777" w:rsidTr="002C6D94">
        <w:trPr>
          <w:trHeight w:val="332"/>
          <w:jc w:val="center"/>
        </w:trPr>
        <w:tc>
          <w:tcPr>
            <w:tcW w:w="459" w:type="dxa"/>
            <w:vAlign w:val="center"/>
          </w:tcPr>
          <w:p w14:paraId="1F923177" w14:textId="4BD0860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9</w:t>
            </w:r>
          </w:p>
        </w:tc>
        <w:tc>
          <w:tcPr>
            <w:tcW w:w="1123" w:type="dxa"/>
            <w:shd w:val="clear" w:color="auto" w:fill="auto"/>
            <w:vAlign w:val="center"/>
          </w:tcPr>
          <w:p w14:paraId="4680534F" w14:textId="3E430F3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15112150</w:t>
            </w:r>
          </w:p>
        </w:tc>
        <w:tc>
          <w:tcPr>
            <w:tcW w:w="1248" w:type="dxa"/>
            <w:shd w:val="clear" w:color="auto" w:fill="auto"/>
            <w:vAlign w:val="center"/>
          </w:tcPr>
          <w:p w14:paraId="4408D690" w14:textId="2A079FC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Հավի</w:t>
            </w:r>
            <w:r w:rsidRPr="002C6D94">
              <w:rPr>
                <w:rFonts w:ascii="GHEA Grapalat" w:hAnsi="GHEA Grapalat" w:cs="Calibri"/>
                <w:sz w:val="16"/>
                <w:szCs w:val="16"/>
              </w:rPr>
              <w:t xml:space="preserve"> </w:t>
            </w:r>
            <w:r w:rsidRPr="002C6D94">
              <w:rPr>
                <w:rFonts w:ascii="GHEA Grapalat" w:hAnsi="GHEA Grapalat" w:cs="Sylfaen"/>
                <w:sz w:val="16"/>
                <w:szCs w:val="16"/>
              </w:rPr>
              <w:t>փափկամիս</w:t>
            </w:r>
            <w:r w:rsidRPr="002C6D94">
              <w:rPr>
                <w:rFonts w:ascii="MS Mincho" w:eastAsia="MS Mincho" w:hAnsi="MS Mincho" w:cs="MS Mincho" w:hint="eastAsia"/>
                <w:sz w:val="16"/>
                <w:szCs w:val="16"/>
              </w:rPr>
              <w:t>․</w:t>
            </w:r>
            <w:r w:rsidRPr="002C6D94">
              <w:rPr>
                <w:rFonts w:ascii="GHEA Grapalat" w:hAnsi="GHEA Grapalat"/>
                <w:sz w:val="16"/>
                <w:szCs w:val="16"/>
              </w:rPr>
              <w:t xml:space="preserve"> </w:t>
            </w:r>
            <w:r w:rsidRPr="002C6D94">
              <w:rPr>
                <w:rFonts w:ascii="GHEA Grapalat" w:hAnsi="GHEA Grapalat" w:cs="Sylfaen"/>
                <w:sz w:val="16"/>
                <w:szCs w:val="16"/>
              </w:rPr>
              <w:t>պաղեցրած</w:t>
            </w:r>
          </w:p>
        </w:tc>
        <w:tc>
          <w:tcPr>
            <w:tcW w:w="1670" w:type="dxa"/>
          </w:tcPr>
          <w:p w14:paraId="221C3C7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304949A6" w14:textId="1235FCE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 xml:space="preserve">Հավի փափկամիս (ֆիլե), պաղեցրած,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2017թ. մարտի 9-ի 10-րդ նիստի արձանագրության: Մսամթերքի տեղափոխումը կատարել համապատասխան սառնարան մեքենաերով, որը ունի </w:t>
            </w:r>
            <w:r w:rsidRPr="002C6D94">
              <w:rPr>
                <w:rFonts w:ascii="GHEA Grapalat" w:hAnsi="GHEA Grapalat"/>
                <w:sz w:val="16"/>
                <w:szCs w:val="16"/>
                <w:lang w:val="hy-AM"/>
              </w:rPr>
              <w:lastRenderedPageBreak/>
              <w:t>համապատասխան ջերմաստիճան: ԳՕՍՏ 25391-82։</w:t>
            </w:r>
          </w:p>
        </w:tc>
        <w:tc>
          <w:tcPr>
            <w:tcW w:w="810" w:type="dxa"/>
            <w:vAlign w:val="center"/>
          </w:tcPr>
          <w:p w14:paraId="069B2EAA" w14:textId="2F265C69"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0A59DC92" w14:textId="1F826C9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46F71FB" w14:textId="35628483" w:rsidR="002C6D94" w:rsidRPr="002C6D94" w:rsidRDefault="002C6D94" w:rsidP="002C6D94">
            <w:pPr>
              <w:jc w:val="center"/>
              <w:rPr>
                <w:rFonts w:ascii="GHEA Grapalat" w:hAnsi="GHEA Grapalat" w:cs="Calibri"/>
                <w:sz w:val="16"/>
                <w:szCs w:val="16"/>
                <w:lang w:val="hy-AM"/>
              </w:rPr>
            </w:pPr>
          </w:p>
        </w:tc>
        <w:tc>
          <w:tcPr>
            <w:tcW w:w="1170" w:type="dxa"/>
            <w:vAlign w:val="center"/>
          </w:tcPr>
          <w:p w14:paraId="327472B7" w14:textId="16FEAC72"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59</w:t>
            </w:r>
          </w:p>
        </w:tc>
        <w:tc>
          <w:tcPr>
            <w:tcW w:w="1170" w:type="dxa"/>
            <w:vAlign w:val="center"/>
          </w:tcPr>
          <w:p w14:paraId="3861A9BA" w14:textId="322A6B6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5B916D8" w14:textId="08A1EF1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59</w:t>
            </w:r>
          </w:p>
        </w:tc>
        <w:tc>
          <w:tcPr>
            <w:tcW w:w="2250" w:type="dxa"/>
            <w:shd w:val="clear" w:color="auto" w:fill="auto"/>
            <w:vAlign w:val="center"/>
          </w:tcPr>
          <w:p w14:paraId="78AE20E0" w14:textId="0916C39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w:t>
            </w:r>
            <w:r w:rsidRPr="002C6D94">
              <w:rPr>
                <w:rFonts w:ascii="GHEA Grapalat" w:hAnsi="GHEA Grapalat" w:cs="Calibri"/>
                <w:sz w:val="16"/>
                <w:szCs w:val="16"/>
                <w:lang w:val="hy-AM"/>
              </w:rPr>
              <w:lastRenderedPageBreak/>
              <w:t>լուծվում  է, առանց որևէ իրավական պարտավորության:</w:t>
            </w:r>
          </w:p>
        </w:tc>
      </w:tr>
      <w:tr w:rsidR="002C6D94" w:rsidRPr="00184EFA" w14:paraId="35757935" w14:textId="77777777" w:rsidTr="002C6D94">
        <w:trPr>
          <w:trHeight w:val="332"/>
          <w:jc w:val="center"/>
        </w:trPr>
        <w:tc>
          <w:tcPr>
            <w:tcW w:w="459" w:type="dxa"/>
            <w:vAlign w:val="center"/>
          </w:tcPr>
          <w:p w14:paraId="11FC372D" w14:textId="5A4D87D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10</w:t>
            </w:r>
          </w:p>
        </w:tc>
        <w:tc>
          <w:tcPr>
            <w:tcW w:w="1123" w:type="dxa"/>
            <w:vAlign w:val="center"/>
          </w:tcPr>
          <w:p w14:paraId="13DD6928" w14:textId="381674C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15332290</w:t>
            </w:r>
          </w:p>
        </w:tc>
        <w:tc>
          <w:tcPr>
            <w:tcW w:w="1248" w:type="dxa"/>
            <w:vAlign w:val="center"/>
          </w:tcPr>
          <w:p w14:paraId="3017D2AA" w14:textId="61664E1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Ջեմ</w:t>
            </w:r>
          </w:p>
        </w:tc>
        <w:tc>
          <w:tcPr>
            <w:tcW w:w="1670" w:type="dxa"/>
          </w:tcPr>
          <w:p w14:paraId="1CF980E7"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AD2D9CA" w14:textId="33C2ECA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Ջեմ 1 կգ Ջեմ` Տարբեր մրգերի, առաջին տեսակի ՀՍՏ-48-2007: Անվտանգությունը`ըստ N 2-lll-4.9-0.1-2010 հիգիենիկ նորմատիվների, իսկ մակնշումը` Սննդամթերքի անվտանգության մասին ՀՀ օրենքի ր-րդ հոդվածի</w:t>
            </w:r>
          </w:p>
        </w:tc>
        <w:tc>
          <w:tcPr>
            <w:tcW w:w="810" w:type="dxa"/>
            <w:vAlign w:val="center"/>
          </w:tcPr>
          <w:p w14:paraId="75F9D2E0" w14:textId="2AFCB1E8"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0C1BD9EF" w14:textId="4A20886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384515C" w14:textId="698C658C" w:rsidR="002C6D94" w:rsidRPr="002C6D94" w:rsidRDefault="002C6D94" w:rsidP="002C6D94">
            <w:pPr>
              <w:jc w:val="center"/>
              <w:rPr>
                <w:rFonts w:ascii="GHEA Grapalat" w:hAnsi="GHEA Grapalat" w:cs="Calibri"/>
                <w:sz w:val="16"/>
                <w:szCs w:val="16"/>
                <w:lang w:val="hy-AM"/>
              </w:rPr>
            </w:pPr>
          </w:p>
        </w:tc>
        <w:tc>
          <w:tcPr>
            <w:tcW w:w="1170" w:type="dxa"/>
            <w:vAlign w:val="center"/>
          </w:tcPr>
          <w:p w14:paraId="2631FE5B" w14:textId="4AB26D32"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17</w:t>
            </w:r>
          </w:p>
        </w:tc>
        <w:tc>
          <w:tcPr>
            <w:tcW w:w="1170" w:type="dxa"/>
            <w:vAlign w:val="center"/>
          </w:tcPr>
          <w:p w14:paraId="66F7AAEB" w14:textId="61E5E8B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664EC9C" w14:textId="14E4CC4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17</w:t>
            </w:r>
          </w:p>
        </w:tc>
        <w:tc>
          <w:tcPr>
            <w:tcW w:w="2250" w:type="dxa"/>
            <w:shd w:val="clear" w:color="auto" w:fill="auto"/>
            <w:vAlign w:val="center"/>
          </w:tcPr>
          <w:p w14:paraId="28D60473" w14:textId="3714A03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5F398F3" w14:textId="77777777" w:rsidTr="002C6D94">
        <w:trPr>
          <w:trHeight w:val="332"/>
          <w:jc w:val="center"/>
        </w:trPr>
        <w:tc>
          <w:tcPr>
            <w:tcW w:w="459" w:type="dxa"/>
            <w:vAlign w:val="center"/>
          </w:tcPr>
          <w:p w14:paraId="76B7C064" w14:textId="3056392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11</w:t>
            </w:r>
          </w:p>
        </w:tc>
        <w:tc>
          <w:tcPr>
            <w:tcW w:w="1123" w:type="dxa"/>
            <w:vAlign w:val="center"/>
          </w:tcPr>
          <w:p w14:paraId="025CA9E1" w14:textId="0BB026A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15551600</w:t>
            </w:r>
          </w:p>
        </w:tc>
        <w:tc>
          <w:tcPr>
            <w:tcW w:w="1248" w:type="dxa"/>
            <w:vAlign w:val="center"/>
          </w:tcPr>
          <w:p w14:paraId="37EDBF6E" w14:textId="4CA9995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Մածուն</w:t>
            </w:r>
          </w:p>
        </w:tc>
        <w:tc>
          <w:tcPr>
            <w:tcW w:w="1670" w:type="dxa"/>
          </w:tcPr>
          <w:p w14:paraId="36D5BCA0" w14:textId="77777777" w:rsidR="002C6D94" w:rsidRPr="002C6D94" w:rsidRDefault="002C6D94" w:rsidP="002C6D94">
            <w:pPr>
              <w:contextualSpacing/>
              <w:jc w:val="center"/>
              <w:rPr>
                <w:rFonts w:ascii="GHEA Grapalat" w:hAnsi="GHEA Grapalat" w:cs="Calibri"/>
                <w:sz w:val="16"/>
                <w:szCs w:val="16"/>
                <w:lang w:val="hy-AM"/>
              </w:rPr>
            </w:pPr>
          </w:p>
        </w:tc>
        <w:tc>
          <w:tcPr>
            <w:tcW w:w="3150" w:type="dxa"/>
            <w:shd w:val="clear" w:color="auto" w:fill="auto"/>
            <w:vAlign w:val="center"/>
          </w:tcPr>
          <w:p w14:paraId="40B2128D" w14:textId="5C746EC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Մածուն,</w:t>
            </w:r>
            <w:r w:rsidRPr="002C6D94">
              <w:rPr>
                <w:rFonts w:ascii="GHEA Grapalat" w:hAnsi="GHEA Grapalat"/>
                <w:sz w:val="16"/>
                <w:szCs w:val="16"/>
                <w:lang w:val="hy-AM"/>
              </w:rPr>
              <w:t xml:space="preserve">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10" w:type="dxa"/>
            <w:shd w:val="clear" w:color="auto" w:fill="auto"/>
            <w:vAlign w:val="center"/>
          </w:tcPr>
          <w:p w14:paraId="0A7E8F8E" w14:textId="66EC43B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lang w:val="hy-AM"/>
              </w:rPr>
              <w:t xml:space="preserve"> </w:t>
            </w: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3455F661" w14:textId="4D86917B"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60D9BF21" w14:textId="5D1D710B" w:rsidR="002C6D94" w:rsidRPr="002C6D94" w:rsidRDefault="002C6D94" w:rsidP="002C6D94">
            <w:pPr>
              <w:jc w:val="center"/>
              <w:rPr>
                <w:rFonts w:ascii="GHEA Grapalat" w:hAnsi="GHEA Grapalat" w:cs="Calibri"/>
                <w:sz w:val="16"/>
                <w:szCs w:val="16"/>
                <w:lang w:val="hy-AM"/>
              </w:rPr>
            </w:pPr>
          </w:p>
        </w:tc>
        <w:tc>
          <w:tcPr>
            <w:tcW w:w="1170" w:type="dxa"/>
            <w:vAlign w:val="center"/>
          </w:tcPr>
          <w:p w14:paraId="1C86314D" w14:textId="28203B6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158</w:t>
            </w:r>
          </w:p>
        </w:tc>
        <w:tc>
          <w:tcPr>
            <w:tcW w:w="1170" w:type="dxa"/>
            <w:vAlign w:val="center"/>
          </w:tcPr>
          <w:p w14:paraId="631E286B" w14:textId="6B5B15B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7017BB9" w14:textId="4A1B811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w:t>
            </w:r>
          </w:p>
        </w:tc>
        <w:tc>
          <w:tcPr>
            <w:tcW w:w="2250" w:type="dxa"/>
            <w:shd w:val="clear" w:color="auto" w:fill="auto"/>
            <w:vAlign w:val="center"/>
          </w:tcPr>
          <w:p w14:paraId="2EF41C6F" w14:textId="2545DC0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E903BDB" w14:textId="77777777" w:rsidTr="002C6D94">
        <w:trPr>
          <w:trHeight w:val="332"/>
          <w:jc w:val="center"/>
        </w:trPr>
        <w:tc>
          <w:tcPr>
            <w:tcW w:w="459" w:type="dxa"/>
            <w:vAlign w:val="center"/>
          </w:tcPr>
          <w:p w14:paraId="4D3F9F2F" w14:textId="7069F87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12</w:t>
            </w:r>
          </w:p>
        </w:tc>
        <w:tc>
          <w:tcPr>
            <w:tcW w:w="1123" w:type="dxa"/>
            <w:vAlign w:val="center"/>
          </w:tcPr>
          <w:p w14:paraId="1CCAA00C" w14:textId="76AF6D0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15512000</w:t>
            </w:r>
          </w:p>
        </w:tc>
        <w:tc>
          <w:tcPr>
            <w:tcW w:w="1248" w:type="dxa"/>
            <w:vAlign w:val="center"/>
          </w:tcPr>
          <w:p w14:paraId="246ABB43" w14:textId="069597F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Թթվասեր</w:t>
            </w:r>
          </w:p>
        </w:tc>
        <w:tc>
          <w:tcPr>
            <w:tcW w:w="1670" w:type="dxa"/>
          </w:tcPr>
          <w:p w14:paraId="2D9EB715"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CE26DE1" w14:textId="4155D4B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Թթվասեր,</w:t>
            </w:r>
            <w:r w:rsidRPr="002C6D94">
              <w:rPr>
                <w:rFonts w:ascii="GHEA Grapalat" w:hAnsi="GHEA Grapalat"/>
                <w:sz w:val="16"/>
                <w:szCs w:val="16"/>
                <w:lang w:val="hy-AM"/>
              </w:rPr>
              <w:t xml:space="preserve"> թարմ կովի կաթից, յուղայնությունը` 20 %-ից ոչ պակաս, թթվայնությունը` 65-100 0T, անվտանգությունը և մակնշումը` ըստ ՀՀ կառավարության 2006թ. </w:t>
            </w:r>
            <w:r w:rsidRPr="002C6D94">
              <w:rPr>
                <w:rFonts w:ascii="GHEA Grapalat" w:hAnsi="GHEA Grapalat"/>
                <w:sz w:val="16"/>
                <w:szCs w:val="16"/>
                <w:lang w:val="hy-AM"/>
              </w:rPr>
              <w:lastRenderedPageBreak/>
              <w:t>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810" w:type="dxa"/>
            <w:vAlign w:val="center"/>
          </w:tcPr>
          <w:p w14:paraId="559E34FE" w14:textId="2D2D236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3163CF76" w14:textId="012AC41F"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D1ABDE1" w14:textId="3E87F765" w:rsidR="002C6D94" w:rsidRPr="002C6D94" w:rsidRDefault="002C6D94" w:rsidP="002C6D94">
            <w:pPr>
              <w:jc w:val="center"/>
              <w:rPr>
                <w:rFonts w:ascii="GHEA Grapalat" w:hAnsi="GHEA Grapalat" w:cs="Calibri"/>
                <w:sz w:val="16"/>
                <w:szCs w:val="16"/>
                <w:lang w:val="hy-AM"/>
              </w:rPr>
            </w:pPr>
          </w:p>
        </w:tc>
        <w:tc>
          <w:tcPr>
            <w:tcW w:w="1170" w:type="dxa"/>
            <w:vAlign w:val="center"/>
          </w:tcPr>
          <w:p w14:paraId="65F33CAC" w14:textId="021A858C"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45</w:t>
            </w:r>
          </w:p>
        </w:tc>
        <w:tc>
          <w:tcPr>
            <w:tcW w:w="1170" w:type="dxa"/>
            <w:vAlign w:val="center"/>
          </w:tcPr>
          <w:p w14:paraId="3F6B8DD1" w14:textId="46DC140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w:t>
            </w:r>
            <w:r w:rsidRPr="002C6D94">
              <w:rPr>
                <w:rFonts w:ascii="GHEA Grapalat" w:hAnsi="GHEA Grapalat" w:cs="Calibri"/>
                <w:sz w:val="16"/>
                <w:szCs w:val="16"/>
                <w:lang w:val="hy-AM"/>
              </w:rPr>
              <w:lastRenderedPageBreak/>
              <w:t>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C2C6405" w14:textId="349F8C7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lastRenderedPageBreak/>
              <w:t>45</w:t>
            </w:r>
          </w:p>
        </w:tc>
        <w:tc>
          <w:tcPr>
            <w:tcW w:w="2250" w:type="dxa"/>
            <w:shd w:val="clear" w:color="auto" w:fill="auto"/>
            <w:vAlign w:val="center"/>
          </w:tcPr>
          <w:p w14:paraId="6E05C62A" w14:textId="2CB0469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w:t>
            </w:r>
            <w:r w:rsidRPr="002C6D94">
              <w:rPr>
                <w:rFonts w:ascii="GHEA Grapalat" w:hAnsi="GHEA Grapalat" w:cs="Calibri"/>
                <w:sz w:val="16"/>
                <w:szCs w:val="16"/>
                <w:lang w:val="hy-AM"/>
              </w:rPr>
              <w:lastRenderedPageBreak/>
              <w:t>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B3D246C" w14:textId="77777777" w:rsidTr="002C6D94">
        <w:trPr>
          <w:trHeight w:val="332"/>
          <w:jc w:val="center"/>
        </w:trPr>
        <w:tc>
          <w:tcPr>
            <w:tcW w:w="459" w:type="dxa"/>
            <w:vAlign w:val="center"/>
          </w:tcPr>
          <w:p w14:paraId="2E55317A" w14:textId="7195F59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13</w:t>
            </w:r>
          </w:p>
        </w:tc>
        <w:tc>
          <w:tcPr>
            <w:tcW w:w="1123" w:type="dxa"/>
            <w:vAlign w:val="center"/>
          </w:tcPr>
          <w:p w14:paraId="1557E4F9" w14:textId="792CC5D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15542100</w:t>
            </w:r>
          </w:p>
        </w:tc>
        <w:tc>
          <w:tcPr>
            <w:tcW w:w="1248" w:type="dxa"/>
            <w:vAlign w:val="center"/>
          </w:tcPr>
          <w:p w14:paraId="67F7DB27" w14:textId="04B1C91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Կաթնաշոռ</w:t>
            </w:r>
          </w:p>
        </w:tc>
        <w:tc>
          <w:tcPr>
            <w:tcW w:w="1670" w:type="dxa"/>
          </w:tcPr>
          <w:p w14:paraId="2A9F57F0"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DFD53D3" w14:textId="213901B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Կաթնաշոռ 18 և 9,0% յուղի պարունակությամբ, թթվայնությունը` 210-240</w:t>
            </w:r>
            <w:r w:rsidRPr="002C6D94">
              <w:rPr>
                <w:rFonts w:ascii="Calibri" w:hAnsi="Calibri" w:cs="Calibri"/>
                <w:sz w:val="16"/>
                <w:szCs w:val="16"/>
                <w:lang w:val="hy-AM"/>
              </w:rPr>
              <w:t> </w:t>
            </w:r>
            <w:r w:rsidRPr="002C6D94">
              <w:rPr>
                <w:rFonts w:ascii="GHEA Grapalat" w:hAnsi="GHEA Grapalat"/>
                <w:sz w:val="16"/>
                <w:szCs w:val="16"/>
                <w:vertAlign w:val="superscript"/>
                <w:lang w:val="hy-AM"/>
              </w:rPr>
              <w:t>0</w:t>
            </w:r>
            <w:r w:rsidRPr="002C6D94">
              <w:rPr>
                <w:rFonts w:ascii="Calibri" w:hAnsi="Calibri" w:cs="Calibri"/>
                <w:sz w:val="16"/>
                <w:szCs w:val="16"/>
                <w:vertAlign w:val="superscript"/>
                <w:lang w:val="hy-AM"/>
              </w:rPr>
              <w:t> </w:t>
            </w:r>
            <w:r w:rsidRPr="002C6D94">
              <w:rPr>
                <w:rFonts w:ascii="GHEA Grapalat" w:hAnsi="GHEA Grapalat"/>
                <w:sz w:val="16"/>
                <w:szCs w:val="16"/>
                <w:lang w:val="hy-AM"/>
              </w:rPr>
              <w:t>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10" w:type="dxa"/>
            <w:vAlign w:val="center"/>
          </w:tcPr>
          <w:p w14:paraId="3A85A3FD" w14:textId="32B6DFD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33F0EEB0" w14:textId="3E8B8C4A"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D019E3E" w14:textId="60B2985A" w:rsidR="002C6D94" w:rsidRPr="002C6D94" w:rsidRDefault="002C6D94" w:rsidP="002C6D94">
            <w:pPr>
              <w:jc w:val="center"/>
              <w:rPr>
                <w:rFonts w:ascii="GHEA Grapalat" w:hAnsi="GHEA Grapalat" w:cs="Calibri"/>
                <w:sz w:val="16"/>
                <w:szCs w:val="16"/>
                <w:lang w:val="hy-AM"/>
              </w:rPr>
            </w:pPr>
          </w:p>
        </w:tc>
        <w:tc>
          <w:tcPr>
            <w:tcW w:w="1170" w:type="dxa"/>
            <w:vAlign w:val="center"/>
          </w:tcPr>
          <w:p w14:paraId="0220953B" w14:textId="696477FD"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49</w:t>
            </w:r>
          </w:p>
        </w:tc>
        <w:tc>
          <w:tcPr>
            <w:tcW w:w="1170" w:type="dxa"/>
            <w:vAlign w:val="center"/>
          </w:tcPr>
          <w:p w14:paraId="3709B0B5" w14:textId="7CF46414"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9CCD30C" w14:textId="25768C6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49</w:t>
            </w:r>
          </w:p>
        </w:tc>
        <w:tc>
          <w:tcPr>
            <w:tcW w:w="2250" w:type="dxa"/>
            <w:shd w:val="clear" w:color="auto" w:fill="auto"/>
            <w:vAlign w:val="center"/>
          </w:tcPr>
          <w:p w14:paraId="11C91BD3" w14:textId="73234F7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4A497FE" w14:textId="77777777" w:rsidTr="002C6D94">
        <w:trPr>
          <w:trHeight w:val="332"/>
          <w:jc w:val="center"/>
        </w:trPr>
        <w:tc>
          <w:tcPr>
            <w:tcW w:w="459" w:type="dxa"/>
            <w:vAlign w:val="center"/>
          </w:tcPr>
          <w:p w14:paraId="23AB3AF9" w14:textId="34ACA40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14</w:t>
            </w:r>
          </w:p>
        </w:tc>
        <w:tc>
          <w:tcPr>
            <w:tcW w:w="1123" w:type="dxa"/>
            <w:vAlign w:val="center"/>
          </w:tcPr>
          <w:p w14:paraId="7B02201F" w14:textId="6D6D773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03221120</w:t>
            </w:r>
          </w:p>
        </w:tc>
        <w:tc>
          <w:tcPr>
            <w:tcW w:w="1248" w:type="dxa"/>
            <w:vAlign w:val="center"/>
          </w:tcPr>
          <w:p w14:paraId="1B9731E9" w14:textId="1B9C4AF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Կանաչ պղպեղ</w:t>
            </w:r>
          </w:p>
        </w:tc>
        <w:tc>
          <w:tcPr>
            <w:tcW w:w="1670" w:type="dxa"/>
          </w:tcPr>
          <w:p w14:paraId="126279CF"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6E7BC95" w14:textId="52BECFA6" w:rsidR="002C6D94" w:rsidRPr="002C6D94" w:rsidRDefault="002C6D94" w:rsidP="002C6D94">
            <w:pPr>
              <w:contextualSpacing/>
              <w:jc w:val="center"/>
              <w:rPr>
                <w:rFonts w:ascii="GHEA Grapalat" w:hAnsi="GHEA Grapalat" w:cs="Calibri"/>
                <w:sz w:val="16"/>
                <w:szCs w:val="16"/>
                <w:lang w:val="hy-AM"/>
              </w:rPr>
            </w:pPr>
            <w:r w:rsidRPr="002C6D94">
              <w:rPr>
                <w:rFonts w:ascii="Arial Unicode" w:hAnsi="Arial Unicode"/>
                <w:sz w:val="16"/>
                <w:szCs w:val="16"/>
                <w:shd w:val="clear" w:color="auto" w:fill="FFFFFF"/>
                <w:lang w:val="hy-AM"/>
              </w:rPr>
              <w:t>Պղպեղ թարմ, ԳՕՍՏ 13907-86: Անվտանգությունը` ըստ N 2-III-4.9-01-2010 հիգիենիկ նորմատիվների և «Սննդամթերքի անվտանգության մասին» ՀՀ օրենքի 9-րդ հոդվածի</w:t>
            </w:r>
          </w:p>
        </w:tc>
        <w:tc>
          <w:tcPr>
            <w:tcW w:w="810" w:type="dxa"/>
            <w:vAlign w:val="center"/>
          </w:tcPr>
          <w:p w14:paraId="633A9DC8" w14:textId="48B9E92C"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lang w:val="hy-AM"/>
              </w:rPr>
              <w:t>լիտր</w:t>
            </w:r>
          </w:p>
        </w:tc>
        <w:tc>
          <w:tcPr>
            <w:tcW w:w="990" w:type="dxa"/>
            <w:tcBorders>
              <w:top w:val="nil"/>
              <w:left w:val="single" w:sz="4" w:space="0" w:color="auto"/>
              <w:bottom w:val="single" w:sz="4" w:space="0" w:color="auto"/>
              <w:right w:val="single" w:sz="4" w:space="0" w:color="auto"/>
            </w:tcBorders>
            <w:shd w:val="clear" w:color="auto" w:fill="auto"/>
            <w:vAlign w:val="center"/>
          </w:tcPr>
          <w:p w14:paraId="5AC3F2F2" w14:textId="1450FEF0"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A4C2055" w14:textId="0A91BECA" w:rsidR="002C6D94" w:rsidRPr="002C6D94" w:rsidRDefault="002C6D94" w:rsidP="002C6D94">
            <w:pPr>
              <w:jc w:val="center"/>
              <w:rPr>
                <w:rFonts w:ascii="GHEA Grapalat" w:hAnsi="GHEA Grapalat" w:cs="Calibri"/>
                <w:sz w:val="16"/>
                <w:szCs w:val="16"/>
                <w:lang w:val="hy-AM"/>
              </w:rPr>
            </w:pPr>
          </w:p>
        </w:tc>
        <w:tc>
          <w:tcPr>
            <w:tcW w:w="1170" w:type="dxa"/>
            <w:vAlign w:val="center"/>
          </w:tcPr>
          <w:p w14:paraId="45811E5E" w14:textId="3B992E4B"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30</w:t>
            </w:r>
          </w:p>
        </w:tc>
        <w:tc>
          <w:tcPr>
            <w:tcW w:w="1170" w:type="dxa"/>
            <w:vAlign w:val="center"/>
          </w:tcPr>
          <w:p w14:paraId="0576CC8D" w14:textId="6C61F48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991ECE1" w14:textId="081C63C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30</w:t>
            </w:r>
          </w:p>
        </w:tc>
        <w:tc>
          <w:tcPr>
            <w:tcW w:w="2250" w:type="dxa"/>
            <w:shd w:val="clear" w:color="auto" w:fill="auto"/>
            <w:vAlign w:val="center"/>
          </w:tcPr>
          <w:p w14:paraId="2E393B4C" w14:textId="79FD806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2C6D94">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2C6D94" w:rsidRPr="00184EFA" w14:paraId="5B79874A" w14:textId="77777777" w:rsidTr="002C6D94">
        <w:trPr>
          <w:trHeight w:val="332"/>
          <w:jc w:val="center"/>
        </w:trPr>
        <w:tc>
          <w:tcPr>
            <w:tcW w:w="459" w:type="dxa"/>
            <w:vAlign w:val="center"/>
          </w:tcPr>
          <w:p w14:paraId="1967CCC2" w14:textId="58723E9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15</w:t>
            </w:r>
          </w:p>
        </w:tc>
        <w:tc>
          <w:tcPr>
            <w:tcW w:w="1123" w:type="dxa"/>
            <w:vAlign w:val="center"/>
          </w:tcPr>
          <w:p w14:paraId="3E26EE04" w14:textId="290739F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15623200</w:t>
            </w:r>
          </w:p>
        </w:tc>
        <w:tc>
          <w:tcPr>
            <w:tcW w:w="1248" w:type="dxa"/>
            <w:vAlign w:val="center"/>
          </w:tcPr>
          <w:p w14:paraId="7685EA7D" w14:textId="0A1EB2C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Սպիտակաձավար</w:t>
            </w:r>
          </w:p>
        </w:tc>
        <w:tc>
          <w:tcPr>
            <w:tcW w:w="1670" w:type="dxa"/>
          </w:tcPr>
          <w:p w14:paraId="0A81B1DA"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C90B62A" w14:textId="48214B2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Սպիտակաձավար,</w:t>
            </w:r>
            <w:r w:rsidRPr="002C6D94">
              <w:rPr>
                <w:rFonts w:ascii="GHEA Grapalat" w:hAnsi="GHEA Grapalat"/>
                <w:sz w:val="16"/>
                <w:szCs w:val="16"/>
                <w:lang w:val="hy-AM"/>
              </w:rPr>
              <w:t xml:space="preserve"> Մաքուր վիճակում, սպիտակաձավար, /մանի/ տեսակի, խոնավությունը՝ 14.0 %-ից ոչ ավելի, հատիկները՝ 97.5 %-ից ոչ պակաս, գործարանային պարկերով,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w:t>
            </w:r>
          </w:p>
        </w:tc>
        <w:tc>
          <w:tcPr>
            <w:tcW w:w="810" w:type="dxa"/>
            <w:vAlign w:val="center"/>
          </w:tcPr>
          <w:p w14:paraId="46A9250D" w14:textId="038CCA85"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1FF3B9D" w14:textId="75FF7D7F"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79ED259" w14:textId="0250EF78" w:rsidR="002C6D94" w:rsidRPr="002C6D94" w:rsidRDefault="002C6D94" w:rsidP="002C6D94">
            <w:pPr>
              <w:jc w:val="center"/>
              <w:rPr>
                <w:rFonts w:ascii="GHEA Grapalat" w:hAnsi="GHEA Grapalat" w:cs="Calibri"/>
                <w:sz w:val="16"/>
                <w:szCs w:val="16"/>
                <w:lang w:val="hy-AM"/>
              </w:rPr>
            </w:pPr>
          </w:p>
        </w:tc>
        <w:tc>
          <w:tcPr>
            <w:tcW w:w="1170" w:type="dxa"/>
            <w:vAlign w:val="center"/>
          </w:tcPr>
          <w:p w14:paraId="42F871C7" w14:textId="371FDD13"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35</w:t>
            </w:r>
          </w:p>
        </w:tc>
        <w:tc>
          <w:tcPr>
            <w:tcW w:w="1170" w:type="dxa"/>
            <w:vAlign w:val="center"/>
          </w:tcPr>
          <w:p w14:paraId="5031CA24" w14:textId="31144BF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2124A1AB" w14:textId="5266084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35</w:t>
            </w:r>
          </w:p>
        </w:tc>
        <w:tc>
          <w:tcPr>
            <w:tcW w:w="2250" w:type="dxa"/>
            <w:shd w:val="clear" w:color="auto" w:fill="auto"/>
            <w:vAlign w:val="center"/>
          </w:tcPr>
          <w:p w14:paraId="155AE7C1" w14:textId="32B37E8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480CE31" w14:textId="77777777" w:rsidTr="002C6D94">
        <w:trPr>
          <w:trHeight w:val="332"/>
          <w:jc w:val="center"/>
        </w:trPr>
        <w:tc>
          <w:tcPr>
            <w:tcW w:w="459" w:type="dxa"/>
            <w:vAlign w:val="center"/>
          </w:tcPr>
          <w:p w14:paraId="60481A37" w14:textId="12D6F01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16</w:t>
            </w:r>
          </w:p>
        </w:tc>
        <w:tc>
          <w:tcPr>
            <w:tcW w:w="1123" w:type="dxa"/>
            <w:vAlign w:val="center"/>
          </w:tcPr>
          <w:p w14:paraId="4922A53E" w14:textId="1FADE74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15614200</w:t>
            </w:r>
          </w:p>
        </w:tc>
        <w:tc>
          <w:tcPr>
            <w:tcW w:w="1248" w:type="dxa"/>
            <w:vAlign w:val="center"/>
          </w:tcPr>
          <w:p w14:paraId="512A1FA0" w14:textId="6C1CA7E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Երկարավուն բրիձ</w:t>
            </w:r>
          </w:p>
        </w:tc>
        <w:tc>
          <w:tcPr>
            <w:tcW w:w="1670" w:type="dxa"/>
          </w:tcPr>
          <w:p w14:paraId="580C30B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6B6A6EA" w14:textId="1CFBDB4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Երկարավուն բրիձ, Սպիտակ, խոշոր, բարձր, երկարավուն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10" w:type="dxa"/>
            <w:vAlign w:val="center"/>
          </w:tcPr>
          <w:p w14:paraId="082E3A33" w14:textId="40EE3985"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07B6C2C" w14:textId="3D1FD2A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49F1D649" w14:textId="657E661A" w:rsidR="002C6D94" w:rsidRPr="002C6D94" w:rsidRDefault="002C6D94" w:rsidP="002C6D94">
            <w:pPr>
              <w:jc w:val="center"/>
              <w:rPr>
                <w:rFonts w:ascii="GHEA Grapalat" w:hAnsi="GHEA Grapalat" w:cs="Calibri"/>
                <w:sz w:val="16"/>
                <w:szCs w:val="16"/>
                <w:lang w:val="hy-AM"/>
              </w:rPr>
            </w:pPr>
          </w:p>
        </w:tc>
        <w:tc>
          <w:tcPr>
            <w:tcW w:w="1170" w:type="dxa"/>
            <w:vAlign w:val="center"/>
          </w:tcPr>
          <w:p w14:paraId="5DB68390" w14:textId="74DB40AD"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76</w:t>
            </w:r>
          </w:p>
        </w:tc>
        <w:tc>
          <w:tcPr>
            <w:tcW w:w="1170" w:type="dxa"/>
            <w:vAlign w:val="center"/>
          </w:tcPr>
          <w:p w14:paraId="3DE20B5F" w14:textId="66468AAB"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23DB101C" w14:textId="5DA71D2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76</w:t>
            </w:r>
          </w:p>
        </w:tc>
        <w:tc>
          <w:tcPr>
            <w:tcW w:w="2250" w:type="dxa"/>
            <w:shd w:val="clear" w:color="auto" w:fill="auto"/>
            <w:vAlign w:val="center"/>
          </w:tcPr>
          <w:p w14:paraId="2605B86C" w14:textId="06F2AC3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79F9E4E9" w14:textId="77777777" w:rsidTr="002C6D94">
        <w:trPr>
          <w:trHeight w:val="332"/>
          <w:jc w:val="center"/>
        </w:trPr>
        <w:tc>
          <w:tcPr>
            <w:tcW w:w="459" w:type="dxa"/>
            <w:vAlign w:val="center"/>
          </w:tcPr>
          <w:p w14:paraId="1C73082B" w14:textId="44CA217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17</w:t>
            </w:r>
          </w:p>
        </w:tc>
        <w:tc>
          <w:tcPr>
            <w:tcW w:w="1123" w:type="dxa"/>
            <w:vAlign w:val="center"/>
          </w:tcPr>
          <w:p w14:paraId="040D0F59" w14:textId="43D2133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15616000</w:t>
            </w:r>
          </w:p>
        </w:tc>
        <w:tc>
          <w:tcPr>
            <w:tcW w:w="1248" w:type="dxa"/>
            <w:vAlign w:val="center"/>
          </w:tcPr>
          <w:p w14:paraId="041285E1" w14:textId="22A0381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Հնդկաձավար</w:t>
            </w:r>
          </w:p>
        </w:tc>
        <w:tc>
          <w:tcPr>
            <w:tcW w:w="1670" w:type="dxa"/>
          </w:tcPr>
          <w:p w14:paraId="55A6B339"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77366B2B" w14:textId="505D039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 xml:space="preserve">Հնդկաձավար I կամ II տեսակների, խոնավությունը` 14,0 %-ից ոչ ավելի, </w:t>
            </w:r>
            <w:r w:rsidRPr="002C6D94">
              <w:rPr>
                <w:rFonts w:ascii="GHEA Grapalat" w:hAnsi="GHEA Grapalat"/>
                <w:sz w:val="16"/>
                <w:szCs w:val="16"/>
                <w:lang w:val="hy-AM"/>
              </w:rPr>
              <w:lastRenderedPageBreak/>
              <w:t>հատիկները` 97,5 %-ից ոչ պակաս:</w:t>
            </w:r>
            <w:r w:rsidRPr="002C6D94">
              <w:rPr>
                <w:rFonts w:ascii="Calibri" w:hAnsi="Calibri" w:cs="Calibri"/>
                <w:sz w:val="16"/>
                <w:szCs w:val="16"/>
                <w:lang w:val="hy-AM"/>
              </w:rPr>
              <w:t> </w:t>
            </w:r>
            <w:r w:rsidRPr="002C6D94">
              <w:rPr>
                <w:rFonts w:ascii="GHEA Grapalat" w:hAnsi="GHEA Grapalat"/>
                <w:sz w:val="16"/>
                <w:szCs w:val="16"/>
                <w:lang w:val="hy-AM"/>
              </w:rPr>
              <w:t xml:space="preserve">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r w:rsidRPr="002C6D94">
              <w:rPr>
                <w:rFonts w:ascii="GHEA Grapalat" w:hAnsi="GHEA Grapalat"/>
                <w:sz w:val="16"/>
                <w:szCs w:val="16"/>
              </w:rPr>
              <w:t>Պիտանելիության մնացորդային ժամկետը ոչ պակաս քան 70 %</w:t>
            </w:r>
          </w:p>
        </w:tc>
        <w:tc>
          <w:tcPr>
            <w:tcW w:w="810" w:type="dxa"/>
            <w:vAlign w:val="center"/>
          </w:tcPr>
          <w:p w14:paraId="7DBA4C2D" w14:textId="33C010B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F09486A" w14:textId="68A06851"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22C0444" w14:textId="08E231E2" w:rsidR="002C6D94" w:rsidRPr="002C6D94" w:rsidRDefault="002C6D94" w:rsidP="002C6D94">
            <w:pPr>
              <w:jc w:val="center"/>
              <w:rPr>
                <w:rFonts w:ascii="GHEA Grapalat" w:hAnsi="GHEA Grapalat" w:cs="Calibri"/>
                <w:sz w:val="16"/>
                <w:szCs w:val="16"/>
                <w:lang w:val="hy-AM"/>
              </w:rPr>
            </w:pPr>
          </w:p>
        </w:tc>
        <w:tc>
          <w:tcPr>
            <w:tcW w:w="1170" w:type="dxa"/>
            <w:vAlign w:val="center"/>
          </w:tcPr>
          <w:p w14:paraId="7DAC84FC" w14:textId="1C8FAB70"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60</w:t>
            </w:r>
          </w:p>
        </w:tc>
        <w:tc>
          <w:tcPr>
            <w:tcW w:w="1170" w:type="dxa"/>
            <w:vAlign w:val="center"/>
          </w:tcPr>
          <w:p w14:paraId="5E76A10B" w14:textId="1BFB19F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 xml:space="preserve">ՀՀ, Արմավիրի </w:t>
            </w:r>
            <w:r w:rsidRPr="002C6D94">
              <w:rPr>
                <w:rFonts w:ascii="GHEA Grapalat" w:hAnsi="GHEA Grapalat" w:cs="Calibri"/>
                <w:sz w:val="16"/>
                <w:szCs w:val="16"/>
                <w:lang w:val="hy-AM"/>
              </w:rPr>
              <w:lastRenderedPageBreak/>
              <w:t>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80D199C" w14:textId="49C49E1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lastRenderedPageBreak/>
              <w:t>60</w:t>
            </w:r>
          </w:p>
        </w:tc>
        <w:tc>
          <w:tcPr>
            <w:tcW w:w="2250" w:type="dxa"/>
            <w:shd w:val="clear" w:color="auto" w:fill="auto"/>
            <w:vAlign w:val="center"/>
          </w:tcPr>
          <w:p w14:paraId="799C3DC0" w14:textId="70D2852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w:t>
            </w:r>
            <w:r w:rsidRPr="002C6D94">
              <w:rPr>
                <w:rFonts w:ascii="GHEA Grapalat" w:hAnsi="GHEA Grapalat" w:cs="Calibri"/>
                <w:sz w:val="16"/>
                <w:szCs w:val="16"/>
                <w:lang w:val="hy-AM"/>
              </w:rPr>
              <w:lastRenderedPageBreak/>
              <w:t>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37BFC8DC" w14:textId="77777777" w:rsidTr="002C6D94">
        <w:trPr>
          <w:trHeight w:val="332"/>
          <w:jc w:val="center"/>
        </w:trPr>
        <w:tc>
          <w:tcPr>
            <w:tcW w:w="459" w:type="dxa"/>
            <w:vAlign w:val="center"/>
          </w:tcPr>
          <w:p w14:paraId="02CFA9B9" w14:textId="692F27C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18</w:t>
            </w:r>
          </w:p>
        </w:tc>
        <w:tc>
          <w:tcPr>
            <w:tcW w:w="1123" w:type="dxa"/>
            <w:vAlign w:val="center"/>
          </w:tcPr>
          <w:p w14:paraId="73AEC10C" w14:textId="07C8918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15851100</w:t>
            </w:r>
          </w:p>
        </w:tc>
        <w:tc>
          <w:tcPr>
            <w:tcW w:w="1248" w:type="dxa"/>
            <w:vAlign w:val="center"/>
          </w:tcPr>
          <w:p w14:paraId="1230D4F6" w14:textId="4BA9ABE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Մակարոն</w:t>
            </w:r>
            <w:r w:rsidRPr="002C6D94">
              <w:rPr>
                <w:rFonts w:ascii="GHEA Grapalat" w:hAnsi="GHEA Grapalat" w:cs="Calibri"/>
                <w:sz w:val="16"/>
                <w:szCs w:val="16"/>
              </w:rPr>
              <w:t>,</w:t>
            </w:r>
            <w:r w:rsidRPr="002C6D94">
              <w:rPr>
                <w:rFonts w:ascii="GHEA Grapalat" w:hAnsi="GHEA Grapalat"/>
                <w:sz w:val="16"/>
                <w:szCs w:val="16"/>
              </w:rPr>
              <w:t xml:space="preserve"> </w:t>
            </w:r>
            <w:r w:rsidRPr="002C6D94">
              <w:rPr>
                <w:rFonts w:ascii="GHEA Grapalat" w:hAnsi="GHEA Grapalat" w:cs="Sylfaen"/>
                <w:sz w:val="16"/>
                <w:szCs w:val="16"/>
              </w:rPr>
              <w:t>վերմիշել</w:t>
            </w:r>
          </w:p>
        </w:tc>
        <w:tc>
          <w:tcPr>
            <w:tcW w:w="1670" w:type="dxa"/>
          </w:tcPr>
          <w:p w14:paraId="7666A5A0"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5AECD72C" w14:textId="1CC6978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 Անվտանգությունը՝ ըստ N 2-III-4.9-01-2010 հիգիենիկ նորմատիվների, իսկ մակնշումը` «Սննդամթերքի անվտանգության մասին» ՀՀ օրենքի 8-րդ հոդվածի</w:t>
            </w:r>
          </w:p>
        </w:tc>
        <w:tc>
          <w:tcPr>
            <w:tcW w:w="810" w:type="dxa"/>
            <w:vAlign w:val="center"/>
          </w:tcPr>
          <w:p w14:paraId="4B078A20" w14:textId="7652E87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B4AD0FA" w14:textId="55BFD8DD"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0040017B" w14:textId="6CCED49F" w:rsidR="002C6D94" w:rsidRPr="002C6D94" w:rsidRDefault="002C6D94" w:rsidP="002C6D94">
            <w:pPr>
              <w:jc w:val="center"/>
              <w:rPr>
                <w:rFonts w:ascii="GHEA Grapalat" w:hAnsi="GHEA Grapalat" w:cs="Calibri"/>
                <w:sz w:val="16"/>
                <w:szCs w:val="16"/>
                <w:lang w:val="hy-AM"/>
              </w:rPr>
            </w:pPr>
          </w:p>
        </w:tc>
        <w:tc>
          <w:tcPr>
            <w:tcW w:w="1170" w:type="dxa"/>
            <w:vAlign w:val="center"/>
          </w:tcPr>
          <w:p w14:paraId="32858C7F" w14:textId="6CACD8D8"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85</w:t>
            </w:r>
          </w:p>
        </w:tc>
        <w:tc>
          <w:tcPr>
            <w:tcW w:w="1170" w:type="dxa"/>
            <w:vAlign w:val="center"/>
          </w:tcPr>
          <w:p w14:paraId="486BC28C" w14:textId="74CEA2C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691357FD" w14:textId="001ADEC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85</w:t>
            </w:r>
          </w:p>
        </w:tc>
        <w:tc>
          <w:tcPr>
            <w:tcW w:w="2250" w:type="dxa"/>
            <w:shd w:val="clear" w:color="auto" w:fill="auto"/>
            <w:vAlign w:val="center"/>
          </w:tcPr>
          <w:p w14:paraId="26236AAA" w14:textId="726A273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2D0D91B9" w14:textId="77777777" w:rsidTr="002C6D94">
        <w:trPr>
          <w:trHeight w:val="332"/>
          <w:jc w:val="center"/>
        </w:trPr>
        <w:tc>
          <w:tcPr>
            <w:tcW w:w="459" w:type="dxa"/>
            <w:vAlign w:val="center"/>
          </w:tcPr>
          <w:p w14:paraId="5389763D" w14:textId="1C1237A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19</w:t>
            </w:r>
          </w:p>
        </w:tc>
        <w:tc>
          <w:tcPr>
            <w:tcW w:w="1123" w:type="dxa"/>
            <w:vAlign w:val="center"/>
          </w:tcPr>
          <w:p w14:paraId="5B89E597" w14:textId="3854514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15617000</w:t>
            </w:r>
          </w:p>
        </w:tc>
        <w:tc>
          <w:tcPr>
            <w:tcW w:w="1248" w:type="dxa"/>
            <w:vAlign w:val="center"/>
          </w:tcPr>
          <w:p w14:paraId="5439AD1E" w14:textId="38418AD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Ցորենաձավար</w:t>
            </w:r>
          </w:p>
        </w:tc>
        <w:tc>
          <w:tcPr>
            <w:tcW w:w="1670" w:type="dxa"/>
          </w:tcPr>
          <w:p w14:paraId="43B33AE1"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4DE6A18E" w14:textId="3BE4A30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Ցորենաձավար,</w:t>
            </w:r>
            <w:r w:rsidRPr="002C6D94">
              <w:rPr>
                <w:rFonts w:ascii="GHEA Grapalat" w:hAnsi="GHEA Grapalat"/>
                <w:sz w:val="16"/>
                <w:szCs w:val="16"/>
                <w:lang w:val="hy-AM"/>
              </w:rPr>
              <w:t xml:space="preserve">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w:t>
            </w:r>
            <w:r w:rsidRPr="002C6D94">
              <w:rPr>
                <w:rFonts w:ascii="GHEA Grapalat" w:hAnsi="GHEA Grapalat"/>
                <w:sz w:val="16"/>
                <w:szCs w:val="16"/>
                <w:lang w:val="hy-AM"/>
              </w:rPr>
              <w:lastRenderedPageBreak/>
              <w:t>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10" w:type="dxa"/>
            <w:vAlign w:val="center"/>
          </w:tcPr>
          <w:p w14:paraId="23D099EE" w14:textId="4AC2A22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14AE1508" w14:textId="6B7F4F5D"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75699803" w14:textId="3BEF6EED" w:rsidR="002C6D94" w:rsidRPr="002C6D94" w:rsidRDefault="002C6D94" w:rsidP="002C6D94">
            <w:pPr>
              <w:jc w:val="center"/>
              <w:rPr>
                <w:rFonts w:ascii="GHEA Grapalat" w:hAnsi="GHEA Grapalat" w:cs="Calibri"/>
                <w:sz w:val="16"/>
                <w:szCs w:val="16"/>
                <w:lang w:val="hy-AM"/>
              </w:rPr>
            </w:pPr>
          </w:p>
        </w:tc>
        <w:tc>
          <w:tcPr>
            <w:tcW w:w="1170" w:type="dxa"/>
            <w:vAlign w:val="center"/>
          </w:tcPr>
          <w:p w14:paraId="6EF9AF8F" w14:textId="4B36D383"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42</w:t>
            </w:r>
          </w:p>
        </w:tc>
        <w:tc>
          <w:tcPr>
            <w:tcW w:w="1170" w:type="dxa"/>
            <w:vAlign w:val="center"/>
          </w:tcPr>
          <w:p w14:paraId="7BD1068B" w14:textId="4136124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CF4FD9B" w14:textId="05CC93B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42</w:t>
            </w:r>
          </w:p>
        </w:tc>
        <w:tc>
          <w:tcPr>
            <w:tcW w:w="2250" w:type="dxa"/>
            <w:shd w:val="clear" w:color="auto" w:fill="auto"/>
            <w:vAlign w:val="center"/>
          </w:tcPr>
          <w:p w14:paraId="7DB1E791" w14:textId="65090BB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w:t>
            </w:r>
            <w:r w:rsidRPr="002C6D94">
              <w:rPr>
                <w:rFonts w:ascii="GHEA Grapalat" w:hAnsi="GHEA Grapalat" w:cs="Calibri"/>
                <w:sz w:val="16"/>
                <w:szCs w:val="16"/>
                <w:lang w:val="hy-AM"/>
              </w:rPr>
              <w:lastRenderedPageBreak/>
              <w:t>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194F0405" w14:textId="77777777" w:rsidTr="002C6D94">
        <w:trPr>
          <w:trHeight w:val="332"/>
          <w:jc w:val="center"/>
        </w:trPr>
        <w:tc>
          <w:tcPr>
            <w:tcW w:w="459" w:type="dxa"/>
            <w:vAlign w:val="center"/>
          </w:tcPr>
          <w:p w14:paraId="7C9C3D58" w14:textId="41D78E5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20</w:t>
            </w:r>
          </w:p>
        </w:tc>
        <w:tc>
          <w:tcPr>
            <w:tcW w:w="1123" w:type="dxa"/>
            <w:vAlign w:val="center"/>
          </w:tcPr>
          <w:p w14:paraId="10EA62B1" w14:textId="34C01F4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15331153</w:t>
            </w:r>
          </w:p>
        </w:tc>
        <w:tc>
          <w:tcPr>
            <w:tcW w:w="1248" w:type="dxa"/>
            <w:vAlign w:val="center"/>
          </w:tcPr>
          <w:p w14:paraId="0AD8CE63" w14:textId="5DDDCF7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Ոսպ</w:t>
            </w:r>
          </w:p>
        </w:tc>
        <w:tc>
          <w:tcPr>
            <w:tcW w:w="1670" w:type="dxa"/>
          </w:tcPr>
          <w:p w14:paraId="3A725447"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4F17F6FE" w14:textId="2E5D906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Ոսպ,</w:t>
            </w:r>
            <w:r w:rsidRPr="002C6D94">
              <w:rPr>
                <w:rFonts w:ascii="GHEA Grapalat" w:hAnsi="GHEA Grapalat"/>
                <w:sz w:val="16"/>
                <w:szCs w:val="16"/>
                <w:lang w:val="hy-AM"/>
              </w:rPr>
              <w:t xml:space="preserve">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w:t>
            </w:r>
          </w:p>
        </w:tc>
        <w:tc>
          <w:tcPr>
            <w:tcW w:w="810" w:type="dxa"/>
            <w:vAlign w:val="center"/>
          </w:tcPr>
          <w:p w14:paraId="656B47E3" w14:textId="65704392"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5FB1B298" w14:textId="470E690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F1D56F9" w14:textId="0E1497C0" w:rsidR="002C6D94" w:rsidRPr="002C6D94" w:rsidRDefault="002C6D94" w:rsidP="002C6D94">
            <w:pPr>
              <w:jc w:val="center"/>
              <w:rPr>
                <w:rFonts w:ascii="GHEA Grapalat" w:hAnsi="GHEA Grapalat" w:cs="Calibri"/>
                <w:sz w:val="16"/>
                <w:szCs w:val="16"/>
                <w:lang w:val="hy-AM"/>
              </w:rPr>
            </w:pPr>
          </w:p>
        </w:tc>
        <w:tc>
          <w:tcPr>
            <w:tcW w:w="1170" w:type="dxa"/>
            <w:vAlign w:val="center"/>
          </w:tcPr>
          <w:p w14:paraId="639E5B8E" w14:textId="3F23AEEF"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62</w:t>
            </w:r>
          </w:p>
        </w:tc>
        <w:tc>
          <w:tcPr>
            <w:tcW w:w="1170" w:type="dxa"/>
            <w:vAlign w:val="center"/>
          </w:tcPr>
          <w:p w14:paraId="4D2B5344" w14:textId="73BAC9CB"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2263B23" w14:textId="2D0FDE8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62</w:t>
            </w:r>
          </w:p>
        </w:tc>
        <w:tc>
          <w:tcPr>
            <w:tcW w:w="2250" w:type="dxa"/>
            <w:shd w:val="clear" w:color="auto" w:fill="auto"/>
            <w:vAlign w:val="center"/>
          </w:tcPr>
          <w:p w14:paraId="5FB7629D" w14:textId="23CF6F8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8676296" w14:textId="77777777" w:rsidTr="002C6D94">
        <w:trPr>
          <w:trHeight w:val="332"/>
          <w:jc w:val="center"/>
        </w:trPr>
        <w:tc>
          <w:tcPr>
            <w:tcW w:w="459" w:type="dxa"/>
            <w:vAlign w:val="center"/>
          </w:tcPr>
          <w:p w14:paraId="0759E546" w14:textId="27C8F71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21</w:t>
            </w:r>
          </w:p>
        </w:tc>
        <w:tc>
          <w:tcPr>
            <w:tcW w:w="1123" w:type="dxa"/>
            <w:vAlign w:val="center"/>
          </w:tcPr>
          <w:p w14:paraId="1EBD5D69" w14:textId="419DA5B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15331154</w:t>
            </w:r>
          </w:p>
        </w:tc>
        <w:tc>
          <w:tcPr>
            <w:tcW w:w="1248" w:type="dxa"/>
            <w:vAlign w:val="center"/>
          </w:tcPr>
          <w:p w14:paraId="61B55AB6" w14:textId="5ADA4BC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Ոլոռ</w:t>
            </w:r>
          </w:p>
        </w:tc>
        <w:tc>
          <w:tcPr>
            <w:tcW w:w="1670" w:type="dxa"/>
          </w:tcPr>
          <w:p w14:paraId="0565E298"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0B298F7" w14:textId="4457E11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Ոլոռ,</w:t>
            </w:r>
            <w:r w:rsidRPr="002C6D94">
              <w:rPr>
                <w:rFonts w:ascii="GHEA Grapalat" w:hAnsi="GHEA Grapalat"/>
                <w:sz w:val="16"/>
                <w:szCs w:val="16"/>
                <w:lang w:val="hy-AM"/>
              </w:rPr>
              <w:t xml:space="preserve"> 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810" w:type="dxa"/>
            <w:vAlign w:val="center"/>
          </w:tcPr>
          <w:p w14:paraId="4EA31AF7" w14:textId="25DDAA0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24E4A66" w14:textId="6E007E04"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70890EA2" w14:textId="0EE122CB" w:rsidR="002C6D94" w:rsidRPr="002C6D94" w:rsidRDefault="002C6D94" w:rsidP="002C6D94">
            <w:pPr>
              <w:jc w:val="center"/>
              <w:rPr>
                <w:rFonts w:ascii="GHEA Grapalat" w:hAnsi="GHEA Grapalat" w:cs="Calibri"/>
                <w:sz w:val="16"/>
                <w:szCs w:val="16"/>
                <w:lang w:val="hy-AM"/>
              </w:rPr>
            </w:pPr>
          </w:p>
        </w:tc>
        <w:tc>
          <w:tcPr>
            <w:tcW w:w="1170" w:type="dxa"/>
            <w:vAlign w:val="center"/>
          </w:tcPr>
          <w:p w14:paraId="5503460D" w14:textId="6E7EAE79"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42</w:t>
            </w:r>
          </w:p>
        </w:tc>
        <w:tc>
          <w:tcPr>
            <w:tcW w:w="1170" w:type="dxa"/>
            <w:vAlign w:val="center"/>
          </w:tcPr>
          <w:p w14:paraId="79A33B75" w14:textId="0089AC7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62CF670" w14:textId="7D34C7E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42</w:t>
            </w:r>
          </w:p>
        </w:tc>
        <w:tc>
          <w:tcPr>
            <w:tcW w:w="2250" w:type="dxa"/>
            <w:shd w:val="clear" w:color="auto" w:fill="auto"/>
            <w:vAlign w:val="center"/>
          </w:tcPr>
          <w:p w14:paraId="05F6CEC7" w14:textId="06661C9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w:t>
            </w:r>
            <w:r w:rsidRPr="002C6D94">
              <w:rPr>
                <w:rFonts w:ascii="GHEA Grapalat" w:hAnsi="GHEA Grapalat" w:cs="Calibri"/>
                <w:sz w:val="16"/>
                <w:szCs w:val="16"/>
                <w:lang w:val="hy-AM"/>
              </w:rPr>
              <w:lastRenderedPageBreak/>
              <w:t>իրավական պարտավորության:</w:t>
            </w:r>
          </w:p>
        </w:tc>
      </w:tr>
      <w:tr w:rsidR="002C6D94" w:rsidRPr="00184EFA" w14:paraId="58C5E1B6" w14:textId="77777777" w:rsidTr="002C6D94">
        <w:trPr>
          <w:trHeight w:val="332"/>
          <w:jc w:val="center"/>
        </w:trPr>
        <w:tc>
          <w:tcPr>
            <w:tcW w:w="459" w:type="dxa"/>
            <w:vAlign w:val="center"/>
          </w:tcPr>
          <w:p w14:paraId="613DFA78" w14:textId="281EE5F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22</w:t>
            </w:r>
          </w:p>
        </w:tc>
        <w:tc>
          <w:tcPr>
            <w:tcW w:w="1123" w:type="dxa"/>
            <w:shd w:val="clear" w:color="auto" w:fill="auto"/>
            <w:vAlign w:val="center"/>
          </w:tcPr>
          <w:p w14:paraId="7085FB2F" w14:textId="77777777" w:rsidR="002C6D94" w:rsidRPr="002C6D94" w:rsidRDefault="002C6D94" w:rsidP="002C6D94">
            <w:pPr>
              <w:jc w:val="center"/>
              <w:rPr>
                <w:rFonts w:ascii="GHEA Grapalat" w:hAnsi="GHEA Grapalat"/>
                <w:sz w:val="16"/>
                <w:szCs w:val="16"/>
              </w:rPr>
            </w:pPr>
          </w:p>
          <w:p w14:paraId="5F021C01" w14:textId="77777777" w:rsidR="002C6D94" w:rsidRPr="002C6D94" w:rsidRDefault="002C6D94" w:rsidP="002C6D94">
            <w:pPr>
              <w:jc w:val="center"/>
              <w:rPr>
                <w:rFonts w:ascii="GHEA Grapalat" w:hAnsi="GHEA Grapalat"/>
                <w:sz w:val="16"/>
                <w:szCs w:val="16"/>
              </w:rPr>
            </w:pPr>
          </w:p>
          <w:p w14:paraId="21BEAF9A" w14:textId="6EF93BC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15311100</w:t>
            </w:r>
          </w:p>
        </w:tc>
        <w:tc>
          <w:tcPr>
            <w:tcW w:w="1248" w:type="dxa"/>
            <w:vAlign w:val="center"/>
          </w:tcPr>
          <w:p w14:paraId="2B6370E7" w14:textId="051CAF1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Կարտոֆիլ</w:t>
            </w:r>
          </w:p>
        </w:tc>
        <w:tc>
          <w:tcPr>
            <w:tcW w:w="1670" w:type="dxa"/>
          </w:tcPr>
          <w:p w14:paraId="20EF0C1C"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0DB05EDF" w14:textId="0E8A55C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Կարտոֆիլ,</w:t>
            </w:r>
            <w:r w:rsidRPr="002C6D94">
              <w:rPr>
                <w:rFonts w:ascii="GHEA Grapalat" w:hAnsi="GHEA Grapalat"/>
                <w:sz w:val="16"/>
                <w:szCs w:val="16"/>
                <w:lang w:val="hy-AM"/>
              </w:rPr>
              <w:t xml:space="preserve">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42345C8A" w14:textId="5A28D28B"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DCEF791" w14:textId="2DD448C8"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7FC62EC" w14:textId="23EF491B" w:rsidR="002C6D94" w:rsidRPr="002C6D94" w:rsidRDefault="002C6D94" w:rsidP="002C6D94">
            <w:pPr>
              <w:jc w:val="center"/>
              <w:rPr>
                <w:rFonts w:ascii="GHEA Grapalat" w:hAnsi="GHEA Grapalat" w:cs="Calibri"/>
                <w:sz w:val="16"/>
                <w:szCs w:val="16"/>
                <w:lang w:val="hy-AM"/>
              </w:rPr>
            </w:pPr>
          </w:p>
        </w:tc>
        <w:tc>
          <w:tcPr>
            <w:tcW w:w="1170" w:type="dxa"/>
            <w:vAlign w:val="center"/>
          </w:tcPr>
          <w:p w14:paraId="686BCB47" w14:textId="2EED881F"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550</w:t>
            </w:r>
          </w:p>
        </w:tc>
        <w:tc>
          <w:tcPr>
            <w:tcW w:w="1170" w:type="dxa"/>
            <w:vAlign w:val="center"/>
          </w:tcPr>
          <w:p w14:paraId="0A6250F1" w14:textId="181A5C5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8C7E179" w14:textId="72E152B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550</w:t>
            </w:r>
          </w:p>
        </w:tc>
        <w:tc>
          <w:tcPr>
            <w:tcW w:w="2250" w:type="dxa"/>
            <w:shd w:val="clear" w:color="auto" w:fill="auto"/>
            <w:vAlign w:val="center"/>
          </w:tcPr>
          <w:p w14:paraId="2721DA71" w14:textId="484A480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252E6875" w14:textId="77777777" w:rsidTr="002C6D94">
        <w:trPr>
          <w:trHeight w:val="332"/>
          <w:jc w:val="center"/>
        </w:trPr>
        <w:tc>
          <w:tcPr>
            <w:tcW w:w="459" w:type="dxa"/>
            <w:vAlign w:val="center"/>
          </w:tcPr>
          <w:p w14:paraId="3A70F9F4" w14:textId="6C6DDBD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23</w:t>
            </w:r>
          </w:p>
        </w:tc>
        <w:tc>
          <w:tcPr>
            <w:tcW w:w="1123" w:type="dxa"/>
            <w:vAlign w:val="center"/>
          </w:tcPr>
          <w:p w14:paraId="1B31E2A1" w14:textId="3A4621A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03221410</w:t>
            </w:r>
          </w:p>
        </w:tc>
        <w:tc>
          <w:tcPr>
            <w:tcW w:w="1248" w:type="dxa"/>
            <w:vAlign w:val="center"/>
          </w:tcPr>
          <w:p w14:paraId="63CFFDEC" w14:textId="6B34683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Կաղամբ</w:t>
            </w:r>
          </w:p>
        </w:tc>
        <w:tc>
          <w:tcPr>
            <w:tcW w:w="1670" w:type="dxa"/>
          </w:tcPr>
          <w:p w14:paraId="3D4D32DB"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55A4D985" w14:textId="33B8AB9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Կաղամբ,</w:t>
            </w:r>
            <w:r w:rsidRPr="002C6D94">
              <w:rPr>
                <w:rFonts w:ascii="GHEA Grapalat" w:hAnsi="GHEA Grapalat"/>
                <w:sz w:val="16"/>
                <w:szCs w:val="16"/>
                <w:lang w:val="hy-AM"/>
              </w:rPr>
              <w:t xml:space="preserve"> թարմ, պտղաբանական II խմբի (71-ից փոքր մինչև 63 մմ ներառյալ), ԳՕՍՏ 4427-82</w:t>
            </w:r>
            <w:r w:rsidRPr="002C6D94">
              <w:rPr>
                <w:rFonts w:ascii="GHEA Grapalat" w:hAnsi="GHEA Grapalat" w:cs="Tahoma"/>
                <w:sz w:val="16"/>
                <w:szCs w:val="16"/>
                <w:lang w:val="hy-AM"/>
              </w:rPr>
              <w:t>։</w:t>
            </w:r>
            <w:r w:rsidRPr="002C6D94">
              <w:rPr>
                <w:rFonts w:ascii="GHEA Grapalat" w:hAnsi="GHEA Grapalat"/>
                <w:sz w:val="16"/>
                <w:szCs w:val="16"/>
                <w:lang w:val="hy-AM"/>
              </w:rPr>
              <w:t xml:space="preserve">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3039949D" w14:textId="12186338"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C0727F3" w14:textId="3FDFE0A1"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99451BF" w14:textId="43F8EE6F" w:rsidR="002C6D94" w:rsidRPr="002C6D94" w:rsidRDefault="002C6D94" w:rsidP="002C6D94">
            <w:pPr>
              <w:jc w:val="center"/>
              <w:rPr>
                <w:rFonts w:ascii="GHEA Grapalat" w:hAnsi="GHEA Grapalat" w:cs="Calibri"/>
                <w:sz w:val="16"/>
                <w:szCs w:val="16"/>
                <w:lang w:val="hy-AM"/>
              </w:rPr>
            </w:pPr>
          </w:p>
        </w:tc>
        <w:tc>
          <w:tcPr>
            <w:tcW w:w="1170" w:type="dxa"/>
            <w:vAlign w:val="center"/>
          </w:tcPr>
          <w:p w14:paraId="3A10D644" w14:textId="3672CA86"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160</w:t>
            </w:r>
          </w:p>
        </w:tc>
        <w:tc>
          <w:tcPr>
            <w:tcW w:w="1170" w:type="dxa"/>
            <w:vAlign w:val="center"/>
          </w:tcPr>
          <w:p w14:paraId="32F8CC4A" w14:textId="3367B71F"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DC207B4" w14:textId="29B5180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160</w:t>
            </w:r>
          </w:p>
        </w:tc>
        <w:tc>
          <w:tcPr>
            <w:tcW w:w="2250" w:type="dxa"/>
            <w:shd w:val="clear" w:color="auto" w:fill="auto"/>
            <w:vAlign w:val="center"/>
          </w:tcPr>
          <w:p w14:paraId="67AE4F8B" w14:textId="7E8AE33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30184D66" w14:textId="77777777" w:rsidTr="002C6D94">
        <w:trPr>
          <w:trHeight w:val="332"/>
          <w:jc w:val="center"/>
        </w:trPr>
        <w:tc>
          <w:tcPr>
            <w:tcW w:w="459" w:type="dxa"/>
            <w:vAlign w:val="center"/>
          </w:tcPr>
          <w:p w14:paraId="2B33FC01" w14:textId="0E4D3E8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24</w:t>
            </w:r>
          </w:p>
        </w:tc>
        <w:tc>
          <w:tcPr>
            <w:tcW w:w="1123" w:type="dxa"/>
            <w:vAlign w:val="center"/>
          </w:tcPr>
          <w:p w14:paraId="0457744E" w14:textId="61C3A78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03221110</w:t>
            </w:r>
          </w:p>
        </w:tc>
        <w:tc>
          <w:tcPr>
            <w:tcW w:w="1248" w:type="dxa"/>
            <w:vAlign w:val="center"/>
          </w:tcPr>
          <w:p w14:paraId="2A1581D2" w14:textId="37AAB8D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Գազար</w:t>
            </w:r>
          </w:p>
        </w:tc>
        <w:tc>
          <w:tcPr>
            <w:tcW w:w="1670" w:type="dxa"/>
          </w:tcPr>
          <w:p w14:paraId="16221295"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42FA7EF" w14:textId="215E6B8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Գազար,</w:t>
            </w:r>
            <w:r w:rsidRPr="002C6D94">
              <w:rPr>
                <w:rFonts w:ascii="GHEA Grapalat" w:hAnsi="GHEA Grapalat"/>
                <w:sz w:val="16"/>
                <w:szCs w:val="16"/>
                <w:lang w:val="hy-AM"/>
              </w:rPr>
              <w:t xml:space="preserve"> Սովարական և ընտիր տեսակի, ԳՕՍՏ 26767-85։ Անվտանգությունը և մակնշումը՝ ըստ ՀՀ կառավարության 2006թ. դեկտեմբերի 21-ի N 1913-Ն որոշմամբ հաստատված «Թարմ պտուղ-</w:t>
            </w:r>
            <w:r w:rsidRPr="002C6D94">
              <w:rPr>
                <w:rFonts w:ascii="GHEA Grapalat" w:hAnsi="GHEA Grapalat"/>
                <w:sz w:val="16"/>
                <w:szCs w:val="16"/>
                <w:lang w:val="hy-AM"/>
              </w:rPr>
              <w:lastRenderedPageBreak/>
              <w:t>բանջարեղենի տեխնիկական կանոնակարգի» և «Սննդամթերքի անվտանգության մասին» ՀՀ օրենքի 8-րդ հոդվածի</w:t>
            </w:r>
          </w:p>
        </w:tc>
        <w:tc>
          <w:tcPr>
            <w:tcW w:w="810" w:type="dxa"/>
            <w:vAlign w:val="center"/>
          </w:tcPr>
          <w:p w14:paraId="234A5272" w14:textId="261AA45C"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54991FD" w14:textId="056BE770"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272880E" w14:textId="0AB96532" w:rsidR="002C6D94" w:rsidRPr="002C6D94" w:rsidRDefault="002C6D94" w:rsidP="002C6D94">
            <w:pPr>
              <w:jc w:val="center"/>
              <w:rPr>
                <w:rFonts w:ascii="GHEA Grapalat" w:hAnsi="GHEA Grapalat" w:cs="Calibri"/>
                <w:sz w:val="16"/>
                <w:szCs w:val="16"/>
                <w:lang w:val="hy-AM"/>
              </w:rPr>
            </w:pPr>
          </w:p>
        </w:tc>
        <w:tc>
          <w:tcPr>
            <w:tcW w:w="1170" w:type="dxa"/>
            <w:vAlign w:val="center"/>
          </w:tcPr>
          <w:p w14:paraId="1EDA3F5B" w14:textId="0E82B1EE"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119</w:t>
            </w:r>
          </w:p>
        </w:tc>
        <w:tc>
          <w:tcPr>
            <w:tcW w:w="1170" w:type="dxa"/>
            <w:vAlign w:val="center"/>
          </w:tcPr>
          <w:p w14:paraId="35BD375D" w14:textId="4E09F05F"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w:t>
            </w:r>
            <w:r w:rsidRPr="002C6D94">
              <w:rPr>
                <w:rFonts w:ascii="GHEA Grapalat" w:hAnsi="GHEA Grapalat" w:cs="Calibri"/>
                <w:sz w:val="16"/>
                <w:szCs w:val="16"/>
                <w:lang w:val="hy-AM"/>
              </w:rPr>
              <w:lastRenderedPageBreak/>
              <w:t>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701B231" w14:textId="5429415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lastRenderedPageBreak/>
              <w:t>119</w:t>
            </w:r>
          </w:p>
        </w:tc>
        <w:tc>
          <w:tcPr>
            <w:tcW w:w="2250" w:type="dxa"/>
            <w:shd w:val="clear" w:color="auto" w:fill="auto"/>
            <w:vAlign w:val="center"/>
          </w:tcPr>
          <w:p w14:paraId="571DDF9C" w14:textId="2671CE0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w:t>
            </w:r>
            <w:r w:rsidRPr="002C6D94">
              <w:rPr>
                <w:rFonts w:ascii="GHEA Grapalat" w:hAnsi="GHEA Grapalat" w:cs="Calibri"/>
                <w:sz w:val="16"/>
                <w:szCs w:val="16"/>
                <w:lang w:val="hy-AM"/>
              </w:rPr>
              <w:lastRenderedPageBreak/>
              <w:t>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14D54AB" w14:textId="77777777" w:rsidTr="002C6D94">
        <w:trPr>
          <w:trHeight w:val="332"/>
          <w:jc w:val="center"/>
        </w:trPr>
        <w:tc>
          <w:tcPr>
            <w:tcW w:w="459" w:type="dxa"/>
            <w:vAlign w:val="center"/>
          </w:tcPr>
          <w:p w14:paraId="2F5E00D9" w14:textId="1D20DEF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25</w:t>
            </w:r>
          </w:p>
        </w:tc>
        <w:tc>
          <w:tcPr>
            <w:tcW w:w="1123" w:type="dxa"/>
            <w:vAlign w:val="center"/>
          </w:tcPr>
          <w:p w14:paraId="4453408D" w14:textId="1370FA3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03221100</w:t>
            </w:r>
          </w:p>
        </w:tc>
        <w:tc>
          <w:tcPr>
            <w:tcW w:w="1248" w:type="dxa"/>
            <w:vAlign w:val="center"/>
          </w:tcPr>
          <w:p w14:paraId="48E03225" w14:textId="516A060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Բազուկ</w:t>
            </w:r>
          </w:p>
        </w:tc>
        <w:tc>
          <w:tcPr>
            <w:tcW w:w="1670" w:type="dxa"/>
          </w:tcPr>
          <w:p w14:paraId="5BF095DF"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7B28373" w14:textId="48E7DE0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Բազուկ,</w:t>
            </w:r>
            <w:r w:rsidRPr="002C6D94">
              <w:rPr>
                <w:rFonts w:ascii="GHEA Grapalat" w:hAnsi="GHEA Grapalat"/>
                <w:sz w:val="16"/>
                <w:szCs w:val="16"/>
                <w:lang w:val="hy-AM"/>
              </w:rPr>
              <w:t xml:space="preserve"> Արտաքին տեսքը` արմատապտուղները թարմ, ամբողջական, առանց հիվանդությունների, չոր, չկեղտոտված, առանց ճաքերի և վնասվածքների:Ներքին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10" w:type="dxa"/>
            <w:vAlign w:val="center"/>
          </w:tcPr>
          <w:p w14:paraId="56699AC8" w14:textId="57E3EEC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C63D9DA" w14:textId="1BD30CA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0DA948F4" w14:textId="179A76FA" w:rsidR="002C6D94" w:rsidRPr="002C6D94" w:rsidRDefault="002C6D94" w:rsidP="002C6D94">
            <w:pPr>
              <w:jc w:val="center"/>
              <w:rPr>
                <w:rFonts w:ascii="GHEA Grapalat" w:hAnsi="GHEA Grapalat" w:cs="Calibri"/>
                <w:sz w:val="16"/>
                <w:szCs w:val="16"/>
                <w:lang w:val="hy-AM"/>
              </w:rPr>
            </w:pPr>
          </w:p>
        </w:tc>
        <w:tc>
          <w:tcPr>
            <w:tcW w:w="1170" w:type="dxa"/>
            <w:vAlign w:val="center"/>
          </w:tcPr>
          <w:p w14:paraId="32607A6E" w14:textId="1D4FE308"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134</w:t>
            </w:r>
          </w:p>
        </w:tc>
        <w:tc>
          <w:tcPr>
            <w:tcW w:w="1170" w:type="dxa"/>
            <w:vAlign w:val="center"/>
          </w:tcPr>
          <w:p w14:paraId="3A4593DF" w14:textId="4100F629"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A46978C" w14:textId="54DD387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134</w:t>
            </w:r>
          </w:p>
        </w:tc>
        <w:tc>
          <w:tcPr>
            <w:tcW w:w="2250" w:type="dxa"/>
            <w:shd w:val="clear" w:color="auto" w:fill="auto"/>
            <w:vAlign w:val="center"/>
          </w:tcPr>
          <w:p w14:paraId="21309EEB" w14:textId="0B3C745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25C4048C" w14:textId="77777777" w:rsidTr="002C6D94">
        <w:trPr>
          <w:trHeight w:val="332"/>
          <w:jc w:val="center"/>
        </w:trPr>
        <w:tc>
          <w:tcPr>
            <w:tcW w:w="459" w:type="dxa"/>
            <w:vAlign w:val="center"/>
          </w:tcPr>
          <w:p w14:paraId="6EB5FFE8" w14:textId="112D186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26</w:t>
            </w:r>
          </w:p>
        </w:tc>
        <w:tc>
          <w:tcPr>
            <w:tcW w:w="1123" w:type="dxa"/>
            <w:vAlign w:val="center"/>
          </w:tcPr>
          <w:p w14:paraId="572754AD" w14:textId="0ACD834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15331161</w:t>
            </w:r>
          </w:p>
        </w:tc>
        <w:tc>
          <w:tcPr>
            <w:tcW w:w="1248" w:type="dxa"/>
            <w:vAlign w:val="center"/>
          </w:tcPr>
          <w:p w14:paraId="1AE8522F" w14:textId="0598BA8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Սոխ գլուխ</w:t>
            </w:r>
          </w:p>
        </w:tc>
        <w:tc>
          <w:tcPr>
            <w:tcW w:w="1670" w:type="dxa"/>
          </w:tcPr>
          <w:p w14:paraId="5DA586A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322C7E21" w14:textId="3D0BFD8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Սոխ գլուխ,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6FEF8550" w14:textId="565A0299"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52DA3949" w14:textId="244E2A3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8D47CAA" w14:textId="0A98D5C9" w:rsidR="002C6D94" w:rsidRPr="002C6D94" w:rsidRDefault="002C6D94" w:rsidP="002C6D94">
            <w:pPr>
              <w:jc w:val="center"/>
              <w:rPr>
                <w:rFonts w:ascii="GHEA Grapalat" w:hAnsi="GHEA Grapalat" w:cs="Calibri"/>
                <w:sz w:val="16"/>
                <w:szCs w:val="16"/>
                <w:lang w:val="hy-AM"/>
              </w:rPr>
            </w:pPr>
          </w:p>
        </w:tc>
        <w:tc>
          <w:tcPr>
            <w:tcW w:w="1170" w:type="dxa"/>
            <w:vAlign w:val="center"/>
          </w:tcPr>
          <w:p w14:paraId="2ABF42C0" w14:textId="5A0C90BD"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35</w:t>
            </w:r>
          </w:p>
        </w:tc>
        <w:tc>
          <w:tcPr>
            <w:tcW w:w="1170" w:type="dxa"/>
            <w:vAlign w:val="center"/>
          </w:tcPr>
          <w:p w14:paraId="0670940C" w14:textId="2B5FC2FB"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27EC5119" w14:textId="49DA34B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35</w:t>
            </w:r>
          </w:p>
        </w:tc>
        <w:tc>
          <w:tcPr>
            <w:tcW w:w="2250" w:type="dxa"/>
            <w:shd w:val="clear" w:color="auto" w:fill="auto"/>
            <w:vAlign w:val="center"/>
          </w:tcPr>
          <w:p w14:paraId="2FF00386" w14:textId="76EF567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w:t>
            </w:r>
            <w:r w:rsidRPr="002C6D94">
              <w:rPr>
                <w:rFonts w:ascii="GHEA Grapalat" w:hAnsi="GHEA Grapalat" w:cs="Calibri"/>
                <w:sz w:val="16"/>
                <w:szCs w:val="16"/>
                <w:lang w:val="hy-AM"/>
              </w:rPr>
              <w:lastRenderedPageBreak/>
              <w:t>չկատարված գումարի չափով պայմանագիրը լուծվում  է, առանց որևէ իրավական պարտավորության:</w:t>
            </w:r>
          </w:p>
        </w:tc>
      </w:tr>
      <w:tr w:rsidR="002C6D94" w:rsidRPr="00184EFA" w14:paraId="4D3E3B68" w14:textId="77777777" w:rsidTr="002C6D94">
        <w:trPr>
          <w:trHeight w:val="332"/>
          <w:jc w:val="center"/>
        </w:trPr>
        <w:tc>
          <w:tcPr>
            <w:tcW w:w="459" w:type="dxa"/>
            <w:vAlign w:val="center"/>
          </w:tcPr>
          <w:p w14:paraId="6BEF32AB" w14:textId="5E0201A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27</w:t>
            </w:r>
          </w:p>
        </w:tc>
        <w:tc>
          <w:tcPr>
            <w:tcW w:w="1123" w:type="dxa"/>
            <w:vAlign w:val="center"/>
          </w:tcPr>
          <w:p w14:paraId="5277B2B8" w14:textId="6140C21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15331167</w:t>
            </w:r>
          </w:p>
        </w:tc>
        <w:tc>
          <w:tcPr>
            <w:tcW w:w="1248" w:type="dxa"/>
            <w:vAlign w:val="center"/>
          </w:tcPr>
          <w:p w14:paraId="55102C90" w14:textId="5B08B89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Կանաչի խառը</w:t>
            </w:r>
          </w:p>
        </w:tc>
        <w:tc>
          <w:tcPr>
            <w:tcW w:w="1670" w:type="dxa"/>
          </w:tcPr>
          <w:p w14:paraId="688A637B"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017575A" w14:textId="173E714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Կանաչի տարբեր տեսակի, 1 կապի քաշը 100-150գրամ,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810" w:type="dxa"/>
            <w:vAlign w:val="center"/>
          </w:tcPr>
          <w:p w14:paraId="3A7EE03A" w14:textId="6582EA7B" w:rsidR="002C6D94" w:rsidRPr="002C6D94" w:rsidRDefault="002C6D94" w:rsidP="00184EFA">
            <w:pPr>
              <w:jc w:val="center"/>
              <w:rPr>
                <w:rFonts w:ascii="GHEA Grapalat" w:hAnsi="GHEA Grapalat" w:cs="Calibri"/>
                <w:sz w:val="16"/>
                <w:szCs w:val="16"/>
                <w:lang w:val="hy-AM"/>
              </w:rPr>
            </w:pPr>
            <w:r w:rsidRPr="002C6D94">
              <w:rPr>
                <w:rFonts w:ascii="GHEA Grapalat" w:hAnsi="GHEA Grapalat" w:cs="Sylfaen"/>
                <w:sz w:val="16"/>
                <w:szCs w:val="16"/>
              </w:rPr>
              <w:t>Կապ</w:t>
            </w:r>
            <w:bookmarkStart w:id="18" w:name="_GoBack"/>
            <w:bookmarkEnd w:id="18"/>
          </w:p>
        </w:tc>
        <w:tc>
          <w:tcPr>
            <w:tcW w:w="990" w:type="dxa"/>
            <w:tcBorders>
              <w:top w:val="nil"/>
              <w:left w:val="single" w:sz="4" w:space="0" w:color="auto"/>
              <w:bottom w:val="single" w:sz="4" w:space="0" w:color="auto"/>
              <w:right w:val="single" w:sz="4" w:space="0" w:color="auto"/>
            </w:tcBorders>
            <w:shd w:val="clear" w:color="auto" w:fill="auto"/>
            <w:vAlign w:val="center"/>
          </w:tcPr>
          <w:p w14:paraId="306CE451" w14:textId="0FE57426"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C7FC9B2" w14:textId="65B5F0D8" w:rsidR="002C6D94" w:rsidRPr="002C6D94" w:rsidRDefault="002C6D94" w:rsidP="002C6D94">
            <w:pPr>
              <w:jc w:val="center"/>
              <w:rPr>
                <w:rFonts w:ascii="GHEA Grapalat" w:hAnsi="GHEA Grapalat" w:cs="Calibri"/>
                <w:sz w:val="16"/>
                <w:szCs w:val="16"/>
                <w:lang w:val="hy-AM"/>
              </w:rPr>
            </w:pPr>
          </w:p>
        </w:tc>
        <w:tc>
          <w:tcPr>
            <w:tcW w:w="1170" w:type="dxa"/>
            <w:vAlign w:val="center"/>
          </w:tcPr>
          <w:p w14:paraId="2D699C70" w14:textId="01DAF461"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130</w:t>
            </w:r>
          </w:p>
        </w:tc>
        <w:tc>
          <w:tcPr>
            <w:tcW w:w="1170" w:type="dxa"/>
            <w:vAlign w:val="center"/>
          </w:tcPr>
          <w:p w14:paraId="47A3484F" w14:textId="4C04C6B9"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5E19CD73" w14:textId="77D21EF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130</w:t>
            </w:r>
          </w:p>
        </w:tc>
        <w:tc>
          <w:tcPr>
            <w:tcW w:w="2250" w:type="dxa"/>
            <w:shd w:val="clear" w:color="auto" w:fill="auto"/>
            <w:vAlign w:val="center"/>
          </w:tcPr>
          <w:p w14:paraId="1EEB8AF2" w14:textId="71ECB41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FD1222E" w14:textId="77777777" w:rsidTr="002C6D94">
        <w:trPr>
          <w:trHeight w:val="332"/>
          <w:jc w:val="center"/>
        </w:trPr>
        <w:tc>
          <w:tcPr>
            <w:tcW w:w="459" w:type="dxa"/>
            <w:vAlign w:val="center"/>
          </w:tcPr>
          <w:p w14:paraId="6779E849" w14:textId="37F6230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28</w:t>
            </w:r>
          </w:p>
        </w:tc>
        <w:tc>
          <w:tcPr>
            <w:tcW w:w="1123" w:type="dxa"/>
            <w:shd w:val="clear" w:color="auto" w:fill="auto"/>
            <w:vAlign w:val="center"/>
          </w:tcPr>
          <w:p w14:paraId="4AD11AC0" w14:textId="7851042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 xml:space="preserve"> 15421100</w:t>
            </w:r>
          </w:p>
        </w:tc>
        <w:tc>
          <w:tcPr>
            <w:tcW w:w="1248" w:type="dxa"/>
            <w:shd w:val="clear" w:color="auto" w:fill="auto"/>
            <w:vAlign w:val="center"/>
          </w:tcPr>
          <w:p w14:paraId="0D3E1862" w14:textId="77777777" w:rsidR="002C6D94" w:rsidRPr="002C6D94" w:rsidRDefault="002C6D94" w:rsidP="002C6D94">
            <w:pPr>
              <w:rPr>
                <w:rFonts w:ascii="GHEA Grapalat" w:hAnsi="GHEA Grapalat" w:cs="Sylfaen"/>
                <w:sz w:val="16"/>
                <w:szCs w:val="16"/>
              </w:rPr>
            </w:pPr>
          </w:p>
          <w:p w14:paraId="223A1B01" w14:textId="77777777" w:rsidR="002C6D94" w:rsidRPr="002C6D94" w:rsidRDefault="002C6D94" w:rsidP="002C6D94">
            <w:pPr>
              <w:jc w:val="center"/>
              <w:rPr>
                <w:rFonts w:ascii="GHEA Grapalat" w:hAnsi="GHEA Grapalat" w:cs="Sylfaen"/>
                <w:sz w:val="16"/>
                <w:szCs w:val="16"/>
              </w:rPr>
            </w:pPr>
          </w:p>
          <w:p w14:paraId="52FC169C" w14:textId="2A2AC01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արևածաղկի ձեթ</w:t>
            </w:r>
          </w:p>
        </w:tc>
        <w:tc>
          <w:tcPr>
            <w:tcW w:w="1670" w:type="dxa"/>
          </w:tcPr>
          <w:p w14:paraId="2BFC36D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05D18E1C" w14:textId="342612A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 xml:space="preserve">Արևածաղկի  ձեթ, ռաֆինացված, (զտած)  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8-րդ հոդվածի։ </w:t>
            </w:r>
          </w:p>
        </w:tc>
        <w:tc>
          <w:tcPr>
            <w:tcW w:w="810" w:type="dxa"/>
            <w:vAlign w:val="center"/>
          </w:tcPr>
          <w:p w14:paraId="53458922" w14:textId="4873E2C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լիտր</w:t>
            </w:r>
          </w:p>
        </w:tc>
        <w:tc>
          <w:tcPr>
            <w:tcW w:w="990" w:type="dxa"/>
            <w:tcBorders>
              <w:top w:val="nil"/>
              <w:left w:val="single" w:sz="4" w:space="0" w:color="auto"/>
              <w:bottom w:val="single" w:sz="4" w:space="0" w:color="auto"/>
              <w:right w:val="single" w:sz="4" w:space="0" w:color="auto"/>
            </w:tcBorders>
            <w:shd w:val="clear" w:color="auto" w:fill="auto"/>
            <w:vAlign w:val="center"/>
          </w:tcPr>
          <w:p w14:paraId="2DAAC9B3" w14:textId="1C5C20A1"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0C08A488" w14:textId="70A59BEF" w:rsidR="002C6D94" w:rsidRPr="002C6D94" w:rsidRDefault="002C6D94" w:rsidP="002C6D94">
            <w:pPr>
              <w:jc w:val="center"/>
              <w:rPr>
                <w:rFonts w:ascii="GHEA Grapalat" w:hAnsi="GHEA Grapalat" w:cs="Calibri"/>
                <w:sz w:val="16"/>
                <w:szCs w:val="16"/>
                <w:lang w:val="hy-AM"/>
              </w:rPr>
            </w:pPr>
          </w:p>
        </w:tc>
        <w:tc>
          <w:tcPr>
            <w:tcW w:w="1170" w:type="dxa"/>
            <w:vAlign w:val="center"/>
          </w:tcPr>
          <w:p w14:paraId="429CBA57" w14:textId="274A4F6A"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52</w:t>
            </w:r>
          </w:p>
        </w:tc>
        <w:tc>
          <w:tcPr>
            <w:tcW w:w="1170" w:type="dxa"/>
            <w:vAlign w:val="center"/>
          </w:tcPr>
          <w:p w14:paraId="11A579A5" w14:textId="24B7B74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143860D9" w14:textId="02F5393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52</w:t>
            </w:r>
          </w:p>
        </w:tc>
        <w:tc>
          <w:tcPr>
            <w:tcW w:w="2250" w:type="dxa"/>
            <w:shd w:val="clear" w:color="auto" w:fill="auto"/>
            <w:vAlign w:val="center"/>
          </w:tcPr>
          <w:p w14:paraId="51E81742" w14:textId="117DFE7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38FB8609" w14:textId="77777777" w:rsidTr="002C6D94">
        <w:trPr>
          <w:trHeight w:val="332"/>
          <w:jc w:val="center"/>
        </w:trPr>
        <w:tc>
          <w:tcPr>
            <w:tcW w:w="459" w:type="dxa"/>
            <w:vAlign w:val="center"/>
          </w:tcPr>
          <w:p w14:paraId="25192B6F" w14:textId="21DBC90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29</w:t>
            </w:r>
          </w:p>
        </w:tc>
        <w:tc>
          <w:tcPr>
            <w:tcW w:w="1123" w:type="dxa"/>
            <w:vAlign w:val="center"/>
          </w:tcPr>
          <w:p w14:paraId="51A40A4E" w14:textId="24A712C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03222128</w:t>
            </w:r>
          </w:p>
        </w:tc>
        <w:tc>
          <w:tcPr>
            <w:tcW w:w="1248" w:type="dxa"/>
            <w:vAlign w:val="center"/>
          </w:tcPr>
          <w:p w14:paraId="1D2C2908" w14:textId="6C3B739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Խնձոր</w:t>
            </w:r>
          </w:p>
        </w:tc>
        <w:tc>
          <w:tcPr>
            <w:tcW w:w="1670" w:type="dxa"/>
          </w:tcPr>
          <w:p w14:paraId="422ED174"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192615CD" w14:textId="2DDCE4E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Խնձոր, Տրամագիծը</w:t>
            </w:r>
            <w:r w:rsidRPr="002C6D94">
              <w:rPr>
                <w:rFonts w:ascii="GHEA Grapalat" w:hAnsi="GHEA Grapalat"/>
                <w:sz w:val="16"/>
                <w:szCs w:val="16"/>
                <w:lang w:val="hy-AM"/>
              </w:rPr>
              <w:t xml:space="preserve"> 6 </w:t>
            </w:r>
            <w:r w:rsidRPr="002C6D94">
              <w:rPr>
                <w:rFonts w:ascii="GHEA Grapalat" w:hAnsi="GHEA Grapalat" w:cs="Sylfaen"/>
                <w:sz w:val="16"/>
                <w:szCs w:val="16"/>
                <w:lang w:val="hy-AM"/>
              </w:rPr>
              <w:t>սմ</w:t>
            </w:r>
            <w:r w:rsidRPr="002C6D94">
              <w:rPr>
                <w:rFonts w:ascii="GHEA Grapalat" w:hAnsi="GHEA Grapalat"/>
                <w:sz w:val="16"/>
                <w:szCs w:val="16"/>
                <w:lang w:val="hy-AM"/>
              </w:rPr>
              <w:t>-</w:t>
            </w:r>
            <w:r w:rsidRPr="002C6D94">
              <w:rPr>
                <w:rFonts w:ascii="GHEA Grapalat" w:hAnsi="GHEA Grapalat" w:cs="Sylfaen"/>
                <w:sz w:val="16"/>
                <w:szCs w:val="16"/>
                <w:lang w:val="hy-AM"/>
              </w:rPr>
              <w:t>ից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ոչ</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պակաս</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մաքուր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մեխանիկական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վնասվածքների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lastRenderedPageBreak/>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վնասատուների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վնասվածքների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հիվանդությունների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պտղաբանական</w:t>
            </w:r>
            <w:r w:rsidRPr="002C6D94">
              <w:rPr>
                <w:rFonts w:ascii="GHEA Grapalat" w:hAnsi="GHEA Grapalat"/>
                <w:sz w:val="16"/>
                <w:szCs w:val="16"/>
                <w:lang w:val="hy-AM"/>
              </w:rPr>
              <w:t xml:space="preserve"> I </w:t>
            </w:r>
            <w:r w:rsidRPr="002C6D94">
              <w:rPr>
                <w:rFonts w:ascii="GHEA Grapalat" w:hAnsi="GHEA Grapalat" w:cs="Sylfaen"/>
                <w:sz w:val="16"/>
                <w:szCs w:val="16"/>
                <w:lang w:val="hy-AM"/>
              </w:rPr>
              <w:t>խմբի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Հայաստանի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տարբեր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տեսակների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ԳՕՍՏ</w:t>
            </w:r>
            <w:r w:rsidRPr="002C6D94">
              <w:rPr>
                <w:rFonts w:ascii="GHEA Grapalat" w:hAnsi="GHEA Grapalat"/>
                <w:sz w:val="16"/>
                <w:szCs w:val="16"/>
                <w:lang w:val="hy-AM"/>
              </w:rPr>
              <w:t xml:space="preserve"> 21122-75, </w:t>
            </w:r>
            <w:r w:rsidRPr="002C6D94">
              <w:rPr>
                <w:rFonts w:ascii="GHEA Grapalat" w:hAnsi="GHEA Grapalat" w:cs="Sylfaen"/>
                <w:sz w:val="16"/>
                <w:szCs w:val="16"/>
                <w:lang w:val="hy-AM"/>
              </w:rPr>
              <w:t>անվտանգությունը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մակնշումը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ըստ</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կառավարության</w:t>
            </w:r>
            <w:r w:rsidRPr="002C6D94">
              <w:rPr>
                <w:rFonts w:ascii="GHEA Grapalat" w:hAnsi="GHEA Grapalat"/>
                <w:sz w:val="16"/>
                <w:szCs w:val="16"/>
                <w:lang w:val="hy-AM"/>
              </w:rPr>
              <w:t xml:space="preserve"> 2006</w:t>
            </w:r>
            <w:r w:rsidRPr="002C6D94">
              <w:rPr>
                <w:rFonts w:ascii="GHEA Grapalat" w:hAnsi="GHEA Grapalat" w:cs="Sylfaen"/>
                <w:sz w:val="16"/>
                <w:szCs w:val="16"/>
                <w:lang w:val="hy-AM"/>
              </w:rPr>
              <w:t>թ</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դեկտեմբերի</w:t>
            </w:r>
            <w:r w:rsidRPr="002C6D94">
              <w:rPr>
                <w:rFonts w:ascii="GHEA Grapalat" w:hAnsi="GHEA Grapalat"/>
                <w:sz w:val="16"/>
                <w:szCs w:val="16"/>
                <w:lang w:val="hy-AM"/>
              </w:rPr>
              <w:t xml:space="preserve"> 21-</w:t>
            </w:r>
            <w:r w:rsidRPr="002C6D94">
              <w:rPr>
                <w:rFonts w:ascii="GHEA Grapalat" w:hAnsi="GHEA Grapalat" w:cs="Sylfaen"/>
                <w:sz w:val="16"/>
                <w:szCs w:val="16"/>
                <w:lang w:val="hy-AM"/>
              </w:rPr>
              <w:t>ի</w:t>
            </w:r>
            <w:r w:rsidRPr="002C6D94">
              <w:rPr>
                <w:rFonts w:ascii="GHEA Grapalat" w:hAnsi="GHEA Grapalat"/>
                <w:sz w:val="16"/>
                <w:szCs w:val="16"/>
                <w:lang w:val="hy-AM"/>
              </w:rPr>
              <w:t xml:space="preserve"> N 1913-</w:t>
            </w:r>
            <w:r w:rsidRPr="002C6D94">
              <w:rPr>
                <w:rFonts w:ascii="GHEA Grapalat" w:hAnsi="GHEA Grapalat" w:cs="Sylfaen"/>
                <w:sz w:val="16"/>
                <w:szCs w:val="16"/>
                <w:lang w:val="hy-AM"/>
              </w:rPr>
              <w:t>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որոշմամբ</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հաստատված</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պտուղբանջարեղենի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տեխնիկական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կանոնակարգի</w:t>
            </w:r>
            <w:r w:rsidRPr="002C6D94">
              <w:rPr>
                <w:rFonts w:ascii="GHEA Grapalat" w:hAnsi="GHEA Grapalat"/>
                <w:sz w:val="16"/>
                <w:szCs w:val="16"/>
                <w:lang w:val="hy-AM"/>
              </w:rPr>
              <w:t>”</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Սննդամթերքի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հոդվածի</w:t>
            </w:r>
          </w:p>
        </w:tc>
        <w:tc>
          <w:tcPr>
            <w:tcW w:w="810" w:type="dxa"/>
            <w:vAlign w:val="center"/>
          </w:tcPr>
          <w:p w14:paraId="651F17F6" w14:textId="452E953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4E724EF" w14:textId="183E0C5E"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6280EC98" w14:textId="155C7D42" w:rsidR="002C6D94" w:rsidRPr="002C6D94" w:rsidRDefault="002C6D94" w:rsidP="002C6D94">
            <w:pPr>
              <w:jc w:val="center"/>
              <w:rPr>
                <w:rFonts w:ascii="GHEA Grapalat" w:hAnsi="GHEA Grapalat" w:cs="Calibri"/>
                <w:sz w:val="16"/>
                <w:szCs w:val="16"/>
                <w:lang w:val="hy-AM"/>
              </w:rPr>
            </w:pPr>
          </w:p>
        </w:tc>
        <w:tc>
          <w:tcPr>
            <w:tcW w:w="1170" w:type="dxa"/>
            <w:vAlign w:val="center"/>
          </w:tcPr>
          <w:p w14:paraId="5B54C696" w14:textId="77777777" w:rsidR="002C6D94" w:rsidRPr="002C6D94" w:rsidRDefault="002C6D94" w:rsidP="002C6D94">
            <w:pPr>
              <w:jc w:val="right"/>
              <w:rPr>
                <w:rFonts w:ascii="GHEA Grapalat" w:hAnsi="GHEA Grapalat"/>
                <w:sz w:val="16"/>
                <w:szCs w:val="16"/>
                <w:lang w:val="hy-AM"/>
              </w:rPr>
            </w:pPr>
            <w:r w:rsidRPr="002C6D94">
              <w:rPr>
                <w:rFonts w:ascii="GHEA Grapalat" w:hAnsi="GHEA Grapalat"/>
                <w:sz w:val="16"/>
                <w:szCs w:val="16"/>
                <w:lang w:val="hy-AM"/>
              </w:rPr>
              <w:t>60</w:t>
            </w:r>
          </w:p>
          <w:p w14:paraId="07016228" w14:textId="68D55618" w:rsidR="002C6D94" w:rsidRPr="002C6D94" w:rsidRDefault="002C6D94" w:rsidP="002C6D94">
            <w:pPr>
              <w:jc w:val="center"/>
              <w:rPr>
                <w:rFonts w:ascii="GHEA Grapalat" w:hAnsi="GHEA Grapalat" w:cs="Calibri"/>
                <w:sz w:val="16"/>
                <w:szCs w:val="16"/>
                <w:lang w:val="hy-AM"/>
              </w:rPr>
            </w:pPr>
          </w:p>
        </w:tc>
        <w:tc>
          <w:tcPr>
            <w:tcW w:w="1170" w:type="dxa"/>
            <w:vAlign w:val="center"/>
          </w:tcPr>
          <w:p w14:paraId="5B1F5153" w14:textId="63F3A29F"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w:t>
            </w:r>
            <w:r w:rsidRPr="002C6D94">
              <w:rPr>
                <w:rFonts w:ascii="GHEA Grapalat" w:hAnsi="GHEA Grapalat" w:cs="Calibri"/>
                <w:sz w:val="16"/>
                <w:szCs w:val="16"/>
                <w:lang w:val="hy-AM"/>
              </w:rPr>
              <w:lastRenderedPageBreak/>
              <w:t>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C64D1D7" w14:textId="77777777" w:rsidR="002C6D94" w:rsidRPr="002C6D94" w:rsidRDefault="002C6D94" w:rsidP="002C6D94">
            <w:pPr>
              <w:jc w:val="right"/>
              <w:rPr>
                <w:rFonts w:ascii="GHEA Grapalat" w:hAnsi="GHEA Grapalat"/>
                <w:sz w:val="16"/>
                <w:szCs w:val="16"/>
                <w:lang w:val="hy-AM"/>
              </w:rPr>
            </w:pPr>
            <w:r w:rsidRPr="002C6D94">
              <w:rPr>
                <w:rFonts w:ascii="GHEA Grapalat" w:hAnsi="GHEA Grapalat"/>
                <w:sz w:val="16"/>
                <w:szCs w:val="16"/>
                <w:lang w:val="hy-AM"/>
              </w:rPr>
              <w:lastRenderedPageBreak/>
              <w:t>60</w:t>
            </w:r>
          </w:p>
          <w:p w14:paraId="5B7FD137" w14:textId="14A0EB05" w:rsidR="002C6D94" w:rsidRPr="002C6D94" w:rsidRDefault="002C6D94" w:rsidP="002C6D94">
            <w:pPr>
              <w:contextualSpacing/>
              <w:jc w:val="center"/>
              <w:rPr>
                <w:rFonts w:ascii="GHEA Grapalat" w:hAnsi="GHEA Grapalat" w:cs="Calibri"/>
                <w:sz w:val="16"/>
                <w:szCs w:val="16"/>
                <w:lang w:val="hy-AM"/>
              </w:rPr>
            </w:pPr>
          </w:p>
        </w:tc>
        <w:tc>
          <w:tcPr>
            <w:tcW w:w="2250" w:type="dxa"/>
            <w:shd w:val="clear" w:color="auto" w:fill="auto"/>
            <w:vAlign w:val="center"/>
          </w:tcPr>
          <w:p w14:paraId="518A12AE" w14:textId="230E2DD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w:t>
            </w:r>
            <w:r w:rsidRPr="002C6D94">
              <w:rPr>
                <w:rFonts w:ascii="GHEA Grapalat" w:hAnsi="GHEA Grapalat" w:cs="Calibri"/>
                <w:sz w:val="16"/>
                <w:szCs w:val="16"/>
                <w:lang w:val="hy-AM"/>
              </w:rPr>
              <w:lastRenderedPageBreak/>
              <w:t>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29AA747" w14:textId="77777777" w:rsidTr="002C6D94">
        <w:trPr>
          <w:trHeight w:val="332"/>
          <w:jc w:val="center"/>
        </w:trPr>
        <w:tc>
          <w:tcPr>
            <w:tcW w:w="459" w:type="dxa"/>
            <w:vAlign w:val="center"/>
          </w:tcPr>
          <w:p w14:paraId="2451E588" w14:textId="740CF22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30</w:t>
            </w:r>
          </w:p>
        </w:tc>
        <w:tc>
          <w:tcPr>
            <w:tcW w:w="1123" w:type="dxa"/>
            <w:vAlign w:val="center"/>
          </w:tcPr>
          <w:p w14:paraId="74DF5936" w14:textId="09FFE52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15612180</w:t>
            </w:r>
          </w:p>
        </w:tc>
        <w:tc>
          <w:tcPr>
            <w:tcW w:w="1248" w:type="dxa"/>
            <w:vAlign w:val="center"/>
          </w:tcPr>
          <w:p w14:paraId="376E5F68" w14:textId="2D91A0F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Բարձր տեսակի ցորենի ալյուր</w:t>
            </w:r>
          </w:p>
        </w:tc>
        <w:tc>
          <w:tcPr>
            <w:tcW w:w="1670" w:type="dxa"/>
          </w:tcPr>
          <w:p w14:paraId="204EFD1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1150FD55" w14:textId="56699B2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Բարձր տեսակի ցորենի ալյուր, 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tc>
        <w:tc>
          <w:tcPr>
            <w:tcW w:w="810" w:type="dxa"/>
            <w:vAlign w:val="center"/>
          </w:tcPr>
          <w:p w14:paraId="6B135767" w14:textId="4ABDDB2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00D0D17" w14:textId="3D205091"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6FBC232A" w14:textId="1F6D3F41" w:rsidR="002C6D94" w:rsidRPr="002C6D94" w:rsidRDefault="002C6D94" w:rsidP="002C6D94">
            <w:pPr>
              <w:jc w:val="center"/>
              <w:rPr>
                <w:rFonts w:ascii="GHEA Grapalat" w:hAnsi="GHEA Grapalat" w:cs="Calibri"/>
                <w:sz w:val="16"/>
                <w:szCs w:val="16"/>
                <w:lang w:val="hy-AM"/>
              </w:rPr>
            </w:pPr>
          </w:p>
        </w:tc>
        <w:tc>
          <w:tcPr>
            <w:tcW w:w="1170" w:type="dxa"/>
            <w:vAlign w:val="center"/>
          </w:tcPr>
          <w:p w14:paraId="1F9DED1C" w14:textId="3C3B5C02"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35</w:t>
            </w:r>
          </w:p>
        </w:tc>
        <w:tc>
          <w:tcPr>
            <w:tcW w:w="1170" w:type="dxa"/>
            <w:vAlign w:val="center"/>
          </w:tcPr>
          <w:p w14:paraId="089DFF8D" w14:textId="7E32EE8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061766D" w14:textId="3B0005C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35</w:t>
            </w:r>
          </w:p>
        </w:tc>
        <w:tc>
          <w:tcPr>
            <w:tcW w:w="2250" w:type="dxa"/>
            <w:shd w:val="clear" w:color="auto" w:fill="auto"/>
            <w:vAlign w:val="center"/>
          </w:tcPr>
          <w:p w14:paraId="260901E6" w14:textId="4FB9161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547C9EBD" w14:textId="77777777" w:rsidTr="002C6D94">
        <w:trPr>
          <w:trHeight w:val="332"/>
          <w:jc w:val="center"/>
        </w:trPr>
        <w:tc>
          <w:tcPr>
            <w:tcW w:w="459" w:type="dxa"/>
            <w:vAlign w:val="center"/>
          </w:tcPr>
          <w:p w14:paraId="421016A6" w14:textId="262DA7E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31</w:t>
            </w:r>
          </w:p>
        </w:tc>
        <w:tc>
          <w:tcPr>
            <w:tcW w:w="1123" w:type="dxa"/>
            <w:vAlign w:val="center"/>
          </w:tcPr>
          <w:p w14:paraId="7E41BF8F" w14:textId="0F3C67E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03222100</w:t>
            </w:r>
          </w:p>
        </w:tc>
        <w:tc>
          <w:tcPr>
            <w:tcW w:w="1248" w:type="dxa"/>
            <w:vAlign w:val="center"/>
          </w:tcPr>
          <w:p w14:paraId="3B5EC850" w14:textId="0E762E7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Բանան</w:t>
            </w:r>
          </w:p>
        </w:tc>
        <w:tc>
          <w:tcPr>
            <w:tcW w:w="1670" w:type="dxa"/>
          </w:tcPr>
          <w:p w14:paraId="3E37662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E57A044" w14:textId="7478E2C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Բանան թարմ, պտղաբանական II խմբի (71-ից փոքր մինչև 63 մմ ներառյալ), ԳՕՍՏ 4427-82</w:t>
            </w:r>
            <w:r w:rsidRPr="002C6D94">
              <w:rPr>
                <w:rFonts w:ascii="GHEA Grapalat" w:hAnsi="GHEA Grapalat" w:cs="Tahoma"/>
                <w:sz w:val="16"/>
                <w:szCs w:val="16"/>
                <w:lang w:val="hy-AM"/>
              </w:rPr>
              <w:t>։</w:t>
            </w:r>
            <w:r w:rsidRPr="002C6D94">
              <w:rPr>
                <w:rFonts w:ascii="GHEA Grapalat" w:hAnsi="GHEA Grapalat"/>
                <w:sz w:val="16"/>
                <w:szCs w:val="16"/>
                <w:lang w:val="hy-AM"/>
              </w:rPr>
              <w:t xml:space="preserve">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32AC3B54" w14:textId="078511C8"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146CCB47" w14:textId="23871D13"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CBF1A64" w14:textId="1BBFAE1C" w:rsidR="002C6D94" w:rsidRPr="002C6D94" w:rsidRDefault="002C6D94" w:rsidP="002C6D94">
            <w:pPr>
              <w:jc w:val="center"/>
              <w:rPr>
                <w:rFonts w:ascii="GHEA Grapalat" w:hAnsi="GHEA Grapalat" w:cs="Calibri"/>
                <w:sz w:val="16"/>
                <w:szCs w:val="16"/>
                <w:lang w:val="hy-AM"/>
              </w:rPr>
            </w:pPr>
          </w:p>
        </w:tc>
        <w:tc>
          <w:tcPr>
            <w:tcW w:w="1170" w:type="dxa"/>
            <w:vAlign w:val="center"/>
          </w:tcPr>
          <w:p w14:paraId="3A643FA0" w14:textId="219952EE"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59</w:t>
            </w:r>
          </w:p>
        </w:tc>
        <w:tc>
          <w:tcPr>
            <w:tcW w:w="1170" w:type="dxa"/>
            <w:vAlign w:val="center"/>
          </w:tcPr>
          <w:p w14:paraId="32E9BA0A" w14:textId="02585E5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B92CE19" w14:textId="7125B6D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59</w:t>
            </w:r>
          </w:p>
        </w:tc>
        <w:tc>
          <w:tcPr>
            <w:tcW w:w="2250" w:type="dxa"/>
            <w:shd w:val="clear" w:color="auto" w:fill="auto"/>
            <w:vAlign w:val="center"/>
          </w:tcPr>
          <w:p w14:paraId="59F98553" w14:textId="7D75E05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w:t>
            </w:r>
            <w:r w:rsidRPr="002C6D94">
              <w:rPr>
                <w:rFonts w:ascii="GHEA Grapalat" w:hAnsi="GHEA Grapalat" w:cs="Calibri"/>
                <w:sz w:val="16"/>
                <w:szCs w:val="16"/>
                <w:lang w:val="hy-AM"/>
              </w:rPr>
              <w:lastRenderedPageBreak/>
              <w:t>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169CDB89" w14:textId="77777777" w:rsidTr="002C6D94">
        <w:trPr>
          <w:trHeight w:val="332"/>
          <w:jc w:val="center"/>
        </w:trPr>
        <w:tc>
          <w:tcPr>
            <w:tcW w:w="459" w:type="dxa"/>
            <w:vAlign w:val="center"/>
          </w:tcPr>
          <w:p w14:paraId="4BE28D7B" w14:textId="61AA161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32</w:t>
            </w:r>
          </w:p>
        </w:tc>
        <w:tc>
          <w:tcPr>
            <w:tcW w:w="1123" w:type="dxa"/>
            <w:vAlign w:val="center"/>
          </w:tcPr>
          <w:p w14:paraId="4D5A72D6" w14:textId="7ECFE9D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03222132</w:t>
            </w:r>
          </w:p>
        </w:tc>
        <w:tc>
          <w:tcPr>
            <w:tcW w:w="1248" w:type="dxa"/>
            <w:vAlign w:val="center"/>
          </w:tcPr>
          <w:p w14:paraId="21F45CB4" w14:textId="275B61C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Դեղձ</w:t>
            </w:r>
          </w:p>
        </w:tc>
        <w:tc>
          <w:tcPr>
            <w:tcW w:w="1670" w:type="dxa"/>
          </w:tcPr>
          <w:p w14:paraId="36951A84"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11270B7A" w14:textId="0809FF1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Դեղձ</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կգ</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քաղցր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հյութալի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տարբեր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տեսակի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միջին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չափսերի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վնասվածքների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ԳՕՍՏ</w:t>
            </w:r>
            <w:r w:rsidRPr="002C6D94">
              <w:rPr>
                <w:rFonts w:ascii="GHEA Grapalat" w:hAnsi="GHEA Grapalat"/>
                <w:sz w:val="16"/>
                <w:szCs w:val="16"/>
                <w:lang w:val="hy-AM"/>
              </w:rPr>
              <w:t xml:space="preserve"> 21833- 76: </w:t>
            </w:r>
            <w:r w:rsidRPr="002C6D94">
              <w:rPr>
                <w:rFonts w:ascii="GHEA Grapalat" w:hAnsi="GHEA Grapalat" w:cs="Sylfaen"/>
                <w:sz w:val="16"/>
                <w:szCs w:val="16"/>
                <w:lang w:val="hy-AM"/>
              </w:rPr>
              <w:t>Անվտանգությունը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մակնշումը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ըստ</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կառավարության</w:t>
            </w:r>
            <w:r w:rsidRPr="002C6D94">
              <w:rPr>
                <w:rFonts w:ascii="GHEA Grapalat" w:hAnsi="GHEA Grapalat"/>
                <w:sz w:val="16"/>
                <w:szCs w:val="16"/>
                <w:lang w:val="hy-AM"/>
              </w:rPr>
              <w:t xml:space="preserve"> 2006</w:t>
            </w:r>
            <w:r w:rsidRPr="002C6D94">
              <w:rPr>
                <w:rFonts w:ascii="GHEA Grapalat" w:hAnsi="GHEA Grapalat" w:cs="Sylfaen"/>
                <w:sz w:val="16"/>
                <w:szCs w:val="16"/>
                <w:lang w:val="hy-AM"/>
              </w:rPr>
              <w:t>թ</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դեկտեմբերի</w:t>
            </w:r>
            <w:r w:rsidRPr="002C6D94">
              <w:rPr>
                <w:rFonts w:ascii="GHEA Grapalat" w:hAnsi="GHEA Grapalat"/>
                <w:sz w:val="16"/>
                <w:szCs w:val="16"/>
                <w:lang w:val="hy-AM"/>
              </w:rPr>
              <w:t xml:space="preserve"> 21-</w:t>
            </w:r>
            <w:r w:rsidRPr="002C6D94">
              <w:rPr>
                <w:rFonts w:ascii="GHEA Grapalat" w:hAnsi="GHEA Grapalat" w:cs="Sylfaen"/>
                <w:sz w:val="16"/>
                <w:szCs w:val="16"/>
                <w:lang w:val="hy-AM"/>
              </w:rPr>
              <w:t>ի</w:t>
            </w:r>
            <w:r w:rsidRPr="002C6D94">
              <w:rPr>
                <w:rFonts w:ascii="GHEA Grapalat" w:hAnsi="GHEA Grapalat"/>
                <w:sz w:val="16"/>
                <w:szCs w:val="16"/>
                <w:lang w:val="hy-AM"/>
              </w:rPr>
              <w:t xml:space="preserve"> N 1913-</w:t>
            </w:r>
            <w:r w:rsidRPr="002C6D94">
              <w:rPr>
                <w:rFonts w:ascii="GHEA Grapalat" w:hAnsi="GHEA Grapalat" w:cs="Sylfaen"/>
                <w:sz w:val="16"/>
                <w:szCs w:val="16"/>
                <w:lang w:val="hy-AM"/>
              </w:rPr>
              <w:t>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որոշմամբ</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հաստատված</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պտուղ</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բանջարեղենի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տեխնիկական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կանոնակարգի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Սննդամթերքի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հոդվածի</w:t>
            </w:r>
          </w:p>
        </w:tc>
        <w:tc>
          <w:tcPr>
            <w:tcW w:w="810" w:type="dxa"/>
            <w:vAlign w:val="center"/>
          </w:tcPr>
          <w:p w14:paraId="21F012C6" w14:textId="261E5CA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120D0C66" w14:textId="0866AC23"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9A17010" w14:textId="11731E86" w:rsidR="002C6D94" w:rsidRPr="002C6D94" w:rsidRDefault="002C6D94" w:rsidP="002C6D94">
            <w:pPr>
              <w:jc w:val="center"/>
              <w:rPr>
                <w:rFonts w:ascii="GHEA Grapalat" w:hAnsi="GHEA Grapalat" w:cs="Calibri"/>
                <w:sz w:val="16"/>
                <w:szCs w:val="16"/>
                <w:lang w:val="hy-AM"/>
              </w:rPr>
            </w:pPr>
          </w:p>
        </w:tc>
        <w:tc>
          <w:tcPr>
            <w:tcW w:w="1170" w:type="dxa"/>
            <w:vAlign w:val="center"/>
          </w:tcPr>
          <w:p w14:paraId="6154C278" w14:textId="6EAC239E"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45</w:t>
            </w:r>
          </w:p>
        </w:tc>
        <w:tc>
          <w:tcPr>
            <w:tcW w:w="1170" w:type="dxa"/>
            <w:vAlign w:val="center"/>
          </w:tcPr>
          <w:p w14:paraId="0BB55954" w14:textId="7C954CE1"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73095ED" w14:textId="3846144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45</w:t>
            </w:r>
          </w:p>
        </w:tc>
        <w:tc>
          <w:tcPr>
            <w:tcW w:w="2250" w:type="dxa"/>
            <w:shd w:val="clear" w:color="auto" w:fill="auto"/>
            <w:vAlign w:val="center"/>
          </w:tcPr>
          <w:p w14:paraId="2DF47798" w14:textId="27DBFF6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2584489D" w14:textId="77777777" w:rsidTr="002C6D94">
        <w:trPr>
          <w:trHeight w:val="332"/>
          <w:jc w:val="center"/>
        </w:trPr>
        <w:tc>
          <w:tcPr>
            <w:tcW w:w="459" w:type="dxa"/>
            <w:vAlign w:val="center"/>
          </w:tcPr>
          <w:p w14:paraId="1A9EDE07" w14:textId="73654BC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33</w:t>
            </w:r>
          </w:p>
        </w:tc>
        <w:tc>
          <w:tcPr>
            <w:tcW w:w="1123" w:type="dxa"/>
            <w:vAlign w:val="center"/>
          </w:tcPr>
          <w:p w14:paraId="5BB8826A" w14:textId="7C50DD7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03222134</w:t>
            </w:r>
          </w:p>
        </w:tc>
        <w:tc>
          <w:tcPr>
            <w:tcW w:w="1248" w:type="dxa"/>
            <w:vAlign w:val="center"/>
          </w:tcPr>
          <w:p w14:paraId="50700E79" w14:textId="4C6662A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սալոր</w:t>
            </w:r>
          </w:p>
        </w:tc>
        <w:tc>
          <w:tcPr>
            <w:tcW w:w="1670" w:type="dxa"/>
          </w:tcPr>
          <w:p w14:paraId="75E81C5C"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494DE8B" w14:textId="098BDF1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սալոր կգ</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քաղցր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հյութալի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տարբեր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տեսակի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միջին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չափսերի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վնասվածքների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Անվտանգությունը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մակնշումը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ըստ</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կառավարության</w:t>
            </w:r>
            <w:r w:rsidRPr="002C6D94">
              <w:rPr>
                <w:rFonts w:ascii="GHEA Grapalat" w:hAnsi="GHEA Grapalat"/>
                <w:sz w:val="16"/>
                <w:szCs w:val="16"/>
                <w:lang w:val="hy-AM"/>
              </w:rPr>
              <w:t xml:space="preserve"> 2006</w:t>
            </w:r>
            <w:r w:rsidRPr="002C6D94">
              <w:rPr>
                <w:rFonts w:ascii="GHEA Grapalat" w:hAnsi="GHEA Grapalat" w:cs="Sylfaen"/>
                <w:sz w:val="16"/>
                <w:szCs w:val="16"/>
                <w:lang w:val="hy-AM"/>
              </w:rPr>
              <w:t>թ</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դեկտեմբերի</w:t>
            </w:r>
            <w:r w:rsidRPr="002C6D94">
              <w:rPr>
                <w:rFonts w:ascii="GHEA Grapalat" w:hAnsi="GHEA Grapalat"/>
                <w:sz w:val="16"/>
                <w:szCs w:val="16"/>
                <w:lang w:val="hy-AM"/>
              </w:rPr>
              <w:t xml:space="preserve"> 21-</w:t>
            </w:r>
            <w:r w:rsidRPr="002C6D94">
              <w:rPr>
                <w:rFonts w:ascii="GHEA Grapalat" w:hAnsi="GHEA Grapalat" w:cs="Sylfaen"/>
                <w:sz w:val="16"/>
                <w:szCs w:val="16"/>
                <w:lang w:val="hy-AM"/>
              </w:rPr>
              <w:t>ի</w:t>
            </w:r>
            <w:r w:rsidRPr="002C6D94">
              <w:rPr>
                <w:rFonts w:ascii="GHEA Grapalat" w:hAnsi="GHEA Grapalat"/>
                <w:sz w:val="16"/>
                <w:szCs w:val="16"/>
                <w:lang w:val="hy-AM"/>
              </w:rPr>
              <w:t xml:space="preserve"> N 1913-</w:t>
            </w:r>
            <w:r w:rsidRPr="002C6D94">
              <w:rPr>
                <w:rFonts w:ascii="GHEA Grapalat" w:hAnsi="GHEA Grapalat" w:cs="Sylfaen"/>
                <w:sz w:val="16"/>
                <w:szCs w:val="16"/>
                <w:lang w:val="hy-AM"/>
              </w:rPr>
              <w:t>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որոշմամբ</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հաստատված</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Թարմ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պտուղ</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բանջարեղենի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տեխնիկական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կանոնակարգի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Սննդամթերքի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հոդվածի</w:t>
            </w:r>
          </w:p>
        </w:tc>
        <w:tc>
          <w:tcPr>
            <w:tcW w:w="810" w:type="dxa"/>
            <w:vAlign w:val="center"/>
          </w:tcPr>
          <w:p w14:paraId="3E2A74B4" w14:textId="67485F3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lang w:val="hy-AM"/>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DCC010B" w14:textId="5371A73B"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650F32B" w14:textId="65E669B1" w:rsidR="002C6D94" w:rsidRPr="002C6D94" w:rsidRDefault="002C6D94" w:rsidP="002C6D94">
            <w:pPr>
              <w:jc w:val="center"/>
              <w:rPr>
                <w:rFonts w:ascii="GHEA Grapalat" w:hAnsi="GHEA Grapalat" w:cs="Calibri"/>
                <w:sz w:val="16"/>
                <w:szCs w:val="16"/>
                <w:lang w:val="hy-AM"/>
              </w:rPr>
            </w:pPr>
          </w:p>
        </w:tc>
        <w:tc>
          <w:tcPr>
            <w:tcW w:w="1170" w:type="dxa"/>
            <w:vAlign w:val="center"/>
          </w:tcPr>
          <w:p w14:paraId="3A8D68F3" w14:textId="00AD5F13"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45</w:t>
            </w:r>
          </w:p>
        </w:tc>
        <w:tc>
          <w:tcPr>
            <w:tcW w:w="1170" w:type="dxa"/>
            <w:vAlign w:val="center"/>
          </w:tcPr>
          <w:p w14:paraId="5E00122F" w14:textId="7DB75994"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3C68218" w14:textId="58A90A5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45</w:t>
            </w:r>
          </w:p>
        </w:tc>
        <w:tc>
          <w:tcPr>
            <w:tcW w:w="2250" w:type="dxa"/>
            <w:shd w:val="clear" w:color="auto" w:fill="auto"/>
            <w:vAlign w:val="center"/>
          </w:tcPr>
          <w:p w14:paraId="3179B793" w14:textId="263D6DD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2F91D7DA" w14:textId="77777777" w:rsidTr="002C6D94">
        <w:trPr>
          <w:trHeight w:val="332"/>
          <w:jc w:val="center"/>
        </w:trPr>
        <w:tc>
          <w:tcPr>
            <w:tcW w:w="459" w:type="dxa"/>
            <w:vAlign w:val="center"/>
          </w:tcPr>
          <w:p w14:paraId="5EE26A14" w14:textId="176A21A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34</w:t>
            </w:r>
          </w:p>
        </w:tc>
        <w:tc>
          <w:tcPr>
            <w:tcW w:w="1123" w:type="dxa"/>
            <w:vAlign w:val="center"/>
          </w:tcPr>
          <w:p w14:paraId="2F0C6033" w14:textId="65D2EAC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15841400</w:t>
            </w:r>
          </w:p>
        </w:tc>
        <w:tc>
          <w:tcPr>
            <w:tcW w:w="1248" w:type="dxa"/>
            <w:vAlign w:val="center"/>
          </w:tcPr>
          <w:p w14:paraId="08D363B1" w14:textId="1B4BAC3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Կակաոյի</w:t>
            </w:r>
            <w:r w:rsidRPr="002C6D94">
              <w:rPr>
                <w:rFonts w:ascii="GHEA Grapalat" w:hAnsi="GHEA Grapalat" w:cs="Calibri"/>
                <w:sz w:val="16"/>
                <w:szCs w:val="16"/>
              </w:rPr>
              <w:t xml:space="preserve"> </w:t>
            </w:r>
            <w:r w:rsidRPr="002C6D94">
              <w:rPr>
                <w:rFonts w:ascii="GHEA Grapalat" w:hAnsi="GHEA Grapalat" w:cs="Sylfaen"/>
                <w:sz w:val="16"/>
                <w:szCs w:val="16"/>
              </w:rPr>
              <w:t>փոշի</w:t>
            </w:r>
          </w:p>
        </w:tc>
        <w:tc>
          <w:tcPr>
            <w:tcW w:w="1670" w:type="dxa"/>
          </w:tcPr>
          <w:p w14:paraId="30A424A4"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41E68EB" w14:textId="339E285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lang w:val="hy-AM"/>
              </w:rPr>
              <w:t>Կակաոյի</w:t>
            </w:r>
            <w:r w:rsidRPr="002C6D94">
              <w:rPr>
                <w:rFonts w:ascii="GHEA Grapalat" w:hAnsi="GHEA Grapalat" w:cs="Calibri"/>
                <w:sz w:val="16"/>
                <w:szCs w:val="16"/>
                <w:lang w:val="hy-AM"/>
              </w:rPr>
              <w:t xml:space="preserve"> </w:t>
            </w:r>
            <w:r w:rsidRPr="002C6D94">
              <w:rPr>
                <w:rFonts w:ascii="GHEA Grapalat" w:hAnsi="GHEA Grapalat" w:cs="Sylfaen"/>
                <w:sz w:val="16"/>
                <w:szCs w:val="16"/>
                <w:lang w:val="hy-AM"/>
              </w:rPr>
              <w:t>փոշի, Բաց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շագանակագույնից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մինչև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մուգ</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շագանակագույն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գույի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փոշի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մոխրագույն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հետքերի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առանց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կողմնակի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համի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ու</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հոտի</w:t>
            </w:r>
            <w:r w:rsidRPr="002C6D94">
              <w:rPr>
                <w:rFonts w:ascii="GHEA Grapalat" w:hAnsi="GHEA Grapalat"/>
                <w:sz w:val="16"/>
                <w:szCs w:val="16"/>
                <w:lang w:val="hy-AM"/>
              </w:rPr>
              <w:t xml:space="preserve">, 100 </w:t>
            </w:r>
            <w:r w:rsidRPr="002C6D94">
              <w:rPr>
                <w:rFonts w:ascii="GHEA Grapalat" w:hAnsi="GHEA Grapalat" w:cs="Sylfaen"/>
                <w:sz w:val="16"/>
                <w:szCs w:val="16"/>
                <w:lang w:val="hy-AM"/>
              </w:rPr>
              <w:t>գրամի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սննդային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էներգետիկ</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արժեք</w:t>
            </w:r>
            <w:r w:rsidRPr="002C6D94">
              <w:rPr>
                <w:rFonts w:ascii="GHEA Grapalat" w:hAnsi="GHEA Grapalat"/>
                <w:sz w:val="16"/>
                <w:szCs w:val="16"/>
                <w:lang w:val="hy-AM"/>
              </w:rPr>
              <w:t xml:space="preserve">` 27.3 </w:t>
            </w:r>
            <w:r w:rsidRPr="002C6D94">
              <w:rPr>
                <w:rFonts w:ascii="GHEA Grapalat" w:hAnsi="GHEA Grapalat" w:cs="Sylfaen"/>
                <w:sz w:val="16"/>
                <w:szCs w:val="16"/>
                <w:lang w:val="hy-AM"/>
              </w:rPr>
              <w:t>գրամ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ճարպեր</w:t>
            </w:r>
            <w:r w:rsidRPr="002C6D94">
              <w:rPr>
                <w:rFonts w:ascii="GHEA Grapalat" w:hAnsi="GHEA Grapalat"/>
                <w:sz w:val="16"/>
                <w:szCs w:val="16"/>
                <w:lang w:val="hy-AM"/>
              </w:rPr>
              <w:t xml:space="preserve">` 10.0 </w:t>
            </w:r>
            <w:r w:rsidRPr="002C6D94">
              <w:rPr>
                <w:rFonts w:ascii="GHEA Grapalat" w:hAnsi="GHEA Grapalat" w:cs="Sylfaen"/>
                <w:sz w:val="16"/>
                <w:szCs w:val="16"/>
                <w:lang w:val="hy-AM"/>
              </w:rPr>
              <w:t>գր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ածխաջրեր</w:t>
            </w:r>
            <w:r w:rsidRPr="002C6D94">
              <w:rPr>
                <w:rFonts w:ascii="GHEA Grapalat" w:hAnsi="GHEA Grapalat"/>
                <w:sz w:val="16"/>
                <w:szCs w:val="16"/>
                <w:lang w:val="hy-AM"/>
              </w:rPr>
              <w:t xml:space="preserve">` 12.2 </w:t>
            </w:r>
            <w:r w:rsidRPr="002C6D94">
              <w:rPr>
                <w:rFonts w:ascii="GHEA Grapalat" w:hAnsi="GHEA Grapalat" w:cs="Sylfaen"/>
                <w:sz w:val="16"/>
                <w:szCs w:val="16"/>
                <w:lang w:val="hy-AM"/>
              </w:rPr>
              <w:t>գր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վիտամին</w:t>
            </w:r>
            <w:r w:rsidRPr="002C6D94">
              <w:rPr>
                <w:rFonts w:ascii="GHEA Grapalat" w:hAnsi="GHEA Grapalat"/>
                <w:sz w:val="16"/>
                <w:szCs w:val="16"/>
                <w:lang w:val="hy-AM"/>
              </w:rPr>
              <w:t xml:space="preserve"> PP 1.8 </w:t>
            </w:r>
            <w:r w:rsidRPr="002C6D94">
              <w:rPr>
                <w:rFonts w:ascii="GHEA Grapalat" w:hAnsi="GHEA Grapalat" w:cs="Sylfaen"/>
                <w:sz w:val="16"/>
                <w:szCs w:val="16"/>
                <w:lang w:val="hy-AM"/>
              </w:rPr>
              <w:t>մգր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վիտամին</w:t>
            </w:r>
            <w:r w:rsidRPr="002C6D94">
              <w:rPr>
                <w:rFonts w:ascii="GHEA Grapalat" w:hAnsi="GHEA Grapalat"/>
                <w:sz w:val="16"/>
                <w:szCs w:val="16"/>
                <w:lang w:val="hy-AM"/>
              </w:rPr>
              <w:t xml:space="preserve"> B1 0.1 </w:t>
            </w:r>
            <w:r w:rsidRPr="002C6D94">
              <w:rPr>
                <w:rFonts w:ascii="GHEA Grapalat" w:hAnsi="GHEA Grapalat" w:cs="Sylfaen"/>
                <w:sz w:val="16"/>
                <w:szCs w:val="16"/>
                <w:lang w:val="hy-AM"/>
              </w:rPr>
              <w:t>մգր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վիտամին</w:t>
            </w:r>
            <w:r w:rsidRPr="002C6D94">
              <w:rPr>
                <w:rFonts w:ascii="GHEA Grapalat" w:hAnsi="GHEA Grapalat"/>
                <w:sz w:val="16"/>
                <w:szCs w:val="16"/>
                <w:lang w:val="hy-AM"/>
              </w:rPr>
              <w:t xml:space="preserve"> B2 0.2 </w:t>
            </w:r>
            <w:r w:rsidRPr="002C6D94">
              <w:rPr>
                <w:rFonts w:ascii="GHEA Grapalat" w:hAnsi="GHEA Grapalat" w:cs="Sylfaen"/>
                <w:sz w:val="16"/>
                <w:szCs w:val="16"/>
                <w:lang w:val="hy-AM"/>
              </w:rPr>
              <w:t>գր</w:t>
            </w:r>
            <w:r w:rsidRPr="002C6D94">
              <w:rPr>
                <w:rFonts w:ascii="GHEA Grapalat" w:hAnsi="GHEA Grapalat"/>
                <w:sz w:val="16"/>
                <w:szCs w:val="16"/>
                <w:lang w:val="hy-AM"/>
              </w:rPr>
              <w:t>., Na 13</w:t>
            </w:r>
            <w:r w:rsidRPr="002C6D94">
              <w:rPr>
                <w:rFonts w:ascii="GHEA Grapalat" w:hAnsi="GHEA Grapalat" w:cs="Sylfaen"/>
                <w:sz w:val="16"/>
                <w:szCs w:val="16"/>
                <w:lang w:val="hy-AM"/>
              </w:rPr>
              <w:t>մգր</w:t>
            </w:r>
            <w:r w:rsidRPr="002C6D94">
              <w:rPr>
                <w:rFonts w:ascii="GHEA Grapalat" w:hAnsi="GHEA Grapalat"/>
                <w:sz w:val="16"/>
                <w:szCs w:val="16"/>
                <w:lang w:val="hy-AM"/>
              </w:rPr>
              <w:t>., K 1509</w:t>
            </w:r>
            <w:r w:rsidRPr="002C6D94">
              <w:rPr>
                <w:rFonts w:ascii="GHEA Grapalat" w:hAnsi="GHEA Grapalat" w:cs="Sylfaen"/>
                <w:sz w:val="16"/>
                <w:szCs w:val="16"/>
                <w:lang w:val="hy-AM"/>
              </w:rPr>
              <w:t>մգր</w:t>
            </w:r>
            <w:r w:rsidRPr="002C6D94">
              <w:rPr>
                <w:rFonts w:ascii="GHEA Grapalat" w:hAnsi="GHEA Grapalat"/>
                <w:sz w:val="16"/>
                <w:szCs w:val="16"/>
                <w:lang w:val="hy-AM"/>
              </w:rPr>
              <w:t>., ca 128</w:t>
            </w:r>
            <w:r w:rsidRPr="002C6D94">
              <w:rPr>
                <w:rFonts w:ascii="GHEA Grapalat" w:hAnsi="GHEA Grapalat" w:cs="Sylfaen"/>
                <w:sz w:val="16"/>
                <w:szCs w:val="16"/>
                <w:lang w:val="hy-AM"/>
              </w:rPr>
              <w:t>մգր</w:t>
            </w:r>
            <w:r w:rsidRPr="002C6D94">
              <w:rPr>
                <w:rFonts w:ascii="GHEA Grapalat" w:hAnsi="GHEA Grapalat"/>
                <w:sz w:val="16"/>
                <w:szCs w:val="16"/>
                <w:lang w:val="hy-AM"/>
              </w:rPr>
              <w:t>., Mg 425</w:t>
            </w:r>
            <w:r w:rsidRPr="002C6D94">
              <w:rPr>
                <w:rFonts w:ascii="GHEA Grapalat" w:hAnsi="GHEA Grapalat" w:cs="Sylfaen"/>
                <w:sz w:val="16"/>
                <w:szCs w:val="16"/>
                <w:lang w:val="hy-AM"/>
              </w:rPr>
              <w:t>մգր</w:t>
            </w:r>
            <w:r w:rsidRPr="002C6D94">
              <w:rPr>
                <w:rFonts w:ascii="GHEA Grapalat" w:hAnsi="GHEA Grapalat"/>
                <w:sz w:val="16"/>
                <w:szCs w:val="16"/>
                <w:lang w:val="hy-AM"/>
              </w:rPr>
              <w:t>., P655</w:t>
            </w:r>
            <w:r w:rsidRPr="002C6D94">
              <w:rPr>
                <w:rFonts w:ascii="GHEA Grapalat" w:hAnsi="GHEA Grapalat" w:cs="Sylfaen"/>
                <w:sz w:val="16"/>
                <w:szCs w:val="16"/>
                <w:lang w:val="hy-AM"/>
              </w:rPr>
              <w:t>մգր</w:t>
            </w:r>
            <w:r w:rsidRPr="002C6D94">
              <w:rPr>
                <w:rFonts w:ascii="GHEA Grapalat" w:hAnsi="GHEA Grapalat"/>
                <w:sz w:val="16"/>
                <w:szCs w:val="16"/>
                <w:lang w:val="hy-AM"/>
              </w:rPr>
              <w:t>.</w:t>
            </w:r>
            <w:r w:rsidRPr="002C6D94">
              <w:rPr>
                <w:rFonts w:ascii="GHEA Grapalat" w:hAnsi="GHEA Grapalat" w:cs="Tahoma"/>
                <w:sz w:val="16"/>
                <w:szCs w:val="16"/>
                <w:lang w:val="hy-AM"/>
              </w:rPr>
              <w:t>։</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Էներգետիկ</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արժեք</w:t>
            </w:r>
            <w:r w:rsidRPr="002C6D94">
              <w:rPr>
                <w:rFonts w:ascii="GHEA Grapalat" w:hAnsi="GHEA Grapalat"/>
                <w:sz w:val="16"/>
                <w:szCs w:val="16"/>
                <w:lang w:val="hy-AM"/>
              </w:rPr>
              <w:t xml:space="preserve"> 289 </w:t>
            </w:r>
            <w:r w:rsidRPr="002C6D94">
              <w:rPr>
                <w:rFonts w:ascii="GHEA Grapalat" w:hAnsi="GHEA Grapalat" w:cs="Sylfaen"/>
                <w:sz w:val="16"/>
                <w:szCs w:val="16"/>
                <w:lang w:val="hy-AM"/>
              </w:rPr>
              <w:t>կկալ։</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Պահպանել</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չոր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զով</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վայրում</w:t>
            </w:r>
            <w:r w:rsidRPr="002C6D94">
              <w:rPr>
                <w:rFonts w:ascii="GHEA Grapalat" w:hAnsi="GHEA Grapalat"/>
                <w:sz w:val="16"/>
                <w:szCs w:val="16"/>
                <w:lang w:val="hy-AM"/>
              </w:rPr>
              <w:t xml:space="preserve"> /18+3/ C </w:t>
            </w:r>
            <w:r w:rsidRPr="002C6D94">
              <w:rPr>
                <w:rFonts w:ascii="GHEA Grapalat" w:hAnsi="GHEA Grapalat" w:cs="Sylfaen"/>
                <w:sz w:val="16"/>
                <w:szCs w:val="16"/>
                <w:lang w:val="hy-AM"/>
              </w:rPr>
              <w:t>օդի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ջերմաստիճանի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sz w:val="16"/>
                <w:szCs w:val="16"/>
                <w:lang w:val="hy-AM"/>
              </w:rPr>
              <w:t xml:space="preserve"> 75%-</w:t>
            </w:r>
            <w:r w:rsidRPr="002C6D94">
              <w:rPr>
                <w:rFonts w:ascii="GHEA Grapalat" w:hAnsi="GHEA Grapalat" w:cs="Sylfaen"/>
                <w:sz w:val="16"/>
                <w:szCs w:val="16"/>
                <w:lang w:val="hy-AM"/>
              </w:rPr>
              <w:t>ից</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ոչ</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բարձր</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հարաբերական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խոնավության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պայմաններում։</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Անվտանգությունը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ըստ</w:t>
            </w:r>
            <w:r w:rsidRPr="002C6D94">
              <w:rPr>
                <w:rFonts w:ascii="GHEA Grapalat" w:hAnsi="GHEA Grapalat"/>
                <w:sz w:val="16"/>
                <w:szCs w:val="16"/>
                <w:lang w:val="hy-AM"/>
              </w:rPr>
              <w:t xml:space="preserve"> N 2-III-4.9-01- 2010 </w:t>
            </w:r>
            <w:r w:rsidRPr="002C6D94">
              <w:rPr>
                <w:rFonts w:ascii="GHEA Grapalat" w:hAnsi="GHEA Grapalat" w:cs="Sylfaen"/>
                <w:sz w:val="16"/>
                <w:szCs w:val="16"/>
                <w:lang w:val="hy-AM"/>
              </w:rPr>
              <w:t>հիգիենիկ</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նորմատիվների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իսկ</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մակնշումը</w:t>
            </w:r>
            <w:r w:rsidRPr="002C6D94">
              <w:rPr>
                <w:rFonts w:ascii="GHEA Grapalat" w:hAnsi="GHEA Grapalat"/>
                <w:sz w:val="16"/>
                <w:szCs w:val="16"/>
                <w:lang w:val="hy-AM"/>
              </w:rPr>
              <w:t>` “</w:t>
            </w:r>
            <w:r w:rsidRPr="002C6D94">
              <w:rPr>
                <w:rFonts w:ascii="GHEA Grapalat" w:hAnsi="GHEA Grapalat" w:cs="Sylfaen"/>
                <w:sz w:val="16"/>
                <w:szCs w:val="16"/>
                <w:lang w:val="hy-AM"/>
              </w:rPr>
              <w:t>Սննդամթերքի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հոդվածի</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Պիտանելիության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մնացորդային</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ժամկետը</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ոչ</w:t>
            </w:r>
            <w:r w:rsidRPr="002C6D94">
              <w:rPr>
                <w:rFonts w:ascii="GHEA Grapalat" w:hAnsi="GHEA Grapalat"/>
                <w:sz w:val="16"/>
                <w:szCs w:val="16"/>
                <w:lang w:val="hy-AM"/>
              </w:rPr>
              <w:t xml:space="preserve"> </w:t>
            </w:r>
            <w:r w:rsidRPr="002C6D94">
              <w:rPr>
                <w:rFonts w:ascii="GHEA Grapalat" w:hAnsi="GHEA Grapalat" w:cs="Sylfaen"/>
                <w:sz w:val="16"/>
                <w:szCs w:val="16"/>
                <w:lang w:val="hy-AM"/>
              </w:rPr>
              <w:t>պակաս</w:t>
            </w:r>
            <w:r w:rsidRPr="002C6D94">
              <w:rPr>
                <w:rFonts w:ascii="GHEA Grapalat" w:hAnsi="GHEA Grapalat"/>
                <w:sz w:val="16"/>
                <w:szCs w:val="16"/>
                <w:lang w:val="hy-AM"/>
              </w:rPr>
              <w:t xml:space="preserve"> </w:t>
            </w:r>
            <w:r w:rsidRPr="002C6D94">
              <w:rPr>
                <w:rFonts w:ascii="GHEA Grapalat" w:hAnsi="GHEA Grapalat" w:cs="Sylfaen"/>
                <w:sz w:val="16"/>
                <w:szCs w:val="16"/>
                <w:lang w:val="hy-AM"/>
              </w:rPr>
              <w:t>քան</w:t>
            </w:r>
            <w:r w:rsidRPr="002C6D94">
              <w:rPr>
                <w:rFonts w:ascii="GHEA Grapalat" w:hAnsi="GHEA Grapalat"/>
                <w:sz w:val="16"/>
                <w:szCs w:val="16"/>
                <w:lang w:val="hy-AM"/>
              </w:rPr>
              <w:t xml:space="preserve"> 80 %</w:t>
            </w:r>
          </w:p>
        </w:tc>
        <w:tc>
          <w:tcPr>
            <w:tcW w:w="810" w:type="dxa"/>
            <w:vAlign w:val="center"/>
          </w:tcPr>
          <w:p w14:paraId="3DABC1D5" w14:textId="64783655"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0137E6A5" w14:textId="3243DE64"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897E862" w14:textId="4A296CE8" w:rsidR="002C6D94" w:rsidRPr="002C6D94" w:rsidRDefault="002C6D94" w:rsidP="002C6D94">
            <w:pPr>
              <w:jc w:val="center"/>
              <w:rPr>
                <w:rFonts w:ascii="GHEA Grapalat" w:hAnsi="GHEA Grapalat" w:cs="Calibri"/>
                <w:sz w:val="16"/>
                <w:szCs w:val="16"/>
                <w:lang w:val="hy-AM"/>
              </w:rPr>
            </w:pPr>
          </w:p>
        </w:tc>
        <w:tc>
          <w:tcPr>
            <w:tcW w:w="1170" w:type="dxa"/>
            <w:vAlign w:val="center"/>
          </w:tcPr>
          <w:p w14:paraId="56BAEA64" w14:textId="25647E14"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6</w:t>
            </w:r>
          </w:p>
        </w:tc>
        <w:tc>
          <w:tcPr>
            <w:tcW w:w="1170" w:type="dxa"/>
            <w:vAlign w:val="center"/>
          </w:tcPr>
          <w:p w14:paraId="5BBEEE1F" w14:textId="57A54031"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6C1F566" w14:textId="3CE4A22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6</w:t>
            </w:r>
          </w:p>
        </w:tc>
        <w:tc>
          <w:tcPr>
            <w:tcW w:w="2250" w:type="dxa"/>
            <w:shd w:val="clear" w:color="auto" w:fill="auto"/>
            <w:vAlign w:val="center"/>
          </w:tcPr>
          <w:p w14:paraId="19F0379A" w14:textId="00E5FC1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5C5FEA4D" w14:textId="77777777" w:rsidTr="002C6D94">
        <w:trPr>
          <w:trHeight w:val="332"/>
          <w:jc w:val="center"/>
        </w:trPr>
        <w:tc>
          <w:tcPr>
            <w:tcW w:w="459" w:type="dxa"/>
            <w:vAlign w:val="center"/>
          </w:tcPr>
          <w:p w14:paraId="091295EC" w14:textId="310E96C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35</w:t>
            </w:r>
          </w:p>
        </w:tc>
        <w:tc>
          <w:tcPr>
            <w:tcW w:w="1123" w:type="dxa"/>
            <w:vAlign w:val="center"/>
          </w:tcPr>
          <w:p w14:paraId="290E3C67" w14:textId="23944A0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15872400</w:t>
            </w:r>
          </w:p>
        </w:tc>
        <w:tc>
          <w:tcPr>
            <w:tcW w:w="1248" w:type="dxa"/>
            <w:vAlign w:val="center"/>
          </w:tcPr>
          <w:p w14:paraId="223001B4" w14:textId="1DAFDC8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Աղ,կերակրի,մանր</w:t>
            </w:r>
          </w:p>
        </w:tc>
        <w:tc>
          <w:tcPr>
            <w:tcW w:w="1670" w:type="dxa"/>
          </w:tcPr>
          <w:p w14:paraId="26BE1868"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5BB023B" w14:textId="3063284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810" w:type="dxa"/>
            <w:vAlign w:val="center"/>
          </w:tcPr>
          <w:p w14:paraId="525170F7" w14:textId="3178C926"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1967A447" w14:textId="4AF245FB"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815E487" w14:textId="70B7818F" w:rsidR="002C6D94" w:rsidRPr="002C6D94" w:rsidRDefault="002C6D94" w:rsidP="002C6D94">
            <w:pPr>
              <w:jc w:val="center"/>
              <w:rPr>
                <w:rFonts w:ascii="GHEA Grapalat" w:hAnsi="GHEA Grapalat" w:cs="Calibri"/>
                <w:sz w:val="16"/>
                <w:szCs w:val="16"/>
                <w:lang w:val="hy-AM"/>
              </w:rPr>
            </w:pPr>
          </w:p>
        </w:tc>
        <w:tc>
          <w:tcPr>
            <w:tcW w:w="1170" w:type="dxa"/>
            <w:vAlign w:val="center"/>
          </w:tcPr>
          <w:p w14:paraId="3AECD361" w14:textId="5753634C"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34</w:t>
            </w:r>
          </w:p>
        </w:tc>
        <w:tc>
          <w:tcPr>
            <w:tcW w:w="1170" w:type="dxa"/>
            <w:vAlign w:val="center"/>
          </w:tcPr>
          <w:p w14:paraId="2A75FCE4" w14:textId="6A619795"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B7389B4" w14:textId="5A6B1633"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34</w:t>
            </w:r>
          </w:p>
        </w:tc>
        <w:tc>
          <w:tcPr>
            <w:tcW w:w="2250" w:type="dxa"/>
            <w:shd w:val="clear" w:color="auto" w:fill="auto"/>
            <w:vAlign w:val="center"/>
          </w:tcPr>
          <w:p w14:paraId="6A766DD1" w14:textId="7187614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4E1CC1F" w14:textId="77777777" w:rsidTr="002C6D94">
        <w:trPr>
          <w:trHeight w:val="332"/>
          <w:jc w:val="center"/>
        </w:trPr>
        <w:tc>
          <w:tcPr>
            <w:tcW w:w="459" w:type="dxa"/>
            <w:vAlign w:val="center"/>
          </w:tcPr>
          <w:p w14:paraId="66AC8415" w14:textId="3FB4EE2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36</w:t>
            </w:r>
          </w:p>
        </w:tc>
        <w:tc>
          <w:tcPr>
            <w:tcW w:w="1123" w:type="dxa"/>
            <w:vAlign w:val="center"/>
          </w:tcPr>
          <w:p w14:paraId="0353F9FE" w14:textId="3EA1074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15842310</w:t>
            </w:r>
          </w:p>
        </w:tc>
        <w:tc>
          <w:tcPr>
            <w:tcW w:w="1248" w:type="dxa"/>
            <w:vAlign w:val="center"/>
          </w:tcPr>
          <w:p w14:paraId="47AA2904" w14:textId="5B1F5E8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Sylfaen"/>
                <w:sz w:val="16"/>
                <w:szCs w:val="16"/>
              </w:rPr>
              <w:t>Կոնֆետ</w:t>
            </w:r>
          </w:p>
        </w:tc>
        <w:tc>
          <w:tcPr>
            <w:tcW w:w="1670" w:type="dxa"/>
          </w:tcPr>
          <w:p w14:paraId="65F44A95"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7DE1596" w14:textId="6C5282A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Կարամել կաթնային, մրգային, նշակարկանդային, պրալինե հավելանյութերով։ Կախված կոնֆետի տեսակից խոնավության զանգվածային մասը` 4-25 %-ից ոչ ավել, ԳՕՍՏ 4570-</w:t>
            </w:r>
            <w:r w:rsidRPr="002C6D94">
              <w:rPr>
                <w:rFonts w:ascii="GHEA Grapalat" w:hAnsi="GHEA Grapalat"/>
                <w:sz w:val="16"/>
                <w:szCs w:val="16"/>
                <w:lang w:val="hy-AM"/>
              </w:rPr>
              <w:lastRenderedPageBreak/>
              <w:t>93, փաթեթավորումը` նրբաթիթեղի և թղթի մեջ, չփաթաթված` հատավոր, կշռածրարված տուփերով, խառը տեսականիով, ԳՕՍՏ 4570-93 ։Անվտանգությունը` ըստ N 2-III-4.9-01-2010 հիգիենիկ նորմատիվների, իսկ մակնշումը` «Սննդամթերքի անվտանգության մասին» ՀՀ օրենքի 8-րդհոդվածի</w:t>
            </w:r>
          </w:p>
        </w:tc>
        <w:tc>
          <w:tcPr>
            <w:tcW w:w="810" w:type="dxa"/>
            <w:vAlign w:val="center"/>
          </w:tcPr>
          <w:p w14:paraId="4DEF0511" w14:textId="2904868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65A23464" w14:textId="2BB18EC8"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AC0CAA7" w14:textId="4B7391EA" w:rsidR="002C6D94" w:rsidRPr="002C6D94" w:rsidRDefault="002C6D94" w:rsidP="002C6D94">
            <w:pPr>
              <w:jc w:val="center"/>
              <w:rPr>
                <w:rFonts w:ascii="GHEA Grapalat" w:hAnsi="GHEA Grapalat" w:cs="Calibri"/>
                <w:sz w:val="16"/>
                <w:szCs w:val="16"/>
                <w:lang w:val="hy-AM"/>
              </w:rPr>
            </w:pPr>
          </w:p>
        </w:tc>
        <w:tc>
          <w:tcPr>
            <w:tcW w:w="1170" w:type="dxa"/>
            <w:vAlign w:val="center"/>
          </w:tcPr>
          <w:p w14:paraId="712B38D7" w14:textId="0A37D997"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5</w:t>
            </w:r>
            <w:r w:rsidRPr="002C6D94">
              <w:rPr>
                <w:rFonts w:ascii="GHEA Grapalat" w:hAnsi="GHEA Grapalat"/>
                <w:sz w:val="16"/>
                <w:szCs w:val="16"/>
              </w:rPr>
              <w:t>9</w:t>
            </w:r>
          </w:p>
        </w:tc>
        <w:tc>
          <w:tcPr>
            <w:tcW w:w="1170" w:type="dxa"/>
            <w:vAlign w:val="center"/>
          </w:tcPr>
          <w:p w14:paraId="22307795" w14:textId="0E774CC5"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w:t>
            </w:r>
            <w:r w:rsidRPr="002C6D94">
              <w:rPr>
                <w:rFonts w:ascii="GHEA Grapalat" w:hAnsi="GHEA Grapalat" w:cs="Calibri"/>
                <w:sz w:val="16"/>
                <w:szCs w:val="16"/>
                <w:lang w:val="hy-AM"/>
              </w:rPr>
              <w:lastRenderedPageBreak/>
              <w:t>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8686320" w14:textId="782D7EC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lastRenderedPageBreak/>
              <w:t>5</w:t>
            </w:r>
            <w:r w:rsidRPr="002C6D94">
              <w:rPr>
                <w:rFonts w:ascii="GHEA Grapalat" w:hAnsi="GHEA Grapalat"/>
                <w:sz w:val="16"/>
                <w:szCs w:val="16"/>
              </w:rPr>
              <w:t>9</w:t>
            </w:r>
          </w:p>
        </w:tc>
        <w:tc>
          <w:tcPr>
            <w:tcW w:w="2250" w:type="dxa"/>
            <w:shd w:val="clear" w:color="auto" w:fill="auto"/>
            <w:vAlign w:val="center"/>
          </w:tcPr>
          <w:p w14:paraId="17AF8DDB" w14:textId="5FBEC2E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w:t>
            </w:r>
            <w:r w:rsidRPr="002C6D94">
              <w:rPr>
                <w:rFonts w:ascii="GHEA Grapalat" w:hAnsi="GHEA Grapalat" w:cs="Calibri"/>
                <w:sz w:val="16"/>
                <w:szCs w:val="16"/>
                <w:lang w:val="hy-AM"/>
              </w:rPr>
              <w:lastRenderedPageBreak/>
              <w:t>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3D3EE9DD" w14:textId="77777777" w:rsidTr="002C6D94">
        <w:trPr>
          <w:trHeight w:val="332"/>
          <w:jc w:val="center"/>
        </w:trPr>
        <w:tc>
          <w:tcPr>
            <w:tcW w:w="459" w:type="dxa"/>
            <w:vAlign w:val="center"/>
          </w:tcPr>
          <w:p w14:paraId="256098A1" w14:textId="4C27891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37</w:t>
            </w:r>
          </w:p>
        </w:tc>
        <w:tc>
          <w:tcPr>
            <w:tcW w:w="1123" w:type="dxa"/>
            <w:vAlign w:val="center"/>
          </w:tcPr>
          <w:p w14:paraId="05CC2A64" w14:textId="4B0B861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15821500</w:t>
            </w:r>
          </w:p>
        </w:tc>
        <w:tc>
          <w:tcPr>
            <w:tcW w:w="1248" w:type="dxa"/>
            <w:vAlign w:val="center"/>
          </w:tcPr>
          <w:p w14:paraId="0482DFE6" w14:textId="59F09C9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Քաղցր թխվածքաբլիթ</w:t>
            </w:r>
          </w:p>
        </w:tc>
        <w:tc>
          <w:tcPr>
            <w:tcW w:w="1670" w:type="dxa"/>
          </w:tcPr>
          <w:p w14:paraId="2BD43C6B"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081EA1C0" w14:textId="190B35F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Քաղցր թխվածքաբլիթ, Կաթնահունց</w:t>
            </w:r>
            <w:r w:rsidRPr="002C6D94">
              <w:rPr>
                <w:rFonts w:ascii="GHEA Grapalat" w:hAnsi="GHEA Grapalat" w:cs="Arial"/>
                <w:sz w:val="16"/>
                <w:szCs w:val="16"/>
                <w:lang w:val="hy-AM"/>
              </w:rPr>
              <w:t>,</w:t>
            </w:r>
            <w:r w:rsidRPr="002C6D94">
              <w:rPr>
                <w:rFonts w:ascii="GHEA Grapalat" w:hAnsi="GHEA Grapalat"/>
                <w:sz w:val="16"/>
                <w:szCs w:val="16"/>
                <w:lang w:val="hy-AM"/>
              </w:rPr>
              <w:t>շաքարահունց</w:t>
            </w:r>
            <w:r w:rsidRPr="002C6D94">
              <w:rPr>
                <w:rFonts w:ascii="GHEA Grapalat" w:hAnsi="GHEA Grapalat" w:cs="Arial"/>
                <w:sz w:val="16"/>
                <w:szCs w:val="16"/>
                <w:lang w:val="hy-AM"/>
              </w:rPr>
              <w:t xml:space="preserve">  </w:t>
            </w:r>
            <w:r w:rsidRPr="002C6D94">
              <w:rPr>
                <w:rFonts w:ascii="GHEA Grapalat" w:hAnsi="GHEA Grapalat"/>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sz w:val="16"/>
                <w:szCs w:val="16"/>
                <w:lang w:val="hy-AM"/>
              </w:rPr>
              <w:t>երկարատև</w:t>
            </w:r>
            <w:r w:rsidRPr="002C6D94">
              <w:rPr>
                <w:rFonts w:ascii="GHEA Grapalat" w:hAnsi="GHEA Grapalat" w:cs="Arial"/>
                <w:sz w:val="16"/>
                <w:szCs w:val="16"/>
                <w:lang w:val="hy-AM"/>
              </w:rPr>
              <w:t xml:space="preserve"> </w:t>
            </w:r>
            <w:r w:rsidRPr="002C6D94">
              <w:rPr>
                <w:rFonts w:ascii="GHEA Grapalat" w:hAnsi="GHEA Grapalat"/>
                <w:sz w:val="16"/>
                <w:szCs w:val="16"/>
                <w:lang w:val="hy-AM"/>
              </w:rPr>
              <w:t>պատրաստված</w:t>
            </w:r>
            <w:r w:rsidRPr="002C6D94">
              <w:rPr>
                <w:rFonts w:ascii="GHEA Grapalat" w:hAnsi="GHEA Grapalat" w:cs="Arial"/>
                <w:sz w:val="16"/>
                <w:szCs w:val="16"/>
                <w:lang w:val="hy-AM"/>
              </w:rPr>
              <w:t>,</w:t>
            </w:r>
            <w:r w:rsidRPr="002C6D94">
              <w:rPr>
                <w:rFonts w:ascii="GHEA Grapalat" w:hAnsi="GHEA Grapalat"/>
                <w:sz w:val="16"/>
                <w:szCs w:val="16"/>
                <w:lang w:val="hy-AM"/>
              </w:rPr>
              <w:t>խոնավությունը</w:t>
            </w:r>
            <w:r w:rsidRPr="002C6D94">
              <w:rPr>
                <w:rFonts w:ascii="GHEA Grapalat" w:hAnsi="GHEA Grapalat" w:cs="Arial"/>
                <w:sz w:val="16"/>
                <w:szCs w:val="16"/>
                <w:lang w:val="hy-AM"/>
              </w:rPr>
              <w:t xml:space="preserve"> 3%- 10 %,</w:t>
            </w:r>
            <w:r w:rsidRPr="002C6D94">
              <w:rPr>
                <w:rFonts w:ascii="GHEA Grapalat" w:hAnsi="GHEA Grapalat"/>
                <w:sz w:val="16"/>
                <w:szCs w:val="16"/>
                <w:lang w:val="hy-AM"/>
              </w:rPr>
              <w:t>շաքարի</w:t>
            </w:r>
            <w:r w:rsidRPr="002C6D94">
              <w:rPr>
                <w:rFonts w:ascii="GHEA Grapalat" w:hAnsi="GHEA Grapalat" w:cs="Arial"/>
                <w:sz w:val="16"/>
                <w:szCs w:val="16"/>
                <w:lang w:val="hy-AM"/>
              </w:rPr>
              <w:t xml:space="preserve"> </w:t>
            </w:r>
            <w:r w:rsidRPr="002C6D94">
              <w:rPr>
                <w:rFonts w:ascii="GHEA Grapalat" w:hAnsi="GHEA Grapalat"/>
                <w:sz w:val="16"/>
                <w:szCs w:val="16"/>
                <w:lang w:val="hy-AM"/>
              </w:rPr>
              <w:t>զանգվածային</w:t>
            </w:r>
            <w:r w:rsidRPr="002C6D94">
              <w:rPr>
                <w:rFonts w:ascii="GHEA Grapalat" w:hAnsi="GHEA Grapalat" w:cs="Arial"/>
                <w:sz w:val="16"/>
                <w:szCs w:val="16"/>
                <w:lang w:val="hy-AM"/>
              </w:rPr>
              <w:t xml:space="preserve"> </w:t>
            </w:r>
            <w:r w:rsidRPr="002C6D94">
              <w:rPr>
                <w:rFonts w:ascii="GHEA Grapalat" w:hAnsi="GHEA Grapalat"/>
                <w:sz w:val="16"/>
                <w:szCs w:val="16"/>
                <w:lang w:val="hy-AM"/>
              </w:rPr>
              <w:t>պարունակությունը</w:t>
            </w:r>
            <w:r w:rsidRPr="002C6D94">
              <w:rPr>
                <w:rFonts w:ascii="GHEA Grapalat" w:hAnsi="GHEA Grapalat" w:cs="Arial"/>
                <w:sz w:val="16"/>
                <w:szCs w:val="16"/>
                <w:lang w:val="hy-AM"/>
              </w:rPr>
              <w:t xml:space="preserve"> 20-27%,</w:t>
            </w:r>
            <w:r w:rsidRPr="002C6D94">
              <w:rPr>
                <w:rFonts w:ascii="GHEA Grapalat" w:hAnsi="GHEA Grapalat"/>
                <w:sz w:val="16"/>
                <w:szCs w:val="16"/>
                <w:lang w:val="hy-AM"/>
              </w:rPr>
              <w:t>յուղայնությունը</w:t>
            </w:r>
            <w:r w:rsidRPr="002C6D94">
              <w:rPr>
                <w:rFonts w:ascii="GHEA Grapalat" w:hAnsi="GHEA Grapalat" w:cs="Arial"/>
                <w:sz w:val="16"/>
                <w:szCs w:val="16"/>
                <w:lang w:val="hy-AM"/>
              </w:rPr>
              <w:t xml:space="preserve"> 3-</w:t>
            </w:r>
            <w:r w:rsidRPr="002C6D94">
              <w:rPr>
                <w:rFonts w:ascii="GHEA Grapalat" w:hAnsi="GHEA Grapalat"/>
                <w:sz w:val="16"/>
                <w:szCs w:val="16"/>
                <w:lang w:val="hy-AM"/>
              </w:rPr>
              <w:t>ից</w:t>
            </w:r>
            <w:r w:rsidRPr="002C6D94">
              <w:rPr>
                <w:rFonts w:ascii="GHEA Grapalat" w:hAnsi="GHEA Grapalat" w:cs="Arial"/>
                <w:sz w:val="16"/>
                <w:szCs w:val="16"/>
                <w:lang w:val="hy-AM"/>
              </w:rPr>
              <w:t xml:space="preserve"> 30 %,</w:t>
            </w:r>
            <w:r w:rsidRPr="002C6D94">
              <w:rPr>
                <w:rFonts w:ascii="GHEA Grapalat" w:hAnsi="GHEA Grapalat"/>
                <w:sz w:val="16"/>
                <w:szCs w:val="16"/>
                <w:lang w:val="hy-AM"/>
              </w:rPr>
              <w:t>ԳՕՍՏ</w:t>
            </w:r>
            <w:r w:rsidRPr="002C6D94">
              <w:rPr>
                <w:rFonts w:ascii="GHEA Grapalat" w:hAnsi="GHEA Grapalat" w:cs="Arial"/>
                <w:sz w:val="16"/>
                <w:szCs w:val="16"/>
                <w:lang w:val="hy-AM"/>
              </w:rPr>
              <w:t xml:space="preserve"> 24901-89,</w:t>
            </w:r>
            <w:r w:rsidRPr="002C6D94">
              <w:rPr>
                <w:rFonts w:ascii="GHEA Grapalat" w:hAnsi="GHEA Grapalat"/>
                <w:sz w:val="16"/>
                <w:szCs w:val="16"/>
                <w:lang w:val="hy-AM"/>
              </w:rPr>
              <w:t>Անվտանգությունը</w:t>
            </w:r>
            <w:r w:rsidRPr="002C6D94">
              <w:rPr>
                <w:rFonts w:ascii="GHEA Grapalat" w:hAnsi="GHEA Grapalat" w:cs="Arial"/>
                <w:sz w:val="16"/>
                <w:szCs w:val="16"/>
                <w:lang w:val="hy-AM"/>
              </w:rPr>
              <w:t xml:space="preserve"> </w:t>
            </w:r>
            <w:r w:rsidRPr="002C6D94">
              <w:rPr>
                <w:rFonts w:ascii="GHEA Grapalat" w:hAnsi="GHEA Grapalat"/>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sz w:val="16"/>
                <w:szCs w:val="16"/>
                <w:lang w:val="hy-AM"/>
              </w:rPr>
              <w:t>մակնշումը</w:t>
            </w:r>
            <w:r w:rsidRPr="002C6D94">
              <w:rPr>
                <w:rFonts w:ascii="GHEA Grapalat" w:hAnsi="GHEA Grapalat" w:cs="Arial"/>
                <w:sz w:val="16"/>
                <w:szCs w:val="16"/>
                <w:lang w:val="hy-AM"/>
              </w:rPr>
              <w:t>` N2-III-4,9-01-2003 (</w:t>
            </w:r>
            <w:r w:rsidRPr="002C6D94">
              <w:rPr>
                <w:rFonts w:ascii="GHEA Grapalat" w:hAnsi="GHEA Grapalat"/>
                <w:sz w:val="16"/>
                <w:szCs w:val="16"/>
                <w:lang w:val="hy-AM"/>
              </w:rPr>
              <w:t>ՌԴ</w:t>
            </w:r>
            <w:r w:rsidRPr="002C6D94">
              <w:rPr>
                <w:rFonts w:ascii="GHEA Grapalat" w:hAnsi="GHEA Grapalat" w:cs="Arial"/>
                <w:sz w:val="16"/>
                <w:szCs w:val="16"/>
                <w:lang w:val="hy-AM"/>
              </w:rPr>
              <w:t xml:space="preserve"> </w:t>
            </w:r>
            <w:r w:rsidRPr="002C6D94">
              <w:rPr>
                <w:rFonts w:ascii="GHEA Grapalat" w:hAnsi="GHEA Grapalat"/>
                <w:sz w:val="16"/>
                <w:szCs w:val="16"/>
                <w:lang w:val="hy-AM"/>
              </w:rPr>
              <w:t>Սան</w:t>
            </w:r>
            <w:r w:rsidRPr="002C6D94">
              <w:rPr>
                <w:rFonts w:ascii="GHEA Grapalat" w:hAnsi="GHEA Grapalat" w:cs="Arial"/>
                <w:sz w:val="16"/>
                <w:szCs w:val="16"/>
                <w:lang w:val="hy-AM"/>
              </w:rPr>
              <w:t xml:space="preserve"> </w:t>
            </w:r>
            <w:r w:rsidRPr="002C6D94">
              <w:rPr>
                <w:rFonts w:ascii="GHEA Grapalat" w:hAnsi="GHEA Grapalat"/>
                <w:sz w:val="16"/>
                <w:szCs w:val="16"/>
                <w:lang w:val="hy-AM"/>
              </w:rPr>
              <w:t>Պին</w:t>
            </w:r>
            <w:r w:rsidRPr="002C6D94">
              <w:rPr>
                <w:rFonts w:ascii="GHEA Grapalat" w:hAnsi="GHEA Grapalat" w:cs="Arial"/>
                <w:sz w:val="16"/>
                <w:szCs w:val="16"/>
                <w:lang w:val="hy-AM"/>
              </w:rPr>
              <w:t xml:space="preserve"> 2,3,2-1078-01)</w:t>
            </w:r>
            <w:r w:rsidRPr="002C6D94">
              <w:rPr>
                <w:rFonts w:ascii="GHEA Grapalat" w:hAnsi="GHEA Grapalat"/>
                <w:sz w:val="16"/>
                <w:szCs w:val="16"/>
                <w:lang w:val="hy-AM"/>
              </w:rPr>
              <w:t>սանիտարահամաճարակային</w:t>
            </w:r>
            <w:r w:rsidRPr="002C6D94">
              <w:rPr>
                <w:rFonts w:ascii="GHEA Grapalat" w:hAnsi="GHEA Grapalat" w:cs="Arial"/>
                <w:sz w:val="16"/>
                <w:szCs w:val="16"/>
                <w:lang w:val="hy-AM"/>
              </w:rPr>
              <w:t xml:space="preserve"> </w:t>
            </w:r>
            <w:r w:rsidRPr="002C6D94">
              <w:rPr>
                <w:rFonts w:ascii="GHEA Grapalat" w:hAnsi="GHEA Grapalat"/>
                <w:sz w:val="16"/>
                <w:szCs w:val="16"/>
                <w:lang w:val="hy-AM"/>
              </w:rPr>
              <w:t>կանոնների</w:t>
            </w:r>
            <w:r w:rsidRPr="002C6D94">
              <w:rPr>
                <w:rFonts w:ascii="GHEA Grapalat" w:hAnsi="GHEA Grapalat" w:cs="Arial"/>
                <w:sz w:val="16"/>
                <w:szCs w:val="16"/>
                <w:lang w:val="hy-AM"/>
              </w:rPr>
              <w:t xml:space="preserve"> </w:t>
            </w:r>
            <w:r w:rsidRPr="002C6D94">
              <w:rPr>
                <w:rFonts w:ascii="GHEA Grapalat" w:hAnsi="GHEA Grapalat"/>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sz w:val="16"/>
                <w:szCs w:val="16"/>
                <w:lang w:val="hy-AM"/>
              </w:rPr>
              <w:t>նորմերի</w:t>
            </w:r>
            <w:r w:rsidRPr="002C6D94">
              <w:rPr>
                <w:rFonts w:ascii="GHEA Grapalat" w:hAnsi="GHEA Grapalat" w:cs="Arial"/>
                <w:sz w:val="16"/>
                <w:szCs w:val="16"/>
                <w:lang w:val="hy-AM"/>
              </w:rPr>
              <w:t xml:space="preserve"> </w:t>
            </w:r>
            <w:r w:rsidRPr="002C6D94">
              <w:rPr>
                <w:rFonts w:ascii="GHEA Grapalat" w:hAnsi="GHEA Grapalat"/>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sz w:val="16"/>
                <w:szCs w:val="16"/>
                <w:lang w:val="hy-AM"/>
              </w:rPr>
              <w:t>Սննդամթերքի</w:t>
            </w:r>
            <w:r w:rsidRPr="002C6D94">
              <w:rPr>
                <w:rFonts w:ascii="GHEA Grapalat" w:hAnsi="GHEA Grapalat" w:cs="Arial"/>
                <w:sz w:val="16"/>
                <w:szCs w:val="16"/>
                <w:lang w:val="hy-AM"/>
              </w:rPr>
              <w:t xml:space="preserve"> </w:t>
            </w:r>
            <w:r w:rsidRPr="002C6D94">
              <w:rPr>
                <w:rFonts w:ascii="GHEA Grapalat" w:hAnsi="GHEA Grapalat"/>
                <w:sz w:val="16"/>
                <w:szCs w:val="16"/>
                <w:lang w:val="hy-AM"/>
              </w:rPr>
              <w:t>անվտանգության</w:t>
            </w:r>
            <w:r w:rsidRPr="002C6D94">
              <w:rPr>
                <w:rFonts w:ascii="GHEA Grapalat" w:hAnsi="GHEA Grapalat" w:cs="Arial"/>
                <w:sz w:val="16"/>
                <w:szCs w:val="16"/>
                <w:lang w:val="hy-AM"/>
              </w:rPr>
              <w:t xml:space="preserve"> </w:t>
            </w:r>
            <w:r w:rsidRPr="002C6D94">
              <w:rPr>
                <w:rFonts w:ascii="GHEA Grapalat" w:hAnsi="GHEA Grapalat"/>
                <w:sz w:val="16"/>
                <w:szCs w:val="16"/>
                <w:lang w:val="hy-AM"/>
              </w:rPr>
              <w:t>մասին</w:t>
            </w:r>
            <w:r w:rsidRPr="002C6D94">
              <w:rPr>
                <w:rFonts w:ascii="GHEA Grapalat" w:hAnsi="GHEA Grapalat" w:cs="Arial"/>
                <w:sz w:val="16"/>
                <w:szCs w:val="16"/>
                <w:lang w:val="hy-AM"/>
              </w:rPr>
              <w:t xml:space="preserve">» </w:t>
            </w:r>
            <w:r w:rsidRPr="002C6D94">
              <w:rPr>
                <w:rFonts w:ascii="GHEA Grapalat" w:hAnsi="GHEA Grapalat"/>
                <w:sz w:val="16"/>
                <w:szCs w:val="16"/>
                <w:lang w:val="hy-AM"/>
              </w:rPr>
              <w:t>ՀՀ</w:t>
            </w:r>
            <w:r w:rsidRPr="002C6D94">
              <w:rPr>
                <w:rFonts w:ascii="GHEA Grapalat" w:hAnsi="GHEA Grapalat" w:cs="Arial"/>
                <w:sz w:val="16"/>
                <w:szCs w:val="16"/>
                <w:lang w:val="hy-AM"/>
              </w:rPr>
              <w:t xml:space="preserve"> </w:t>
            </w:r>
            <w:r w:rsidRPr="002C6D94">
              <w:rPr>
                <w:rFonts w:ascii="GHEA Grapalat" w:hAnsi="GHEA Grapalat"/>
                <w:sz w:val="16"/>
                <w:szCs w:val="16"/>
                <w:lang w:val="hy-AM"/>
              </w:rPr>
              <w:t>օրենքի</w:t>
            </w:r>
            <w:r w:rsidRPr="002C6D94">
              <w:rPr>
                <w:rFonts w:ascii="GHEA Grapalat" w:hAnsi="GHEA Grapalat" w:cs="Arial"/>
                <w:sz w:val="16"/>
                <w:szCs w:val="16"/>
                <w:lang w:val="hy-AM"/>
              </w:rPr>
              <w:t xml:space="preserve"> 9-</w:t>
            </w:r>
            <w:r w:rsidRPr="002C6D94">
              <w:rPr>
                <w:rFonts w:ascii="GHEA Grapalat" w:hAnsi="GHEA Grapalat"/>
                <w:sz w:val="16"/>
                <w:szCs w:val="16"/>
                <w:lang w:val="hy-AM"/>
              </w:rPr>
              <w:t>րդ</w:t>
            </w:r>
            <w:r w:rsidRPr="002C6D94">
              <w:rPr>
                <w:rFonts w:ascii="GHEA Grapalat" w:hAnsi="GHEA Grapalat" w:cs="Arial"/>
                <w:sz w:val="16"/>
                <w:szCs w:val="16"/>
                <w:lang w:val="hy-AM"/>
              </w:rPr>
              <w:t xml:space="preserve"> </w:t>
            </w:r>
            <w:r w:rsidRPr="002C6D94">
              <w:rPr>
                <w:rFonts w:ascii="GHEA Grapalat" w:hAnsi="GHEA Grapalat"/>
                <w:sz w:val="16"/>
                <w:szCs w:val="16"/>
                <w:lang w:val="hy-AM"/>
              </w:rPr>
              <w:t>հոդվածի</w:t>
            </w:r>
          </w:p>
        </w:tc>
        <w:tc>
          <w:tcPr>
            <w:tcW w:w="810" w:type="dxa"/>
            <w:vAlign w:val="center"/>
          </w:tcPr>
          <w:p w14:paraId="1A30042A" w14:textId="05250A8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3F1C88B0" w14:textId="29FEEE7C"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44B4A214" w14:textId="55BF6127" w:rsidR="002C6D94" w:rsidRPr="002C6D94" w:rsidRDefault="002C6D94" w:rsidP="002C6D94">
            <w:pPr>
              <w:jc w:val="center"/>
              <w:rPr>
                <w:rFonts w:ascii="GHEA Grapalat" w:hAnsi="GHEA Grapalat" w:cs="Calibri"/>
                <w:sz w:val="16"/>
                <w:szCs w:val="16"/>
                <w:lang w:val="hy-AM"/>
              </w:rPr>
            </w:pPr>
          </w:p>
        </w:tc>
        <w:tc>
          <w:tcPr>
            <w:tcW w:w="1170" w:type="dxa"/>
            <w:vAlign w:val="center"/>
          </w:tcPr>
          <w:p w14:paraId="60BAA072" w14:textId="5FBFD92B"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36</w:t>
            </w:r>
          </w:p>
        </w:tc>
        <w:tc>
          <w:tcPr>
            <w:tcW w:w="1170" w:type="dxa"/>
            <w:vAlign w:val="center"/>
          </w:tcPr>
          <w:p w14:paraId="72AA24AE" w14:textId="67D1AF62"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44E1D4D" w14:textId="5F468CA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36</w:t>
            </w:r>
          </w:p>
        </w:tc>
        <w:tc>
          <w:tcPr>
            <w:tcW w:w="2250" w:type="dxa"/>
            <w:shd w:val="clear" w:color="auto" w:fill="auto"/>
            <w:vAlign w:val="center"/>
          </w:tcPr>
          <w:p w14:paraId="43C6D0A4" w14:textId="6D91C97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570D2418" w14:textId="77777777" w:rsidTr="002C6D94">
        <w:trPr>
          <w:trHeight w:val="332"/>
          <w:jc w:val="center"/>
        </w:trPr>
        <w:tc>
          <w:tcPr>
            <w:tcW w:w="459" w:type="dxa"/>
            <w:vAlign w:val="center"/>
          </w:tcPr>
          <w:p w14:paraId="319E854C" w14:textId="2E702C4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38</w:t>
            </w:r>
          </w:p>
        </w:tc>
        <w:tc>
          <w:tcPr>
            <w:tcW w:w="1123" w:type="dxa"/>
            <w:vAlign w:val="center"/>
          </w:tcPr>
          <w:p w14:paraId="296C8F6D" w14:textId="6BB7082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15831710</w:t>
            </w:r>
          </w:p>
        </w:tc>
        <w:tc>
          <w:tcPr>
            <w:tcW w:w="1248" w:type="dxa"/>
            <w:vAlign w:val="center"/>
          </w:tcPr>
          <w:p w14:paraId="44C701C5" w14:textId="754B3C6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Հալվա</w:t>
            </w:r>
          </w:p>
        </w:tc>
        <w:tc>
          <w:tcPr>
            <w:tcW w:w="1670" w:type="dxa"/>
          </w:tcPr>
          <w:p w14:paraId="219BACBF"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C3EEE7B" w14:textId="5FFA1CA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Հալվա արևածաղկի, կալորիականությունը 553,4 կկալ 100գ:</w:t>
            </w:r>
          </w:p>
        </w:tc>
        <w:tc>
          <w:tcPr>
            <w:tcW w:w="810" w:type="dxa"/>
            <w:vAlign w:val="center"/>
          </w:tcPr>
          <w:p w14:paraId="454FCF62" w14:textId="1A284142"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1D3AF41" w14:textId="5E03CA3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0F7237C" w14:textId="340FD24E" w:rsidR="002C6D94" w:rsidRPr="002C6D94" w:rsidRDefault="002C6D94" w:rsidP="002C6D94">
            <w:pPr>
              <w:jc w:val="center"/>
              <w:rPr>
                <w:rFonts w:ascii="GHEA Grapalat" w:hAnsi="GHEA Grapalat" w:cs="Calibri"/>
                <w:sz w:val="16"/>
                <w:szCs w:val="16"/>
                <w:lang w:val="hy-AM"/>
              </w:rPr>
            </w:pPr>
          </w:p>
        </w:tc>
        <w:tc>
          <w:tcPr>
            <w:tcW w:w="1170" w:type="dxa"/>
            <w:vAlign w:val="center"/>
          </w:tcPr>
          <w:p w14:paraId="341921D7" w14:textId="06865BA1"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6</w:t>
            </w:r>
          </w:p>
        </w:tc>
        <w:tc>
          <w:tcPr>
            <w:tcW w:w="1170" w:type="dxa"/>
            <w:vAlign w:val="center"/>
          </w:tcPr>
          <w:p w14:paraId="43340E1F" w14:textId="15353EE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3F0E8D02" w14:textId="6468B18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6</w:t>
            </w:r>
          </w:p>
        </w:tc>
        <w:tc>
          <w:tcPr>
            <w:tcW w:w="2250" w:type="dxa"/>
            <w:shd w:val="clear" w:color="auto" w:fill="auto"/>
            <w:vAlign w:val="center"/>
          </w:tcPr>
          <w:p w14:paraId="2C446616" w14:textId="39CC050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2C6D94">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2C6D94" w:rsidRPr="00184EFA" w14:paraId="021C557A" w14:textId="77777777" w:rsidTr="002C6D94">
        <w:trPr>
          <w:trHeight w:val="332"/>
          <w:jc w:val="center"/>
        </w:trPr>
        <w:tc>
          <w:tcPr>
            <w:tcW w:w="459" w:type="dxa"/>
            <w:vAlign w:val="center"/>
          </w:tcPr>
          <w:p w14:paraId="2E2E9F36" w14:textId="13570CA4"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39</w:t>
            </w:r>
          </w:p>
        </w:tc>
        <w:tc>
          <w:tcPr>
            <w:tcW w:w="1123" w:type="dxa"/>
            <w:vAlign w:val="center"/>
          </w:tcPr>
          <w:p w14:paraId="4D9EA313" w14:textId="6C10043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15321000</w:t>
            </w:r>
          </w:p>
        </w:tc>
        <w:tc>
          <w:tcPr>
            <w:tcW w:w="1248" w:type="dxa"/>
            <w:vAlign w:val="center"/>
          </w:tcPr>
          <w:p w14:paraId="59E2DC2E" w14:textId="3D6A4AB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Մրգահյութ</w:t>
            </w:r>
          </w:p>
        </w:tc>
        <w:tc>
          <w:tcPr>
            <w:tcW w:w="1670" w:type="dxa"/>
          </w:tcPr>
          <w:p w14:paraId="6F25A71A"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12887AD9" w14:textId="7598F038" w:rsidR="002C6D94" w:rsidRPr="002C6D94" w:rsidRDefault="002C6D94" w:rsidP="002C6D94">
            <w:pPr>
              <w:contextualSpacing/>
              <w:jc w:val="center"/>
              <w:rPr>
                <w:rFonts w:ascii="GHEA Grapalat" w:hAnsi="GHEA Grapalat" w:cs="Calibri"/>
                <w:sz w:val="16"/>
                <w:szCs w:val="16"/>
                <w:lang w:val="hy-AM"/>
              </w:rPr>
            </w:pPr>
            <w:r w:rsidRPr="002C6D94">
              <w:rPr>
                <w:rFonts w:ascii="Arial Unicode" w:hAnsi="Arial Unicode"/>
                <w:sz w:val="16"/>
                <w:szCs w:val="16"/>
                <w:shd w:val="clear" w:color="auto" w:fill="FFFFFF"/>
                <w:lang w:val="hy-AM"/>
              </w:rPr>
              <w:t>Մրգահյութեր` պատրաստված թարմ մրգերից և պտուղներից, պտղամսով, շաքարի օշարակի հավելումով կամ առանց դրա, արտաքին տեսքով պարզ` նստվածքի զանգվածային մասը 0,2%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810" w:type="dxa"/>
            <w:vAlign w:val="center"/>
          </w:tcPr>
          <w:p w14:paraId="18DD879D" w14:textId="0D2CD9A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05A84F08" w14:textId="5E7959BF"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4EC93D7" w14:textId="52714538" w:rsidR="002C6D94" w:rsidRPr="002C6D94" w:rsidRDefault="002C6D94" w:rsidP="002C6D94">
            <w:pPr>
              <w:jc w:val="center"/>
              <w:rPr>
                <w:rFonts w:ascii="GHEA Grapalat" w:hAnsi="GHEA Grapalat" w:cs="Calibri"/>
                <w:sz w:val="16"/>
                <w:szCs w:val="16"/>
                <w:lang w:val="hy-AM"/>
              </w:rPr>
            </w:pPr>
          </w:p>
        </w:tc>
        <w:tc>
          <w:tcPr>
            <w:tcW w:w="1170" w:type="dxa"/>
            <w:vAlign w:val="center"/>
          </w:tcPr>
          <w:p w14:paraId="22F05FD8" w14:textId="2406F59D"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79</w:t>
            </w:r>
          </w:p>
        </w:tc>
        <w:tc>
          <w:tcPr>
            <w:tcW w:w="1170" w:type="dxa"/>
            <w:vAlign w:val="center"/>
          </w:tcPr>
          <w:p w14:paraId="7A99B8E8" w14:textId="54220D8A"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6579B82" w14:textId="3E422CF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79</w:t>
            </w:r>
          </w:p>
        </w:tc>
        <w:tc>
          <w:tcPr>
            <w:tcW w:w="2250" w:type="dxa"/>
            <w:shd w:val="clear" w:color="auto" w:fill="auto"/>
            <w:vAlign w:val="center"/>
          </w:tcPr>
          <w:p w14:paraId="19F5B48D" w14:textId="56045F06"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1B624275" w14:textId="77777777" w:rsidTr="002C6D94">
        <w:trPr>
          <w:trHeight w:val="332"/>
          <w:jc w:val="center"/>
        </w:trPr>
        <w:tc>
          <w:tcPr>
            <w:tcW w:w="459" w:type="dxa"/>
            <w:vAlign w:val="center"/>
          </w:tcPr>
          <w:p w14:paraId="1407CB0B" w14:textId="6A8BFF0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40</w:t>
            </w:r>
          </w:p>
        </w:tc>
        <w:tc>
          <w:tcPr>
            <w:tcW w:w="1123" w:type="dxa"/>
            <w:vAlign w:val="center"/>
          </w:tcPr>
          <w:p w14:paraId="0A050E70" w14:textId="60927A2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03221122</w:t>
            </w:r>
          </w:p>
        </w:tc>
        <w:tc>
          <w:tcPr>
            <w:tcW w:w="1248" w:type="dxa"/>
            <w:vAlign w:val="center"/>
          </w:tcPr>
          <w:p w14:paraId="7F0793F5" w14:textId="180EB82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Դդմիկ</w:t>
            </w:r>
          </w:p>
        </w:tc>
        <w:tc>
          <w:tcPr>
            <w:tcW w:w="1670" w:type="dxa"/>
          </w:tcPr>
          <w:p w14:paraId="60C423D3"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5F9F3F60" w14:textId="69EA344C" w:rsidR="002C6D94" w:rsidRPr="002C6D94" w:rsidRDefault="002C6D94" w:rsidP="002C6D94">
            <w:pPr>
              <w:contextualSpacing/>
              <w:jc w:val="center"/>
              <w:rPr>
                <w:rFonts w:ascii="GHEA Grapalat" w:hAnsi="GHEA Grapalat" w:cs="Calibri"/>
                <w:sz w:val="16"/>
                <w:szCs w:val="16"/>
                <w:lang w:val="hy-AM"/>
              </w:rPr>
            </w:pPr>
            <w:r w:rsidRPr="002C6D94">
              <w:rPr>
                <w:rFonts w:ascii="Arial Unicode" w:hAnsi="Arial Unicode"/>
                <w:sz w:val="16"/>
                <w:szCs w:val="16"/>
                <w:shd w:val="clear" w:color="auto" w:fill="FFFFFF"/>
                <w:lang w:val="hy-AM"/>
              </w:rPr>
              <w:t>Դդմիկ</w:t>
            </w:r>
            <w:r w:rsidRPr="002C6D94">
              <w:rPr>
                <w:rFonts w:asciiTheme="minorHAnsi" w:hAnsiTheme="minorHAnsi"/>
                <w:sz w:val="16"/>
                <w:szCs w:val="16"/>
                <w:shd w:val="clear" w:color="auto" w:fill="FFFFFF"/>
                <w:lang w:val="hy-AM"/>
              </w:rPr>
              <w:t xml:space="preserve"> </w:t>
            </w:r>
            <w:r w:rsidRPr="002C6D94">
              <w:rPr>
                <w:rFonts w:ascii="Arial Unicode" w:hAnsi="Arial Unicode"/>
                <w:sz w:val="16"/>
                <w:szCs w:val="16"/>
                <w:shd w:val="clear" w:color="auto" w:fill="FFFFFF"/>
                <w:lang w:val="hy-AM"/>
              </w:rPr>
              <w:t>թարմ, ԳՕՍՏ 13907-86: Անվտանգությունը` ըստ N 2-III-4.9-01-2010 հիգիենիկ նորմատիվների և «Սննդամթերքի անվտանգության մասին» ՀՀ օրենքի 9-րդ հոդվածի</w:t>
            </w:r>
          </w:p>
        </w:tc>
        <w:tc>
          <w:tcPr>
            <w:tcW w:w="810" w:type="dxa"/>
            <w:vAlign w:val="center"/>
          </w:tcPr>
          <w:p w14:paraId="7B4F2B06" w14:textId="47647F0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7328DA0" w14:textId="4E62BE5C"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970041F" w14:textId="7074DD82" w:rsidR="002C6D94" w:rsidRPr="002C6D94" w:rsidRDefault="002C6D94" w:rsidP="002C6D94">
            <w:pPr>
              <w:jc w:val="center"/>
              <w:rPr>
                <w:rFonts w:ascii="GHEA Grapalat" w:hAnsi="GHEA Grapalat" w:cs="Calibri"/>
                <w:sz w:val="16"/>
                <w:szCs w:val="16"/>
                <w:lang w:val="hy-AM"/>
              </w:rPr>
            </w:pPr>
          </w:p>
        </w:tc>
        <w:tc>
          <w:tcPr>
            <w:tcW w:w="1170" w:type="dxa"/>
            <w:vAlign w:val="center"/>
          </w:tcPr>
          <w:p w14:paraId="395B00AA" w14:textId="10175870"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65</w:t>
            </w:r>
          </w:p>
        </w:tc>
        <w:tc>
          <w:tcPr>
            <w:tcW w:w="1170" w:type="dxa"/>
            <w:vAlign w:val="center"/>
          </w:tcPr>
          <w:p w14:paraId="733546B5" w14:textId="1C3A7D24"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5DE67C7F" w14:textId="699A19A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65</w:t>
            </w:r>
          </w:p>
        </w:tc>
        <w:tc>
          <w:tcPr>
            <w:tcW w:w="2250" w:type="dxa"/>
            <w:shd w:val="clear" w:color="auto" w:fill="auto"/>
            <w:vAlign w:val="center"/>
          </w:tcPr>
          <w:p w14:paraId="6E42FFF5" w14:textId="3DAD5CE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432D1F0B" w14:textId="77777777" w:rsidTr="002C6D94">
        <w:trPr>
          <w:trHeight w:val="332"/>
          <w:jc w:val="center"/>
        </w:trPr>
        <w:tc>
          <w:tcPr>
            <w:tcW w:w="459" w:type="dxa"/>
            <w:vAlign w:val="center"/>
          </w:tcPr>
          <w:p w14:paraId="239C3E13" w14:textId="2D7A2E5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41</w:t>
            </w:r>
          </w:p>
        </w:tc>
        <w:tc>
          <w:tcPr>
            <w:tcW w:w="1123" w:type="dxa"/>
            <w:vAlign w:val="center"/>
          </w:tcPr>
          <w:p w14:paraId="3C0621E4" w14:textId="5B0790B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03221129</w:t>
            </w:r>
          </w:p>
        </w:tc>
        <w:tc>
          <w:tcPr>
            <w:tcW w:w="1248" w:type="dxa"/>
            <w:vAlign w:val="center"/>
          </w:tcPr>
          <w:p w14:paraId="524EEA24" w14:textId="183E19B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Սպանախ</w:t>
            </w:r>
          </w:p>
        </w:tc>
        <w:tc>
          <w:tcPr>
            <w:tcW w:w="1670" w:type="dxa"/>
          </w:tcPr>
          <w:p w14:paraId="38793767"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1D4F3978" w14:textId="6DF5744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Սպանախ, անվտանգությունը` ըստ N 2-III-4,9-01-2003 (ՌԴ Սան Պին 2,3,2-</w:t>
            </w:r>
            <w:r w:rsidRPr="002C6D94">
              <w:rPr>
                <w:rFonts w:ascii="GHEA Grapalat" w:hAnsi="GHEA Grapalat"/>
                <w:sz w:val="16"/>
                <w:szCs w:val="16"/>
                <w:lang w:val="hy-AM"/>
              </w:rPr>
              <w:lastRenderedPageBreak/>
              <w:t>1078-01) սանիտարահամաճարակային կանոնների և նորմերի և «Սննդամթերքի անվտանգության մասին» ՀՀ օրենքի 9-րդ հոդվածի</w:t>
            </w:r>
          </w:p>
        </w:tc>
        <w:tc>
          <w:tcPr>
            <w:tcW w:w="810" w:type="dxa"/>
            <w:vAlign w:val="center"/>
          </w:tcPr>
          <w:p w14:paraId="035C7C46" w14:textId="7F7E0BB4"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lastRenderedPageBreak/>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0E184E71" w14:textId="1C363BD7"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58603B1" w14:textId="3D2DAC42" w:rsidR="002C6D94" w:rsidRPr="002C6D94" w:rsidRDefault="002C6D94" w:rsidP="002C6D94">
            <w:pPr>
              <w:jc w:val="center"/>
              <w:rPr>
                <w:rFonts w:ascii="GHEA Grapalat" w:hAnsi="GHEA Grapalat" w:cs="Calibri"/>
                <w:sz w:val="16"/>
                <w:szCs w:val="16"/>
                <w:lang w:val="hy-AM"/>
              </w:rPr>
            </w:pPr>
          </w:p>
        </w:tc>
        <w:tc>
          <w:tcPr>
            <w:tcW w:w="1170" w:type="dxa"/>
            <w:vAlign w:val="center"/>
          </w:tcPr>
          <w:p w14:paraId="11487173" w14:textId="5A7A8C91"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75</w:t>
            </w:r>
          </w:p>
        </w:tc>
        <w:tc>
          <w:tcPr>
            <w:tcW w:w="1170" w:type="dxa"/>
            <w:vAlign w:val="center"/>
          </w:tcPr>
          <w:p w14:paraId="2334FB95" w14:textId="344104FC"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 xml:space="preserve">ՀՀ, Արմավիրի </w:t>
            </w:r>
            <w:r w:rsidRPr="002C6D94">
              <w:rPr>
                <w:rFonts w:ascii="GHEA Grapalat" w:hAnsi="GHEA Grapalat" w:cs="Calibri"/>
                <w:sz w:val="16"/>
                <w:szCs w:val="16"/>
                <w:lang w:val="hy-AM"/>
              </w:rPr>
              <w:lastRenderedPageBreak/>
              <w:t>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42A43C73" w14:textId="64B088D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lastRenderedPageBreak/>
              <w:t>75</w:t>
            </w:r>
          </w:p>
        </w:tc>
        <w:tc>
          <w:tcPr>
            <w:tcW w:w="2250" w:type="dxa"/>
            <w:shd w:val="clear" w:color="auto" w:fill="auto"/>
            <w:vAlign w:val="center"/>
          </w:tcPr>
          <w:p w14:paraId="31AFDFE5" w14:textId="000F743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w:t>
            </w:r>
            <w:r w:rsidRPr="002C6D94">
              <w:rPr>
                <w:rFonts w:ascii="GHEA Grapalat" w:hAnsi="GHEA Grapalat" w:cs="Calibri"/>
                <w:sz w:val="16"/>
                <w:szCs w:val="16"/>
                <w:lang w:val="hy-AM"/>
              </w:rPr>
              <w:lastRenderedPageBreak/>
              <w:t>Պատվիրատուի պահանջի՝ յուրաքանչյուր անգամ հեռախոսազանգի միջոցով պատվեր-հայտը ներկայացնելուց հետո 1 օրացուցային օրվա ընթացքում, մինչև 30.12.2023թ. ընկած 4ժամանակահատվածում: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636643D2" w14:textId="77777777" w:rsidTr="002C6D94">
        <w:trPr>
          <w:trHeight w:val="332"/>
          <w:jc w:val="center"/>
        </w:trPr>
        <w:tc>
          <w:tcPr>
            <w:tcW w:w="459" w:type="dxa"/>
            <w:vAlign w:val="center"/>
          </w:tcPr>
          <w:p w14:paraId="350CD472" w14:textId="6EA77CA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42</w:t>
            </w:r>
          </w:p>
        </w:tc>
        <w:tc>
          <w:tcPr>
            <w:tcW w:w="1123" w:type="dxa"/>
            <w:vAlign w:val="center"/>
          </w:tcPr>
          <w:p w14:paraId="483EDF06" w14:textId="189DD92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15511700</w:t>
            </w:r>
          </w:p>
        </w:tc>
        <w:tc>
          <w:tcPr>
            <w:tcW w:w="1248" w:type="dxa"/>
            <w:vAlign w:val="center"/>
          </w:tcPr>
          <w:p w14:paraId="2EFEB934" w14:textId="49D560A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կաթի փոշի</w:t>
            </w:r>
          </w:p>
        </w:tc>
        <w:tc>
          <w:tcPr>
            <w:tcW w:w="1670" w:type="dxa"/>
          </w:tcPr>
          <w:p w14:paraId="7D13D96D"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7D892D1F" w14:textId="45E0B29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կաթի փոշի</w:t>
            </w:r>
            <w:r w:rsidRPr="002C6D94">
              <w:rPr>
                <w:rFonts w:ascii="Arial Unicode" w:hAnsi="Arial Unicode"/>
                <w:sz w:val="16"/>
                <w:szCs w:val="16"/>
                <w:shd w:val="clear" w:color="auto" w:fill="FFFFFF"/>
                <w:lang w:val="hy-AM"/>
              </w:rPr>
              <w:t xml:space="preserve">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w:t>
            </w:r>
          </w:p>
        </w:tc>
        <w:tc>
          <w:tcPr>
            <w:tcW w:w="810" w:type="dxa"/>
            <w:vAlign w:val="center"/>
          </w:tcPr>
          <w:p w14:paraId="1294E84A" w14:textId="41D4D21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75A01341" w14:textId="5E736A05"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90FA38B" w14:textId="67A2751B" w:rsidR="002C6D94" w:rsidRPr="002C6D94" w:rsidRDefault="002C6D94" w:rsidP="002C6D94">
            <w:pPr>
              <w:jc w:val="center"/>
              <w:rPr>
                <w:rFonts w:ascii="GHEA Grapalat" w:hAnsi="GHEA Grapalat" w:cs="Calibri"/>
                <w:sz w:val="16"/>
                <w:szCs w:val="16"/>
                <w:lang w:val="hy-AM"/>
              </w:rPr>
            </w:pPr>
          </w:p>
        </w:tc>
        <w:tc>
          <w:tcPr>
            <w:tcW w:w="1170" w:type="dxa"/>
            <w:vAlign w:val="center"/>
          </w:tcPr>
          <w:p w14:paraId="0801D9F3" w14:textId="14021E2D"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10</w:t>
            </w:r>
          </w:p>
        </w:tc>
        <w:tc>
          <w:tcPr>
            <w:tcW w:w="1170" w:type="dxa"/>
            <w:vAlign w:val="center"/>
          </w:tcPr>
          <w:p w14:paraId="4A12F992" w14:textId="1E9B657E"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54FD3C04" w14:textId="60C3589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10</w:t>
            </w:r>
          </w:p>
        </w:tc>
        <w:tc>
          <w:tcPr>
            <w:tcW w:w="2250" w:type="dxa"/>
            <w:shd w:val="clear" w:color="auto" w:fill="auto"/>
            <w:vAlign w:val="center"/>
          </w:tcPr>
          <w:p w14:paraId="11F44776" w14:textId="43E1A42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55230C2C" w14:textId="77777777" w:rsidTr="002C6D94">
        <w:trPr>
          <w:trHeight w:val="332"/>
          <w:jc w:val="center"/>
        </w:trPr>
        <w:tc>
          <w:tcPr>
            <w:tcW w:w="459" w:type="dxa"/>
            <w:vAlign w:val="center"/>
          </w:tcPr>
          <w:p w14:paraId="6544B3D7" w14:textId="4A646C0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43</w:t>
            </w:r>
          </w:p>
        </w:tc>
        <w:tc>
          <w:tcPr>
            <w:tcW w:w="1123" w:type="dxa"/>
            <w:vAlign w:val="center"/>
          </w:tcPr>
          <w:p w14:paraId="17B4362B" w14:textId="142F53E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15332410</w:t>
            </w:r>
          </w:p>
        </w:tc>
        <w:tc>
          <w:tcPr>
            <w:tcW w:w="1248" w:type="dxa"/>
            <w:vAlign w:val="center"/>
          </w:tcPr>
          <w:p w14:paraId="778EDB25" w14:textId="3E955BD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ծիրանաչիր</w:t>
            </w:r>
          </w:p>
        </w:tc>
        <w:tc>
          <w:tcPr>
            <w:tcW w:w="1670" w:type="dxa"/>
          </w:tcPr>
          <w:p w14:paraId="3E7A1E3E"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6DE6F77A" w14:textId="3FB787A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Ծիրանաչիր,</w:t>
            </w:r>
            <w:r w:rsidRPr="002C6D94">
              <w:rPr>
                <w:rFonts w:ascii="GHEA Grapalat" w:hAnsi="GHEA Grapalat" w:cs="Sylfaen"/>
                <w:sz w:val="16"/>
                <w:szCs w:val="16"/>
                <w:lang w:val="hy-AM"/>
              </w:rPr>
              <w:t xml:space="preserve"> Չորացրած</w:t>
            </w:r>
            <w:r w:rsidRPr="002C6D94">
              <w:rPr>
                <w:rFonts w:ascii="GHEA Grapalat" w:hAnsi="GHEA Grapalat" w:cs="Arial"/>
                <w:sz w:val="16"/>
                <w:szCs w:val="16"/>
                <w:lang w:val="hy-AM"/>
              </w:rPr>
              <w:t xml:space="preserve"> ծիրան: </w:t>
            </w:r>
            <w:r w:rsidRPr="002C6D94">
              <w:rPr>
                <w:rFonts w:ascii="GHEA Grapalat" w:hAnsi="GHEA Grapalat" w:cs="Sylfaen"/>
                <w:sz w:val="16"/>
                <w:szCs w:val="16"/>
                <w:lang w:val="hy-AM"/>
              </w:rPr>
              <w:t>Անվտանգությունը՝</w:t>
            </w:r>
            <w:r w:rsidRPr="002C6D94">
              <w:rPr>
                <w:rFonts w:ascii="GHEA Grapalat" w:hAnsi="GHEA Grapalat" w:cs="Arial"/>
                <w:sz w:val="16"/>
                <w:szCs w:val="16"/>
                <w:lang w:val="hy-AM"/>
              </w:rPr>
              <w:t xml:space="preserve"> N 2-III-4.9-01-2010 </w:t>
            </w:r>
            <w:r w:rsidRPr="002C6D94">
              <w:rPr>
                <w:rFonts w:ascii="GHEA Grapalat" w:hAnsi="GHEA Grapalat" w:cs="Sylfaen"/>
                <w:sz w:val="16"/>
                <w:szCs w:val="16"/>
                <w:lang w:val="hy-AM"/>
              </w:rPr>
              <w:t>հիգիենիկ</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նորմատիվների</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Սննդամթերքի</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cs="Arial"/>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հոդվածի</w:t>
            </w:r>
          </w:p>
        </w:tc>
        <w:tc>
          <w:tcPr>
            <w:tcW w:w="810" w:type="dxa"/>
            <w:vAlign w:val="center"/>
          </w:tcPr>
          <w:p w14:paraId="50B1040C" w14:textId="3F860C8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31F51C99" w14:textId="6773504A"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2356E410" w14:textId="0CB71A29" w:rsidR="002C6D94" w:rsidRPr="002C6D94" w:rsidRDefault="002C6D94" w:rsidP="002C6D94">
            <w:pPr>
              <w:jc w:val="center"/>
              <w:rPr>
                <w:rFonts w:ascii="GHEA Grapalat" w:hAnsi="GHEA Grapalat" w:cs="Calibri"/>
                <w:sz w:val="16"/>
                <w:szCs w:val="16"/>
                <w:lang w:val="hy-AM"/>
              </w:rPr>
            </w:pPr>
          </w:p>
        </w:tc>
        <w:tc>
          <w:tcPr>
            <w:tcW w:w="1170" w:type="dxa"/>
            <w:vAlign w:val="center"/>
          </w:tcPr>
          <w:p w14:paraId="5778026B" w14:textId="7B36D24E"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7</w:t>
            </w:r>
          </w:p>
        </w:tc>
        <w:tc>
          <w:tcPr>
            <w:tcW w:w="1170" w:type="dxa"/>
            <w:vAlign w:val="center"/>
          </w:tcPr>
          <w:p w14:paraId="32019D16" w14:textId="3069A282"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02F42325" w14:textId="1B32FB2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7</w:t>
            </w:r>
          </w:p>
        </w:tc>
        <w:tc>
          <w:tcPr>
            <w:tcW w:w="2250" w:type="dxa"/>
            <w:shd w:val="clear" w:color="auto" w:fill="auto"/>
            <w:vAlign w:val="center"/>
          </w:tcPr>
          <w:p w14:paraId="6AF50739" w14:textId="1D0272DD"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w:t>
            </w:r>
            <w:r w:rsidRPr="002C6D94">
              <w:rPr>
                <w:rFonts w:ascii="GHEA Grapalat" w:hAnsi="GHEA Grapalat" w:cs="Calibri"/>
                <w:sz w:val="16"/>
                <w:szCs w:val="16"/>
                <w:lang w:val="hy-AM"/>
              </w:rPr>
              <w:lastRenderedPageBreak/>
              <w:t>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7EEBD6B4" w14:textId="77777777" w:rsidTr="002C6D94">
        <w:trPr>
          <w:trHeight w:val="332"/>
          <w:jc w:val="center"/>
        </w:trPr>
        <w:tc>
          <w:tcPr>
            <w:tcW w:w="459" w:type="dxa"/>
            <w:vAlign w:val="center"/>
          </w:tcPr>
          <w:p w14:paraId="3C96C522" w14:textId="1BF0786B"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44</w:t>
            </w:r>
          </w:p>
        </w:tc>
        <w:tc>
          <w:tcPr>
            <w:tcW w:w="1123" w:type="dxa"/>
            <w:vAlign w:val="center"/>
          </w:tcPr>
          <w:p w14:paraId="7F157853" w14:textId="69F5B395"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15332410</w:t>
            </w:r>
          </w:p>
        </w:tc>
        <w:tc>
          <w:tcPr>
            <w:tcW w:w="1248" w:type="dxa"/>
            <w:vAlign w:val="center"/>
          </w:tcPr>
          <w:p w14:paraId="75B5F339" w14:textId="36B6C1E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սալորաչիր</w:t>
            </w:r>
          </w:p>
        </w:tc>
        <w:tc>
          <w:tcPr>
            <w:tcW w:w="1670" w:type="dxa"/>
          </w:tcPr>
          <w:p w14:paraId="6040C146"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F43861A" w14:textId="4AEFAC3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Սալորաչիր,</w:t>
            </w:r>
            <w:r w:rsidRPr="002C6D94">
              <w:rPr>
                <w:rFonts w:ascii="GHEA Grapalat" w:hAnsi="GHEA Grapalat" w:cs="Sylfaen"/>
                <w:sz w:val="16"/>
                <w:szCs w:val="16"/>
                <w:lang w:val="hy-AM"/>
              </w:rPr>
              <w:t xml:space="preserve"> Չորացրած</w:t>
            </w:r>
            <w:r w:rsidRPr="002C6D94">
              <w:rPr>
                <w:rFonts w:ascii="GHEA Grapalat" w:hAnsi="GHEA Grapalat" w:cs="Arial"/>
                <w:sz w:val="16"/>
                <w:szCs w:val="16"/>
                <w:lang w:val="hy-AM"/>
              </w:rPr>
              <w:t xml:space="preserve"> սալոր: </w:t>
            </w:r>
            <w:r w:rsidRPr="002C6D94">
              <w:rPr>
                <w:rFonts w:ascii="GHEA Grapalat" w:hAnsi="GHEA Grapalat" w:cs="Sylfaen"/>
                <w:sz w:val="16"/>
                <w:szCs w:val="16"/>
                <w:lang w:val="hy-AM"/>
              </w:rPr>
              <w:t>Անվտանգությունը՝</w:t>
            </w:r>
            <w:r w:rsidRPr="002C6D94">
              <w:rPr>
                <w:rFonts w:ascii="GHEA Grapalat" w:hAnsi="GHEA Grapalat" w:cs="Arial"/>
                <w:sz w:val="16"/>
                <w:szCs w:val="16"/>
                <w:lang w:val="hy-AM"/>
              </w:rPr>
              <w:t xml:space="preserve"> N 2-III-4.9-01-2010 </w:t>
            </w:r>
            <w:r w:rsidRPr="002C6D94">
              <w:rPr>
                <w:rFonts w:ascii="GHEA Grapalat" w:hAnsi="GHEA Grapalat" w:cs="Sylfaen"/>
                <w:sz w:val="16"/>
                <w:szCs w:val="16"/>
                <w:lang w:val="hy-AM"/>
              </w:rPr>
              <w:t>հիգիենիկ</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նորմատիվների</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և</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Սննդամթերքի</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անվտանգության</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մասին</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ՀՀ</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օրենքի</w:t>
            </w:r>
            <w:r w:rsidRPr="002C6D94">
              <w:rPr>
                <w:rFonts w:ascii="GHEA Grapalat" w:hAnsi="GHEA Grapalat" w:cs="Arial"/>
                <w:sz w:val="16"/>
                <w:szCs w:val="16"/>
                <w:lang w:val="hy-AM"/>
              </w:rPr>
              <w:t xml:space="preserve"> 8-</w:t>
            </w:r>
            <w:r w:rsidRPr="002C6D94">
              <w:rPr>
                <w:rFonts w:ascii="GHEA Grapalat" w:hAnsi="GHEA Grapalat" w:cs="Sylfaen"/>
                <w:sz w:val="16"/>
                <w:szCs w:val="16"/>
                <w:lang w:val="hy-AM"/>
              </w:rPr>
              <w:t>րդ</w:t>
            </w:r>
            <w:r w:rsidRPr="002C6D94">
              <w:rPr>
                <w:rFonts w:ascii="GHEA Grapalat" w:hAnsi="GHEA Grapalat" w:cs="Arial"/>
                <w:sz w:val="16"/>
                <w:szCs w:val="16"/>
                <w:lang w:val="hy-AM"/>
              </w:rPr>
              <w:t xml:space="preserve"> </w:t>
            </w:r>
            <w:r w:rsidRPr="002C6D94">
              <w:rPr>
                <w:rFonts w:ascii="GHEA Grapalat" w:hAnsi="GHEA Grapalat" w:cs="Sylfaen"/>
                <w:sz w:val="16"/>
                <w:szCs w:val="16"/>
                <w:lang w:val="hy-AM"/>
              </w:rPr>
              <w:t>հոդվածի</w:t>
            </w:r>
          </w:p>
        </w:tc>
        <w:tc>
          <w:tcPr>
            <w:tcW w:w="810" w:type="dxa"/>
            <w:vAlign w:val="center"/>
          </w:tcPr>
          <w:p w14:paraId="4C7C6DF5" w14:textId="4D96A90B"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5C933A07" w14:textId="0CDDC1D4"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1725F936" w14:textId="4DDC05F7" w:rsidR="002C6D94" w:rsidRPr="002C6D94" w:rsidRDefault="002C6D94" w:rsidP="002C6D94">
            <w:pPr>
              <w:jc w:val="center"/>
              <w:rPr>
                <w:rFonts w:ascii="GHEA Grapalat" w:hAnsi="GHEA Grapalat" w:cs="Calibri"/>
                <w:sz w:val="16"/>
                <w:szCs w:val="16"/>
                <w:lang w:val="hy-AM"/>
              </w:rPr>
            </w:pPr>
          </w:p>
        </w:tc>
        <w:tc>
          <w:tcPr>
            <w:tcW w:w="1170" w:type="dxa"/>
            <w:vAlign w:val="center"/>
          </w:tcPr>
          <w:p w14:paraId="26D637DA" w14:textId="0117DFDA"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7</w:t>
            </w:r>
          </w:p>
        </w:tc>
        <w:tc>
          <w:tcPr>
            <w:tcW w:w="1170" w:type="dxa"/>
            <w:vAlign w:val="center"/>
          </w:tcPr>
          <w:p w14:paraId="0329789F" w14:textId="44130859"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690517BE" w14:textId="5749922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7</w:t>
            </w:r>
          </w:p>
        </w:tc>
        <w:tc>
          <w:tcPr>
            <w:tcW w:w="2250" w:type="dxa"/>
            <w:shd w:val="clear" w:color="auto" w:fill="auto"/>
            <w:vAlign w:val="center"/>
          </w:tcPr>
          <w:p w14:paraId="036CC5C5" w14:textId="4FB55477"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2C6D94" w:rsidRPr="00184EFA" w14:paraId="776CD4E3" w14:textId="77777777" w:rsidTr="002C6D94">
        <w:trPr>
          <w:trHeight w:val="332"/>
          <w:jc w:val="center"/>
        </w:trPr>
        <w:tc>
          <w:tcPr>
            <w:tcW w:w="459" w:type="dxa"/>
            <w:vAlign w:val="center"/>
          </w:tcPr>
          <w:p w14:paraId="3898A3D0" w14:textId="60EF3BC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44</w:t>
            </w:r>
          </w:p>
        </w:tc>
        <w:tc>
          <w:tcPr>
            <w:tcW w:w="1123" w:type="dxa"/>
            <w:vAlign w:val="center"/>
          </w:tcPr>
          <w:p w14:paraId="52D1361B" w14:textId="312AFC72"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15613350</w:t>
            </w:r>
          </w:p>
        </w:tc>
        <w:tc>
          <w:tcPr>
            <w:tcW w:w="1248" w:type="dxa"/>
            <w:vAlign w:val="center"/>
          </w:tcPr>
          <w:p w14:paraId="3F1597F4" w14:textId="400B8BFE"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Վարսակի փաթիլներ</w:t>
            </w:r>
          </w:p>
        </w:tc>
        <w:tc>
          <w:tcPr>
            <w:tcW w:w="1670" w:type="dxa"/>
          </w:tcPr>
          <w:p w14:paraId="3A7345EE"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734E9094" w14:textId="1AAC249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Վարսակի փաթիլներ</w:t>
            </w:r>
            <w:r w:rsidRPr="002C6D94">
              <w:rPr>
                <w:rFonts w:ascii="GHEA Grapalat" w:hAnsi="GHEA Grapalat" w:cs="Sylfaen"/>
                <w:sz w:val="16"/>
                <w:szCs w:val="16"/>
                <w:lang w:val="hy-AM"/>
              </w:rPr>
              <w:t xml:space="preserve"> ստացված հղկված վարսակաձավարի բարձր տեսակի նուրբ թերթիկներից, փաթեթավորումը` գործարանային: Պիտանելիության ժամկետը ոչ պակաս քան 60 %, պիտակավորված:</w:t>
            </w:r>
          </w:p>
        </w:tc>
        <w:tc>
          <w:tcPr>
            <w:tcW w:w="810" w:type="dxa"/>
            <w:vAlign w:val="center"/>
          </w:tcPr>
          <w:p w14:paraId="280D64CB" w14:textId="54324DB7"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24E0904C" w14:textId="6762B568"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560C7133" w14:textId="3261A77A" w:rsidR="002C6D94" w:rsidRPr="002C6D94" w:rsidRDefault="002C6D94" w:rsidP="002C6D94">
            <w:pPr>
              <w:jc w:val="center"/>
              <w:rPr>
                <w:rFonts w:ascii="GHEA Grapalat" w:hAnsi="GHEA Grapalat" w:cs="Calibri"/>
                <w:sz w:val="16"/>
                <w:szCs w:val="16"/>
                <w:lang w:val="hy-AM"/>
              </w:rPr>
            </w:pPr>
          </w:p>
        </w:tc>
        <w:tc>
          <w:tcPr>
            <w:tcW w:w="1170" w:type="dxa"/>
            <w:vAlign w:val="center"/>
          </w:tcPr>
          <w:p w14:paraId="365F9735" w14:textId="11A68FCA"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lang w:val="hy-AM"/>
              </w:rPr>
              <w:t>33</w:t>
            </w:r>
          </w:p>
        </w:tc>
        <w:tc>
          <w:tcPr>
            <w:tcW w:w="1170" w:type="dxa"/>
            <w:vAlign w:val="center"/>
          </w:tcPr>
          <w:p w14:paraId="0C389264" w14:textId="5F834393"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154BA67" w14:textId="5B58E2F0"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33</w:t>
            </w:r>
          </w:p>
        </w:tc>
        <w:tc>
          <w:tcPr>
            <w:tcW w:w="2250" w:type="dxa"/>
            <w:shd w:val="clear" w:color="auto" w:fill="auto"/>
            <w:vAlign w:val="center"/>
          </w:tcPr>
          <w:p w14:paraId="5A7FE479" w14:textId="0C2C4078"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w:t>
            </w:r>
            <w:r w:rsidRPr="002C6D94">
              <w:rPr>
                <w:rFonts w:ascii="GHEA Grapalat" w:hAnsi="GHEA Grapalat" w:cs="Calibri"/>
                <w:sz w:val="16"/>
                <w:szCs w:val="16"/>
                <w:lang w:val="hy-AM"/>
              </w:rPr>
              <w:lastRenderedPageBreak/>
              <w:t>իրավական պարտավորության:</w:t>
            </w:r>
          </w:p>
        </w:tc>
      </w:tr>
      <w:tr w:rsidR="002C6D94" w:rsidRPr="00184EFA" w14:paraId="16766E91" w14:textId="77777777" w:rsidTr="002C6D94">
        <w:trPr>
          <w:trHeight w:val="332"/>
          <w:jc w:val="center"/>
        </w:trPr>
        <w:tc>
          <w:tcPr>
            <w:tcW w:w="459" w:type="dxa"/>
            <w:vAlign w:val="center"/>
          </w:tcPr>
          <w:p w14:paraId="25300DFD" w14:textId="6BE796DF"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lastRenderedPageBreak/>
              <w:t>45</w:t>
            </w:r>
          </w:p>
        </w:tc>
        <w:tc>
          <w:tcPr>
            <w:tcW w:w="1123" w:type="dxa"/>
            <w:vAlign w:val="center"/>
          </w:tcPr>
          <w:p w14:paraId="3F9570C3" w14:textId="11233661"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03221126</w:t>
            </w:r>
          </w:p>
        </w:tc>
        <w:tc>
          <w:tcPr>
            <w:tcW w:w="1248" w:type="dxa"/>
            <w:vAlign w:val="center"/>
          </w:tcPr>
          <w:p w14:paraId="6313B81D" w14:textId="3E8F1819"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Հազար</w:t>
            </w:r>
          </w:p>
        </w:tc>
        <w:tc>
          <w:tcPr>
            <w:tcW w:w="1670" w:type="dxa"/>
          </w:tcPr>
          <w:p w14:paraId="068B111F" w14:textId="77777777" w:rsidR="002C6D94" w:rsidRPr="002C6D94" w:rsidRDefault="002C6D94" w:rsidP="002C6D94">
            <w:pPr>
              <w:contextualSpacing/>
              <w:jc w:val="center"/>
              <w:rPr>
                <w:rFonts w:ascii="GHEA Grapalat" w:hAnsi="GHEA Grapalat" w:cs="Calibri"/>
                <w:sz w:val="16"/>
                <w:szCs w:val="16"/>
                <w:lang w:val="hy-AM"/>
              </w:rPr>
            </w:pPr>
          </w:p>
        </w:tc>
        <w:tc>
          <w:tcPr>
            <w:tcW w:w="3150" w:type="dxa"/>
            <w:vAlign w:val="center"/>
          </w:tcPr>
          <w:p w14:paraId="201C8AE9" w14:textId="2FBB2A4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lang w:val="hy-AM"/>
              </w:rPr>
              <w:t>Հազար,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810" w:type="dxa"/>
            <w:vAlign w:val="center"/>
          </w:tcPr>
          <w:p w14:paraId="0209CC6A" w14:textId="241162FD" w:rsidR="002C6D94" w:rsidRPr="002C6D94" w:rsidRDefault="002C6D94" w:rsidP="002C6D94">
            <w:pPr>
              <w:jc w:val="center"/>
              <w:rPr>
                <w:rFonts w:ascii="GHEA Grapalat" w:hAnsi="GHEA Grapalat" w:cs="Calibri"/>
                <w:sz w:val="16"/>
                <w:szCs w:val="16"/>
                <w:lang w:val="hy-AM"/>
              </w:rPr>
            </w:pPr>
            <w:r w:rsidRPr="002C6D94">
              <w:rPr>
                <w:rFonts w:ascii="GHEA Grapalat" w:hAnsi="GHEA Grapalat" w:cs="Sylfaen"/>
                <w:sz w:val="16"/>
                <w:szCs w:val="16"/>
              </w:rPr>
              <w:t>կգ</w:t>
            </w:r>
          </w:p>
        </w:tc>
        <w:tc>
          <w:tcPr>
            <w:tcW w:w="990" w:type="dxa"/>
            <w:tcBorders>
              <w:top w:val="nil"/>
              <w:left w:val="single" w:sz="4" w:space="0" w:color="auto"/>
              <w:bottom w:val="single" w:sz="4" w:space="0" w:color="auto"/>
              <w:right w:val="single" w:sz="4" w:space="0" w:color="auto"/>
            </w:tcBorders>
            <w:shd w:val="clear" w:color="auto" w:fill="auto"/>
            <w:vAlign w:val="center"/>
          </w:tcPr>
          <w:p w14:paraId="4CF3A1B9" w14:textId="4544C7BA" w:rsidR="002C6D94" w:rsidRPr="002C6D94" w:rsidRDefault="002C6D94" w:rsidP="002C6D94">
            <w:pPr>
              <w:jc w:val="center"/>
              <w:rPr>
                <w:rFonts w:ascii="GHEA Grapalat" w:hAnsi="GHEA Grapalat" w:cs="Calibri"/>
                <w:sz w:val="16"/>
                <w:szCs w:val="16"/>
                <w:lang w:val="hy-AM"/>
              </w:rPr>
            </w:pPr>
          </w:p>
        </w:tc>
        <w:tc>
          <w:tcPr>
            <w:tcW w:w="900" w:type="dxa"/>
            <w:tcBorders>
              <w:top w:val="nil"/>
              <w:left w:val="nil"/>
              <w:bottom w:val="single" w:sz="4" w:space="0" w:color="auto"/>
              <w:right w:val="single" w:sz="4" w:space="0" w:color="auto"/>
            </w:tcBorders>
            <w:shd w:val="clear" w:color="auto" w:fill="auto"/>
            <w:vAlign w:val="center"/>
          </w:tcPr>
          <w:p w14:paraId="39901E49" w14:textId="50D63890" w:rsidR="002C6D94" w:rsidRPr="002C6D94" w:rsidRDefault="002C6D94" w:rsidP="002C6D94">
            <w:pPr>
              <w:jc w:val="center"/>
              <w:rPr>
                <w:rFonts w:ascii="GHEA Grapalat" w:hAnsi="GHEA Grapalat" w:cs="Calibri"/>
                <w:sz w:val="16"/>
                <w:szCs w:val="16"/>
                <w:lang w:val="hy-AM"/>
              </w:rPr>
            </w:pPr>
          </w:p>
        </w:tc>
        <w:tc>
          <w:tcPr>
            <w:tcW w:w="1170" w:type="dxa"/>
            <w:vAlign w:val="center"/>
          </w:tcPr>
          <w:p w14:paraId="68E6AC76" w14:textId="60E63E21" w:rsidR="002C6D94" w:rsidRPr="002C6D94" w:rsidRDefault="002C6D94" w:rsidP="002C6D94">
            <w:pPr>
              <w:jc w:val="center"/>
              <w:rPr>
                <w:rFonts w:ascii="GHEA Grapalat" w:hAnsi="GHEA Grapalat" w:cs="Calibri"/>
                <w:sz w:val="16"/>
                <w:szCs w:val="16"/>
                <w:lang w:val="hy-AM"/>
              </w:rPr>
            </w:pPr>
            <w:r w:rsidRPr="002C6D94">
              <w:rPr>
                <w:rFonts w:ascii="GHEA Grapalat" w:hAnsi="GHEA Grapalat"/>
                <w:sz w:val="16"/>
                <w:szCs w:val="16"/>
              </w:rPr>
              <w:t>45</w:t>
            </w:r>
          </w:p>
        </w:tc>
        <w:tc>
          <w:tcPr>
            <w:tcW w:w="1170" w:type="dxa"/>
            <w:vAlign w:val="center"/>
          </w:tcPr>
          <w:p w14:paraId="747311D1" w14:textId="382887A0" w:rsidR="002C6D94" w:rsidRPr="002C6D94" w:rsidRDefault="002C6D94" w:rsidP="002C6D94">
            <w:pPr>
              <w:jc w:val="center"/>
              <w:rPr>
                <w:rFonts w:ascii="GHEA Grapalat" w:hAnsi="GHEA Grapalat" w:cs="Calibri"/>
                <w:sz w:val="16"/>
                <w:szCs w:val="16"/>
                <w:lang w:val="hy-AM"/>
              </w:rPr>
            </w:pPr>
            <w:r w:rsidRPr="002C6D94">
              <w:rPr>
                <w:rFonts w:ascii="GHEA Grapalat" w:hAnsi="GHEA Grapalat" w:cs="Calibri"/>
                <w:sz w:val="16"/>
                <w:szCs w:val="16"/>
                <w:lang w:val="hy-AM"/>
              </w:rPr>
              <w:t>ՀՀ, Արմավիրի մարզ, ք</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Մեծամոր համայնք, Նոր Արտագերս, 1փ</w:t>
            </w:r>
            <w:r w:rsidRPr="002C6D94">
              <w:rPr>
                <w:rFonts w:ascii="Cambria Math" w:hAnsi="Cambria Math" w:cs="Cambria Math"/>
                <w:sz w:val="16"/>
                <w:szCs w:val="16"/>
                <w:lang w:val="hy-AM"/>
              </w:rPr>
              <w:t>․</w:t>
            </w:r>
            <w:r w:rsidRPr="002C6D94">
              <w:rPr>
                <w:rFonts w:ascii="GHEA Grapalat" w:hAnsi="GHEA Grapalat" w:cs="Calibri"/>
                <w:sz w:val="16"/>
                <w:szCs w:val="16"/>
                <w:lang w:val="hy-AM"/>
              </w:rPr>
              <w:t xml:space="preserve"> 21շենք</w:t>
            </w:r>
          </w:p>
        </w:tc>
        <w:tc>
          <w:tcPr>
            <w:tcW w:w="720" w:type="dxa"/>
            <w:tcBorders>
              <w:top w:val="nil"/>
              <w:left w:val="nil"/>
              <w:bottom w:val="single" w:sz="4" w:space="0" w:color="auto"/>
              <w:right w:val="single" w:sz="4" w:space="0" w:color="auto"/>
            </w:tcBorders>
            <w:shd w:val="clear" w:color="auto" w:fill="auto"/>
            <w:vAlign w:val="center"/>
          </w:tcPr>
          <w:p w14:paraId="7D7F6ECA" w14:textId="325EC71A"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sz w:val="16"/>
                <w:szCs w:val="16"/>
              </w:rPr>
              <w:t>45</w:t>
            </w:r>
          </w:p>
        </w:tc>
        <w:tc>
          <w:tcPr>
            <w:tcW w:w="2250" w:type="dxa"/>
            <w:shd w:val="clear" w:color="auto" w:fill="auto"/>
            <w:vAlign w:val="center"/>
          </w:tcPr>
          <w:p w14:paraId="1CCA42EE" w14:textId="298CF07C" w:rsidR="002C6D94" w:rsidRPr="002C6D94" w:rsidRDefault="002C6D94" w:rsidP="002C6D94">
            <w:pPr>
              <w:contextualSpacing/>
              <w:jc w:val="center"/>
              <w:rPr>
                <w:rFonts w:ascii="GHEA Grapalat" w:hAnsi="GHEA Grapalat" w:cs="Calibri"/>
                <w:sz w:val="16"/>
                <w:szCs w:val="16"/>
                <w:lang w:val="hy-AM"/>
              </w:rPr>
            </w:pPr>
            <w:r w:rsidRPr="002C6D94">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bl>
    <w:p w14:paraId="1E1FF926" w14:textId="77777777" w:rsidR="00644913" w:rsidRPr="002C6D94" w:rsidRDefault="00644913" w:rsidP="002C6D94">
      <w:pPr>
        <w:jc w:val="both"/>
        <w:rPr>
          <w:rFonts w:ascii="GHEA Grapalat" w:hAnsi="GHEA Grapalat" w:cs="Sylfaen"/>
          <w:i/>
          <w:sz w:val="14"/>
          <w:szCs w:val="14"/>
          <w:lang w:val="pt-BR"/>
        </w:rPr>
      </w:pPr>
      <w:r w:rsidRPr="002C6D94">
        <w:rPr>
          <w:rFonts w:ascii="GHEA Grapalat" w:hAnsi="GHEA Grapalat"/>
          <w:sz w:val="14"/>
          <w:szCs w:val="14"/>
          <w:lang w:val="hy-AM"/>
        </w:rPr>
        <w:t xml:space="preserve">* </w:t>
      </w:r>
      <w:r w:rsidRPr="002C6D94">
        <w:rPr>
          <w:rFonts w:ascii="GHEA Grapalat" w:hAnsi="GHEA Grapalat" w:cs="Sylfaen"/>
          <w:i/>
          <w:sz w:val="14"/>
          <w:szCs w:val="14"/>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30-ը:</w:t>
      </w:r>
    </w:p>
    <w:p w14:paraId="4BA5F614" w14:textId="77777777" w:rsidR="00644913" w:rsidRPr="002C6D94" w:rsidRDefault="00644913" w:rsidP="002C6D94">
      <w:pPr>
        <w:pStyle w:val="af2"/>
        <w:jc w:val="both"/>
        <w:rPr>
          <w:rFonts w:ascii="GHEA Grapalat" w:hAnsi="GHEA Grapalat" w:cs="Sylfaen"/>
          <w:i/>
          <w:sz w:val="14"/>
          <w:szCs w:val="14"/>
          <w:lang w:val="pt-BR" w:eastAsia="en-US"/>
        </w:rPr>
      </w:pPr>
      <w:r w:rsidRPr="002C6D94">
        <w:rPr>
          <w:rFonts w:ascii="GHEA Grapalat" w:hAnsi="GHEA Grapalat"/>
          <w:sz w:val="14"/>
          <w:szCs w:val="14"/>
        </w:rPr>
        <w:t xml:space="preserve">** </w:t>
      </w:r>
      <w:r w:rsidRPr="002C6D94">
        <w:rPr>
          <w:rFonts w:ascii="GHEA Grapalat" w:hAnsi="GHEA Grapalat" w:cs="Sylfaen"/>
          <w:i/>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2C6D94">
        <w:rPr>
          <w:rFonts w:ascii="GHEA Grapalat" w:hAnsi="GHEA Grapalat" w:cs="Sylfaen"/>
          <w:i/>
          <w:sz w:val="14"/>
          <w:szCs w:val="14"/>
          <w:lang w:val="hy-AM" w:eastAsia="en-US"/>
        </w:rPr>
        <w:t>մոդել</w:t>
      </w:r>
      <w:r w:rsidRPr="002C6D94">
        <w:rPr>
          <w:rFonts w:ascii="GHEA Grapalat" w:hAnsi="GHEA Grapalat" w:cs="Sylfaen"/>
          <w:i/>
          <w:sz w:val="14"/>
          <w:szCs w:val="14"/>
          <w:lang w:val="pt-BR" w:eastAsia="en-US"/>
        </w:rPr>
        <w:t xml:space="preserve"> ունեցող ապրանքներ, ապա </w:t>
      </w:r>
      <w:r w:rsidRPr="002C6D94">
        <w:rPr>
          <w:rFonts w:ascii="GHEA Grapalat" w:hAnsi="GHEA Grapalat" w:cs="Sylfaen"/>
          <w:i/>
          <w:sz w:val="14"/>
          <w:szCs w:val="14"/>
          <w:lang w:val="hy-AM" w:eastAsia="en-US"/>
        </w:rPr>
        <w:t>դրանցից բավարար գնահատվածները</w:t>
      </w:r>
      <w:r w:rsidRPr="002C6D94">
        <w:rPr>
          <w:rFonts w:ascii="GHEA Grapalat" w:hAnsi="GHEA Grapalat" w:cs="Sylfaen"/>
          <w:i/>
          <w:sz w:val="14"/>
          <w:szCs w:val="14"/>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2C6D94">
        <w:rPr>
          <w:rFonts w:ascii="GHEA Grapalat" w:hAnsi="GHEA Grapalat" w:cs="Sylfaen"/>
          <w:i/>
          <w:sz w:val="14"/>
          <w:szCs w:val="14"/>
          <w:lang w:val="hy-AM" w:eastAsia="en-US"/>
        </w:rPr>
        <w:t>մոդելի</w:t>
      </w:r>
      <w:r w:rsidRPr="002C6D94">
        <w:rPr>
          <w:rFonts w:ascii="GHEA Grapalat" w:hAnsi="GHEA Grapalat" w:cs="Sylfaen"/>
          <w:i/>
          <w:sz w:val="14"/>
          <w:szCs w:val="14"/>
          <w:lang w:val="pt-BR" w:eastAsia="en-US"/>
        </w:rPr>
        <w:t xml:space="preserve"> և արտադրողի վերաբերյալ տեղեկատվության ներկայացում, ապա հանվում են «ապրանքային նշանը, </w:t>
      </w:r>
      <w:r w:rsidRPr="002C6D94">
        <w:rPr>
          <w:rFonts w:ascii="GHEA Grapalat" w:hAnsi="GHEA Grapalat" w:cs="Sylfaen"/>
          <w:i/>
          <w:sz w:val="14"/>
          <w:szCs w:val="14"/>
          <w:lang w:val="hy-AM" w:eastAsia="en-US"/>
        </w:rPr>
        <w:t xml:space="preserve">ֆիրմային անվանումը, մոդելը </w:t>
      </w:r>
      <w:r w:rsidRPr="002C6D94">
        <w:rPr>
          <w:rFonts w:ascii="GHEA Grapalat" w:hAnsi="GHEA Grapalat" w:cs="Sylfaen"/>
          <w:i/>
          <w:sz w:val="14"/>
          <w:szCs w:val="14"/>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3851E680" w:rsidR="00071D1C" w:rsidRPr="002C6D94" w:rsidRDefault="00071D1C" w:rsidP="002C6D94">
      <w:pPr>
        <w:jc w:val="both"/>
        <w:rPr>
          <w:rFonts w:ascii="GHEA Grapalat" w:hAnsi="GHEA Grapalat"/>
          <w:sz w:val="14"/>
          <w:szCs w:val="14"/>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C6D94" w14:paraId="438E47FE" w14:textId="77777777" w:rsidTr="00E22E51">
        <w:trPr>
          <w:jc w:val="center"/>
        </w:trPr>
        <w:tc>
          <w:tcPr>
            <w:tcW w:w="4536" w:type="dxa"/>
          </w:tcPr>
          <w:p w14:paraId="3523A6C5" w14:textId="77777777" w:rsidR="00071D1C" w:rsidRPr="002C6D94" w:rsidRDefault="00071D1C" w:rsidP="002C6D94">
            <w:pPr>
              <w:jc w:val="center"/>
              <w:rPr>
                <w:rFonts w:ascii="GHEA Grapalat" w:hAnsi="GHEA Grapalat" w:cs="Sylfaen"/>
                <w:b/>
                <w:bCs/>
                <w:lang w:val="nb-NO"/>
              </w:rPr>
            </w:pPr>
            <w:r w:rsidRPr="002C6D94">
              <w:rPr>
                <w:rFonts w:ascii="GHEA Grapalat" w:hAnsi="GHEA Grapalat" w:cs="Sylfaen"/>
                <w:b/>
                <w:bCs/>
                <w:lang w:val="nb-NO"/>
              </w:rPr>
              <w:t>ԳՆՈՐԴ</w:t>
            </w:r>
          </w:p>
          <w:p w14:paraId="3725252B" w14:textId="7265ED0D" w:rsidR="00DE4E75" w:rsidRPr="002C6D94" w:rsidRDefault="00040653" w:rsidP="002C6D94">
            <w:pPr>
              <w:jc w:val="center"/>
              <w:rPr>
                <w:rFonts w:ascii="GHEA Grapalat" w:hAnsi="GHEA Grapalat"/>
                <w:sz w:val="20"/>
                <w:lang w:val="af-ZA"/>
              </w:rPr>
            </w:pPr>
            <w:r w:rsidRPr="002C6D94">
              <w:rPr>
                <w:rFonts w:ascii="GHEA Grapalat" w:hAnsi="GHEA Grapalat"/>
                <w:sz w:val="20"/>
                <w:lang w:val="af-ZA"/>
              </w:rPr>
              <w:t xml:space="preserve"> </w:t>
            </w:r>
            <w:r w:rsidR="00F95C04" w:rsidRPr="002C6D94">
              <w:rPr>
                <w:rFonts w:ascii="GHEA Grapalat" w:hAnsi="GHEA Grapalat"/>
                <w:sz w:val="20"/>
                <w:lang w:val="af-ZA"/>
              </w:rPr>
              <w:t xml:space="preserve"> «Մեծամոր քաղաքի Նոր Արտագերս գյուղի մանկապարտեզ» ՀՈԱԿ</w:t>
            </w:r>
          </w:p>
          <w:p w14:paraId="270FA396" w14:textId="22985D63"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ՀՀ, Արմավիրի մարզ, ք</w:t>
            </w:r>
            <w:r w:rsidRPr="002C6D94">
              <w:rPr>
                <w:rFonts w:ascii="Cambria Math" w:hAnsi="Cambria Math" w:cs="Cambria Math"/>
                <w:sz w:val="20"/>
                <w:lang w:val="af-ZA"/>
              </w:rPr>
              <w:t>․</w:t>
            </w:r>
            <w:r w:rsidRPr="002C6D94">
              <w:rPr>
                <w:rFonts w:ascii="GHEA Grapalat" w:hAnsi="GHEA Grapalat"/>
                <w:sz w:val="20"/>
                <w:lang w:val="af-ZA"/>
              </w:rPr>
              <w:t xml:space="preserve"> </w:t>
            </w:r>
            <w:r w:rsidRPr="002C6D94">
              <w:rPr>
                <w:rFonts w:ascii="GHEA Grapalat" w:hAnsi="GHEA Grapalat" w:cs="GHEA Grapalat"/>
                <w:sz w:val="20"/>
                <w:lang w:val="af-ZA"/>
              </w:rPr>
              <w:t>Մեծամոր</w:t>
            </w:r>
            <w:r w:rsidRPr="002C6D94">
              <w:rPr>
                <w:rFonts w:ascii="GHEA Grapalat" w:hAnsi="GHEA Grapalat"/>
                <w:sz w:val="20"/>
                <w:lang w:val="af-ZA"/>
              </w:rPr>
              <w:t xml:space="preserve"> </w:t>
            </w:r>
            <w:r w:rsidRPr="002C6D94">
              <w:rPr>
                <w:rFonts w:ascii="GHEA Grapalat" w:hAnsi="GHEA Grapalat" w:cs="GHEA Grapalat"/>
                <w:sz w:val="20"/>
                <w:lang w:val="af-ZA"/>
              </w:rPr>
              <w:t>համայն</w:t>
            </w:r>
            <w:r w:rsidRPr="002C6D94">
              <w:rPr>
                <w:rFonts w:ascii="GHEA Grapalat" w:hAnsi="GHEA Grapalat"/>
                <w:sz w:val="20"/>
                <w:lang w:val="af-ZA"/>
              </w:rPr>
              <w:t>ք, Նոր Արտագերս, 1փ</w:t>
            </w:r>
            <w:r w:rsidRPr="002C6D94">
              <w:rPr>
                <w:rFonts w:ascii="Cambria Math" w:hAnsi="Cambria Math" w:cs="Cambria Math"/>
                <w:sz w:val="20"/>
                <w:lang w:val="af-ZA"/>
              </w:rPr>
              <w:t>․</w:t>
            </w:r>
            <w:r w:rsidRPr="002C6D94">
              <w:rPr>
                <w:rFonts w:ascii="GHEA Grapalat" w:hAnsi="GHEA Grapalat"/>
                <w:sz w:val="20"/>
                <w:lang w:val="af-ZA"/>
              </w:rPr>
              <w:t xml:space="preserve"> 21</w:t>
            </w:r>
            <w:r w:rsidRPr="002C6D94">
              <w:rPr>
                <w:rFonts w:ascii="GHEA Grapalat" w:hAnsi="GHEA Grapalat" w:cs="GHEA Grapalat"/>
                <w:sz w:val="20"/>
                <w:lang w:val="af-ZA"/>
              </w:rPr>
              <w:t>շենք</w:t>
            </w:r>
          </w:p>
          <w:p w14:paraId="1E03777A" w14:textId="02081C0A"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 xml:space="preserve"> «ԱԿԲԱ ԲԱՆԿ» ԲԲԸ</w:t>
            </w:r>
          </w:p>
          <w:p w14:paraId="060B4FD3" w14:textId="4BE0C7F3"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 xml:space="preserve">Հ/Հ </w:t>
            </w:r>
            <w:r w:rsidR="00F95C04" w:rsidRPr="002C6D94">
              <w:rPr>
                <w:rFonts w:ascii="GHEA Grapalat" w:hAnsi="GHEA Grapalat"/>
                <w:sz w:val="20"/>
                <w:lang w:val="af-ZA"/>
              </w:rPr>
              <w:t>220035140346000</w:t>
            </w:r>
          </w:p>
          <w:p w14:paraId="7B021695" w14:textId="3CA7AF82"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ՀՎՀՀ</w:t>
            </w:r>
            <w:r w:rsidR="00F95C04" w:rsidRPr="002C6D94">
              <w:rPr>
                <w:rFonts w:ascii="GHEA Grapalat" w:hAnsi="GHEA Grapalat"/>
                <w:sz w:val="20"/>
                <w:lang w:val="af-ZA"/>
              </w:rPr>
              <w:t>04437527</w:t>
            </w:r>
          </w:p>
          <w:p w14:paraId="1A295688" w14:textId="77777777" w:rsidR="00DE4E75" w:rsidRPr="002C6D94" w:rsidRDefault="00DE4E75" w:rsidP="002C6D94">
            <w:pPr>
              <w:jc w:val="center"/>
              <w:rPr>
                <w:rFonts w:ascii="GHEA Grapalat" w:hAnsi="GHEA Grapalat"/>
                <w:sz w:val="20"/>
                <w:lang w:val="af-ZA"/>
              </w:rPr>
            </w:pPr>
          </w:p>
          <w:p w14:paraId="23C12A1F" w14:textId="646A1416" w:rsidR="00071D1C" w:rsidRPr="002C6D94" w:rsidRDefault="00040653" w:rsidP="002C6D94">
            <w:pPr>
              <w:jc w:val="center"/>
              <w:rPr>
                <w:rFonts w:ascii="GHEA Grapalat" w:hAnsi="GHEA Grapalat"/>
                <w:lang w:val="af-ZA"/>
              </w:rPr>
            </w:pPr>
            <w:r w:rsidRPr="002C6D94">
              <w:rPr>
                <w:rFonts w:ascii="GHEA Grapalat" w:hAnsi="GHEA Grapalat"/>
                <w:sz w:val="20"/>
                <w:lang w:val="af-ZA"/>
              </w:rPr>
              <w:t>տնօրեն</w:t>
            </w:r>
            <w:r w:rsidR="00DE4E75" w:rsidRPr="002C6D94">
              <w:rPr>
                <w:rFonts w:ascii="GHEA Grapalat" w:hAnsi="GHEA Grapalat"/>
                <w:sz w:val="20"/>
                <w:lang w:val="hy-AM"/>
              </w:rPr>
              <w:t>---------------------</w:t>
            </w:r>
            <w:r w:rsidR="00DE4E75" w:rsidRPr="002C6D94">
              <w:rPr>
                <w:rFonts w:ascii="GHEA Grapalat" w:hAnsi="GHEA Grapalat"/>
                <w:sz w:val="20"/>
                <w:lang w:val="af-ZA"/>
              </w:rPr>
              <w:t xml:space="preserve"> </w:t>
            </w:r>
            <w:r w:rsidR="00F95C04" w:rsidRPr="002C6D94">
              <w:rPr>
                <w:rFonts w:ascii="GHEA Grapalat" w:hAnsi="GHEA Grapalat"/>
                <w:sz w:val="20"/>
                <w:lang w:val="af-ZA"/>
              </w:rPr>
              <w:t>Հասմիկ Հարությունյան</w:t>
            </w:r>
          </w:p>
          <w:p w14:paraId="44799C29" w14:textId="77777777" w:rsidR="00071D1C" w:rsidRPr="002C6D94" w:rsidRDefault="00071D1C" w:rsidP="002C6D94">
            <w:pPr>
              <w:jc w:val="center"/>
              <w:rPr>
                <w:rFonts w:ascii="GHEA Grapalat" w:hAnsi="GHEA Grapalat"/>
                <w:sz w:val="18"/>
                <w:szCs w:val="18"/>
                <w:lang w:val="af-ZA"/>
              </w:rPr>
            </w:pPr>
            <w:r w:rsidRPr="002C6D94">
              <w:rPr>
                <w:rFonts w:ascii="GHEA Grapalat" w:hAnsi="GHEA Grapalat"/>
                <w:sz w:val="18"/>
                <w:szCs w:val="18"/>
                <w:lang w:val="af-ZA"/>
              </w:rPr>
              <w:t>/</w:t>
            </w:r>
            <w:r w:rsidRPr="002C6D94">
              <w:rPr>
                <w:rFonts w:ascii="GHEA Grapalat" w:hAnsi="GHEA Grapalat" w:cs="Sylfaen"/>
                <w:sz w:val="18"/>
                <w:szCs w:val="18"/>
                <w:lang w:val="ru-RU"/>
              </w:rPr>
              <w:t>ստորագրություն</w:t>
            </w:r>
            <w:r w:rsidRPr="002C6D94">
              <w:rPr>
                <w:rFonts w:ascii="GHEA Grapalat" w:hAnsi="GHEA Grapalat"/>
                <w:sz w:val="18"/>
                <w:szCs w:val="18"/>
                <w:lang w:val="af-ZA"/>
              </w:rPr>
              <w:t>/</w:t>
            </w:r>
          </w:p>
          <w:p w14:paraId="0868B3E1" w14:textId="77777777" w:rsidR="00071D1C" w:rsidRPr="002C6D94" w:rsidRDefault="00071D1C" w:rsidP="002C6D94">
            <w:pPr>
              <w:jc w:val="center"/>
              <w:rPr>
                <w:rFonts w:ascii="GHEA Grapalat" w:hAnsi="GHEA Grapalat"/>
                <w:sz w:val="18"/>
                <w:szCs w:val="18"/>
                <w:lang w:val="af-ZA"/>
              </w:rPr>
            </w:pPr>
            <w:r w:rsidRPr="002C6D94">
              <w:rPr>
                <w:rFonts w:ascii="GHEA Grapalat" w:hAnsi="GHEA Grapalat" w:cs="Sylfaen"/>
                <w:sz w:val="18"/>
                <w:szCs w:val="18"/>
                <w:lang w:val="ru-RU"/>
              </w:rPr>
              <w:t>Կ</w:t>
            </w:r>
            <w:r w:rsidRPr="002C6D94">
              <w:rPr>
                <w:rFonts w:ascii="GHEA Grapalat" w:hAnsi="GHEA Grapalat"/>
                <w:sz w:val="18"/>
                <w:szCs w:val="18"/>
                <w:lang w:val="af-ZA"/>
              </w:rPr>
              <w:t>.</w:t>
            </w:r>
            <w:r w:rsidRPr="002C6D94">
              <w:rPr>
                <w:rFonts w:ascii="GHEA Grapalat" w:hAnsi="GHEA Grapalat" w:cs="Sylfaen"/>
                <w:sz w:val="18"/>
                <w:szCs w:val="18"/>
                <w:lang w:val="ru-RU"/>
              </w:rPr>
              <w:t>Տ</w:t>
            </w:r>
          </w:p>
        </w:tc>
        <w:tc>
          <w:tcPr>
            <w:tcW w:w="760" w:type="dxa"/>
          </w:tcPr>
          <w:p w14:paraId="33C97031" w14:textId="77777777" w:rsidR="00071D1C" w:rsidRPr="002C6D94" w:rsidRDefault="00071D1C" w:rsidP="002C6D94">
            <w:pPr>
              <w:jc w:val="center"/>
              <w:rPr>
                <w:rFonts w:ascii="GHEA Grapalat" w:hAnsi="GHEA Grapalat"/>
                <w:lang w:val="af-ZA"/>
              </w:rPr>
            </w:pPr>
          </w:p>
        </w:tc>
        <w:tc>
          <w:tcPr>
            <w:tcW w:w="4343" w:type="dxa"/>
          </w:tcPr>
          <w:p w14:paraId="51E1DD25" w14:textId="77777777" w:rsidR="00071D1C" w:rsidRPr="002C6D94" w:rsidRDefault="00071D1C" w:rsidP="002C6D94">
            <w:pPr>
              <w:jc w:val="center"/>
              <w:rPr>
                <w:rFonts w:ascii="GHEA Grapalat" w:hAnsi="GHEA Grapalat" w:cs="Sylfaen"/>
                <w:b/>
                <w:bCs/>
                <w:lang w:val="ru-RU"/>
              </w:rPr>
            </w:pPr>
            <w:r w:rsidRPr="002C6D94">
              <w:rPr>
                <w:rFonts w:ascii="GHEA Grapalat" w:hAnsi="GHEA Grapalat" w:cs="Sylfaen"/>
                <w:b/>
                <w:bCs/>
                <w:lang w:val="pt-BR"/>
              </w:rPr>
              <w:t>ՎԱՃԱՌՈՂ</w:t>
            </w:r>
          </w:p>
          <w:p w14:paraId="60EDAA02" w14:textId="77777777" w:rsidR="00071D1C" w:rsidRPr="002C6D94" w:rsidRDefault="00071D1C" w:rsidP="002C6D94">
            <w:pPr>
              <w:jc w:val="center"/>
              <w:rPr>
                <w:rFonts w:ascii="GHEA Grapalat" w:hAnsi="GHEA Grapalat"/>
                <w:lang w:val="ru-RU"/>
              </w:rPr>
            </w:pPr>
          </w:p>
          <w:p w14:paraId="189FF934" w14:textId="77777777" w:rsidR="00071D1C" w:rsidRPr="002C6D94" w:rsidRDefault="00071D1C" w:rsidP="002C6D94">
            <w:pPr>
              <w:jc w:val="center"/>
              <w:rPr>
                <w:rFonts w:ascii="GHEA Grapalat" w:hAnsi="GHEA Grapalat"/>
                <w:lang w:val="ru-RU"/>
              </w:rPr>
            </w:pPr>
          </w:p>
          <w:p w14:paraId="4C27F7A3" w14:textId="77777777" w:rsidR="00071D1C" w:rsidRPr="002C6D94" w:rsidRDefault="00071D1C" w:rsidP="002C6D94">
            <w:pPr>
              <w:jc w:val="center"/>
              <w:rPr>
                <w:rFonts w:ascii="GHEA Grapalat" w:hAnsi="GHEA Grapalat"/>
                <w:lang w:val="ru-RU"/>
              </w:rPr>
            </w:pPr>
            <w:r w:rsidRPr="002C6D94">
              <w:rPr>
                <w:rFonts w:ascii="GHEA Grapalat" w:hAnsi="GHEA Grapalat"/>
                <w:lang w:val="ru-RU"/>
              </w:rPr>
              <w:t>---------------------------------</w:t>
            </w:r>
          </w:p>
          <w:p w14:paraId="34540773" w14:textId="77777777" w:rsidR="00071D1C" w:rsidRPr="002C6D94" w:rsidRDefault="00071D1C" w:rsidP="002C6D94">
            <w:pPr>
              <w:jc w:val="center"/>
              <w:rPr>
                <w:rFonts w:ascii="GHEA Grapalat" w:hAnsi="GHEA Grapalat"/>
                <w:sz w:val="18"/>
                <w:szCs w:val="18"/>
              </w:rPr>
            </w:pPr>
            <w:r w:rsidRPr="002C6D94">
              <w:rPr>
                <w:rFonts w:ascii="GHEA Grapalat" w:hAnsi="GHEA Grapalat"/>
                <w:sz w:val="18"/>
                <w:szCs w:val="18"/>
              </w:rPr>
              <w:t>/</w:t>
            </w:r>
            <w:r w:rsidRPr="002C6D94">
              <w:rPr>
                <w:rFonts w:ascii="GHEA Grapalat" w:hAnsi="GHEA Grapalat" w:cs="Sylfaen"/>
                <w:sz w:val="18"/>
                <w:szCs w:val="18"/>
                <w:lang w:val="ru-RU"/>
              </w:rPr>
              <w:t>ստորագրություն</w:t>
            </w:r>
            <w:r w:rsidRPr="002C6D94">
              <w:rPr>
                <w:rFonts w:ascii="GHEA Grapalat" w:hAnsi="GHEA Grapalat"/>
                <w:sz w:val="18"/>
                <w:szCs w:val="18"/>
              </w:rPr>
              <w:t>/</w:t>
            </w:r>
          </w:p>
          <w:p w14:paraId="16AE9B73" w14:textId="77777777" w:rsidR="00071D1C" w:rsidRPr="002C6D94" w:rsidRDefault="00071D1C" w:rsidP="002C6D94">
            <w:pPr>
              <w:jc w:val="center"/>
              <w:rPr>
                <w:rFonts w:ascii="GHEA Grapalat" w:hAnsi="GHEA Grapalat"/>
                <w:sz w:val="22"/>
                <w:szCs w:val="22"/>
                <w:lang w:val="ru-RU"/>
              </w:rPr>
            </w:pPr>
            <w:r w:rsidRPr="002C6D94">
              <w:rPr>
                <w:rFonts w:ascii="GHEA Grapalat" w:hAnsi="GHEA Grapalat" w:cs="Sylfaen"/>
                <w:sz w:val="18"/>
                <w:szCs w:val="18"/>
                <w:lang w:val="ru-RU"/>
              </w:rPr>
              <w:t>Կ</w:t>
            </w:r>
            <w:r w:rsidRPr="002C6D94">
              <w:rPr>
                <w:rFonts w:ascii="GHEA Grapalat" w:hAnsi="GHEA Grapalat"/>
                <w:sz w:val="18"/>
                <w:szCs w:val="18"/>
                <w:lang w:val="ru-RU"/>
              </w:rPr>
              <w:t>.</w:t>
            </w:r>
            <w:r w:rsidRPr="002C6D94">
              <w:rPr>
                <w:rFonts w:ascii="GHEA Grapalat" w:hAnsi="GHEA Grapalat" w:cs="Sylfaen"/>
                <w:sz w:val="18"/>
                <w:szCs w:val="18"/>
                <w:lang w:val="ru-RU"/>
              </w:rPr>
              <w:t>Տ</w:t>
            </w:r>
          </w:p>
        </w:tc>
      </w:tr>
    </w:tbl>
    <w:p w14:paraId="1BBA30B3" w14:textId="402DE5FC" w:rsidR="00482325" w:rsidRPr="002C6D94" w:rsidRDefault="00482325" w:rsidP="002C6D94">
      <w:pPr>
        <w:rPr>
          <w:rFonts w:ascii="GHEA Grapalat" w:hAnsi="GHEA Grapalat"/>
          <w:sz w:val="20"/>
        </w:rPr>
      </w:pPr>
    </w:p>
    <w:p w14:paraId="0A176FEF" w14:textId="77777777" w:rsidR="00071D1C" w:rsidRPr="002C6D94" w:rsidRDefault="00071D1C" w:rsidP="002C6D94">
      <w:pPr>
        <w:rPr>
          <w:rFonts w:ascii="GHEA Grapalat" w:hAnsi="GHEA Grapalat"/>
          <w:sz w:val="20"/>
        </w:rPr>
      </w:pPr>
    </w:p>
    <w:p w14:paraId="50EAF53B" w14:textId="77777777"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lastRenderedPageBreak/>
        <w:t>Հավելված N 2</w:t>
      </w:r>
    </w:p>
    <w:p w14:paraId="60CEA6BB" w14:textId="3D38B3A6" w:rsidR="00071D1C" w:rsidRPr="002C6D94" w:rsidRDefault="00644913" w:rsidP="002C6D94">
      <w:pPr>
        <w:jc w:val="right"/>
        <w:rPr>
          <w:rFonts w:ascii="GHEA Grapalat" w:hAnsi="GHEA Grapalat"/>
          <w:i/>
          <w:sz w:val="18"/>
          <w:lang w:val="hy-AM"/>
        </w:rPr>
      </w:pPr>
      <w:r w:rsidRPr="002C6D94">
        <w:rPr>
          <w:rFonts w:ascii="GHEA Grapalat" w:hAnsi="GHEA Grapalat"/>
          <w:i/>
          <w:sz w:val="18"/>
          <w:lang w:val="hy-AM"/>
        </w:rPr>
        <w:t>«         »              2022</w:t>
      </w:r>
      <w:r w:rsidR="00071D1C" w:rsidRPr="002C6D94">
        <w:rPr>
          <w:rFonts w:ascii="GHEA Grapalat" w:hAnsi="GHEA Grapalat"/>
          <w:i/>
          <w:sz w:val="18"/>
          <w:lang w:val="hy-AM"/>
        </w:rPr>
        <w:t xml:space="preserve">թ. կնքված </w:t>
      </w:r>
    </w:p>
    <w:p w14:paraId="72DF4D04" w14:textId="5FE07575"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t xml:space="preserve">   ծածկագրով պայմանագրի</w:t>
      </w:r>
    </w:p>
    <w:p w14:paraId="7B9A80AB" w14:textId="77777777" w:rsidR="00071D1C" w:rsidRPr="002C6D94" w:rsidRDefault="00071D1C" w:rsidP="002C6D94">
      <w:pPr>
        <w:tabs>
          <w:tab w:val="left" w:pos="9540"/>
        </w:tabs>
        <w:rPr>
          <w:rFonts w:ascii="GHEA Grapalat" w:hAnsi="GHEA Grapalat"/>
          <w:sz w:val="20"/>
          <w:lang w:val="hy-AM"/>
        </w:rPr>
      </w:pPr>
    </w:p>
    <w:p w14:paraId="714727D0" w14:textId="77777777" w:rsidR="00071D1C" w:rsidRPr="002C6D94" w:rsidRDefault="00071D1C" w:rsidP="002C6D94">
      <w:pPr>
        <w:tabs>
          <w:tab w:val="left" w:pos="9540"/>
        </w:tabs>
        <w:rPr>
          <w:rFonts w:ascii="GHEA Grapalat" w:hAnsi="GHEA Grapalat"/>
          <w:sz w:val="20"/>
          <w:lang w:val="hy-AM"/>
        </w:rPr>
      </w:pPr>
    </w:p>
    <w:p w14:paraId="51CF54F7" w14:textId="27B891A1" w:rsidR="00071D1C" w:rsidRPr="002C6D94" w:rsidRDefault="00F744F8" w:rsidP="002C6D94">
      <w:pPr>
        <w:jc w:val="center"/>
        <w:rPr>
          <w:rFonts w:ascii="GHEA Grapalat" w:hAnsi="GHEA Grapalat"/>
          <w:sz w:val="20"/>
          <w:lang w:val="hy-AM"/>
        </w:rPr>
      </w:pPr>
      <w:r w:rsidRPr="002C6D94">
        <w:rPr>
          <w:rFonts w:ascii="GHEA Grapalat" w:hAnsi="GHEA Grapalat"/>
          <w:sz w:val="20"/>
          <w:lang w:val="hy-AM"/>
        </w:rPr>
        <w:t>ՎՃԱՐՄԱՆ ԺԱՄԱՆԱԿԱՑՈՒՅՑ</w:t>
      </w:r>
    </w:p>
    <w:p w14:paraId="186EC5D7" w14:textId="77777777" w:rsidR="002C6D94" w:rsidRPr="002C6D94" w:rsidRDefault="002C6D94" w:rsidP="002C6D94">
      <w:pPr>
        <w:jc w:val="center"/>
        <w:rPr>
          <w:rFonts w:ascii="GHEA Grapalat" w:hAnsi="GHEA Grapalat"/>
          <w:sz w:val="20"/>
          <w:lang w:val="hy-AM"/>
        </w:rPr>
      </w:pPr>
    </w:p>
    <w:p w14:paraId="021C9613" w14:textId="6CA88186" w:rsidR="00F744F8" w:rsidRPr="002C6D94" w:rsidRDefault="00F95C04" w:rsidP="002C6D94">
      <w:pPr>
        <w:ind w:left="567" w:right="558" w:firstLine="567"/>
        <w:contextualSpacing/>
        <w:jc w:val="both"/>
        <w:rPr>
          <w:rFonts w:ascii="GHEA Grapalat" w:hAnsi="GHEA Grapalat"/>
          <w:sz w:val="20"/>
          <w:szCs w:val="20"/>
          <w:lang w:val="hy-AM"/>
        </w:rPr>
      </w:pPr>
      <w:r w:rsidRPr="002C6D94">
        <w:rPr>
          <w:rFonts w:ascii="GHEA Grapalat" w:hAnsi="GHEA Grapalat"/>
          <w:sz w:val="20"/>
          <w:szCs w:val="20"/>
          <w:lang w:val="hy-AM"/>
        </w:rPr>
        <w:t>ՀՀԱՄՄՀ ՆԱՐՏՄ ԳՀԱՊՁԲ-23/1</w:t>
      </w:r>
      <w:r w:rsidR="00F744F8" w:rsidRPr="002C6D94">
        <w:rPr>
          <w:rFonts w:ascii="GHEA Grapalat" w:hAnsi="GHEA Grapalat"/>
          <w:sz w:val="20"/>
          <w:szCs w:val="20"/>
          <w:lang w:val="hy-AM"/>
        </w:rPr>
        <w:t xml:space="preserve"> գնման ընթացակարգի շրջանակներում 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1DB60270" w14:textId="77777777" w:rsidR="00F744F8" w:rsidRPr="002C6D94" w:rsidRDefault="00F744F8" w:rsidP="002C6D94">
      <w:pPr>
        <w:ind w:left="567" w:right="558" w:firstLine="567"/>
        <w:contextualSpacing/>
        <w:jc w:val="both"/>
        <w:rPr>
          <w:rFonts w:ascii="GHEA Grapalat" w:hAnsi="GHEA Grapalat"/>
          <w:sz w:val="20"/>
          <w:szCs w:val="20"/>
          <w:lang w:val="hy-AM"/>
        </w:rPr>
      </w:pPr>
      <w:r w:rsidRPr="002C6D94">
        <w:rPr>
          <w:rFonts w:ascii="GHEA Grapalat" w:hAnsi="GHEA Grapalat"/>
          <w:sz w:val="20"/>
          <w:szCs w:val="20"/>
          <w:lang w:val="hy-AM"/>
        </w:rPr>
        <w:t>Գնման համար անհրաժեշտ ֆինանսական միջոցները նախատեսվելու են «Նալբանդյան գյուղի մանկապարտեզ» ՀՈԱԿ-ի հրապարակած փոփոխված և լրացված գնման պլանի համապատասխան անվանատողերով:</w:t>
      </w:r>
    </w:p>
    <w:p w14:paraId="6A884A9E" w14:textId="77777777" w:rsidR="00F744F8" w:rsidRPr="002C6D94" w:rsidRDefault="00F744F8" w:rsidP="002C6D94">
      <w:pPr>
        <w:ind w:left="567" w:right="558" w:firstLine="567"/>
        <w:contextualSpacing/>
        <w:jc w:val="both"/>
        <w:rPr>
          <w:rFonts w:ascii="GHEA Grapalat" w:hAnsi="GHEA Grapalat"/>
          <w:sz w:val="20"/>
          <w:szCs w:val="20"/>
          <w:lang w:val="hy-AM"/>
        </w:rPr>
      </w:pPr>
      <w:r w:rsidRPr="002C6D94">
        <w:rPr>
          <w:rFonts w:ascii="GHEA Grapalat" w:hAnsi="GHEA Grapalat"/>
          <w:sz w:val="20"/>
          <w:szCs w:val="20"/>
          <w:lang w:val="hy-AM"/>
        </w:rPr>
        <w:t>Վճարումը կիրականացվի ՀՀ դրամով անկանխիկ</w:t>
      </w:r>
      <w:r w:rsidRPr="002C6D94">
        <w:rPr>
          <w:rFonts w:ascii="GHEA Grapalat" w:hAnsi="GHEA Grapalat"/>
          <w:sz w:val="20"/>
          <w:szCs w:val="20"/>
          <w:lang w:val="pt-BR"/>
        </w:rPr>
        <w:t xml:space="preserve">` </w:t>
      </w:r>
      <w:r w:rsidRPr="002C6D94">
        <w:rPr>
          <w:rFonts w:ascii="GHEA Grapalat" w:hAnsi="GHEA Grapalat"/>
          <w:sz w:val="20"/>
          <w:szCs w:val="20"/>
          <w:lang w:val="hy-AM"/>
        </w:rPr>
        <w:t>դրամական</w:t>
      </w:r>
      <w:r w:rsidRPr="002C6D94">
        <w:rPr>
          <w:rFonts w:ascii="GHEA Grapalat" w:hAnsi="GHEA Grapalat"/>
          <w:sz w:val="20"/>
          <w:szCs w:val="20"/>
          <w:lang w:val="pt-BR"/>
        </w:rPr>
        <w:t xml:space="preserve"> </w:t>
      </w:r>
      <w:r w:rsidRPr="002C6D94">
        <w:rPr>
          <w:rFonts w:ascii="GHEA Grapalat" w:hAnsi="GHEA Grapalat"/>
          <w:sz w:val="20"/>
          <w:szCs w:val="20"/>
          <w:lang w:val="hy-AM"/>
        </w:rPr>
        <w:t>միջոցները</w:t>
      </w:r>
      <w:r w:rsidRPr="002C6D94">
        <w:rPr>
          <w:rFonts w:ascii="GHEA Grapalat" w:hAnsi="GHEA Grapalat"/>
          <w:sz w:val="20"/>
          <w:szCs w:val="20"/>
          <w:lang w:val="pt-BR"/>
        </w:rPr>
        <w:t xml:space="preserve"> </w:t>
      </w:r>
      <w:r w:rsidRPr="002C6D94">
        <w:rPr>
          <w:rFonts w:ascii="GHEA Grapalat" w:hAnsi="GHEA Grapalat"/>
          <w:sz w:val="20"/>
          <w:szCs w:val="20"/>
          <w:lang w:val="hy-AM"/>
        </w:rPr>
        <w:t>Վաճառողի</w:t>
      </w:r>
      <w:r w:rsidRPr="002C6D94">
        <w:rPr>
          <w:rFonts w:ascii="GHEA Grapalat" w:hAnsi="GHEA Grapalat"/>
          <w:sz w:val="20"/>
          <w:szCs w:val="20"/>
          <w:lang w:val="pt-BR"/>
        </w:rPr>
        <w:t xml:space="preserve"> </w:t>
      </w:r>
      <w:r w:rsidRPr="002C6D94">
        <w:rPr>
          <w:rFonts w:ascii="GHEA Grapalat" w:hAnsi="GHEA Grapalat"/>
          <w:sz w:val="20"/>
          <w:szCs w:val="20"/>
          <w:lang w:val="hy-AM"/>
        </w:rPr>
        <w:t>հաշվարկային</w:t>
      </w:r>
      <w:r w:rsidRPr="002C6D94">
        <w:rPr>
          <w:rFonts w:ascii="GHEA Grapalat" w:hAnsi="GHEA Grapalat"/>
          <w:sz w:val="20"/>
          <w:szCs w:val="20"/>
          <w:lang w:val="pt-BR"/>
        </w:rPr>
        <w:t xml:space="preserve"> </w:t>
      </w:r>
      <w:r w:rsidRPr="002C6D94">
        <w:rPr>
          <w:rFonts w:ascii="GHEA Grapalat" w:hAnsi="GHEA Grapalat"/>
          <w:sz w:val="20"/>
          <w:szCs w:val="20"/>
          <w:lang w:val="hy-AM"/>
        </w:rPr>
        <w:t>հաշվին</w:t>
      </w:r>
      <w:r w:rsidRPr="002C6D94">
        <w:rPr>
          <w:rFonts w:ascii="GHEA Grapalat" w:hAnsi="GHEA Grapalat"/>
          <w:sz w:val="20"/>
          <w:szCs w:val="20"/>
          <w:lang w:val="pt-BR"/>
        </w:rPr>
        <w:t xml:space="preserve"> </w:t>
      </w:r>
      <w:r w:rsidRPr="002C6D94">
        <w:rPr>
          <w:rFonts w:ascii="GHEA Grapalat" w:hAnsi="GHEA Grapalat"/>
          <w:sz w:val="20"/>
          <w:szCs w:val="20"/>
          <w:lang w:val="hy-AM"/>
        </w:rPr>
        <w:t>փոխանցելու</w:t>
      </w:r>
      <w:r w:rsidRPr="002C6D94">
        <w:rPr>
          <w:rFonts w:ascii="GHEA Grapalat" w:hAnsi="GHEA Grapalat"/>
          <w:sz w:val="20"/>
          <w:szCs w:val="20"/>
          <w:lang w:val="pt-BR"/>
        </w:rPr>
        <w:t xml:space="preserve"> </w:t>
      </w:r>
      <w:r w:rsidRPr="002C6D94">
        <w:rPr>
          <w:rFonts w:ascii="GHEA Grapalat" w:hAnsi="GHEA Grapalat"/>
          <w:sz w:val="20"/>
          <w:szCs w:val="20"/>
          <w:lang w:val="hy-AM"/>
        </w:rPr>
        <w:t>միջոցով։</w:t>
      </w:r>
      <w:r w:rsidRPr="002C6D94">
        <w:rPr>
          <w:rFonts w:ascii="GHEA Grapalat" w:hAnsi="GHEA Grapalat"/>
          <w:sz w:val="20"/>
          <w:szCs w:val="20"/>
          <w:lang w:val="pt-BR"/>
        </w:rPr>
        <w:t xml:space="preserve"> </w:t>
      </w:r>
      <w:r w:rsidRPr="002C6D94">
        <w:rPr>
          <w:rFonts w:ascii="GHEA Grapalat" w:hAnsi="GHEA Grapalat"/>
          <w:sz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2C6D94">
        <w:rPr>
          <w:rFonts w:ascii="GHEA Grapalat" w:hAnsi="GHEA Grapalat"/>
          <w:sz w:val="20"/>
        </w:rPr>
        <w:t>ս</w:t>
      </w:r>
      <w:r w:rsidRPr="002C6D94">
        <w:rPr>
          <w:rFonts w:ascii="GHEA Grapalat" w:hAnsi="GHEA Grapalat"/>
          <w:sz w:val="20"/>
          <w:lang w:val="hy-AM"/>
        </w:rPr>
        <w:t xml:space="preserve">ներին: </w:t>
      </w:r>
    </w:p>
    <w:p w14:paraId="09A38EA1" w14:textId="77777777" w:rsidR="00F744F8" w:rsidRPr="002C6D94" w:rsidRDefault="00F744F8" w:rsidP="002C6D94">
      <w:pPr>
        <w:ind w:left="567" w:right="558" w:firstLine="567"/>
        <w:contextualSpacing/>
        <w:jc w:val="both"/>
        <w:rPr>
          <w:rFonts w:ascii="GHEA Grapalat" w:hAnsi="GHEA Grapalat"/>
          <w:sz w:val="20"/>
          <w:szCs w:val="20"/>
          <w:lang w:val="hy-AM"/>
        </w:rPr>
      </w:pPr>
      <w:r w:rsidRPr="002C6D94">
        <w:rPr>
          <w:rFonts w:ascii="GHEA Grapalat" w:hAnsi="GHEA Grapalat"/>
          <w:sz w:val="20"/>
          <w:lang w:val="hy-AM"/>
        </w:rPr>
        <w:t>Ընդ որում գնման դիմաց վճարումն իրականացվում է վճարման ժամանակացույցով սահմանված ժամկետում, հինգ աշխատանքային օրվա ընթացքում:</w:t>
      </w:r>
    </w:p>
    <w:p w14:paraId="62A37A4C" w14:textId="77777777" w:rsidR="00F744F8" w:rsidRPr="002C6D94" w:rsidRDefault="00F744F8" w:rsidP="002C6D94">
      <w:pPr>
        <w:ind w:left="567" w:right="558" w:firstLine="567"/>
        <w:contextualSpacing/>
        <w:jc w:val="both"/>
        <w:rPr>
          <w:rFonts w:ascii="GHEA Grapalat" w:hAnsi="GHEA Grapalat"/>
          <w:sz w:val="20"/>
          <w:szCs w:val="20"/>
          <w:lang w:val="hy-AM"/>
        </w:rPr>
      </w:pPr>
      <w:r w:rsidRPr="002C6D94">
        <w:rPr>
          <w:rFonts w:ascii="GHEA Grapalat" w:hAnsi="GHEA Grapalat"/>
          <w:sz w:val="20"/>
          <w:szCs w:val="20"/>
          <w:lang w:val="pt-BR"/>
        </w:rPr>
        <w:t>Վճարումը իրականացվելու է փաստացի կատարված ծառայության քանակի դիմաց և վճարումներն իրականացվելու են հանձնման-ընդունման արձանագրության հիման վրա յուրաքանչյուր ամիս: Պատվիրատուի կողմից պահանջը դադարելուց հետո պայմանագիրը լուծվելու է առանց որևէ հետագա պարտավորության:</w:t>
      </w:r>
    </w:p>
    <w:p w14:paraId="34979E36" w14:textId="77777777" w:rsidR="00F744F8" w:rsidRPr="002C6D94" w:rsidRDefault="00F744F8" w:rsidP="002C6D94">
      <w:pPr>
        <w:ind w:left="426" w:right="558" w:firstLine="708"/>
        <w:jc w:val="both"/>
        <w:rPr>
          <w:rFonts w:ascii="GHEA Grapalat" w:eastAsia="GHEA Grapalat" w:hAnsi="GHEA Grapalat" w:cs="GHEA Grapalat"/>
          <w:sz w:val="20"/>
          <w:szCs w:val="20"/>
          <w:lang w:val="hy-AM"/>
        </w:rPr>
      </w:pPr>
      <w:r w:rsidRPr="002C6D94">
        <w:rPr>
          <w:rFonts w:ascii="GHEA Grapalat" w:hAnsi="GHEA Grapalat"/>
          <w:sz w:val="20"/>
          <w:szCs w:val="20"/>
          <w:lang w:val="hy-AM"/>
        </w:rPr>
        <w:t>Վճարման</w:t>
      </w:r>
      <w:r w:rsidRPr="002C6D94">
        <w:rPr>
          <w:rFonts w:ascii="GHEA Grapalat" w:hAnsi="GHEA Grapalat"/>
          <w:sz w:val="20"/>
          <w:szCs w:val="20"/>
          <w:lang w:val="pt-BR"/>
        </w:rPr>
        <w:t xml:space="preserve"> </w:t>
      </w:r>
      <w:r w:rsidRPr="002C6D94">
        <w:rPr>
          <w:rFonts w:ascii="GHEA Grapalat" w:hAnsi="GHEA Grapalat"/>
          <w:sz w:val="20"/>
          <w:szCs w:val="20"/>
          <w:lang w:val="hy-AM"/>
        </w:rPr>
        <w:t>ենթակա</w:t>
      </w:r>
      <w:r w:rsidRPr="002C6D94">
        <w:rPr>
          <w:rFonts w:ascii="GHEA Grapalat" w:hAnsi="GHEA Grapalat"/>
          <w:sz w:val="20"/>
          <w:szCs w:val="20"/>
          <w:lang w:val="pt-BR"/>
        </w:rPr>
        <w:t xml:space="preserve"> </w:t>
      </w:r>
      <w:r w:rsidRPr="002C6D94">
        <w:rPr>
          <w:rFonts w:ascii="GHEA Grapalat" w:hAnsi="GHEA Grapalat"/>
          <w:sz w:val="20"/>
          <w:szCs w:val="20"/>
          <w:lang w:val="hy-AM"/>
        </w:rPr>
        <w:t>գումարները</w:t>
      </w:r>
      <w:r w:rsidRPr="002C6D94">
        <w:rPr>
          <w:rFonts w:ascii="GHEA Grapalat" w:hAnsi="GHEA Grapalat"/>
          <w:sz w:val="20"/>
          <w:szCs w:val="20"/>
          <w:lang w:val="pt-BR"/>
        </w:rPr>
        <w:t xml:space="preserve"> </w:t>
      </w:r>
      <w:r w:rsidRPr="002C6D94">
        <w:rPr>
          <w:rFonts w:ascii="GHEA Grapalat" w:hAnsi="GHEA Grapalat"/>
          <w:sz w:val="20"/>
          <w:szCs w:val="20"/>
          <w:lang w:val="hy-AM"/>
        </w:rPr>
        <w:t>ներկայացվելու</w:t>
      </w:r>
      <w:r w:rsidRPr="002C6D94">
        <w:rPr>
          <w:rFonts w:ascii="GHEA Grapalat" w:hAnsi="GHEA Grapalat"/>
          <w:sz w:val="20"/>
          <w:szCs w:val="20"/>
          <w:lang w:val="pt-BR"/>
        </w:rPr>
        <w:t xml:space="preserve"> </w:t>
      </w:r>
      <w:r w:rsidRPr="002C6D94">
        <w:rPr>
          <w:rFonts w:ascii="GHEA Grapalat" w:hAnsi="GHEA Grapalat"/>
          <w:sz w:val="20"/>
          <w:szCs w:val="20"/>
          <w:lang w:val="hy-AM"/>
        </w:rPr>
        <w:t>են</w:t>
      </w:r>
      <w:r w:rsidRPr="002C6D94">
        <w:rPr>
          <w:rFonts w:ascii="GHEA Grapalat" w:hAnsi="GHEA Grapalat"/>
          <w:sz w:val="20"/>
          <w:szCs w:val="20"/>
          <w:lang w:val="pt-BR"/>
        </w:rPr>
        <w:t xml:space="preserve"> </w:t>
      </w:r>
      <w:r w:rsidRPr="002C6D94">
        <w:rPr>
          <w:rFonts w:ascii="GHEA Grapalat" w:hAnsi="GHEA Grapalat"/>
          <w:sz w:val="20"/>
          <w:szCs w:val="20"/>
          <w:lang w:val="hy-AM"/>
        </w:rPr>
        <w:t>աճողական</w:t>
      </w:r>
      <w:r w:rsidRPr="002C6D94">
        <w:rPr>
          <w:rFonts w:ascii="GHEA Grapalat" w:hAnsi="GHEA Grapalat"/>
          <w:sz w:val="20"/>
          <w:szCs w:val="20"/>
          <w:lang w:val="pt-BR"/>
        </w:rPr>
        <w:t xml:space="preserve"> </w:t>
      </w:r>
      <w:r w:rsidRPr="002C6D94">
        <w:rPr>
          <w:rFonts w:ascii="GHEA Grapalat" w:hAnsi="GHEA Grapalat"/>
          <w:sz w:val="20"/>
          <w:szCs w:val="20"/>
          <w:lang w:val="hy-AM"/>
        </w:rPr>
        <w:t>կարգով</w:t>
      </w:r>
      <w:r w:rsidRPr="002C6D94">
        <w:rPr>
          <w:rFonts w:ascii="GHEA Grapalat" w:hAnsi="GHEA Grapalat"/>
          <w:sz w:val="20"/>
          <w:szCs w:val="20"/>
          <w:lang w:val="pt-BR"/>
        </w:rPr>
        <w:t>:</w:t>
      </w:r>
    </w:p>
    <w:p w14:paraId="416BC3A8" w14:textId="77777777" w:rsidR="00071D1C" w:rsidRPr="002C6D94" w:rsidRDefault="00071D1C" w:rsidP="002C6D94">
      <w:pPr>
        <w:jc w:val="center"/>
        <w:rPr>
          <w:rFonts w:ascii="GHEA Grapalat" w:hAnsi="GHEA Grapalat"/>
          <w:sz w:val="20"/>
          <w:lang w:val="hy-AM"/>
        </w:rPr>
      </w:pPr>
    </w:p>
    <w:p w14:paraId="5E3DE4B0" w14:textId="77777777" w:rsidR="00071D1C" w:rsidRPr="002C6D94" w:rsidRDefault="00071D1C" w:rsidP="002C6D9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C6D94" w14:paraId="26A92C5B" w14:textId="77777777" w:rsidTr="00E22E51">
        <w:trPr>
          <w:jc w:val="center"/>
        </w:trPr>
        <w:tc>
          <w:tcPr>
            <w:tcW w:w="4536" w:type="dxa"/>
          </w:tcPr>
          <w:p w14:paraId="077B19EB" w14:textId="77777777" w:rsidR="00071D1C" w:rsidRPr="002C6D94" w:rsidRDefault="00071D1C" w:rsidP="002C6D94">
            <w:pPr>
              <w:jc w:val="center"/>
              <w:rPr>
                <w:rFonts w:ascii="GHEA Grapalat" w:hAnsi="GHEA Grapalat" w:cs="Sylfaen"/>
                <w:b/>
                <w:bCs/>
                <w:lang w:val="nb-NO"/>
              </w:rPr>
            </w:pPr>
            <w:r w:rsidRPr="002C6D94">
              <w:rPr>
                <w:rFonts w:ascii="GHEA Grapalat" w:hAnsi="GHEA Grapalat" w:cs="Sylfaen"/>
                <w:b/>
                <w:bCs/>
                <w:lang w:val="nb-NO"/>
              </w:rPr>
              <w:t>ԳՆՈՐԴ</w:t>
            </w:r>
          </w:p>
          <w:p w14:paraId="55D913D3" w14:textId="0BFA9B50" w:rsidR="00DE4E75" w:rsidRPr="002C6D94" w:rsidRDefault="00040653" w:rsidP="002C6D94">
            <w:pPr>
              <w:jc w:val="center"/>
              <w:rPr>
                <w:rFonts w:ascii="GHEA Grapalat" w:hAnsi="GHEA Grapalat"/>
                <w:sz w:val="20"/>
                <w:lang w:val="af-ZA"/>
              </w:rPr>
            </w:pPr>
            <w:r w:rsidRPr="002C6D94">
              <w:rPr>
                <w:rFonts w:ascii="GHEA Grapalat" w:hAnsi="GHEA Grapalat"/>
                <w:sz w:val="20"/>
                <w:lang w:val="af-ZA"/>
              </w:rPr>
              <w:t xml:space="preserve"> </w:t>
            </w:r>
            <w:r w:rsidR="00F95C04" w:rsidRPr="002C6D94">
              <w:rPr>
                <w:rFonts w:ascii="GHEA Grapalat" w:hAnsi="GHEA Grapalat"/>
                <w:sz w:val="20"/>
                <w:lang w:val="af-ZA"/>
              </w:rPr>
              <w:t xml:space="preserve"> «Մեծամոր քաղաքի Նոր Արտագերս գյուղի մանկապարտեզ» ՀՈԱԿ</w:t>
            </w:r>
          </w:p>
          <w:p w14:paraId="03DA6E2E" w14:textId="168A4A86"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ՀՀ, Արմավիրի մարզ, ք</w:t>
            </w:r>
            <w:r w:rsidRPr="002C6D94">
              <w:rPr>
                <w:rFonts w:ascii="Cambria Math" w:hAnsi="Cambria Math" w:cs="Cambria Math"/>
                <w:sz w:val="20"/>
                <w:lang w:val="af-ZA"/>
              </w:rPr>
              <w:t>․</w:t>
            </w:r>
            <w:r w:rsidRPr="002C6D94">
              <w:rPr>
                <w:rFonts w:ascii="GHEA Grapalat" w:hAnsi="GHEA Grapalat"/>
                <w:sz w:val="20"/>
                <w:lang w:val="af-ZA"/>
              </w:rPr>
              <w:t xml:space="preserve"> </w:t>
            </w:r>
            <w:r w:rsidRPr="002C6D94">
              <w:rPr>
                <w:rFonts w:ascii="GHEA Grapalat" w:hAnsi="GHEA Grapalat" w:cs="GHEA Grapalat"/>
                <w:sz w:val="20"/>
                <w:lang w:val="af-ZA"/>
              </w:rPr>
              <w:t>Մեծամոր</w:t>
            </w:r>
            <w:r w:rsidRPr="002C6D94">
              <w:rPr>
                <w:rFonts w:ascii="GHEA Grapalat" w:hAnsi="GHEA Grapalat"/>
                <w:sz w:val="20"/>
                <w:lang w:val="af-ZA"/>
              </w:rPr>
              <w:t xml:space="preserve"> </w:t>
            </w:r>
            <w:r w:rsidRPr="002C6D94">
              <w:rPr>
                <w:rFonts w:ascii="GHEA Grapalat" w:hAnsi="GHEA Grapalat" w:cs="GHEA Grapalat"/>
                <w:sz w:val="20"/>
                <w:lang w:val="af-ZA"/>
              </w:rPr>
              <w:t>համայնք</w:t>
            </w:r>
            <w:r w:rsidRPr="002C6D94">
              <w:rPr>
                <w:rFonts w:ascii="GHEA Grapalat" w:hAnsi="GHEA Grapalat"/>
                <w:sz w:val="20"/>
                <w:lang w:val="af-ZA"/>
              </w:rPr>
              <w:t xml:space="preserve">, </w:t>
            </w:r>
            <w:r w:rsidRPr="002C6D94">
              <w:rPr>
                <w:rFonts w:ascii="GHEA Grapalat" w:hAnsi="GHEA Grapalat" w:cs="GHEA Grapalat"/>
                <w:sz w:val="20"/>
                <w:lang w:val="af-ZA"/>
              </w:rPr>
              <w:t>Նոր</w:t>
            </w:r>
            <w:r w:rsidRPr="002C6D94">
              <w:rPr>
                <w:rFonts w:ascii="GHEA Grapalat" w:hAnsi="GHEA Grapalat"/>
                <w:sz w:val="20"/>
                <w:lang w:val="af-ZA"/>
              </w:rPr>
              <w:t xml:space="preserve"> </w:t>
            </w:r>
            <w:r w:rsidRPr="002C6D94">
              <w:rPr>
                <w:rFonts w:ascii="GHEA Grapalat" w:hAnsi="GHEA Grapalat" w:cs="GHEA Grapalat"/>
                <w:sz w:val="20"/>
                <w:lang w:val="af-ZA"/>
              </w:rPr>
              <w:t>Արտագերս</w:t>
            </w:r>
            <w:r w:rsidRPr="002C6D94">
              <w:rPr>
                <w:rFonts w:ascii="GHEA Grapalat" w:hAnsi="GHEA Grapalat"/>
                <w:sz w:val="20"/>
                <w:lang w:val="af-ZA"/>
              </w:rPr>
              <w:t>, 1</w:t>
            </w:r>
            <w:r w:rsidRPr="002C6D94">
              <w:rPr>
                <w:rFonts w:ascii="GHEA Grapalat" w:hAnsi="GHEA Grapalat" w:cs="GHEA Grapalat"/>
                <w:sz w:val="20"/>
                <w:lang w:val="af-ZA"/>
              </w:rPr>
              <w:t>փ</w:t>
            </w:r>
            <w:r w:rsidRPr="002C6D94">
              <w:rPr>
                <w:rFonts w:ascii="Cambria Math" w:hAnsi="Cambria Math" w:cs="Cambria Math"/>
                <w:sz w:val="20"/>
                <w:lang w:val="af-ZA"/>
              </w:rPr>
              <w:t>․</w:t>
            </w:r>
            <w:r w:rsidRPr="002C6D94">
              <w:rPr>
                <w:rFonts w:ascii="GHEA Grapalat" w:hAnsi="GHEA Grapalat"/>
                <w:sz w:val="20"/>
                <w:lang w:val="af-ZA"/>
              </w:rPr>
              <w:t xml:space="preserve"> 21</w:t>
            </w:r>
            <w:r w:rsidRPr="002C6D94">
              <w:rPr>
                <w:rFonts w:ascii="GHEA Grapalat" w:hAnsi="GHEA Grapalat" w:cs="GHEA Grapalat"/>
                <w:sz w:val="20"/>
                <w:lang w:val="af-ZA"/>
              </w:rPr>
              <w:t>շենք</w:t>
            </w:r>
          </w:p>
          <w:p w14:paraId="6DC19D18" w14:textId="0653AA24" w:rsidR="00DE4E75" w:rsidRPr="002C6D94" w:rsidRDefault="00F95C04" w:rsidP="002C6D94">
            <w:pPr>
              <w:jc w:val="center"/>
              <w:rPr>
                <w:rFonts w:ascii="GHEA Grapalat" w:hAnsi="GHEA Grapalat"/>
                <w:sz w:val="20"/>
                <w:lang w:val="af-ZA"/>
              </w:rPr>
            </w:pPr>
            <w:r w:rsidRPr="002C6D94">
              <w:rPr>
                <w:rFonts w:ascii="GHEA Grapalat" w:hAnsi="GHEA Grapalat"/>
                <w:sz w:val="20"/>
                <w:lang w:val="af-ZA"/>
              </w:rPr>
              <w:t xml:space="preserve"> «ԱԿԲԱ ԲԱՆԿ» ԲԲԸ</w:t>
            </w:r>
          </w:p>
          <w:p w14:paraId="37B49F60" w14:textId="4C9B7661"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 xml:space="preserve">Հ/Հ </w:t>
            </w:r>
            <w:r w:rsidR="00F95C04" w:rsidRPr="002C6D94">
              <w:rPr>
                <w:rFonts w:ascii="GHEA Grapalat" w:hAnsi="GHEA Grapalat"/>
                <w:sz w:val="20"/>
                <w:lang w:val="af-ZA"/>
              </w:rPr>
              <w:t>220035140346000</w:t>
            </w:r>
          </w:p>
          <w:p w14:paraId="2752F0E1" w14:textId="40785824" w:rsidR="00DE4E75" w:rsidRPr="002C6D94" w:rsidRDefault="00DE4E75" w:rsidP="002C6D94">
            <w:pPr>
              <w:jc w:val="center"/>
              <w:rPr>
                <w:rFonts w:ascii="GHEA Grapalat" w:hAnsi="GHEA Grapalat"/>
                <w:sz w:val="20"/>
                <w:lang w:val="af-ZA"/>
              </w:rPr>
            </w:pPr>
            <w:r w:rsidRPr="002C6D94">
              <w:rPr>
                <w:rFonts w:ascii="GHEA Grapalat" w:hAnsi="GHEA Grapalat"/>
                <w:sz w:val="20"/>
                <w:lang w:val="af-ZA"/>
              </w:rPr>
              <w:t>ՀՎՀՀ</w:t>
            </w:r>
            <w:r w:rsidR="00F95C04" w:rsidRPr="002C6D94">
              <w:rPr>
                <w:rFonts w:ascii="GHEA Grapalat" w:hAnsi="GHEA Grapalat"/>
                <w:sz w:val="20"/>
                <w:lang w:val="af-ZA"/>
              </w:rPr>
              <w:t>04437527</w:t>
            </w:r>
          </w:p>
          <w:p w14:paraId="33EFBAC3" w14:textId="77777777" w:rsidR="00DE4E75" w:rsidRPr="002C6D94" w:rsidRDefault="00DE4E75" w:rsidP="002C6D94">
            <w:pPr>
              <w:jc w:val="center"/>
              <w:rPr>
                <w:rFonts w:ascii="GHEA Grapalat" w:hAnsi="GHEA Grapalat"/>
                <w:sz w:val="20"/>
                <w:lang w:val="af-ZA"/>
              </w:rPr>
            </w:pPr>
          </w:p>
          <w:p w14:paraId="63A7B955" w14:textId="6D6CF5D2" w:rsidR="00071D1C" w:rsidRPr="002C6D94" w:rsidRDefault="00040653" w:rsidP="002C6D94">
            <w:pPr>
              <w:jc w:val="center"/>
              <w:rPr>
                <w:rFonts w:ascii="GHEA Grapalat" w:hAnsi="GHEA Grapalat"/>
                <w:lang w:val="af-ZA"/>
              </w:rPr>
            </w:pPr>
            <w:r w:rsidRPr="002C6D94">
              <w:rPr>
                <w:rFonts w:ascii="GHEA Grapalat" w:hAnsi="GHEA Grapalat"/>
                <w:sz w:val="20"/>
                <w:lang w:val="af-ZA"/>
              </w:rPr>
              <w:t>տնօրեն</w:t>
            </w:r>
            <w:r w:rsidR="00DE4E75" w:rsidRPr="002C6D94">
              <w:rPr>
                <w:rFonts w:ascii="GHEA Grapalat" w:hAnsi="GHEA Grapalat"/>
                <w:sz w:val="20"/>
                <w:lang w:val="hy-AM"/>
              </w:rPr>
              <w:t>---------------------</w:t>
            </w:r>
            <w:r w:rsidR="00DE4E75" w:rsidRPr="002C6D94">
              <w:rPr>
                <w:rFonts w:ascii="GHEA Grapalat" w:hAnsi="GHEA Grapalat"/>
                <w:sz w:val="20"/>
                <w:lang w:val="af-ZA"/>
              </w:rPr>
              <w:t xml:space="preserve"> </w:t>
            </w:r>
            <w:r w:rsidR="00F95C04" w:rsidRPr="002C6D94">
              <w:rPr>
                <w:rFonts w:ascii="GHEA Grapalat" w:hAnsi="GHEA Grapalat"/>
                <w:sz w:val="20"/>
                <w:lang w:val="af-ZA"/>
              </w:rPr>
              <w:t>Հասմիկ Հարությունյան</w:t>
            </w:r>
          </w:p>
          <w:p w14:paraId="347DE8F1" w14:textId="77777777" w:rsidR="00071D1C" w:rsidRPr="002C6D94" w:rsidRDefault="00071D1C" w:rsidP="002C6D94">
            <w:pPr>
              <w:jc w:val="center"/>
              <w:rPr>
                <w:rFonts w:ascii="GHEA Grapalat" w:hAnsi="GHEA Grapalat"/>
                <w:sz w:val="18"/>
                <w:szCs w:val="18"/>
                <w:lang w:val="af-ZA"/>
              </w:rPr>
            </w:pPr>
            <w:r w:rsidRPr="002C6D94">
              <w:rPr>
                <w:rFonts w:ascii="GHEA Grapalat" w:hAnsi="GHEA Grapalat"/>
                <w:sz w:val="18"/>
                <w:szCs w:val="18"/>
                <w:lang w:val="af-ZA"/>
              </w:rPr>
              <w:t>/</w:t>
            </w:r>
            <w:r w:rsidRPr="002C6D94">
              <w:rPr>
                <w:rFonts w:ascii="GHEA Grapalat" w:hAnsi="GHEA Grapalat" w:cs="Sylfaen"/>
                <w:sz w:val="18"/>
                <w:szCs w:val="18"/>
                <w:lang w:val="ru-RU"/>
              </w:rPr>
              <w:t>ստորագրություն</w:t>
            </w:r>
            <w:r w:rsidRPr="002C6D94">
              <w:rPr>
                <w:rFonts w:ascii="GHEA Grapalat" w:hAnsi="GHEA Grapalat"/>
                <w:sz w:val="18"/>
                <w:szCs w:val="18"/>
                <w:lang w:val="af-ZA"/>
              </w:rPr>
              <w:t>/</w:t>
            </w:r>
          </w:p>
          <w:p w14:paraId="5D5E3C8B" w14:textId="77777777" w:rsidR="00071D1C" w:rsidRPr="002C6D94" w:rsidRDefault="00071D1C" w:rsidP="002C6D94">
            <w:pPr>
              <w:jc w:val="center"/>
              <w:rPr>
                <w:rFonts w:ascii="GHEA Grapalat" w:hAnsi="GHEA Grapalat"/>
                <w:sz w:val="18"/>
                <w:szCs w:val="18"/>
                <w:lang w:val="af-ZA"/>
              </w:rPr>
            </w:pPr>
            <w:r w:rsidRPr="002C6D94">
              <w:rPr>
                <w:rFonts w:ascii="GHEA Grapalat" w:hAnsi="GHEA Grapalat" w:cs="Sylfaen"/>
                <w:sz w:val="18"/>
                <w:szCs w:val="18"/>
                <w:lang w:val="ru-RU"/>
              </w:rPr>
              <w:t>Կ</w:t>
            </w:r>
            <w:r w:rsidRPr="002C6D94">
              <w:rPr>
                <w:rFonts w:ascii="GHEA Grapalat" w:hAnsi="GHEA Grapalat"/>
                <w:sz w:val="18"/>
                <w:szCs w:val="18"/>
                <w:lang w:val="af-ZA"/>
              </w:rPr>
              <w:t>.</w:t>
            </w:r>
            <w:r w:rsidRPr="002C6D94">
              <w:rPr>
                <w:rFonts w:ascii="GHEA Grapalat" w:hAnsi="GHEA Grapalat" w:cs="Sylfaen"/>
                <w:sz w:val="18"/>
                <w:szCs w:val="18"/>
                <w:lang w:val="ru-RU"/>
              </w:rPr>
              <w:t>Տ</w:t>
            </w:r>
          </w:p>
        </w:tc>
        <w:tc>
          <w:tcPr>
            <w:tcW w:w="760" w:type="dxa"/>
          </w:tcPr>
          <w:p w14:paraId="034575EB" w14:textId="77777777" w:rsidR="00071D1C" w:rsidRPr="002C6D94" w:rsidRDefault="00071D1C" w:rsidP="002C6D94">
            <w:pPr>
              <w:jc w:val="center"/>
              <w:rPr>
                <w:rFonts w:ascii="GHEA Grapalat" w:hAnsi="GHEA Grapalat"/>
                <w:lang w:val="af-ZA"/>
              </w:rPr>
            </w:pPr>
          </w:p>
        </w:tc>
        <w:tc>
          <w:tcPr>
            <w:tcW w:w="4343" w:type="dxa"/>
          </w:tcPr>
          <w:p w14:paraId="1AC96E8C" w14:textId="77777777" w:rsidR="00071D1C" w:rsidRPr="002C6D94" w:rsidRDefault="00071D1C" w:rsidP="002C6D94">
            <w:pPr>
              <w:jc w:val="center"/>
              <w:rPr>
                <w:rFonts w:ascii="GHEA Grapalat" w:hAnsi="GHEA Grapalat" w:cs="Sylfaen"/>
                <w:b/>
                <w:bCs/>
                <w:lang w:val="ru-RU"/>
              </w:rPr>
            </w:pPr>
            <w:r w:rsidRPr="002C6D94">
              <w:rPr>
                <w:rFonts w:ascii="GHEA Grapalat" w:hAnsi="GHEA Grapalat" w:cs="Sylfaen"/>
                <w:b/>
                <w:bCs/>
                <w:lang w:val="pt-BR"/>
              </w:rPr>
              <w:t>ՎԱՃԱՌՈՂ</w:t>
            </w:r>
          </w:p>
          <w:p w14:paraId="3CA2B0DA" w14:textId="77777777" w:rsidR="00071D1C" w:rsidRPr="002C6D94" w:rsidRDefault="00071D1C" w:rsidP="002C6D94">
            <w:pPr>
              <w:jc w:val="center"/>
              <w:rPr>
                <w:rFonts w:ascii="GHEA Grapalat" w:hAnsi="GHEA Grapalat"/>
                <w:lang w:val="ru-RU"/>
              </w:rPr>
            </w:pPr>
          </w:p>
          <w:p w14:paraId="48676A52" w14:textId="77777777" w:rsidR="00071D1C" w:rsidRPr="002C6D94" w:rsidRDefault="00071D1C" w:rsidP="002C6D94">
            <w:pPr>
              <w:jc w:val="center"/>
              <w:rPr>
                <w:rFonts w:ascii="GHEA Grapalat" w:hAnsi="GHEA Grapalat"/>
                <w:lang w:val="ru-RU"/>
              </w:rPr>
            </w:pPr>
          </w:p>
          <w:p w14:paraId="42669E6F" w14:textId="77777777" w:rsidR="00071D1C" w:rsidRPr="002C6D94" w:rsidRDefault="00071D1C" w:rsidP="002C6D94">
            <w:pPr>
              <w:jc w:val="center"/>
              <w:rPr>
                <w:rFonts w:ascii="GHEA Grapalat" w:hAnsi="GHEA Grapalat"/>
                <w:lang w:val="ru-RU"/>
              </w:rPr>
            </w:pPr>
            <w:r w:rsidRPr="002C6D94">
              <w:rPr>
                <w:rFonts w:ascii="GHEA Grapalat" w:hAnsi="GHEA Grapalat"/>
                <w:lang w:val="ru-RU"/>
              </w:rPr>
              <w:t>---------------------------------</w:t>
            </w:r>
          </w:p>
          <w:p w14:paraId="75D8EF93" w14:textId="77777777" w:rsidR="00071D1C" w:rsidRPr="002C6D94" w:rsidRDefault="00071D1C" w:rsidP="002C6D94">
            <w:pPr>
              <w:jc w:val="center"/>
              <w:rPr>
                <w:rFonts w:ascii="GHEA Grapalat" w:hAnsi="GHEA Grapalat"/>
                <w:sz w:val="18"/>
                <w:szCs w:val="18"/>
              </w:rPr>
            </w:pPr>
            <w:r w:rsidRPr="002C6D94">
              <w:rPr>
                <w:rFonts w:ascii="GHEA Grapalat" w:hAnsi="GHEA Grapalat"/>
                <w:sz w:val="18"/>
                <w:szCs w:val="18"/>
              </w:rPr>
              <w:t>/</w:t>
            </w:r>
            <w:r w:rsidRPr="002C6D94">
              <w:rPr>
                <w:rFonts w:ascii="GHEA Grapalat" w:hAnsi="GHEA Grapalat" w:cs="Sylfaen"/>
                <w:sz w:val="18"/>
                <w:szCs w:val="18"/>
                <w:lang w:val="ru-RU"/>
              </w:rPr>
              <w:t>ստորագրություն</w:t>
            </w:r>
            <w:r w:rsidRPr="002C6D94">
              <w:rPr>
                <w:rFonts w:ascii="GHEA Grapalat" w:hAnsi="GHEA Grapalat"/>
                <w:sz w:val="18"/>
                <w:szCs w:val="18"/>
              </w:rPr>
              <w:t>/</w:t>
            </w:r>
          </w:p>
          <w:p w14:paraId="1E6BBFC8" w14:textId="77777777" w:rsidR="00071D1C" w:rsidRPr="002C6D94" w:rsidRDefault="00071D1C" w:rsidP="002C6D94">
            <w:pPr>
              <w:jc w:val="center"/>
              <w:rPr>
                <w:rFonts w:ascii="GHEA Grapalat" w:hAnsi="GHEA Grapalat"/>
                <w:sz w:val="22"/>
                <w:szCs w:val="22"/>
                <w:lang w:val="ru-RU"/>
              </w:rPr>
            </w:pPr>
            <w:r w:rsidRPr="002C6D94">
              <w:rPr>
                <w:rFonts w:ascii="GHEA Grapalat" w:hAnsi="GHEA Grapalat" w:cs="Sylfaen"/>
                <w:sz w:val="18"/>
                <w:szCs w:val="18"/>
                <w:lang w:val="ru-RU"/>
              </w:rPr>
              <w:t>Կ</w:t>
            </w:r>
            <w:r w:rsidRPr="002C6D94">
              <w:rPr>
                <w:rFonts w:ascii="GHEA Grapalat" w:hAnsi="GHEA Grapalat"/>
                <w:sz w:val="18"/>
                <w:szCs w:val="18"/>
                <w:lang w:val="ru-RU"/>
              </w:rPr>
              <w:t>.</w:t>
            </w:r>
            <w:r w:rsidRPr="002C6D94">
              <w:rPr>
                <w:rFonts w:ascii="GHEA Grapalat" w:hAnsi="GHEA Grapalat" w:cs="Sylfaen"/>
                <w:sz w:val="18"/>
                <w:szCs w:val="18"/>
                <w:lang w:val="ru-RU"/>
              </w:rPr>
              <w:t>Տ</w:t>
            </w:r>
          </w:p>
        </w:tc>
      </w:tr>
    </w:tbl>
    <w:p w14:paraId="43176A96" w14:textId="77777777" w:rsidR="00071D1C" w:rsidRPr="002C6D94" w:rsidRDefault="00071D1C" w:rsidP="002C6D94">
      <w:pPr>
        <w:rPr>
          <w:rFonts w:ascii="GHEA Grapalat" w:hAnsi="GHEA Grapalat"/>
          <w:sz w:val="20"/>
          <w:lang w:val="ru-RU"/>
        </w:rPr>
        <w:sectPr w:rsidR="00071D1C" w:rsidRPr="002C6D94"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2C6D94" w:rsidRDefault="00071D1C" w:rsidP="002C6D94">
      <w:pPr>
        <w:rPr>
          <w:rFonts w:ascii="GHEA Grapalat" w:hAnsi="GHEA Grapalat"/>
          <w:sz w:val="20"/>
          <w:lang w:val="ru-RU"/>
        </w:rPr>
      </w:pPr>
    </w:p>
    <w:p w14:paraId="42954658" w14:textId="77777777" w:rsidR="00071D1C" w:rsidRPr="002C6D94" w:rsidRDefault="00071D1C" w:rsidP="002C6D94">
      <w:pPr>
        <w:jc w:val="right"/>
        <w:rPr>
          <w:rFonts w:ascii="GHEA Grapalat" w:hAnsi="GHEA Grapalat"/>
          <w:i/>
          <w:sz w:val="18"/>
          <w:lang w:val="ru-RU"/>
        </w:rPr>
      </w:pPr>
      <w:r w:rsidRPr="002C6D94">
        <w:rPr>
          <w:rFonts w:ascii="GHEA Grapalat" w:hAnsi="GHEA Grapalat"/>
          <w:i/>
          <w:sz w:val="18"/>
          <w:lang w:val="hy-AM"/>
        </w:rPr>
        <w:t xml:space="preserve">Հավելված N </w:t>
      </w:r>
      <w:r w:rsidRPr="002C6D94">
        <w:rPr>
          <w:rFonts w:ascii="GHEA Grapalat" w:hAnsi="GHEA Grapalat"/>
          <w:i/>
          <w:sz w:val="18"/>
          <w:lang w:val="ru-RU"/>
        </w:rPr>
        <w:t>3</w:t>
      </w:r>
    </w:p>
    <w:p w14:paraId="73B87183" w14:textId="77777777"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t xml:space="preserve">«         »              20  թ. կնքված </w:t>
      </w:r>
    </w:p>
    <w:p w14:paraId="05E79CBD" w14:textId="1AD7EBC4" w:rsidR="00071D1C" w:rsidRPr="002C6D94" w:rsidRDefault="00071D1C" w:rsidP="002C6D94">
      <w:pPr>
        <w:jc w:val="right"/>
        <w:rPr>
          <w:rFonts w:ascii="GHEA Grapalat" w:hAnsi="GHEA Grapalat"/>
          <w:i/>
          <w:sz w:val="18"/>
          <w:lang w:val="hy-AM"/>
        </w:rPr>
      </w:pPr>
      <w:r w:rsidRPr="002C6D94">
        <w:rPr>
          <w:rFonts w:ascii="GHEA Grapalat" w:hAnsi="GHEA Grapalat"/>
          <w:i/>
          <w:sz w:val="18"/>
          <w:lang w:val="hy-AM"/>
        </w:rPr>
        <w:t>ծածկագրով պայմանագրի</w:t>
      </w:r>
    </w:p>
    <w:p w14:paraId="2174B2BD" w14:textId="77777777" w:rsidR="00071D1C" w:rsidRPr="002C6D94" w:rsidRDefault="00071D1C" w:rsidP="002C6D94">
      <w:pPr>
        <w:ind w:left="-142" w:firstLine="142"/>
        <w:jc w:val="center"/>
        <w:rPr>
          <w:rFonts w:ascii="GHEA Grapalat" w:hAnsi="GHEA Grapalat" w:cs="Sylfaen"/>
          <w:b/>
          <w:lang w:val="ru-RU"/>
        </w:rPr>
      </w:pPr>
    </w:p>
    <w:p w14:paraId="14F9B95B" w14:textId="77777777" w:rsidR="0038400D" w:rsidRPr="002C6D94" w:rsidRDefault="0038400D" w:rsidP="002C6D94">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C6D94" w:rsidRPr="00184EFA" w14:paraId="2BF17983" w14:textId="77777777" w:rsidTr="007A2020">
        <w:trPr>
          <w:tblCellSpacing w:w="7" w:type="dxa"/>
          <w:jc w:val="center"/>
        </w:trPr>
        <w:tc>
          <w:tcPr>
            <w:tcW w:w="0" w:type="auto"/>
            <w:vAlign w:val="center"/>
          </w:tcPr>
          <w:p w14:paraId="4B48907B" w14:textId="2B19B8A2"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Պայմանագրի</w:t>
            </w:r>
            <w:r w:rsidRPr="002C6D94">
              <w:rPr>
                <w:rFonts w:ascii="GHEA Grapalat" w:hAnsi="GHEA Grapalat"/>
                <w:iCs/>
                <w:sz w:val="21"/>
                <w:szCs w:val="21"/>
                <w:lang w:val="pt-BR"/>
              </w:rPr>
              <w:t xml:space="preserve"> </w:t>
            </w:r>
            <w:r w:rsidRPr="002C6D94">
              <w:rPr>
                <w:rFonts w:ascii="GHEA Grapalat" w:hAnsi="GHEA Grapalat"/>
                <w:iCs/>
                <w:sz w:val="21"/>
                <w:szCs w:val="21"/>
              </w:rPr>
              <w:t>կողմ</w:t>
            </w:r>
            <w:r w:rsidRPr="002C6D94">
              <w:rPr>
                <w:rFonts w:ascii="GHEA Grapalat" w:hAnsi="GHEA Grapalat"/>
                <w:iCs/>
                <w:sz w:val="21"/>
                <w:szCs w:val="21"/>
                <w:lang w:val="pt-BR"/>
              </w:rPr>
              <w:t xml:space="preserve"> </w:t>
            </w:r>
          </w:p>
          <w:p w14:paraId="39DB8FE8"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lang w:val="pt-BR"/>
              </w:rPr>
              <w:t>___________________________</w:t>
            </w:r>
          </w:p>
          <w:p w14:paraId="372C8D3A"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lang w:val="pt-BR"/>
              </w:rPr>
              <w:t>___________________________</w:t>
            </w:r>
          </w:p>
          <w:p w14:paraId="4332AAA9"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գտնվելու</w:t>
            </w:r>
            <w:r w:rsidRPr="002C6D94">
              <w:rPr>
                <w:rFonts w:ascii="GHEA Grapalat" w:hAnsi="GHEA Grapalat"/>
                <w:iCs/>
                <w:sz w:val="21"/>
                <w:szCs w:val="21"/>
                <w:lang w:val="pt-BR"/>
              </w:rPr>
              <w:t xml:space="preserve"> </w:t>
            </w:r>
            <w:r w:rsidRPr="002C6D94">
              <w:rPr>
                <w:rFonts w:ascii="GHEA Grapalat" w:hAnsi="GHEA Grapalat"/>
                <w:iCs/>
                <w:sz w:val="21"/>
                <w:szCs w:val="21"/>
              </w:rPr>
              <w:t>վայրը</w:t>
            </w:r>
            <w:r w:rsidRPr="002C6D94">
              <w:rPr>
                <w:rFonts w:ascii="GHEA Grapalat" w:hAnsi="GHEA Grapalat"/>
                <w:iCs/>
                <w:sz w:val="21"/>
                <w:szCs w:val="21"/>
                <w:lang w:val="pt-BR"/>
              </w:rPr>
              <w:t xml:space="preserve"> ______________</w:t>
            </w:r>
          </w:p>
          <w:p w14:paraId="09C9DEE7"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հհ</w:t>
            </w:r>
            <w:r w:rsidRPr="002C6D94">
              <w:rPr>
                <w:rFonts w:ascii="GHEA Grapalat" w:hAnsi="GHEA Grapalat"/>
                <w:iCs/>
                <w:sz w:val="21"/>
                <w:szCs w:val="21"/>
                <w:lang w:val="pt-BR"/>
              </w:rPr>
              <w:t xml:space="preserve"> _________________________ </w:t>
            </w:r>
          </w:p>
          <w:p w14:paraId="2078FEAA"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հվհհ</w:t>
            </w:r>
            <w:r w:rsidRPr="002C6D94">
              <w:rPr>
                <w:rFonts w:ascii="GHEA Grapalat" w:hAnsi="GHEA Grapalat"/>
                <w:iCs/>
                <w:sz w:val="21"/>
                <w:szCs w:val="21"/>
                <w:lang w:val="pt-BR"/>
              </w:rPr>
              <w:t xml:space="preserve"> _______________________ </w:t>
            </w:r>
          </w:p>
        </w:tc>
        <w:tc>
          <w:tcPr>
            <w:tcW w:w="0" w:type="auto"/>
            <w:vAlign w:val="center"/>
          </w:tcPr>
          <w:p w14:paraId="5CCE82D1"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Պատվիրատու</w:t>
            </w:r>
          </w:p>
          <w:p w14:paraId="797D7B91"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lang w:val="pt-BR"/>
              </w:rPr>
              <w:t>_____________________________</w:t>
            </w:r>
          </w:p>
          <w:p w14:paraId="5DFA5C3D"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lang w:val="pt-BR"/>
              </w:rPr>
              <w:t>_____________________________</w:t>
            </w:r>
          </w:p>
          <w:p w14:paraId="68B18605"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գտնվելու</w:t>
            </w:r>
            <w:r w:rsidRPr="002C6D94">
              <w:rPr>
                <w:rFonts w:ascii="GHEA Grapalat" w:hAnsi="GHEA Grapalat"/>
                <w:iCs/>
                <w:sz w:val="21"/>
                <w:szCs w:val="21"/>
                <w:lang w:val="pt-BR"/>
              </w:rPr>
              <w:t xml:space="preserve"> </w:t>
            </w:r>
            <w:r w:rsidRPr="002C6D94">
              <w:rPr>
                <w:rFonts w:ascii="GHEA Grapalat" w:hAnsi="GHEA Grapalat"/>
                <w:iCs/>
                <w:sz w:val="21"/>
                <w:szCs w:val="21"/>
              </w:rPr>
              <w:t>վայրը</w:t>
            </w:r>
            <w:r w:rsidRPr="002C6D94">
              <w:rPr>
                <w:rFonts w:ascii="GHEA Grapalat" w:hAnsi="GHEA Grapalat"/>
                <w:iCs/>
                <w:sz w:val="21"/>
                <w:szCs w:val="21"/>
                <w:lang w:val="pt-BR"/>
              </w:rPr>
              <w:t xml:space="preserve"> _________________</w:t>
            </w:r>
          </w:p>
          <w:p w14:paraId="7D6F634D"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հհ</w:t>
            </w:r>
            <w:r w:rsidRPr="002C6D94">
              <w:rPr>
                <w:rFonts w:ascii="GHEA Grapalat" w:hAnsi="GHEA Grapalat"/>
                <w:iCs/>
                <w:sz w:val="21"/>
                <w:szCs w:val="21"/>
                <w:lang w:val="pt-BR"/>
              </w:rPr>
              <w:t>____________________________</w:t>
            </w:r>
          </w:p>
          <w:p w14:paraId="354179FC" w14:textId="77777777" w:rsidR="0038400D" w:rsidRPr="002C6D94" w:rsidRDefault="0038400D" w:rsidP="002C6D94">
            <w:pPr>
              <w:jc w:val="center"/>
              <w:rPr>
                <w:rFonts w:ascii="GHEA Grapalat" w:hAnsi="GHEA Grapalat"/>
                <w:iCs/>
                <w:sz w:val="21"/>
                <w:szCs w:val="21"/>
                <w:lang w:val="pt-BR"/>
              </w:rPr>
            </w:pPr>
            <w:r w:rsidRPr="002C6D94">
              <w:rPr>
                <w:rFonts w:ascii="GHEA Grapalat" w:hAnsi="GHEA Grapalat"/>
                <w:iCs/>
                <w:sz w:val="21"/>
                <w:szCs w:val="21"/>
              </w:rPr>
              <w:t>հվհհ</w:t>
            </w:r>
            <w:r w:rsidRPr="002C6D94">
              <w:rPr>
                <w:rFonts w:ascii="GHEA Grapalat" w:hAnsi="GHEA Grapalat"/>
                <w:iCs/>
                <w:sz w:val="21"/>
                <w:szCs w:val="21"/>
                <w:lang w:val="pt-BR"/>
              </w:rPr>
              <w:t>___________________________</w:t>
            </w:r>
          </w:p>
        </w:tc>
      </w:tr>
    </w:tbl>
    <w:p w14:paraId="69CF5C92" w14:textId="77777777" w:rsidR="0038400D" w:rsidRPr="002C6D94" w:rsidRDefault="0038400D" w:rsidP="002C6D94">
      <w:pPr>
        <w:ind w:firstLine="375"/>
        <w:rPr>
          <w:rFonts w:ascii="Arial" w:hAnsi="Arial" w:cs="Arial"/>
          <w:iCs/>
          <w:sz w:val="21"/>
          <w:szCs w:val="21"/>
          <w:lang w:val="pt-BR"/>
        </w:rPr>
      </w:pPr>
      <w:r w:rsidRPr="002C6D94">
        <w:rPr>
          <w:rFonts w:ascii="Arial" w:hAnsi="Arial" w:cs="Arial"/>
          <w:iCs/>
          <w:sz w:val="21"/>
          <w:szCs w:val="21"/>
          <w:lang w:val="pt-BR"/>
        </w:rPr>
        <w:t>  </w:t>
      </w:r>
    </w:p>
    <w:p w14:paraId="531F3FE7" w14:textId="77777777" w:rsidR="0038400D" w:rsidRPr="002C6D94" w:rsidRDefault="0038400D" w:rsidP="002C6D94">
      <w:pPr>
        <w:ind w:firstLine="375"/>
        <w:rPr>
          <w:rFonts w:ascii="GHEA Grapalat" w:hAnsi="GHEA Grapalat"/>
          <w:iCs/>
          <w:sz w:val="15"/>
          <w:szCs w:val="21"/>
          <w:lang w:val="pt-BR"/>
        </w:rPr>
      </w:pPr>
    </w:p>
    <w:p w14:paraId="70E36C36" w14:textId="77777777" w:rsidR="0038400D" w:rsidRPr="002C6D94" w:rsidRDefault="0038400D" w:rsidP="002C6D94">
      <w:pPr>
        <w:ind w:firstLine="375"/>
        <w:jc w:val="center"/>
        <w:rPr>
          <w:rFonts w:ascii="GHEA Grapalat" w:hAnsi="GHEA Grapalat"/>
          <w:iCs/>
          <w:sz w:val="22"/>
          <w:szCs w:val="22"/>
          <w:lang w:val="pt-BR"/>
        </w:rPr>
      </w:pPr>
      <w:r w:rsidRPr="002C6D94">
        <w:rPr>
          <w:rFonts w:ascii="GHEA Grapalat" w:hAnsi="GHEA Grapalat"/>
          <w:b/>
          <w:bCs/>
          <w:iCs/>
          <w:sz w:val="22"/>
          <w:szCs w:val="22"/>
        </w:rPr>
        <w:t>ԱՐՁԱՆԱԳՐՈՒԹՅՈՒՆ</w:t>
      </w:r>
      <w:r w:rsidRPr="002C6D94">
        <w:rPr>
          <w:rFonts w:ascii="GHEA Grapalat" w:hAnsi="GHEA Grapalat"/>
          <w:b/>
          <w:bCs/>
          <w:iCs/>
          <w:sz w:val="22"/>
          <w:szCs w:val="22"/>
          <w:lang w:val="pt-BR"/>
        </w:rPr>
        <w:t xml:space="preserve"> N</w:t>
      </w:r>
    </w:p>
    <w:p w14:paraId="5FBB5804" w14:textId="77777777" w:rsidR="0038400D" w:rsidRPr="002C6D94" w:rsidRDefault="0038400D" w:rsidP="002C6D94">
      <w:pPr>
        <w:ind w:firstLine="375"/>
        <w:jc w:val="center"/>
        <w:rPr>
          <w:rFonts w:ascii="GHEA Grapalat" w:hAnsi="GHEA Grapalat"/>
          <w:b/>
          <w:bCs/>
          <w:iCs/>
          <w:sz w:val="22"/>
          <w:szCs w:val="22"/>
          <w:lang w:val="pt-BR"/>
        </w:rPr>
      </w:pPr>
      <w:r w:rsidRPr="002C6D94">
        <w:rPr>
          <w:rFonts w:ascii="GHEA Grapalat" w:hAnsi="GHEA Grapalat"/>
          <w:b/>
          <w:bCs/>
          <w:iCs/>
          <w:sz w:val="22"/>
          <w:szCs w:val="22"/>
        </w:rPr>
        <w:t>ՊԱՅՄԱՆԱԳՐԻ</w:t>
      </w:r>
      <w:r w:rsidRPr="002C6D94">
        <w:rPr>
          <w:rFonts w:ascii="GHEA Grapalat" w:hAnsi="GHEA Grapalat"/>
          <w:b/>
          <w:bCs/>
          <w:iCs/>
          <w:sz w:val="22"/>
          <w:szCs w:val="22"/>
          <w:lang w:val="pt-BR"/>
        </w:rPr>
        <w:t xml:space="preserve"> </w:t>
      </w:r>
      <w:r w:rsidRPr="002C6D94">
        <w:rPr>
          <w:rFonts w:ascii="GHEA Grapalat" w:hAnsi="GHEA Grapalat"/>
          <w:b/>
          <w:bCs/>
          <w:iCs/>
          <w:sz w:val="22"/>
          <w:szCs w:val="22"/>
        </w:rPr>
        <w:t>ԿԱՄ</w:t>
      </w:r>
      <w:r w:rsidRPr="002C6D94">
        <w:rPr>
          <w:rFonts w:ascii="GHEA Grapalat" w:hAnsi="GHEA Grapalat"/>
          <w:b/>
          <w:bCs/>
          <w:iCs/>
          <w:sz w:val="22"/>
          <w:szCs w:val="22"/>
          <w:lang w:val="pt-BR"/>
        </w:rPr>
        <w:t xml:space="preserve"> </w:t>
      </w:r>
      <w:r w:rsidRPr="002C6D94">
        <w:rPr>
          <w:rFonts w:ascii="GHEA Grapalat" w:hAnsi="GHEA Grapalat"/>
          <w:b/>
          <w:bCs/>
          <w:iCs/>
          <w:sz w:val="22"/>
          <w:szCs w:val="22"/>
        </w:rPr>
        <w:t>ԴՐԱ</w:t>
      </w:r>
      <w:r w:rsidRPr="002C6D94">
        <w:rPr>
          <w:rFonts w:ascii="GHEA Grapalat" w:hAnsi="GHEA Grapalat"/>
          <w:b/>
          <w:bCs/>
          <w:iCs/>
          <w:sz w:val="22"/>
          <w:szCs w:val="22"/>
          <w:lang w:val="pt-BR"/>
        </w:rPr>
        <w:t xml:space="preserve"> </w:t>
      </w:r>
      <w:r w:rsidRPr="002C6D94">
        <w:rPr>
          <w:rFonts w:ascii="GHEA Grapalat" w:hAnsi="GHEA Grapalat"/>
          <w:b/>
          <w:bCs/>
          <w:iCs/>
          <w:sz w:val="22"/>
          <w:szCs w:val="22"/>
        </w:rPr>
        <w:t>ՄԻ</w:t>
      </w:r>
      <w:r w:rsidRPr="002C6D94">
        <w:rPr>
          <w:rFonts w:ascii="GHEA Grapalat" w:hAnsi="GHEA Grapalat"/>
          <w:b/>
          <w:bCs/>
          <w:iCs/>
          <w:sz w:val="22"/>
          <w:szCs w:val="22"/>
          <w:lang w:val="pt-BR"/>
        </w:rPr>
        <w:t xml:space="preserve"> </w:t>
      </w:r>
      <w:r w:rsidRPr="002C6D94">
        <w:rPr>
          <w:rFonts w:ascii="GHEA Grapalat" w:hAnsi="GHEA Grapalat"/>
          <w:b/>
          <w:bCs/>
          <w:iCs/>
          <w:sz w:val="22"/>
          <w:szCs w:val="22"/>
        </w:rPr>
        <w:t>ՄԱՍԻ</w:t>
      </w:r>
      <w:r w:rsidRPr="002C6D94">
        <w:rPr>
          <w:rFonts w:ascii="GHEA Grapalat" w:hAnsi="GHEA Grapalat"/>
          <w:b/>
          <w:bCs/>
          <w:iCs/>
          <w:sz w:val="22"/>
          <w:szCs w:val="22"/>
          <w:lang w:val="pt-BR"/>
        </w:rPr>
        <w:t xml:space="preserve"> ԿԱՏԱՐՄԱՆ ԱՐԴՅՈՒՆՔՆԵՐԻ </w:t>
      </w:r>
    </w:p>
    <w:p w14:paraId="312C69CB" w14:textId="77777777" w:rsidR="0038400D" w:rsidRPr="002C6D94" w:rsidRDefault="0038400D" w:rsidP="002C6D94">
      <w:pPr>
        <w:ind w:firstLine="375"/>
        <w:jc w:val="center"/>
        <w:rPr>
          <w:rFonts w:ascii="Arial Unicode" w:hAnsi="Arial Unicode"/>
          <w:iCs/>
          <w:sz w:val="22"/>
          <w:szCs w:val="22"/>
          <w:lang w:val="pt-BR"/>
        </w:rPr>
      </w:pPr>
      <w:r w:rsidRPr="002C6D94">
        <w:rPr>
          <w:rFonts w:ascii="GHEA Grapalat" w:hAnsi="GHEA Grapalat"/>
          <w:b/>
          <w:bCs/>
          <w:iCs/>
          <w:sz w:val="22"/>
          <w:szCs w:val="22"/>
        </w:rPr>
        <w:t>ՀԱՆՁՆՄԱՆ</w:t>
      </w:r>
      <w:r w:rsidRPr="002C6D94">
        <w:rPr>
          <w:rFonts w:ascii="GHEA Grapalat" w:hAnsi="GHEA Grapalat"/>
          <w:b/>
          <w:bCs/>
          <w:iCs/>
          <w:sz w:val="22"/>
          <w:szCs w:val="22"/>
          <w:lang w:val="pt-BR"/>
        </w:rPr>
        <w:t>-</w:t>
      </w:r>
      <w:r w:rsidRPr="002C6D94">
        <w:rPr>
          <w:rFonts w:ascii="GHEA Grapalat" w:hAnsi="GHEA Grapalat"/>
          <w:b/>
          <w:bCs/>
          <w:iCs/>
          <w:sz w:val="22"/>
          <w:szCs w:val="22"/>
        </w:rPr>
        <w:t>ԸՆԴՈՒՆՄԱՆ</w:t>
      </w:r>
    </w:p>
    <w:p w14:paraId="0FE37082" w14:textId="77777777" w:rsidR="0038400D" w:rsidRPr="002C6D94" w:rsidRDefault="0038400D" w:rsidP="002C6D94">
      <w:pPr>
        <w:pStyle w:val="a3"/>
        <w:spacing w:line="240" w:lineRule="auto"/>
        <w:ind w:firstLine="0"/>
        <w:jc w:val="center"/>
        <w:rPr>
          <w:b/>
          <w:bCs/>
          <w:iCs/>
          <w:lang w:val="es-ES"/>
        </w:rPr>
      </w:pPr>
    </w:p>
    <w:p w14:paraId="235FE3F3" w14:textId="77777777" w:rsidR="0038400D" w:rsidRPr="002C6D94" w:rsidRDefault="0038400D" w:rsidP="002C6D94">
      <w:pPr>
        <w:pStyle w:val="a3"/>
        <w:spacing w:line="240" w:lineRule="auto"/>
        <w:ind w:firstLine="540"/>
        <w:rPr>
          <w:iCs/>
          <w:lang w:val="es-ES"/>
        </w:rPr>
      </w:pPr>
      <w:r w:rsidRPr="002C6D94">
        <w:rPr>
          <w:rFonts w:ascii="GHEA Grapalat" w:hAnsi="GHEA Grapalat"/>
          <w:sz w:val="21"/>
          <w:szCs w:val="21"/>
          <w:lang w:val="es-ES" w:eastAsia="ru-RU"/>
        </w:rPr>
        <w:t>«      » «              »</w:t>
      </w:r>
      <w:r w:rsidRPr="002C6D94">
        <w:rPr>
          <w:iCs/>
          <w:lang w:val="es-ES"/>
        </w:rPr>
        <w:t xml:space="preserve">  </w:t>
      </w:r>
      <w:r w:rsidRPr="002C6D94">
        <w:rPr>
          <w:rFonts w:ascii="GHEA Grapalat" w:hAnsi="GHEA Grapalat"/>
          <w:sz w:val="21"/>
          <w:szCs w:val="21"/>
          <w:lang w:val="es-ES" w:eastAsia="ru-RU"/>
        </w:rPr>
        <w:t xml:space="preserve">20    </w:t>
      </w:r>
      <w:r w:rsidRPr="002C6D94">
        <w:rPr>
          <w:rFonts w:ascii="GHEA Grapalat" w:hAnsi="GHEA Grapalat"/>
          <w:sz w:val="21"/>
          <w:szCs w:val="21"/>
          <w:lang w:eastAsia="ru-RU"/>
        </w:rPr>
        <w:t>թ</w:t>
      </w:r>
      <w:r w:rsidRPr="002C6D94">
        <w:rPr>
          <w:rFonts w:ascii="GHEA Grapalat" w:hAnsi="GHEA Grapalat"/>
          <w:sz w:val="21"/>
          <w:szCs w:val="21"/>
          <w:lang w:val="es-ES" w:eastAsia="ru-RU"/>
        </w:rPr>
        <w:t>.</w:t>
      </w:r>
    </w:p>
    <w:p w14:paraId="30B8A803" w14:textId="77777777" w:rsidR="0038400D" w:rsidRPr="002C6D94" w:rsidRDefault="0038400D" w:rsidP="002C6D94">
      <w:pPr>
        <w:pStyle w:val="a3"/>
        <w:spacing w:line="240" w:lineRule="auto"/>
        <w:ind w:firstLine="0"/>
        <w:rPr>
          <w:iCs/>
          <w:lang w:val="es-ES"/>
        </w:rPr>
      </w:pPr>
    </w:p>
    <w:p w14:paraId="3712408D" w14:textId="77777777" w:rsidR="0038400D" w:rsidRPr="002C6D94" w:rsidRDefault="0038400D" w:rsidP="002C6D94">
      <w:pPr>
        <w:pStyle w:val="af4"/>
        <w:spacing w:before="0" w:beforeAutospacing="0" w:after="0" w:afterAutospacing="0"/>
        <w:rPr>
          <w:rFonts w:ascii="GHEA Grapalat" w:hAnsi="GHEA Grapalat"/>
          <w:sz w:val="21"/>
          <w:szCs w:val="21"/>
          <w:lang w:val="es-ES"/>
        </w:rPr>
      </w:pPr>
      <w:r w:rsidRPr="002C6D94">
        <w:rPr>
          <w:rFonts w:ascii="GHEA Grapalat" w:hAnsi="GHEA Grapalat"/>
          <w:sz w:val="21"/>
          <w:szCs w:val="21"/>
        </w:rPr>
        <w:t>Պայմանագրի</w:t>
      </w:r>
      <w:r w:rsidRPr="002C6D94">
        <w:rPr>
          <w:rFonts w:ascii="GHEA Grapalat" w:hAnsi="GHEA Grapalat"/>
          <w:sz w:val="21"/>
          <w:szCs w:val="21"/>
          <w:lang w:val="es-ES"/>
        </w:rPr>
        <w:t xml:space="preserve"> /</w:t>
      </w:r>
      <w:r w:rsidRPr="002C6D94">
        <w:rPr>
          <w:rFonts w:ascii="GHEA Grapalat" w:hAnsi="GHEA Grapalat"/>
          <w:sz w:val="21"/>
          <w:szCs w:val="21"/>
        </w:rPr>
        <w:t>այսուհետ</w:t>
      </w:r>
      <w:r w:rsidRPr="002C6D94">
        <w:rPr>
          <w:rFonts w:ascii="GHEA Grapalat" w:hAnsi="GHEA Grapalat"/>
          <w:sz w:val="21"/>
          <w:szCs w:val="21"/>
          <w:lang w:val="es-ES"/>
        </w:rPr>
        <w:t xml:space="preserve">` </w:t>
      </w:r>
      <w:r w:rsidRPr="002C6D94">
        <w:rPr>
          <w:rFonts w:ascii="GHEA Grapalat" w:hAnsi="GHEA Grapalat"/>
          <w:sz w:val="21"/>
          <w:szCs w:val="21"/>
        </w:rPr>
        <w:t>Պայմանագիր</w:t>
      </w:r>
      <w:r w:rsidRPr="002C6D94">
        <w:rPr>
          <w:rFonts w:ascii="GHEA Grapalat" w:hAnsi="GHEA Grapalat"/>
          <w:sz w:val="21"/>
          <w:szCs w:val="21"/>
          <w:lang w:val="es-ES"/>
        </w:rPr>
        <w:t xml:space="preserve">/ </w:t>
      </w:r>
      <w:r w:rsidRPr="002C6D94">
        <w:rPr>
          <w:rFonts w:ascii="GHEA Grapalat" w:hAnsi="GHEA Grapalat"/>
          <w:sz w:val="21"/>
          <w:szCs w:val="21"/>
        </w:rPr>
        <w:t>անվանումը</w:t>
      </w:r>
      <w:r w:rsidRPr="002C6D94">
        <w:rPr>
          <w:rFonts w:ascii="GHEA Grapalat" w:hAnsi="GHEA Grapalat"/>
          <w:sz w:val="21"/>
          <w:szCs w:val="21"/>
          <w:lang w:val="es-ES"/>
        </w:rPr>
        <w:t>` ____________________________________________________________________________________________</w:t>
      </w:r>
    </w:p>
    <w:p w14:paraId="5243234F" w14:textId="77777777" w:rsidR="0038400D" w:rsidRPr="002C6D94" w:rsidRDefault="0038400D" w:rsidP="002C6D94">
      <w:pPr>
        <w:pStyle w:val="af4"/>
        <w:spacing w:before="0" w:beforeAutospacing="0" w:after="0" w:afterAutospacing="0"/>
        <w:rPr>
          <w:rFonts w:ascii="GHEA Grapalat" w:hAnsi="GHEA Grapalat"/>
          <w:sz w:val="21"/>
          <w:szCs w:val="21"/>
          <w:lang w:val="es-ES"/>
        </w:rPr>
      </w:pPr>
      <w:r w:rsidRPr="002C6D94">
        <w:rPr>
          <w:rFonts w:ascii="GHEA Grapalat" w:hAnsi="GHEA Grapalat"/>
          <w:sz w:val="21"/>
          <w:szCs w:val="21"/>
        </w:rPr>
        <w:t>Պայմանագրի</w:t>
      </w:r>
      <w:r w:rsidRPr="002C6D94">
        <w:rPr>
          <w:rFonts w:ascii="GHEA Grapalat" w:hAnsi="GHEA Grapalat"/>
          <w:sz w:val="21"/>
          <w:szCs w:val="21"/>
          <w:lang w:val="es-ES"/>
        </w:rPr>
        <w:t xml:space="preserve"> </w:t>
      </w:r>
      <w:r w:rsidRPr="002C6D94">
        <w:rPr>
          <w:rFonts w:ascii="GHEA Grapalat" w:hAnsi="GHEA Grapalat"/>
          <w:sz w:val="21"/>
          <w:szCs w:val="21"/>
        </w:rPr>
        <w:t>կնքման</w:t>
      </w:r>
      <w:r w:rsidRPr="002C6D94">
        <w:rPr>
          <w:rFonts w:ascii="GHEA Grapalat" w:hAnsi="GHEA Grapalat"/>
          <w:sz w:val="21"/>
          <w:szCs w:val="21"/>
          <w:lang w:val="es-ES"/>
        </w:rPr>
        <w:t xml:space="preserve"> </w:t>
      </w:r>
      <w:r w:rsidRPr="002C6D94">
        <w:rPr>
          <w:rFonts w:ascii="GHEA Grapalat" w:hAnsi="GHEA Grapalat"/>
          <w:sz w:val="21"/>
          <w:szCs w:val="21"/>
        </w:rPr>
        <w:t>ամսաթիվը</w:t>
      </w:r>
      <w:r w:rsidRPr="002C6D94">
        <w:rPr>
          <w:rFonts w:ascii="GHEA Grapalat" w:hAnsi="GHEA Grapalat"/>
          <w:sz w:val="21"/>
          <w:szCs w:val="21"/>
          <w:lang w:val="es-ES"/>
        </w:rPr>
        <w:t xml:space="preserve">` «____» «__________________» 20 </w:t>
      </w:r>
      <w:r w:rsidRPr="002C6D94">
        <w:rPr>
          <w:rFonts w:ascii="GHEA Grapalat" w:hAnsi="GHEA Grapalat"/>
          <w:sz w:val="21"/>
          <w:szCs w:val="21"/>
        </w:rPr>
        <w:t>թ</w:t>
      </w:r>
      <w:r w:rsidRPr="002C6D94">
        <w:rPr>
          <w:rFonts w:ascii="GHEA Grapalat" w:hAnsi="GHEA Grapalat"/>
          <w:sz w:val="21"/>
          <w:szCs w:val="21"/>
          <w:lang w:val="es-ES"/>
        </w:rPr>
        <w:t>.</w:t>
      </w:r>
    </w:p>
    <w:p w14:paraId="74AE6F7A" w14:textId="77777777" w:rsidR="0038400D" w:rsidRPr="002C6D94" w:rsidRDefault="0038400D" w:rsidP="002C6D94">
      <w:pPr>
        <w:pStyle w:val="af4"/>
        <w:spacing w:before="0" w:beforeAutospacing="0" w:after="0" w:afterAutospacing="0"/>
        <w:rPr>
          <w:rFonts w:ascii="GHEA Grapalat" w:hAnsi="GHEA Grapalat"/>
          <w:sz w:val="21"/>
          <w:szCs w:val="21"/>
          <w:lang w:val="es-ES"/>
        </w:rPr>
      </w:pPr>
      <w:r w:rsidRPr="002C6D94">
        <w:rPr>
          <w:rFonts w:ascii="GHEA Grapalat" w:hAnsi="GHEA Grapalat"/>
          <w:sz w:val="21"/>
          <w:szCs w:val="21"/>
        </w:rPr>
        <w:t>Պայմանագրի</w:t>
      </w:r>
      <w:r w:rsidRPr="002C6D94">
        <w:rPr>
          <w:rFonts w:ascii="GHEA Grapalat" w:hAnsi="GHEA Grapalat"/>
          <w:sz w:val="21"/>
          <w:szCs w:val="21"/>
          <w:lang w:val="es-ES"/>
        </w:rPr>
        <w:t xml:space="preserve"> </w:t>
      </w:r>
      <w:r w:rsidRPr="002C6D94">
        <w:rPr>
          <w:rFonts w:ascii="GHEA Grapalat" w:hAnsi="GHEA Grapalat"/>
          <w:sz w:val="21"/>
          <w:szCs w:val="21"/>
        </w:rPr>
        <w:t>համարը</w:t>
      </w:r>
      <w:r w:rsidRPr="002C6D94">
        <w:rPr>
          <w:rFonts w:ascii="GHEA Grapalat" w:hAnsi="GHEA Grapalat"/>
          <w:sz w:val="21"/>
          <w:szCs w:val="21"/>
          <w:lang w:val="es-ES"/>
        </w:rPr>
        <w:t>`    __________</w:t>
      </w:r>
    </w:p>
    <w:p w14:paraId="62F79D18" w14:textId="77777777" w:rsidR="0038400D" w:rsidRPr="002C6D94" w:rsidRDefault="0038400D" w:rsidP="002C6D94">
      <w:pPr>
        <w:jc w:val="both"/>
        <w:rPr>
          <w:rFonts w:ascii="GHEA Grapalat" w:hAnsi="GHEA Grapalat" w:cs="Sylfaen"/>
          <w:iCs/>
          <w:lang w:val="es-ES"/>
        </w:rPr>
      </w:pPr>
      <w:r w:rsidRPr="002C6D94">
        <w:rPr>
          <w:rFonts w:ascii="GHEA Grapalat" w:hAnsi="GHEA Grapalat"/>
          <w:iCs/>
          <w:sz w:val="21"/>
          <w:szCs w:val="21"/>
        </w:rPr>
        <w:t>Պատվիրատուն</w:t>
      </w:r>
      <w:r w:rsidRPr="002C6D94">
        <w:rPr>
          <w:rFonts w:ascii="GHEA Grapalat" w:hAnsi="GHEA Grapalat"/>
          <w:iCs/>
          <w:sz w:val="21"/>
          <w:szCs w:val="21"/>
          <w:lang w:val="es-ES"/>
        </w:rPr>
        <w:t xml:space="preserve">  </w:t>
      </w:r>
      <w:r w:rsidRPr="002C6D94">
        <w:rPr>
          <w:rFonts w:ascii="GHEA Grapalat" w:hAnsi="GHEA Grapalat"/>
          <w:iCs/>
          <w:sz w:val="21"/>
          <w:szCs w:val="21"/>
        </w:rPr>
        <w:t>և</w:t>
      </w:r>
      <w:r w:rsidRPr="002C6D94">
        <w:rPr>
          <w:rFonts w:ascii="GHEA Grapalat" w:hAnsi="GHEA Grapalat"/>
          <w:iCs/>
          <w:sz w:val="21"/>
          <w:szCs w:val="21"/>
          <w:lang w:val="es-ES"/>
        </w:rPr>
        <w:t xml:space="preserve">  </w:t>
      </w:r>
      <w:r w:rsidRPr="002C6D94">
        <w:rPr>
          <w:rFonts w:ascii="GHEA Grapalat" w:hAnsi="GHEA Grapalat"/>
          <w:sz w:val="21"/>
          <w:szCs w:val="21"/>
        </w:rPr>
        <w:t>Պայմանագրի</w:t>
      </w:r>
      <w:r w:rsidRPr="002C6D94">
        <w:rPr>
          <w:rFonts w:ascii="GHEA Grapalat" w:hAnsi="GHEA Grapalat"/>
          <w:sz w:val="21"/>
          <w:szCs w:val="21"/>
          <w:lang w:val="es-ES"/>
        </w:rPr>
        <w:t xml:space="preserve"> </w:t>
      </w:r>
      <w:r w:rsidRPr="002C6D94">
        <w:rPr>
          <w:rFonts w:ascii="GHEA Grapalat" w:hAnsi="GHEA Grapalat"/>
          <w:sz w:val="21"/>
          <w:szCs w:val="21"/>
        </w:rPr>
        <w:t>կողմը՝</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հիմք </w:t>
      </w:r>
      <w:r w:rsidRPr="002C6D94">
        <w:rPr>
          <w:rFonts w:ascii="GHEA Grapalat" w:hAnsi="GHEA Grapalat"/>
          <w:sz w:val="21"/>
          <w:szCs w:val="21"/>
          <w:lang w:val="es-ES"/>
        </w:rPr>
        <w:t xml:space="preserve"> </w:t>
      </w:r>
      <w:r w:rsidRPr="002C6D94">
        <w:rPr>
          <w:rFonts w:ascii="GHEA Grapalat" w:hAnsi="GHEA Grapalat"/>
          <w:sz w:val="21"/>
          <w:szCs w:val="21"/>
          <w:lang w:val="hy-AM"/>
        </w:rPr>
        <w:t>ընդունելով</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պայմանագրի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կատարման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վերաբերյալ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 »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20 </w:t>
      </w:r>
      <w:r w:rsidRPr="002C6D94">
        <w:rPr>
          <w:rFonts w:ascii="GHEA Grapalat" w:hAnsi="GHEA Grapalat"/>
          <w:sz w:val="21"/>
          <w:szCs w:val="21"/>
          <w:lang w:val="es-ES"/>
        </w:rPr>
        <w:t xml:space="preserve">  </w:t>
      </w:r>
      <w:r w:rsidRPr="002C6D94">
        <w:rPr>
          <w:rFonts w:ascii="GHEA Grapalat" w:hAnsi="GHEA Grapalat"/>
          <w:sz w:val="21"/>
          <w:szCs w:val="21"/>
          <w:lang w:val="hy-AM"/>
        </w:rPr>
        <w:t xml:space="preserve">  թ. դուրս գրված </w:t>
      </w:r>
      <w:r w:rsidRPr="002C6D94">
        <w:rPr>
          <w:rFonts w:ascii="GHEA Grapalat" w:hAnsi="GHEA Grapalat"/>
          <w:sz w:val="21"/>
          <w:szCs w:val="21"/>
          <w:lang w:val="es-ES"/>
        </w:rPr>
        <w:t xml:space="preserve">N ___   </w:t>
      </w:r>
      <w:r w:rsidRPr="002C6D94">
        <w:rPr>
          <w:rFonts w:ascii="GHEA Grapalat" w:hAnsi="GHEA Grapalat"/>
          <w:sz w:val="21"/>
          <w:szCs w:val="21"/>
          <w:lang w:val="hy-AM"/>
        </w:rPr>
        <w:t xml:space="preserve">հաշիվ ապրանքագիրը, </w:t>
      </w:r>
      <w:r w:rsidRPr="002C6D94">
        <w:rPr>
          <w:rFonts w:ascii="GHEA Grapalat" w:hAnsi="GHEA Grapalat"/>
          <w:sz w:val="21"/>
          <w:szCs w:val="21"/>
          <w:lang w:val="es-ES"/>
        </w:rPr>
        <w:t>կազմեցին սույն արձանագրությունը հետևյալի մասին.</w:t>
      </w:r>
    </w:p>
    <w:p w14:paraId="505292A3" w14:textId="77777777" w:rsidR="0038400D" w:rsidRPr="002C6D94" w:rsidRDefault="0038400D" w:rsidP="002C6D94">
      <w:pPr>
        <w:jc w:val="both"/>
        <w:rPr>
          <w:rFonts w:ascii="GHEA Grapalat" w:hAnsi="GHEA Grapalat"/>
          <w:iCs/>
          <w:sz w:val="21"/>
          <w:szCs w:val="21"/>
          <w:lang w:val="hy-AM"/>
        </w:rPr>
      </w:pPr>
      <w:r w:rsidRPr="002C6D94">
        <w:rPr>
          <w:rFonts w:ascii="GHEA Grapalat" w:hAnsi="GHEA Grapalat"/>
          <w:iCs/>
          <w:sz w:val="21"/>
          <w:szCs w:val="21"/>
        </w:rPr>
        <w:t>Պայմանագրի</w:t>
      </w:r>
      <w:r w:rsidRPr="002C6D94">
        <w:rPr>
          <w:rFonts w:ascii="GHEA Grapalat" w:hAnsi="GHEA Grapalat"/>
          <w:iCs/>
          <w:sz w:val="21"/>
          <w:szCs w:val="21"/>
          <w:lang w:val="es-ES"/>
        </w:rPr>
        <w:t xml:space="preserve"> </w:t>
      </w:r>
      <w:r w:rsidRPr="002C6D94">
        <w:rPr>
          <w:rFonts w:ascii="GHEA Grapalat" w:hAnsi="GHEA Grapalat"/>
          <w:iCs/>
          <w:sz w:val="21"/>
          <w:szCs w:val="21"/>
        </w:rPr>
        <w:t>շրջանակներում</w:t>
      </w:r>
      <w:r w:rsidRPr="002C6D94">
        <w:rPr>
          <w:rFonts w:ascii="GHEA Grapalat" w:hAnsi="GHEA Grapalat"/>
          <w:iCs/>
          <w:sz w:val="21"/>
          <w:szCs w:val="21"/>
          <w:lang w:val="es-ES"/>
        </w:rPr>
        <w:t xml:space="preserve"> </w:t>
      </w:r>
      <w:r w:rsidRPr="002C6D94">
        <w:rPr>
          <w:rFonts w:ascii="GHEA Grapalat" w:hAnsi="GHEA Grapalat"/>
          <w:iCs/>
          <w:snapToGrid w:val="0"/>
          <w:sz w:val="21"/>
          <w:szCs w:val="21"/>
          <w:lang w:val="es-ES"/>
        </w:rPr>
        <w:t xml:space="preserve">Պայմանագրի կողմը  </w:t>
      </w:r>
      <w:r w:rsidRPr="002C6D94">
        <w:rPr>
          <w:rFonts w:ascii="GHEA Grapalat" w:hAnsi="GHEA Grapalat"/>
          <w:iCs/>
          <w:sz w:val="21"/>
          <w:szCs w:val="21"/>
        </w:rPr>
        <w:t>մատակարարել</w:t>
      </w:r>
      <w:r w:rsidRPr="002C6D94">
        <w:rPr>
          <w:rFonts w:ascii="GHEA Grapalat" w:hAnsi="GHEA Grapalat"/>
          <w:iCs/>
          <w:sz w:val="21"/>
          <w:szCs w:val="21"/>
          <w:lang w:val="es-ES"/>
        </w:rPr>
        <w:t xml:space="preserve"> </w:t>
      </w:r>
      <w:r w:rsidRPr="002C6D94">
        <w:rPr>
          <w:rFonts w:ascii="GHEA Grapalat" w:hAnsi="GHEA Grapalat"/>
          <w:iCs/>
          <w:sz w:val="21"/>
          <w:szCs w:val="21"/>
        </w:rPr>
        <w:t>է</w:t>
      </w:r>
      <w:r w:rsidRPr="002C6D94">
        <w:rPr>
          <w:rFonts w:ascii="GHEA Grapalat" w:hAnsi="GHEA Grapalat"/>
          <w:iCs/>
          <w:sz w:val="21"/>
          <w:szCs w:val="21"/>
          <w:lang w:val="es-ES"/>
        </w:rPr>
        <w:t xml:space="preserve"> </w:t>
      </w:r>
      <w:r w:rsidRPr="002C6D94">
        <w:rPr>
          <w:rFonts w:ascii="GHEA Grapalat" w:hAnsi="GHEA Grapalat"/>
          <w:iCs/>
          <w:sz w:val="21"/>
          <w:szCs w:val="21"/>
        </w:rPr>
        <w:t>հետևյալ</w:t>
      </w:r>
      <w:r w:rsidRPr="002C6D94">
        <w:rPr>
          <w:rFonts w:ascii="GHEA Grapalat" w:hAnsi="GHEA Grapalat"/>
          <w:iCs/>
          <w:sz w:val="21"/>
          <w:szCs w:val="21"/>
          <w:lang w:val="es-ES"/>
        </w:rPr>
        <w:t xml:space="preserve"> </w:t>
      </w:r>
      <w:r w:rsidRPr="002C6D94">
        <w:rPr>
          <w:rFonts w:ascii="GHEA Grapalat" w:hAnsi="GHEA Grapalat"/>
          <w:iCs/>
          <w:sz w:val="21"/>
          <w:szCs w:val="21"/>
        </w:rPr>
        <w:t>ապրանքները՝</w:t>
      </w:r>
    </w:p>
    <w:p w14:paraId="0AD046CB" w14:textId="77777777" w:rsidR="0038400D" w:rsidRPr="002C6D94" w:rsidRDefault="0038400D" w:rsidP="002C6D94">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C6D94" w14:paraId="7E44D517" w14:textId="77777777" w:rsidTr="007A2020">
        <w:trPr>
          <w:jc w:val="right"/>
        </w:trPr>
        <w:tc>
          <w:tcPr>
            <w:tcW w:w="357" w:type="dxa"/>
            <w:vMerge w:val="restart"/>
            <w:shd w:val="clear" w:color="auto" w:fill="auto"/>
            <w:vAlign w:val="center"/>
          </w:tcPr>
          <w:p w14:paraId="73388979"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N</w:t>
            </w:r>
          </w:p>
        </w:tc>
        <w:tc>
          <w:tcPr>
            <w:tcW w:w="10348" w:type="dxa"/>
            <w:gridSpan w:val="8"/>
            <w:shd w:val="clear" w:color="auto" w:fill="auto"/>
            <w:vAlign w:val="center"/>
          </w:tcPr>
          <w:p w14:paraId="5AFEDBD8" w14:textId="77777777" w:rsidR="0038400D" w:rsidRPr="002C6D94" w:rsidRDefault="0038400D" w:rsidP="002C6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C6D94">
              <w:rPr>
                <w:rFonts w:ascii="GHEA Grapalat" w:hAnsi="GHEA Grapalat" w:cs="Sylfaen"/>
                <w:sz w:val="18"/>
                <w:szCs w:val="18"/>
              </w:rPr>
              <w:t>Մատակարարված</w:t>
            </w:r>
            <w:r w:rsidRPr="002C6D94">
              <w:rPr>
                <w:rFonts w:ascii="GHEA Grapalat" w:hAnsi="GHEA Grapalat" w:cs="Courier New"/>
                <w:sz w:val="18"/>
                <w:szCs w:val="18"/>
              </w:rPr>
              <w:t xml:space="preserve"> </w:t>
            </w:r>
            <w:r w:rsidRPr="002C6D94">
              <w:rPr>
                <w:rFonts w:ascii="GHEA Grapalat" w:hAnsi="GHEA Grapalat" w:cs="Sylfaen"/>
                <w:sz w:val="18"/>
                <w:szCs w:val="18"/>
              </w:rPr>
              <w:t>ապրանքների</w:t>
            </w:r>
          </w:p>
        </w:tc>
      </w:tr>
      <w:tr w:rsidR="0038400D" w:rsidRPr="002C6D94" w14:paraId="33DC7038" w14:textId="77777777" w:rsidTr="007A2020">
        <w:trPr>
          <w:jc w:val="right"/>
        </w:trPr>
        <w:tc>
          <w:tcPr>
            <w:tcW w:w="357" w:type="dxa"/>
            <w:vMerge/>
            <w:shd w:val="clear" w:color="auto" w:fill="auto"/>
          </w:tcPr>
          <w:p w14:paraId="31AFDB94"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Վճարման ժամկետը /ըստ վճարման ժամանակացույցի/</w:t>
            </w:r>
          </w:p>
        </w:tc>
      </w:tr>
      <w:tr w:rsidR="0038400D" w:rsidRPr="002C6D9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C6D94" w:rsidRDefault="0038400D" w:rsidP="002C6D94">
            <w:pPr>
              <w:pStyle w:val="af4"/>
              <w:spacing w:before="0" w:beforeAutospacing="0" w:after="0" w:afterAutospacing="0"/>
              <w:jc w:val="center"/>
              <w:rPr>
                <w:rFonts w:ascii="GHEA Grapalat" w:hAnsi="GHEA Grapalat"/>
                <w:sz w:val="18"/>
                <w:szCs w:val="18"/>
              </w:rPr>
            </w:pPr>
            <w:r w:rsidRPr="002C6D9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r>
      <w:tr w:rsidR="0038400D" w:rsidRPr="002C6D94" w14:paraId="7512D9C4" w14:textId="77777777" w:rsidTr="007A2020">
        <w:trPr>
          <w:jc w:val="right"/>
        </w:trPr>
        <w:tc>
          <w:tcPr>
            <w:tcW w:w="357" w:type="dxa"/>
            <w:shd w:val="clear" w:color="auto" w:fill="auto"/>
            <w:vAlign w:val="center"/>
          </w:tcPr>
          <w:p w14:paraId="45F06D52"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2C6D94" w:rsidRDefault="0038400D" w:rsidP="002C6D94">
            <w:pPr>
              <w:pStyle w:val="af4"/>
              <w:spacing w:before="0" w:beforeAutospacing="0" w:after="0" w:afterAutospacing="0"/>
              <w:jc w:val="center"/>
              <w:rPr>
                <w:rFonts w:ascii="GHEA Grapalat" w:hAnsi="GHEA Grapalat"/>
                <w:sz w:val="18"/>
                <w:szCs w:val="18"/>
              </w:rPr>
            </w:pPr>
          </w:p>
        </w:tc>
      </w:tr>
      <w:tr w:rsidR="0038400D" w:rsidRPr="002C6D94" w14:paraId="7A865E01" w14:textId="77777777" w:rsidTr="007A2020">
        <w:trPr>
          <w:jc w:val="right"/>
        </w:trPr>
        <w:tc>
          <w:tcPr>
            <w:tcW w:w="357" w:type="dxa"/>
            <w:shd w:val="clear" w:color="auto" w:fill="auto"/>
          </w:tcPr>
          <w:p w14:paraId="6F3922B8" w14:textId="77777777" w:rsidR="0038400D" w:rsidRPr="002C6D94" w:rsidRDefault="0038400D" w:rsidP="002C6D94">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2C6D94" w:rsidRDefault="0038400D" w:rsidP="002C6D94">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2C6D94" w:rsidRDefault="0038400D" w:rsidP="002C6D94">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2C6D94" w:rsidRDefault="0038400D" w:rsidP="002C6D94">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2C6D94" w:rsidRDefault="0038400D" w:rsidP="002C6D94">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2C6D94" w:rsidRDefault="0038400D" w:rsidP="002C6D94">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2C6D94" w:rsidRDefault="0038400D" w:rsidP="002C6D94">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2C6D94" w:rsidRDefault="0038400D" w:rsidP="002C6D94">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2C6D94" w:rsidRDefault="0038400D" w:rsidP="002C6D94">
            <w:pPr>
              <w:pStyle w:val="af4"/>
              <w:spacing w:before="0" w:beforeAutospacing="0" w:after="0" w:afterAutospacing="0"/>
              <w:jc w:val="center"/>
              <w:rPr>
                <w:rFonts w:ascii="GHEA Grapalat" w:hAnsi="GHEA Grapalat"/>
              </w:rPr>
            </w:pPr>
          </w:p>
        </w:tc>
      </w:tr>
    </w:tbl>
    <w:p w14:paraId="0FD13D22" w14:textId="77777777" w:rsidR="0038400D" w:rsidRPr="002C6D94" w:rsidRDefault="0038400D" w:rsidP="002C6D94">
      <w:pPr>
        <w:ind w:firstLine="375"/>
        <w:jc w:val="both"/>
        <w:rPr>
          <w:rFonts w:ascii="Arial" w:hAnsi="Arial" w:cs="Arial"/>
          <w:iCs/>
          <w:sz w:val="21"/>
          <w:szCs w:val="21"/>
          <w:lang w:val="es-ES"/>
        </w:rPr>
      </w:pPr>
      <w:r w:rsidRPr="002C6D94">
        <w:rPr>
          <w:rFonts w:ascii="Arial" w:hAnsi="Arial" w:cs="Arial"/>
          <w:iCs/>
          <w:sz w:val="21"/>
          <w:szCs w:val="21"/>
          <w:lang w:val="es-ES"/>
        </w:rPr>
        <w:t> </w:t>
      </w:r>
    </w:p>
    <w:p w14:paraId="69230310" w14:textId="77777777" w:rsidR="0038400D" w:rsidRPr="002C6D94" w:rsidRDefault="0038400D" w:rsidP="002C6D94">
      <w:pPr>
        <w:ind w:firstLine="375"/>
        <w:jc w:val="both"/>
        <w:rPr>
          <w:rFonts w:ascii="GHEA Grapalat" w:hAnsi="GHEA Grapalat"/>
          <w:iCs/>
          <w:snapToGrid w:val="0"/>
          <w:sz w:val="21"/>
          <w:szCs w:val="21"/>
          <w:lang w:val="es-ES"/>
        </w:rPr>
      </w:pPr>
      <w:r w:rsidRPr="002C6D94">
        <w:rPr>
          <w:rFonts w:ascii="Arial" w:hAnsi="Arial" w:cs="Arial"/>
          <w:iCs/>
          <w:sz w:val="21"/>
          <w:szCs w:val="21"/>
          <w:lang w:val="es-ES"/>
        </w:rPr>
        <w:t> </w:t>
      </w:r>
      <w:r w:rsidRPr="002C6D94">
        <w:rPr>
          <w:rFonts w:ascii="GHEA Grapalat" w:hAnsi="GHEA Grapalat"/>
          <w:iCs/>
          <w:snapToGrid w:val="0"/>
          <w:sz w:val="21"/>
          <w:szCs w:val="21"/>
          <w:lang w:val="hy-AM"/>
        </w:rPr>
        <w:t xml:space="preserve">Սույն </w:t>
      </w:r>
      <w:r w:rsidRPr="002C6D94">
        <w:rPr>
          <w:rFonts w:ascii="GHEA Grapalat" w:hAnsi="GHEA Grapalat"/>
          <w:iCs/>
          <w:snapToGrid w:val="0"/>
          <w:sz w:val="21"/>
          <w:szCs w:val="21"/>
        </w:rPr>
        <w:t>արձանագրության</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rPr>
        <w:t>երկկողմ</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lang w:val="hy-AM"/>
        </w:rPr>
        <w:t>հաստատման համար հիմք հանդիսացած</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rPr>
        <w:t>հաշիվ</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rPr>
        <w:t>ապրանքագիրը</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rPr>
        <w:t>և</w:t>
      </w:r>
      <w:r w:rsidRPr="002C6D94">
        <w:rPr>
          <w:rFonts w:ascii="GHEA Grapalat" w:hAnsi="GHEA Grapalat"/>
          <w:iCs/>
          <w:snapToGrid w:val="0"/>
          <w:sz w:val="21"/>
          <w:szCs w:val="21"/>
          <w:lang w:val="es-ES"/>
        </w:rPr>
        <w:t xml:space="preserve"> </w:t>
      </w:r>
      <w:r w:rsidRPr="002C6D94">
        <w:rPr>
          <w:rFonts w:ascii="GHEA Grapalat" w:hAnsi="GHEA Grapalat"/>
          <w:iCs/>
          <w:snapToGrid w:val="0"/>
          <w:sz w:val="21"/>
          <w:szCs w:val="21"/>
          <w:lang w:val="hy-AM"/>
        </w:rPr>
        <w:t xml:space="preserve">դրական </w:t>
      </w:r>
      <w:r w:rsidRPr="002C6D94">
        <w:rPr>
          <w:rFonts w:ascii="GHEA Grapalat" w:hAnsi="GHEA Grapalat"/>
          <w:sz w:val="21"/>
          <w:szCs w:val="21"/>
          <w:lang w:val="es-ES"/>
        </w:rPr>
        <w:t>եզրակացությունը</w:t>
      </w:r>
      <w:r w:rsidRPr="002C6D94">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2C6D94" w:rsidRDefault="0038400D" w:rsidP="002C6D94">
      <w:pPr>
        <w:ind w:firstLine="375"/>
        <w:jc w:val="both"/>
        <w:rPr>
          <w:rFonts w:ascii="GHEA Grapalat" w:hAnsi="GHEA Grapalat"/>
          <w:iCs/>
          <w:snapToGrid w:val="0"/>
          <w:sz w:val="21"/>
          <w:szCs w:val="21"/>
          <w:lang w:val="es-ES"/>
        </w:rPr>
      </w:pPr>
    </w:p>
    <w:p w14:paraId="5775E28D" w14:textId="77777777" w:rsidR="0038400D" w:rsidRPr="002C6D94" w:rsidRDefault="0038400D" w:rsidP="002C6D94">
      <w:pPr>
        <w:ind w:firstLine="375"/>
        <w:jc w:val="both"/>
        <w:rPr>
          <w:rFonts w:ascii="GHEA Grapalat" w:hAnsi="GHEA Grapalat"/>
          <w:iCs/>
          <w:snapToGrid w:val="0"/>
          <w:sz w:val="2"/>
          <w:szCs w:val="21"/>
          <w:lang w:val="es-ES"/>
        </w:rPr>
      </w:pPr>
    </w:p>
    <w:p w14:paraId="60812A57" w14:textId="77777777" w:rsidR="0038400D" w:rsidRPr="002C6D94" w:rsidRDefault="0038400D" w:rsidP="002C6D94">
      <w:pPr>
        <w:ind w:firstLine="375"/>
        <w:rPr>
          <w:rFonts w:ascii="GHEA Grapalat" w:hAnsi="GHEA Grapalat"/>
          <w:iCs/>
          <w:snapToGrid w:val="0"/>
          <w:sz w:val="2"/>
          <w:szCs w:val="21"/>
          <w:lang w:val="es-ES"/>
        </w:rPr>
      </w:pPr>
      <w:r w:rsidRPr="002C6D94">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C6D94" w:rsidRPr="002C6D94" w14:paraId="56001E7F" w14:textId="77777777" w:rsidTr="007A2020">
        <w:trPr>
          <w:trHeight w:val="266"/>
          <w:tblCellSpacing w:w="7" w:type="dxa"/>
          <w:jc w:val="center"/>
        </w:trPr>
        <w:tc>
          <w:tcPr>
            <w:tcW w:w="0" w:type="auto"/>
            <w:vAlign w:val="center"/>
          </w:tcPr>
          <w:p w14:paraId="564233C1"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 xml:space="preserve">Ապրանքը հանձնեց </w:t>
            </w:r>
          </w:p>
        </w:tc>
        <w:tc>
          <w:tcPr>
            <w:tcW w:w="0" w:type="auto"/>
            <w:vAlign w:val="center"/>
          </w:tcPr>
          <w:p w14:paraId="44C85F62"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Ապրանքը ընդունեց</w:t>
            </w:r>
          </w:p>
        </w:tc>
      </w:tr>
      <w:tr w:rsidR="002C6D94" w:rsidRPr="002C6D94" w14:paraId="529D7212" w14:textId="77777777" w:rsidTr="007A2020">
        <w:trPr>
          <w:trHeight w:val="473"/>
          <w:tblCellSpacing w:w="7" w:type="dxa"/>
          <w:jc w:val="center"/>
        </w:trPr>
        <w:tc>
          <w:tcPr>
            <w:tcW w:w="0" w:type="auto"/>
            <w:vAlign w:val="center"/>
          </w:tcPr>
          <w:p w14:paraId="5D9EDD8E"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 xml:space="preserve">___________________________ </w:t>
            </w:r>
          </w:p>
          <w:p w14:paraId="32A66E3F"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15"/>
                <w:szCs w:val="15"/>
              </w:rPr>
              <w:t xml:space="preserve">ստորագրություն </w:t>
            </w:r>
          </w:p>
        </w:tc>
        <w:tc>
          <w:tcPr>
            <w:tcW w:w="0" w:type="auto"/>
            <w:vAlign w:val="center"/>
          </w:tcPr>
          <w:p w14:paraId="35E042AD"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___________________________</w:t>
            </w:r>
          </w:p>
          <w:p w14:paraId="776AADE0"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15"/>
                <w:szCs w:val="15"/>
              </w:rPr>
              <w:t xml:space="preserve">ստորագրություն </w:t>
            </w:r>
          </w:p>
        </w:tc>
      </w:tr>
      <w:tr w:rsidR="002C6D94" w:rsidRPr="002C6D94" w14:paraId="23141DF7" w14:textId="77777777" w:rsidTr="007A2020">
        <w:trPr>
          <w:trHeight w:val="503"/>
          <w:tblCellSpacing w:w="7" w:type="dxa"/>
          <w:jc w:val="center"/>
        </w:trPr>
        <w:tc>
          <w:tcPr>
            <w:tcW w:w="0" w:type="auto"/>
            <w:vAlign w:val="center"/>
          </w:tcPr>
          <w:p w14:paraId="7D2DF494"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 xml:space="preserve">___________________________ </w:t>
            </w:r>
          </w:p>
          <w:p w14:paraId="670CBC03"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15"/>
                <w:szCs w:val="15"/>
              </w:rPr>
              <w:t>ազգանուն, անուն</w:t>
            </w:r>
          </w:p>
        </w:tc>
        <w:tc>
          <w:tcPr>
            <w:tcW w:w="0" w:type="auto"/>
            <w:vAlign w:val="center"/>
          </w:tcPr>
          <w:p w14:paraId="6E95AECE"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___________________________</w:t>
            </w:r>
          </w:p>
          <w:p w14:paraId="7F600E5E" w14:textId="77777777" w:rsidR="0038400D" w:rsidRPr="002C6D94" w:rsidRDefault="0038400D" w:rsidP="002C6D94">
            <w:pPr>
              <w:jc w:val="center"/>
              <w:rPr>
                <w:rFonts w:ascii="GHEA Grapalat" w:hAnsi="GHEA Grapalat"/>
                <w:iCs/>
                <w:sz w:val="21"/>
                <w:szCs w:val="21"/>
              </w:rPr>
            </w:pPr>
            <w:r w:rsidRPr="002C6D94">
              <w:rPr>
                <w:rFonts w:ascii="GHEA Grapalat" w:hAnsi="GHEA Grapalat"/>
                <w:iCs/>
                <w:sz w:val="15"/>
                <w:szCs w:val="15"/>
              </w:rPr>
              <w:t>ազգանուն, անուն</w:t>
            </w:r>
          </w:p>
        </w:tc>
      </w:tr>
      <w:tr w:rsidR="0038400D" w:rsidRPr="002C6D94" w14:paraId="0370AC52" w14:textId="77777777" w:rsidTr="007A2020">
        <w:trPr>
          <w:trHeight w:val="281"/>
          <w:tblCellSpacing w:w="7" w:type="dxa"/>
          <w:jc w:val="center"/>
        </w:trPr>
        <w:tc>
          <w:tcPr>
            <w:tcW w:w="0" w:type="auto"/>
            <w:vAlign w:val="center"/>
          </w:tcPr>
          <w:p w14:paraId="55CE6346" w14:textId="11F84351"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Կ.Տ.</w:t>
            </w:r>
          </w:p>
        </w:tc>
        <w:tc>
          <w:tcPr>
            <w:tcW w:w="0" w:type="auto"/>
            <w:vAlign w:val="center"/>
          </w:tcPr>
          <w:p w14:paraId="69C34666" w14:textId="7C3B4640" w:rsidR="0038400D" w:rsidRPr="002C6D94" w:rsidRDefault="0038400D" w:rsidP="002C6D94">
            <w:pPr>
              <w:jc w:val="center"/>
              <w:rPr>
                <w:rFonts w:ascii="GHEA Grapalat" w:hAnsi="GHEA Grapalat"/>
                <w:iCs/>
                <w:sz w:val="21"/>
                <w:szCs w:val="21"/>
              </w:rPr>
            </w:pPr>
            <w:r w:rsidRPr="002C6D94">
              <w:rPr>
                <w:rFonts w:ascii="GHEA Grapalat" w:hAnsi="GHEA Grapalat"/>
                <w:iCs/>
                <w:sz w:val="21"/>
                <w:szCs w:val="21"/>
              </w:rPr>
              <w:t>Կ.Տ.</w:t>
            </w:r>
          </w:p>
        </w:tc>
      </w:tr>
    </w:tbl>
    <w:p w14:paraId="148F8388" w14:textId="77777777" w:rsidR="00071D1C" w:rsidRPr="002C6D94" w:rsidRDefault="00071D1C" w:rsidP="002C6D94">
      <w:pPr>
        <w:ind w:left="-142" w:firstLine="142"/>
        <w:jc w:val="center"/>
        <w:rPr>
          <w:rFonts w:ascii="GHEA Grapalat" w:hAnsi="GHEA Grapalat" w:cs="Sylfaen"/>
          <w:b/>
        </w:rPr>
      </w:pPr>
    </w:p>
    <w:p w14:paraId="60B5C5A8" w14:textId="77777777" w:rsidR="00071D1C" w:rsidRPr="002C6D94" w:rsidRDefault="00071D1C" w:rsidP="002C6D94">
      <w:pPr>
        <w:ind w:left="-142" w:firstLine="142"/>
        <w:jc w:val="center"/>
        <w:rPr>
          <w:rFonts w:ascii="GHEA Grapalat" w:hAnsi="GHEA Grapalat" w:cs="Sylfaen"/>
          <w:b/>
        </w:rPr>
      </w:pPr>
    </w:p>
    <w:p w14:paraId="386CA249" w14:textId="77777777" w:rsidR="0038400D" w:rsidRPr="002C6D94" w:rsidRDefault="0038400D" w:rsidP="002C6D94">
      <w:pPr>
        <w:ind w:left="-142" w:firstLine="142"/>
        <w:jc w:val="center"/>
        <w:rPr>
          <w:rFonts w:ascii="GHEA Grapalat" w:hAnsi="GHEA Grapalat" w:cs="Sylfaen"/>
          <w:b/>
        </w:rPr>
      </w:pPr>
    </w:p>
    <w:p w14:paraId="3A9AA5B5" w14:textId="77777777" w:rsidR="00E74BF6" w:rsidRPr="002C6D94" w:rsidRDefault="00E74BF6" w:rsidP="002C6D94">
      <w:pPr>
        <w:jc w:val="right"/>
        <w:rPr>
          <w:rFonts w:ascii="GHEA Grapalat" w:hAnsi="GHEA Grapalat" w:cs="Sylfaen"/>
          <w:i/>
          <w:sz w:val="20"/>
          <w:lang w:val="pt-BR"/>
        </w:rPr>
      </w:pPr>
    </w:p>
    <w:p w14:paraId="59D3ECC4" w14:textId="77777777" w:rsidR="00071D1C" w:rsidRPr="002C6D94" w:rsidRDefault="00071D1C" w:rsidP="002C6D94">
      <w:pPr>
        <w:jc w:val="right"/>
        <w:rPr>
          <w:rFonts w:ascii="GHEA Grapalat" w:hAnsi="GHEA Grapalat" w:cs="Sylfaen"/>
          <w:i/>
          <w:sz w:val="20"/>
        </w:rPr>
      </w:pPr>
      <w:r w:rsidRPr="002C6D94">
        <w:rPr>
          <w:rFonts w:ascii="GHEA Grapalat" w:hAnsi="GHEA Grapalat" w:cs="Sylfaen"/>
          <w:i/>
          <w:sz w:val="20"/>
          <w:lang w:val="pt-BR"/>
        </w:rPr>
        <w:t>Հավելված</w:t>
      </w:r>
      <w:r w:rsidRPr="002C6D94">
        <w:rPr>
          <w:rFonts w:ascii="GHEA Grapalat" w:hAnsi="GHEA Grapalat" w:cs="Sylfaen"/>
          <w:i/>
          <w:sz w:val="20"/>
        </w:rPr>
        <w:t xml:space="preserve"> </w:t>
      </w:r>
      <w:r w:rsidR="00D320A2" w:rsidRPr="002C6D94">
        <w:rPr>
          <w:rFonts w:ascii="GHEA Grapalat" w:hAnsi="GHEA Grapalat" w:cs="Sylfaen"/>
          <w:i/>
          <w:sz w:val="20"/>
        </w:rPr>
        <w:t>3</w:t>
      </w:r>
      <w:r w:rsidRPr="002C6D94">
        <w:rPr>
          <w:rFonts w:ascii="GHEA Grapalat" w:hAnsi="GHEA Grapalat" w:cs="Sylfaen"/>
          <w:i/>
          <w:sz w:val="20"/>
        </w:rPr>
        <w:t>.1</w:t>
      </w:r>
    </w:p>
    <w:p w14:paraId="322EF724" w14:textId="77777777" w:rsidR="00341A74" w:rsidRPr="002C6D94" w:rsidRDefault="00341A74" w:rsidP="002C6D94">
      <w:pPr>
        <w:jc w:val="right"/>
        <w:rPr>
          <w:rFonts w:ascii="GHEA Grapalat" w:hAnsi="GHEA Grapalat" w:cs="Sylfaen"/>
          <w:i/>
          <w:sz w:val="20"/>
          <w:lang w:val="pt-BR"/>
        </w:rPr>
      </w:pPr>
      <w:r w:rsidRPr="002C6D94">
        <w:rPr>
          <w:rFonts w:ascii="GHEA Grapalat" w:hAnsi="GHEA Grapalat" w:cs="Sylfaen"/>
          <w:i/>
          <w:sz w:val="20"/>
          <w:lang w:val="pt-BR"/>
        </w:rPr>
        <w:t xml:space="preserve">«         »              20  թ. կնքված </w:t>
      </w:r>
    </w:p>
    <w:p w14:paraId="4ECBF50C" w14:textId="37775E04" w:rsidR="00341A74" w:rsidRPr="002C6D94" w:rsidRDefault="00341A74" w:rsidP="002C6D94">
      <w:pPr>
        <w:jc w:val="right"/>
        <w:rPr>
          <w:rFonts w:ascii="GHEA Grapalat" w:hAnsi="GHEA Grapalat" w:cs="Sylfaen"/>
          <w:i/>
          <w:sz w:val="20"/>
          <w:lang w:val="pt-BR"/>
        </w:rPr>
      </w:pPr>
      <w:r w:rsidRPr="002C6D94">
        <w:rPr>
          <w:rFonts w:ascii="GHEA Grapalat" w:hAnsi="GHEA Grapalat" w:cs="Sylfaen"/>
          <w:i/>
          <w:sz w:val="20"/>
          <w:lang w:val="pt-BR"/>
        </w:rPr>
        <w:t>ծածկագրով պայմանագրի</w:t>
      </w:r>
    </w:p>
    <w:p w14:paraId="0184A674" w14:textId="77777777" w:rsidR="00071D1C" w:rsidRPr="002C6D94" w:rsidRDefault="00071D1C" w:rsidP="002C6D94">
      <w:pPr>
        <w:tabs>
          <w:tab w:val="left" w:pos="360"/>
          <w:tab w:val="left" w:pos="540"/>
        </w:tabs>
        <w:jc w:val="center"/>
        <w:rPr>
          <w:rFonts w:ascii="Sylfaen" w:hAnsi="Sylfaen" w:cs="Sylfaen"/>
          <w:b/>
          <w:bCs/>
        </w:rPr>
      </w:pPr>
    </w:p>
    <w:p w14:paraId="58F2627E" w14:textId="77777777" w:rsidR="00071D1C" w:rsidRPr="002C6D94" w:rsidRDefault="00071D1C" w:rsidP="002C6D94">
      <w:pPr>
        <w:tabs>
          <w:tab w:val="left" w:pos="360"/>
          <w:tab w:val="left" w:pos="540"/>
        </w:tabs>
        <w:jc w:val="center"/>
        <w:rPr>
          <w:rFonts w:ascii="Sylfaen" w:hAnsi="Sylfaen" w:cs="Sylfaen"/>
          <w:b/>
          <w:bCs/>
        </w:rPr>
      </w:pPr>
    </w:p>
    <w:p w14:paraId="65B95802" w14:textId="77777777" w:rsidR="00071D1C" w:rsidRPr="002C6D94" w:rsidRDefault="00071D1C" w:rsidP="002C6D94">
      <w:pPr>
        <w:ind w:left="-142" w:firstLine="142"/>
        <w:jc w:val="center"/>
        <w:rPr>
          <w:rFonts w:ascii="GHEA Grapalat" w:hAnsi="GHEA Grapalat" w:cs="Sylfaen"/>
        </w:rPr>
      </w:pPr>
    </w:p>
    <w:p w14:paraId="12724109" w14:textId="1F2533BE" w:rsidR="00071D1C" w:rsidRPr="002C6D94" w:rsidRDefault="00071D1C" w:rsidP="002C6D94">
      <w:pPr>
        <w:jc w:val="center"/>
        <w:rPr>
          <w:rFonts w:ascii="GHEA Grapalat" w:hAnsi="GHEA Grapalat" w:cs="Sylfaen"/>
          <w:b/>
          <w:bCs/>
          <w:sz w:val="22"/>
          <w:szCs w:val="18"/>
        </w:rPr>
      </w:pPr>
      <w:r w:rsidRPr="002C6D94">
        <w:rPr>
          <w:rFonts w:ascii="GHEA Grapalat" w:hAnsi="GHEA Grapalat" w:cs="Sylfaen"/>
          <w:b/>
          <w:bCs/>
          <w:sz w:val="22"/>
          <w:szCs w:val="18"/>
        </w:rPr>
        <w:t>ԱԿՏ N</w:t>
      </w:r>
      <w:r w:rsidR="000F494F" w:rsidRPr="002C6D94">
        <w:rPr>
          <w:rFonts w:ascii="GHEA Grapalat" w:hAnsi="GHEA Grapalat" w:cs="Sylfaen"/>
          <w:b/>
          <w:bCs/>
          <w:sz w:val="22"/>
          <w:szCs w:val="18"/>
        </w:rPr>
        <w:t xml:space="preserve"> </w:t>
      </w:r>
      <w:r w:rsidR="000F494F" w:rsidRPr="002C6D94">
        <w:rPr>
          <w:rFonts w:ascii="GHEA Grapalat" w:hAnsi="GHEA Grapalat" w:cs="Sylfaen"/>
          <w:b/>
          <w:bCs/>
          <w:sz w:val="22"/>
          <w:szCs w:val="18"/>
          <w:u w:val="single"/>
        </w:rPr>
        <w:tab/>
      </w:r>
    </w:p>
    <w:p w14:paraId="5BB4DF6D" w14:textId="597FA7F3" w:rsidR="00071D1C" w:rsidRPr="002C6D94" w:rsidRDefault="00071D1C" w:rsidP="002C6D94">
      <w:pPr>
        <w:tabs>
          <w:tab w:val="left" w:pos="360"/>
          <w:tab w:val="left" w:pos="540"/>
          <w:tab w:val="left" w:pos="2250"/>
        </w:tabs>
        <w:jc w:val="center"/>
        <w:rPr>
          <w:rFonts w:ascii="GHEA Grapalat" w:hAnsi="GHEA Grapalat" w:cs="Sylfaen"/>
          <w:b/>
          <w:bCs/>
          <w:sz w:val="22"/>
          <w:szCs w:val="18"/>
        </w:rPr>
      </w:pPr>
      <w:r w:rsidRPr="002C6D94">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2C6D94" w:rsidRDefault="0063453F" w:rsidP="002C6D94">
      <w:pPr>
        <w:tabs>
          <w:tab w:val="left" w:pos="360"/>
          <w:tab w:val="left" w:pos="540"/>
          <w:tab w:val="left" w:pos="2250"/>
        </w:tabs>
        <w:jc w:val="center"/>
        <w:rPr>
          <w:rFonts w:ascii="GHEA Grapalat" w:hAnsi="GHEA Grapalat" w:cs="Sylfaen"/>
          <w:b/>
          <w:bCs/>
          <w:sz w:val="22"/>
          <w:szCs w:val="18"/>
        </w:rPr>
      </w:pPr>
    </w:p>
    <w:p w14:paraId="44EC39B4" w14:textId="77777777" w:rsidR="00071D1C" w:rsidRPr="002C6D94" w:rsidRDefault="00071D1C" w:rsidP="002C6D94">
      <w:pPr>
        <w:tabs>
          <w:tab w:val="left" w:pos="360"/>
          <w:tab w:val="left" w:pos="540"/>
        </w:tabs>
        <w:rPr>
          <w:rFonts w:ascii="GHEA Grapalat" w:hAnsi="GHEA Grapalat" w:cs="Sylfaen"/>
          <w:sz w:val="18"/>
          <w:szCs w:val="22"/>
        </w:rPr>
      </w:pPr>
    </w:p>
    <w:p w14:paraId="356E97D1" w14:textId="77777777" w:rsidR="000F494F" w:rsidRPr="002C6D94" w:rsidRDefault="00071D1C" w:rsidP="002C6D94">
      <w:pPr>
        <w:tabs>
          <w:tab w:val="left" w:pos="360"/>
          <w:tab w:val="left" w:pos="540"/>
        </w:tabs>
        <w:ind w:left="-540" w:firstLine="180"/>
        <w:jc w:val="both"/>
        <w:rPr>
          <w:rFonts w:ascii="GHEA Grapalat" w:hAnsi="GHEA Grapalat" w:cs="Sylfaen"/>
          <w:sz w:val="20"/>
        </w:rPr>
      </w:pPr>
      <w:r w:rsidRPr="002C6D94">
        <w:rPr>
          <w:rFonts w:ascii="GHEA Grapalat" w:hAnsi="GHEA Grapalat" w:cs="Sylfaen"/>
          <w:sz w:val="20"/>
        </w:rPr>
        <w:tab/>
      </w:r>
      <w:r w:rsidRPr="002C6D94">
        <w:rPr>
          <w:rFonts w:ascii="GHEA Grapalat" w:hAnsi="GHEA Grapalat" w:cs="Sylfaen"/>
          <w:sz w:val="20"/>
          <w:lang w:val="hy-AM"/>
        </w:rPr>
        <w:t xml:space="preserve">Սույնով </w:t>
      </w:r>
      <w:r w:rsidRPr="002C6D94">
        <w:rPr>
          <w:rFonts w:ascii="GHEA Grapalat" w:hAnsi="GHEA Grapalat" w:cs="Sylfaen"/>
          <w:sz w:val="20"/>
        </w:rPr>
        <w:t>արձանագրվում է</w:t>
      </w:r>
      <w:r w:rsidRPr="002C6D94">
        <w:rPr>
          <w:rFonts w:ascii="GHEA Grapalat" w:hAnsi="GHEA Grapalat" w:cs="Sylfaen"/>
          <w:sz w:val="20"/>
          <w:lang w:val="hy-AM"/>
        </w:rPr>
        <w:t xml:space="preserve">, որ </w:t>
      </w:r>
      <w:r w:rsidR="000F494F" w:rsidRPr="002C6D94">
        <w:rPr>
          <w:rFonts w:ascii="GHEA Grapalat" w:hAnsi="GHEA Grapalat" w:cs="Sylfaen"/>
          <w:sz w:val="20"/>
          <w:u w:val="single"/>
        </w:rPr>
        <w:tab/>
      </w:r>
      <w:r w:rsidR="000F494F" w:rsidRPr="002C6D94">
        <w:rPr>
          <w:rFonts w:ascii="GHEA Grapalat" w:hAnsi="GHEA Grapalat" w:cs="Sylfaen"/>
          <w:sz w:val="20"/>
          <w:u w:val="single"/>
        </w:rPr>
        <w:tab/>
        <w:t xml:space="preserve">        </w:t>
      </w:r>
      <w:r w:rsidR="000F494F" w:rsidRPr="002C6D94">
        <w:rPr>
          <w:rFonts w:ascii="GHEA Grapalat" w:hAnsi="GHEA Grapalat" w:cs="Sylfaen"/>
          <w:sz w:val="20"/>
        </w:rPr>
        <w:t>-</w:t>
      </w:r>
      <w:r w:rsidRPr="002C6D94">
        <w:rPr>
          <w:rFonts w:ascii="GHEA Grapalat" w:hAnsi="GHEA Grapalat" w:cs="Sylfaen"/>
          <w:sz w:val="20"/>
        </w:rPr>
        <w:t xml:space="preserve">ի (այսուհետ` Գնորդ) </w:t>
      </w:r>
      <w:r w:rsidRPr="002C6D94">
        <w:rPr>
          <w:rFonts w:ascii="GHEA Grapalat" w:hAnsi="GHEA Grapalat" w:cs="Sylfaen"/>
          <w:sz w:val="20"/>
          <w:lang w:val="hy-AM"/>
        </w:rPr>
        <w:t xml:space="preserve">և </w:t>
      </w:r>
      <w:r w:rsidR="000F494F" w:rsidRPr="002C6D94">
        <w:rPr>
          <w:rFonts w:ascii="GHEA Grapalat" w:hAnsi="GHEA Grapalat" w:cs="Sylfaen"/>
          <w:sz w:val="20"/>
        </w:rPr>
        <w:t xml:space="preserve"> </w:t>
      </w:r>
      <w:r w:rsidR="000F494F" w:rsidRPr="002C6D94">
        <w:rPr>
          <w:rFonts w:ascii="GHEA Grapalat" w:hAnsi="GHEA Grapalat" w:cs="Sylfaen"/>
          <w:sz w:val="20"/>
          <w:u w:val="single"/>
        </w:rPr>
        <w:tab/>
      </w:r>
      <w:r w:rsidR="000F494F" w:rsidRPr="002C6D94">
        <w:rPr>
          <w:rFonts w:ascii="GHEA Grapalat" w:hAnsi="GHEA Grapalat" w:cs="Sylfaen"/>
          <w:sz w:val="20"/>
          <w:u w:val="single"/>
        </w:rPr>
        <w:tab/>
      </w:r>
      <w:r w:rsidR="000F494F" w:rsidRPr="002C6D94">
        <w:rPr>
          <w:rFonts w:ascii="GHEA Grapalat" w:hAnsi="GHEA Grapalat" w:cs="Sylfaen"/>
          <w:sz w:val="20"/>
          <w:u w:val="single"/>
        </w:rPr>
        <w:tab/>
      </w:r>
      <w:r w:rsidR="000F494F" w:rsidRPr="002C6D94">
        <w:rPr>
          <w:rFonts w:ascii="GHEA Grapalat" w:hAnsi="GHEA Grapalat" w:cs="Sylfaen"/>
          <w:sz w:val="20"/>
          <w:u w:val="single"/>
        </w:rPr>
        <w:tab/>
      </w:r>
    </w:p>
    <w:p w14:paraId="6EC2F634" w14:textId="77777777" w:rsidR="00071D1C" w:rsidRPr="002C6D94" w:rsidRDefault="000F494F" w:rsidP="002C6D94">
      <w:pPr>
        <w:tabs>
          <w:tab w:val="left" w:pos="360"/>
          <w:tab w:val="left" w:pos="540"/>
        </w:tabs>
        <w:ind w:left="-540" w:firstLine="180"/>
        <w:jc w:val="both"/>
        <w:rPr>
          <w:rFonts w:ascii="GHEA Grapalat" w:hAnsi="GHEA Grapalat" w:cs="Sylfaen"/>
          <w:sz w:val="12"/>
          <w:szCs w:val="16"/>
        </w:rPr>
      </w:pPr>
      <w:r w:rsidRPr="002C6D94">
        <w:rPr>
          <w:rFonts w:ascii="GHEA Grapalat" w:hAnsi="GHEA Grapalat" w:cs="Sylfaen"/>
          <w:sz w:val="20"/>
        </w:rPr>
        <w:tab/>
      </w:r>
      <w:r w:rsidRPr="002C6D94">
        <w:rPr>
          <w:rFonts w:ascii="GHEA Grapalat" w:hAnsi="GHEA Grapalat" w:cs="Sylfaen"/>
          <w:sz w:val="20"/>
        </w:rPr>
        <w:tab/>
      </w:r>
      <w:r w:rsidRPr="002C6D94">
        <w:rPr>
          <w:rFonts w:ascii="GHEA Grapalat" w:hAnsi="GHEA Grapalat" w:cs="Sylfaen"/>
          <w:sz w:val="20"/>
        </w:rPr>
        <w:tab/>
      </w:r>
      <w:r w:rsidRPr="002C6D94">
        <w:rPr>
          <w:rFonts w:ascii="GHEA Grapalat" w:hAnsi="GHEA Grapalat" w:cs="Sylfaen"/>
          <w:sz w:val="20"/>
        </w:rPr>
        <w:tab/>
      </w:r>
      <w:r w:rsidRPr="002C6D94">
        <w:rPr>
          <w:rFonts w:ascii="GHEA Grapalat" w:hAnsi="GHEA Grapalat" w:cs="Sylfaen"/>
          <w:sz w:val="20"/>
        </w:rPr>
        <w:tab/>
      </w:r>
      <w:r w:rsidRPr="002C6D94">
        <w:rPr>
          <w:rFonts w:ascii="GHEA Grapalat" w:hAnsi="GHEA Grapalat" w:cs="Sylfaen"/>
          <w:sz w:val="20"/>
        </w:rPr>
        <w:tab/>
        <w:t xml:space="preserve">       </w:t>
      </w:r>
      <w:r w:rsidR="00071D1C" w:rsidRPr="002C6D94">
        <w:rPr>
          <w:rFonts w:ascii="GHEA Grapalat" w:hAnsi="GHEA Grapalat" w:cs="Sylfaen"/>
          <w:sz w:val="20"/>
        </w:rPr>
        <w:t xml:space="preserve"> </w:t>
      </w:r>
      <w:r w:rsidRPr="002C6D94">
        <w:rPr>
          <w:rFonts w:ascii="GHEA Grapalat" w:hAnsi="GHEA Grapalat" w:cs="Sylfaen"/>
          <w:sz w:val="12"/>
          <w:szCs w:val="16"/>
        </w:rPr>
        <w:t>Գնորդի անվանումը</w:t>
      </w:r>
      <w:r w:rsidR="00071D1C" w:rsidRPr="002C6D94">
        <w:rPr>
          <w:rFonts w:ascii="GHEA Grapalat" w:hAnsi="GHEA Grapalat" w:cs="Sylfaen"/>
          <w:sz w:val="12"/>
          <w:szCs w:val="16"/>
        </w:rPr>
        <w:t xml:space="preserve">     </w:t>
      </w:r>
      <w:r w:rsidRPr="002C6D94">
        <w:rPr>
          <w:rFonts w:ascii="GHEA Grapalat" w:hAnsi="GHEA Grapalat" w:cs="Sylfaen"/>
          <w:sz w:val="12"/>
          <w:szCs w:val="16"/>
        </w:rPr>
        <w:tab/>
      </w:r>
      <w:r w:rsidRPr="002C6D94">
        <w:rPr>
          <w:rFonts w:ascii="GHEA Grapalat" w:hAnsi="GHEA Grapalat" w:cs="Sylfaen"/>
          <w:sz w:val="12"/>
          <w:szCs w:val="16"/>
        </w:rPr>
        <w:tab/>
      </w:r>
      <w:r w:rsidRPr="002C6D94">
        <w:rPr>
          <w:rFonts w:ascii="GHEA Grapalat" w:hAnsi="GHEA Grapalat" w:cs="Sylfaen"/>
          <w:sz w:val="12"/>
          <w:szCs w:val="16"/>
        </w:rPr>
        <w:tab/>
      </w:r>
      <w:r w:rsidRPr="002C6D94">
        <w:rPr>
          <w:rFonts w:ascii="GHEA Grapalat" w:hAnsi="GHEA Grapalat" w:cs="Sylfaen"/>
          <w:sz w:val="12"/>
          <w:szCs w:val="16"/>
        </w:rPr>
        <w:tab/>
        <w:t xml:space="preserve">            Վաճառողի անվանումը</w:t>
      </w:r>
      <w:r w:rsidRPr="002C6D94">
        <w:rPr>
          <w:rFonts w:ascii="GHEA Grapalat" w:hAnsi="GHEA Grapalat" w:cs="Sylfaen"/>
          <w:sz w:val="12"/>
          <w:szCs w:val="16"/>
        </w:rPr>
        <w:tab/>
      </w:r>
    </w:p>
    <w:p w14:paraId="486C1B75" w14:textId="77777777" w:rsidR="00071D1C" w:rsidRPr="002C6D94" w:rsidRDefault="00071D1C" w:rsidP="002C6D94">
      <w:pPr>
        <w:tabs>
          <w:tab w:val="left" w:pos="360"/>
          <w:tab w:val="left" w:pos="540"/>
        </w:tabs>
        <w:ind w:right="-360"/>
        <w:jc w:val="both"/>
        <w:rPr>
          <w:rFonts w:ascii="GHEA Grapalat" w:hAnsi="GHEA Grapalat" w:cs="Sylfaen"/>
          <w:sz w:val="20"/>
          <w:u w:val="single"/>
          <w:lang w:val="hy-AM"/>
        </w:rPr>
      </w:pPr>
      <w:r w:rsidRPr="002C6D94">
        <w:rPr>
          <w:rFonts w:ascii="GHEA Grapalat" w:hAnsi="GHEA Grapalat" w:cs="Sylfaen"/>
          <w:sz w:val="20"/>
          <w:lang w:val="hy-AM"/>
        </w:rPr>
        <w:t xml:space="preserve">(այսուհետ` </w:t>
      </w:r>
      <w:r w:rsidRPr="002C6D94">
        <w:rPr>
          <w:rFonts w:ascii="GHEA Grapalat" w:hAnsi="GHEA Grapalat" w:cs="Sylfaen"/>
          <w:sz w:val="20"/>
        </w:rPr>
        <w:t>Վաճառող</w:t>
      </w:r>
      <w:r w:rsidRPr="002C6D94">
        <w:rPr>
          <w:rFonts w:ascii="GHEA Grapalat" w:hAnsi="GHEA Grapalat" w:cs="Sylfaen"/>
          <w:sz w:val="20"/>
          <w:lang w:val="hy-AM"/>
        </w:rPr>
        <w:t>)</w:t>
      </w:r>
      <w:r w:rsidRPr="002C6D94">
        <w:rPr>
          <w:rFonts w:ascii="GHEA Grapalat" w:hAnsi="GHEA Grapalat" w:cs="Sylfaen"/>
          <w:sz w:val="20"/>
        </w:rPr>
        <w:t xml:space="preserve"> միջև 20     թ. </w:t>
      </w:r>
      <w:r w:rsidR="000F494F" w:rsidRPr="002C6D94">
        <w:rPr>
          <w:rFonts w:ascii="GHEA Grapalat" w:hAnsi="GHEA Grapalat" w:cs="Sylfaen"/>
          <w:sz w:val="20"/>
          <w:u w:val="single"/>
        </w:rPr>
        <w:tab/>
      </w:r>
      <w:r w:rsidR="000F494F" w:rsidRPr="002C6D94">
        <w:rPr>
          <w:rFonts w:ascii="GHEA Grapalat" w:hAnsi="GHEA Grapalat" w:cs="Sylfaen"/>
          <w:sz w:val="20"/>
          <w:u w:val="single"/>
        </w:rPr>
        <w:tab/>
      </w:r>
      <w:r w:rsidR="000F494F" w:rsidRPr="002C6D94">
        <w:rPr>
          <w:rFonts w:ascii="GHEA Grapalat" w:hAnsi="GHEA Grapalat" w:cs="Sylfaen"/>
          <w:sz w:val="20"/>
          <w:u w:val="single"/>
        </w:rPr>
        <w:tab/>
      </w:r>
      <w:r w:rsidR="000F494F" w:rsidRPr="002C6D94">
        <w:rPr>
          <w:rFonts w:ascii="GHEA Grapalat" w:hAnsi="GHEA Grapalat" w:cs="Sylfaen"/>
          <w:sz w:val="20"/>
          <w:u w:val="single"/>
        </w:rPr>
        <w:tab/>
      </w:r>
      <w:r w:rsidRPr="002C6D94">
        <w:rPr>
          <w:rFonts w:ascii="GHEA Grapalat" w:hAnsi="GHEA Grapalat" w:cs="Sylfaen"/>
          <w:sz w:val="20"/>
          <w:lang w:val="hy-AM"/>
        </w:rPr>
        <w:t xml:space="preserve"> -ին կնքված N</w:t>
      </w:r>
      <w:r w:rsidR="000F494F" w:rsidRPr="002C6D94">
        <w:rPr>
          <w:rFonts w:ascii="GHEA Grapalat" w:hAnsi="GHEA Grapalat" w:cs="Sylfaen"/>
          <w:sz w:val="20"/>
          <w:lang w:val="hy-AM"/>
        </w:rPr>
        <w:t xml:space="preserve"> </w:t>
      </w:r>
      <w:r w:rsidR="000F494F" w:rsidRPr="002C6D94">
        <w:rPr>
          <w:rFonts w:ascii="GHEA Grapalat" w:hAnsi="GHEA Grapalat" w:cs="Sylfaen"/>
          <w:sz w:val="20"/>
          <w:u w:val="single"/>
          <w:lang w:val="hy-AM"/>
        </w:rPr>
        <w:tab/>
      </w:r>
      <w:r w:rsidR="000F494F" w:rsidRPr="002C6D94">
        <w:rPr>
          <w:rFonts w:ascii="GHEA Grapalat" w:hAnsi="GHEA Grapalat" w:cs="Sylfaen"/>
          <w:sz w:val="20"/>
          <w:u w:val="single"/>
          <w:lang w:val="hy-AM"/>
        </w:rPr>
        <w:tab/>
      </w:r>
      <w:r w:rsidR="000F494F" w:rsidRPr="002C6D94">
        <w:rPr>
          <w:rFonts w:ascii="GHEA Grapalat" w:hAnsi="GHEA Grapalat" w:cs="Sylfaen"/>
          <w:sz w:val="20"/>
          <w:u w:val="single"/>
          <w:lang w:val="hy-AM"/>
        </w:rPr>
        <w:tab/>
      </w:r>
      <w:r w:rsidR="000F494F" w:rsidRPr="002C6D94">
        <w:rPr>
          <w:rFonts w:ascii="GHEA Grapalat" w:hAnsi="GHEA Grapalat" w:cs="Sylfaen"/>
          <w:sz w:val="20"/>
          <w:u w:val="single"/>
          <w:lang w:val="hy-AM"/>
        </w:rPr>
        <w:tab/>
      </w:r>
    </w:p>
    <w:p w14:paraId="76662700" w14:textId="77777777" w:rsidR="000F494F" w:rsidRPr="002C6D94" w:rsidRDefault="000F494F" w:rsidP="002C6D94">
      <w:pPr>
        <w:tabs>
          <w:tab w:val="left" w:pos="360"/>
          <w:tab w:val="left" w:pos="540"/>
        </w:tabs>
        <w:ind w:right="-360"/>
        <w:jc w:val="both"/>
        <w:rPr>
          <w:rFonts w:ascii="GHEA Grapalat" w:hAnsi="GHEA Grapalat" w:cs="Sylfaen"/>
          <w:sz w:val="12"/>
          <w:szCs w:val="16"/>
          <w:lang w:val="hy-AM"/>
        </w:rPr>
      </w:pP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t>պայմանագրի կնքման ամսաթիվը</w:t>
      </w:r>
      <w:r w:rsidRPr="002C6D94">
        <w:rPr>
          <w:rFonts w:ascii="GHEA Grapalat" w:hAnsi="GHEA Grapalat" w:cs="Sylfaen"/>
          <w:sz w:val="12"/>
          <w:szCs w:val="16"/>
          <w:lang w:val="hy-AM"/>
        </w:rPr>
        <w:tab/>
      </w:r>
      <w:r w:rsidRPr="002C6D94">
        <w:rPr>
          <w:rFonts w:ascii="GHEA Grapalat" w:hAnsi="GHEA Grapalat" w:cs="Sylfaen"/>
          <w:sz w:val="12"/>
          <w:szCs w:val="16"/>
          <w:lang w:val="hy-AM"/>
        </w:rPr>
        <w:tab/>
      </w:r>
      <w:r w:rsidRPr="002C6D94">
        <w:rPr>
          <w:rFonts w:ascii="GHEA Grapalat" w:hAnsi="GHEA Grapalat" w:cs="Sylfaen"/>
          <w:sz w:val="12"/>
          <w:szCs w:val="16"/>
          <w:lang w:val="hy-AM"/>
        </w:rPr>
        <w:tab/>
        <w:t xml:space="preserve">      պայմանագրի համարը</w:t>
      </w:r>
      <w:r w:rsidRPr="002C6D94">
        <w:rPr>
          <w:rFonts w:ascii="GHEA Grapalat" w:hAnsi="GHEA Grapalat" w:cs="Sylfaen"/>
          <w:sz w:val="12"/>
          <w:szCs w:val="16"/>
          <w:lang w:val="hy-AM"/>
        </w:rPr>
        <w:tab/>
      </w:r>
      <w:r w:rsidRPr="002C6D94">
        <w:rPr>
          <w:rFonts w:ascii="GHEA Grapalat" w:hAnsi="GHEA Grapalat" w:cs="Sylfaen"/>
          <w:sz w:val="12"/>
          <w:szCs w:val="16"/>
          <w:lang w:val="hy-AM"/>
        </w:rPr>
        <w:tab/>
      </w:r>
    </w:p>
    <w:p w14:paraId="47F3207D" w14:textId="77777777" w:rsidR="00071D1C" w:rsidRPr="002C6D94" w:rsidRDefault="00071D1C" w:rsidP="002C6D94">
      <w:pPr>
        <w:tabs>
          <w:tab w:val="left" w:pos="360"/>
          <w:tab w:val="left" w:pos="540"/>
        </w:tabs>
        <w:jc w:val="both"/>
        <w:rPr>
          <w:rFonts w:ascii="GHEA Grapalat" w:hAnsi="GHEA Grapalat" w:cs="Sylfaen"/>
          <w:sz w:val="20"/>
          <w:lang w:val="hy-AM"/>
        </w:rPr>
      </w:pPr>
      <w:r w:rsidRPr="002C6D94">
        <w:rPr>
          <w:rFonts w:ascii="GHEA Grapalat" w:hAnsi="GHEA Grapalat" w:cs="Sylfaen"/>
          <w:sz w:val="20"/>
          <w:lang w:val="hy-AM"/>
        </w:rPr>
        <w:t xml:space="preserve">պայմանագրի շրջանակներում Վաճառողը  20  թ. </w:t>
      </w:r>
      <w:r w:rsidR="000F494F" w:rsidRPr="002C6D94">
        <w:rPr>
          <w:rFonts w:ascii="GHEA Grapalat" w:hAnsi="GHEA Grapalat" w:cs="Sylfaen"/>
          <w:sz w:val="20"/>
          <w:u w:val="single"/>
          <w:lang w:val="hy-AM"/>
        </w:rPr>
        <w:tab/>
      </w:r>
      <w:r w:rsidR="000F494F" w:rsidRPr="002C6D94">
        <w:rPr>
          <w:rFonts w:ascii="GHEA Grapalat" w:hAnsi="GHEA Grapalat" w:cs="Sylfaen"/>
          <w:sz w:val="20"/>
          <w:u w:val="single"/>
          <w:lang w:val="hy-AM"/>
        </w:rPr>
        <w:tab/>
      </w:r>
      <w:r w:rsidR="000F494F" w:rsidRPr="002C6D94">
        <w:rPr>
          <w:rFonts w:ascii="GHEA Grapalat" w:hAnsi="GHEA Grapalat" w:cs="Sylfaen"/>
          <w:sz w:val="20"/>
          <w:u w:val="single"/>
          <w:lang w:val="hy-AM"/>
        </w:rPr>
        <w:tab/>
      </w:r>
      <w:r w:rsidRPr="002C6D94">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2C6D94" w:rsidRDefault="00071D1C" w:rsidP="002C6D94">
      <w:pPr>
        <w:tabs>
          <w:tab w:val="left" w:pos="2972"/>
        </w:tabs>
        <w:jc w:val="both"/>
        <w:rPr>
          <w:rFonts w:ascii="GHEA Grapalat" w:hAnsi="GHEA Grapalat" w:cs="Sylfaen"/>
          <w:sz w:val="20"/>
          <w:lang w:val="hy-AM"/>
        </w:rPr>
      </w:pPr>
      <w:r w:rsidRPr="002C6D9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C6D94" w:rsidRPr="002C6D9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C6D94" w:rsidRDefault="00071D1C" w:rsidP="002C6D94">
            <w:pPr>
              <w:jc w:val="center"/>
              <w:rPr>
                <w:rFonts w:ascii="GHEA Grapalat" w:hAnsi="GHEA Grapalat" w:cs="Sylfaen"/>
                <w:bCs/>
                <w:sz w:val="18"/>
                <w:szCs w:val="18"/>
                <w:lang w:eastAsia="ru-RU"/>
              </w:rPr>
            </w:pPr>
            <w:r w:rsidRPr="002C6D94">
              <w:rPr>
                <w:rFonts w:ascii="GHEA Grapalat" w:hAnsi="GHEA Grapalat" w:cs="Sylfaen"/>
                <w:bCs/>
                <w:sz w:val="18"/>
                <w:szCs w:val="18"/>
                <w:lang w:eastAsia="ru-RU"/>
              </w:rPr>
              <w:t>Ապրանքի</w:t>
            </w:r>
          </w:p>
        </w:tc>
      </w:tr>
      <w:tr w:rsidR="002C6D94" w:rsidRPr="002C6D9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C6D94" w:rsidRDefault="0016519F" w:rsidP="002C6D94">
            <w:pPr>
              <w:jc w:val="center"/>
              <w:rPr>
                <w:rFonts w:ascii="GHEA Grapalat" w:hAnsi="GHEA Grapalat"/>
                <w:sz w:val="18"/>
                <w:szCs w:val="18"/>
              </w:rPr>
            </w:pPr>
            <w:r w:rsidRPr="002C6D94">
              <w:rPr>
                <w:rFonts w:ascii="GHEA Grapalat" w:hAnsi="GHEA Grapalat" w:cs="Sylfaen"/>
                <w:sz w:val="18"/>
                <w:szCs w:val="18"/>
              </w:rPr>
              <w:t>ա</w:t>
            </w:r>
            <w:r w:rsidR="00071D1C" w:rsidRPr="002C6D9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C6D94" w:rsidRDefault="000F494F" w:rsidP="002C6D94">
            <w:pPr>
              <w:jc w:val="center"/>
              <w:rPr>
                <w:rFonts w:ascii="GHEA Grapalat" w:hAnsi="GHEA Grapalat"/>
                <w:sz w:val="18"/>
                <w:szCs w:val="18"/>
              </w:rPr>
            </w:pPr>
            <w:r w:rsidRPr="002C6D9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C6D94" w:rsidRDefault="000F494F" w:rsidP="002C6D94">
            <w:pPr>
              <w:jc w:val="center"/>
              <w:rPr>
                <w:rFonts w:ascii="GHEA Grapalat" w:hAnsi="GHEA Grapalat"/>
                <w:sz w:val="18"/>
                <w:szCs w:val="18"/>
              </w:rPr>
            </w:pPr>
            <w:r w:rsidRPr="002C6D94">
              <w:rPr>
                <w:rFonts w:ascii="GHEA Grapalat" w:hAnsi="GHEA Grapalat" w:cs="Sylfaen"/>
                <w:sz w:val="18"/>
                <w:szCs w:val="18"/>
              </w:rPr>
              <w:t>քանակը</w:t>
            </w:r>
            <w:r w:rsidRPr="002C6D94">
              <w:rPr>
                <w:rFonts w:ascii="GHEA Grapalat" w:hAnsi="GHEA Grapalat"/>
                <w:sz w:val="18"/>
                <w:szCs w:val="18"/>
              </w:rPr>
              <w:t xml:space="preserve"> (</w:t>
            </w:r>
            <w:r w:rsidRPr="002C6D94">
              <w:rPr>
                <w:rFonts w:ascii="GHEA Grapalat" w:hAnsi="GHEA Grapalat" w:cs="Sylfaen"/>
                <w:sz w:val="18"/>
                <w:szCs w:val="18"/>
              </w:rPr>
              <w:t>փաստացի</w:t>
            </w:r>
            <w:r w:rsidRPr="002C6D94">
              <w:rPr>
                <w:rFonts w:ascii="GHEA Grapalat" w:hAnsi="GHEA Grapalat"/>
                <w:sz w:val="18"/>
                <w:szCs w:val="18"/>
              </w:rPr>
              <w:t>)</w:t>
            </w:r>
          </w:p>
        </w:tc>
      </w:tr>
      <w:tr w:rsidR="002C6D94" w:rsidRPr="002C6D9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C6D94" w:rsidRDefault="00071D1C" w:rsidP="002C6D9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C6D94" w:rsidRDefault="00071D1C" w:rsidP="002C6D9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C6D94" w:rsidRDefault="00071D1C" w:rsidP="002C6D94">
            <w:pPr>
              <w:jc w:val="center"/>
              <w:rPr>
                <w:rFonts w:ascii="GHEA Grapalat" w:hAnsi="GHEA Grapalat" w:cs="Sylfaen"/>
                <w:sz w:val="18"/>
                <w:szCs w:val="18"/>
                <w:lang w:val="ru-RU" w:eastAsia="ru-RU"/>
              </w:rPr>
            </w:pPr>
          </w:p>
        </w:tc>
      </w:tr>
      <w:tr w:rsidR="00071D1C" w:rsidRPr="002C6D9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C6D94" w:rsidRDefault="00071D1C" w:rsidP="002C6D9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C6D94" w:rsidRDefault="00071D1C" w:rsidP="002C6D9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C6D94" w:rsidRDefault="00071D1C" w:rsidP="002C6D94">
            <w:pPr>
              <w:jc w:val="center"/>
              <w:rPr>
                <w:rFonts w:ascii="GHEA Grapalat" w:hAnsi="GHEA Grapalat" w:cs="Sylfaen"/>
                <w:sz w:val="18"/>
                <w:szCs w:val="18"/>
                <w:lang w:val="ru-RU" w:eastAsia="ru-RU"/>
              </w:rPr>
            </w:pPr>
          </w:p>
        </w:tc>
      </w:tr>
    </w:tbl>
    <w:p w14:paraId="36A0ECF4" w14:textId="77777777" w:rsidR="00071D1C" w:rsidRPr="002C6D94" w:rsidRDefault="00071D1C" w:rsidP="002C6D94">
      <w:pPr>
        <w:tabs>
          <w:tab w:val="left" w:pos="360"/>
          <w:tab w:val="left" w:pos="540"/>
        </w:tabs>
        <w:jc w:val="both"/>
        <w:rPr>
          <w:rFonts w:ascii="GHEA Grapalat" w:hAnsi="GHEA Grapalat" w:cs="Sylfaen"/>
          <w:lang w:eastAsia="ru-RU"/>
        </w:rPr>
      </w:pPr>
    </w:p>
    <w:p w14:paraId="56AF30AB" w14:textId="77777777" w:rsidR="00071D1C" w:rsidRPr="002C6D94" w:rsidRDefault="00071D1C" w:rsidP="002C6D94">
      <w:pPr>
        <w:tabs>
          <w:tab w:val="left" w:pos="360"/>
          <w:tab w:val="left" w:pos="540"/>
        </w:tabs>
        <w:jc w:val="both"/>
        <w:rPr>
          <w:rFonts w:ascii="GHEA Grapalat" w:hAnsi="GHEA Grapalat" w:cs="Sylfaen"/>
          <w:sz w:val="20"/>
        </w:rPr>
      </w:pPr>
      <w:r w:rsidRPr="002C6D94">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2C6D94" w:rsidRDefault="00071D1C" w:rsidP="002C6D94">
      <w:pPr>
        <w:tabs>
          <w:tab w:val="left" w:pos="360"/>
          <w:tab w:val="left" w:pos="540"/>
        </w:tabs>
        <w:rPr>
          <w:rFonts w:ascii="GHEA Grapalat" w:hAnsi="GHEA Grapalat" w:cs="Sylfaen"/>
          <w:sz w:val="22"/>
          <w:szCs w:val="22"/>
          <w:lang w:val="hy-AM"/>
        </w:rPr>
      </w:pPr>
    </w:p>
    <w:p w14:paraId="66EFD394" w14:textId="77777777" w:rsidR="00071D1C" w:rsidRPr="002C6D94" w:rsidRDefault="00071D1C" w:rsidP="002C6D94">
      <w:pPr>
        <w:jc w:val="center"/>
        <w:rPr>
          <w:rFonts w:ascii="GHEA Grapalat" w:hAnsi="GHEA Grapalat" w:cs="Sylfaen"/>
          <w:sz w:val="22"/>
          <w:szCs w:val="22"/>
          <w:lang w:val="hy-AM"/>
        </w:rPr>
      </w:pPr>
    </w:p>
    <w:p w14:paraId="1994AF95" w14:textId="77777777" w:rsidR="00071D1C" w:rsidRPr="002C6D94" w:rsidRDefault="00071D1C" w:rsidP="002C6D94">
      <w:pPr>
        <w:jc w:val="center"/>
        <w:rPr>
          <w:rFonts w:ascii="GHEA Grapalat" w:hAnsi="GHEA Grapalat" w:cs="Sylfaen"/>
          <w:sz w:val="14"/>
          <w:szCs w:val="14"/>
          <w:lang w:val="hy-AM"/>
        </w:rPr>
      </w:pPr>
    </w:p>
    <w:p w14:paraId="7820A04C" w14:textId="77777777" w:rsidR="00071D1C" w:rsidRPr="002C6D94" w:rsidRDefault="00071D1C" w:rsidP="002C6D94">
      <w:pPr>
        <w:jc w:val="center"/>
        <w:rPr>
          <w:rFonts w:ascii="GHEA Grapalat" w:hAnsi="GHEA Grapalat" w:cs="Sylfaen"/>
          <w:sz w:val="22"/>
          <w:szCs w:val="22"/>
          <w:lang w:val="hy-AM"/>
        </w:rPr>
      </w:pPr>
    </w:p>
    <w:p w14:paraId="16B27428" w14:textId="77777777" w:rsidR="00071D1C" w:rsidRPr="002C6D94" w:rsidRDefault="00071D1C" w:rsidP="002C6D94">
      <w:pPr>
        <w:jc w:val="center"/>
        <w:rPr>
          <w:rFonts w:ascii="GHEA Grapalat" w:hAnsi="GHEA Grapalat" w:cs="Sylfaen"/>
          <w:sz w:val="22"/>
          <w:szCs w:val="22"/>
        </w:rPr>
      </w:pPr>
      <w:r w:rsidRPr="002C6D94">
        <w:rPr>
          <w:rFonts w:ascii="GHEA Grapalat" w:hAnsi="GHEA Grapalat" w:cs="Sylfaen"/>
          <w:sz w:val="22"/>
          <w:szCs w:val="22"/>
        </w:rPr>
        <w:t>ԿՈՂՄԵՐԸ</w:t>
      </w:r>
    </w:p>
    <w:p w14:paraId="571ECF6A" w14:textId="77777777" w:rsidR="00071D1C" w:rsidRPr="002C6D94" w:rsidRDefault="00071D1C" w:rsidP="002C6D94">
      <w:pPr>
        <w:jc w:val="center"/>
        <w:rPr>
          <w:rFonts w:ascii="GHEA Grapalat" w:hAnsi="GHEA Grapalat" w:cs="Sylfaen"/>
          <w:sz w:val="22"/>
          <w:szCs w:val="22"/>
        </w:rPr>
      </w:pPr>
    </w:p>
    <w:p w14:paraId="5407E7C7" w14:textId="77777777" w:rsidR="00071D1C" w:rsidRPr="002C6D94" w:rsidRDefault="00071D1C" w:rsidP="002C6D94">
      <w:pPr>
        <w:tabs>
          <w:tab w:val="left" w:pos="360"/>
          <w:tab w:val="left" w:pos="540"/>
        </w:tabs>
        <w:rPr>
          <w:rFonts w:ascii="GHEA Grapalat" w:hAnsi="GHEA Grapalat" w:cs="Sylfaen"/>
          <w:sz w:val="22"/>
          <w:szCs w:val="22"/>
        </w:rPr>
      </w:pPr>
    </w:p>
    <w:p w14:paraId="4E53A811" w14:textId="77777777" w:rsidR="00071D1C" w:rsidRPr="002C6D94" w:rsidRDefault="00071D1C" w:rsidP="002C6D9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2C6D94" w:rsidRPr="002C6D94" w14:paraId="3E468D2A" w14:textId="77777777" w:rsidTr="00E22E51">
        <w:tc>
          <w:tcPr>
            <w:tcW w:w="4785" w:type="dxa"/>
          </w:tcPr>
          <w:p w14:paraId="7A6367CB" w14:textId="77777777" w:rsidR="00071D1C" w:rsidRPr="002C6D94" w:rsidRDefault="00071D1C" w:rsidP="002C6D94">
            <w:pPr>
              <w:tabs>
                <w:tab w:val="left" w:pos="360"/>
                <w:tab w:val="left" w:pos="540"/>
              </w:tabs>
              <w:jc w:val="center"/>
              <w:rPr>
                <w:rFonts w:ascii="GHEA Grapalat" w:hAnsi="GHEA Grapalat" w:cs="Sylfaen"/>
                <w:b/>
                <w:bCs/>
                <w:sz w:val="22"/>
                <w:szCs w:val="22"/>
                <w:lang w:eastAsia="ru-RU"/>
              </w:rPr>
            </w:pPr>
            <w:r w:rsidRPr="002C6D94">
              <w:rPr>
                <w:rFonts w:ascii="GHEA Grapalat" w:hAnsi="GHEA Grapalat" w:cs="Sylfaen"/>
                <w:b/>
                <w:bCs/>
                <w:sz w:val="22"/>
                <w:szCs w:val="22"/>
              </w:rPr>
              <w:t>Հանձնեց</w:t>
            </w:r>
          </w:p>
        </w:tc>
        <w:tc>
          <w:tcPr>
            <w:tcW w:w="5223" w:type="dxa"/>
          </w:tcPr>
          <w:p w14:paraId="5291CBDC" w14:textId="5B80FA4D" w:rsidR="00071D1C" w:rsidRPr="002C6D94" w:rsidRDefault="00071D1C" w:rsidP="002C6D94">
            <w:pPr>
              <w:tabs>
                <w:tab w:val="left" w:pos="360"/>
                <w:tab w:val="left" w:pos="540"/>
              </w:tabs>
              <w:jc w:val="center"/>
              <w:rPr>
                <w:rFonts w:ascii="GHEA Grapalat" w:hAnsi="GHEA Grapalat" w:cs="Sylfaen"/>
                <w:b/>
                <w:bCs/>
                <w:sz w:val="22"/>
                <w:szCs w:val="22"/>
                <w:lang w:eastAsia="ru-RU"/>
              </w:rPr>
            </w:pPr>
            <w:r w:rsidRPr="002C6D94">
              <w:rPr>
                <w:rFonts w:ascii="GHEA Grapalat" w:hAnsi="GHEA Grapalat" w:cs="Sylfaen"/>
                <w:b/>
                <w:bCs/>
                <w:sz w:val="22"/>
                <w:szCs w:val="22"/>
              </w:rPr>
              <w:t>Ընդունեց</w:t>
            </w:r>
          </w:p>
        </w:tc>
      </w:tr>
    </w:tbl>
    <w:p w14:paraId="33A260B8" w14:textId="48EFB64B" w:rsidR="00071D1C" w:rsidRPr="002C6D94" w:rsidRDefault="00071D1C" w:rsidP="002C6D94">
      <w:pPr>
        <w:tabs>
          <w:tab w:val="left" w:pos="360"/>
          <w:tab w:val="left" w:pos="540"/>
        </w:tabs>
        <w:ind w:right="836"/>
        <w:jc w:val="right"/>
        <w:rPr>
          <w:rFonts w:ascii="GHEA Grapalat" w:hAnsi="GHEA Grapalat" w:cs="Sylfaen"/>
          <w:sz w:val="20"/>
          <w:szCs w:val="20"/>
          <w:lang w:eastAsia="ru-RU"/>
        </w:rPr>
      </w:pPr>
      <w:r w:rsidRPr="002C6D94">
        <w:rPr>
          <w:rFonts w:ascii="GHEA Grapalat" w:hAnsi="GHEA Grapalat" w:cs="Sylfaen"/>
          <w:sz w:val="20"/>
          <w:szCs w:val="20"/>
          <w:lang w:eastAsia="ru-RU"/>
        </w:rPr>
        <w:t>հայտը նախագծած ներկայացուցիչ`</w:t>
      </w:r>
    </w:p>
    <w:p w14:paraId="77655239" w14:textId="77777777" w:rsidR="00071D1C" w:rsidRPr="002C6D94" w:rsidRDefault="00071D1C" w:rsidP="002C6D9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C6D94" w:rsidRPr="002C6D94" w14:paraId="45F5CE18" w14:textId="77777777" w:rsidTr="00E22E51">
        <w:trPr>
          <w:tblCellSpacing w:w="7" w:type="dxa"/>
          <w:jc w:val="center"/>
        </w:trPr>
        <w:tc>
          <w:tcPr>
            <w:tcW w:w="0" w:type="auto"/>
            <w:vAlign w:val="center"/>
          </w:tcPr>
          <w:p w14:paraId="05105DAE"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21"/>
                <w:szCs w:val="21"/>
              </w:rPr>
              <w:t xml:space="preserve">___________________________ </w:t>
            </w:r>
          </w:p>
          <w:p w14:paraId="5FE6912F"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15"/>
                <w:szCs w:val="15"/>
              </w:rPr>
              <w:t>ազգանուն, անուն</w:t>
            </w:r>
          </w:p>
        </w:tc>
        <w:tc>
          <w:tcPr>
            <w:tcW w:w="0" w:type="auto"/>
            <w:vAlign w:val="center"/>
          </w:tcPr>
          <w:p w14:paraId="2B5CA206"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21"/>
                <w:szCs w:val="21"/>
              </w:rPr>
              <w:t>___________________________</w:t>
            </w:r>
          </w:p>
          <w:p w14:paraId="1BC093E1"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15"/>
                <w:szCs w:val="15"/>
              </w:rPr>
              <w:t>ազգանուն, անուն</w:t>
            </w:r>
          </w:p>
        </w:tc>
      </w:tr>
      <w:tr w:rsidR="002C6D94" w:rsidRPr="002C6D94" w14:paraId="762C0E5D" w14:textId="77777777" w:rsidTr="00E22E51">
        <w:trPr>
          <w:tblCellSpacing w:w="7" w:type="dxa"/>
          <w:jc w:val="center"/>
        </w:trPr>
        <w:tc>
          <w:tcPr>
            <w:tcW w:w="0" w:type="auto"/>
            <w:vAlign w:val="center"/>
          </w:tcPr>
          <w:p w14:paraId="01F040C5"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21"/>
                <w:szCs w:val="21"/>
              </w:rPr>
              <w:t xml:space="preserve">___________________________ </w:t>
            </w:r>
          </w:p>
          <w:p w14:paraId="78F17511"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15"/>
                <w:szCs w:val="15"/>
              </w:rPr>
              <w:t>Ստորագրություն</w:t>
            </w:r>
          </w:p>
        </w:tc>
        <w:tc>
          <w:tcPr>
            <w:tcW w:w="0" w:type="auto"/>
            <w:vAlign w:val="center"/>
          </w:tcPr>
          <w:p w14:paraId="62251386"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21"/>
                <w:szCs w:val="21"/>
              </w:rPr>
              <w:t>___________________________</w:t>
            </w:r>
          </w:p>
          <w:p w14:paraId="436AE04F" w14:textId="77777777" w:rsidR="00071D1C" w:rsidRPr="002C6D94" w:rsidRDefault="00071D1C" w:rsidP="002C6D94">
            <w:pPr>
              <w:jc w:val="center"/>
              <w:rPr>
                <w:rFonts w:ascii="GHEA Grapalat" w:hAnsi="GHEA Grapalat" w:cs="GHEA Grapalat"/>
                <w:sz w:val="21"/>
                <w:szCs w:val="21"/>
                <w:lang w:val="ru-RU" w:eastAsia="ru-RU"/>
              </w:rPr>
            </w:pPr>
            <w:r w:rsidRPr="002C6D94">
              <w:rPr>
                <w:rFonts w:ascii="GHEA Grapalat" w:hAnsi="GHEA Grapalat" w:cs="GHEA Grapalat"/>
                <w:sz w:val="15"/>
                <w:szCs w:val="15"/>
              </w:rPr>
              <w:t>ստորագրություն</w:t>
            </w:r>
          </w:p>
        </w:tc>
      </w:tr>
      <w:tr w:rsidR="00071D1C" w:rsidRPr="002C6D94" w14:paraId="4C112849" w14:textId="77777777" w:rsidTr="00E22E51">
        <w:trPr>
          <w:tblCellSpacing w:w="7" w:type="dxa"/>
          <w:jc w:val="center"/>
        </w:trPr>
        <w:tc>
          <w:tcPr>
            <w:tcW w:w="0" w:type="auto"/>
            <w:vAlign w:val="center"/>
          </w:tcPr>
          <w:p w14:paraId="132FF38F" w14:textId="7D394552" w:rsidR="00071D1C" w:rsidRPr="002C6D94" w:rsidRDefault="00071D1C" w:rsidP="002C6D94">
            <w:pPr>
              <w:rPr>
                <w:rFonts w:ascii="GHEA Grapalat" w:hAnsi="GHEA Grapalat" w:cs="GHEA Grapalat"/>
                <w:sz w:val="21"/>
                <w:szCs w:val="21"/>
                <w:lang w:val="ru-RU" w:eastAsia="ru-RU"/>
              </w:rPr>
            </w:pPr>
          </w:p>
        </w:tc>
        <w:tc>
          <w:tcPr>
            <w:tcW w:w="0" w:type="auto"/>
            <w:vAlign w:val="center"/>
          </w:tcPr>
          <w:p w14:paraId="319F6C79" w14:textId="77777777" w:rsidR="00071D1C" w:rsidRPr="002C6D94" w:rsidRDefault="00071D1C" w:rsidP="002C6D94">
            <w:pPr>
              <w:rPr>
                <w:rFonts w:ascii="GHEA Grapalat" w:hAnsi="GHEA Grapalat" w:cs="GHEA Grapalat"/>
                <w:sz w:val="21"/>
                <w:szCs w:val="21"/>
                <w:lang w:val="ru-RU" w:eastAsia="ru-RU"/>
              </w:rPr>
            </w:pPr>
          </w:p>
        </w:tc>
      </w:tr>
    </w:tbl>
    <w:p w14:paraId="1C3E533C" w14:textId="192559B8" w:rsidR="00B2572B" w:rsidRPr="002C6D94" w:rsidRDefault="00B2572B" w:rsidP="002C6D94">
      <w:pPr>
        <w:rPr>
          <w:rFonts w:ascii="GHEA Grapalat" w:hAnsi="GHEA Grapalat" w:cs="GHEA Grapalat"/>
          <w:sz w:val="22"/>
          <w:szCs w:val="22"/>
          <w:lang w:val="hy-AM"/>
        </w:rPr>
      </w:pPr>
    </w:p>
    <w:sectPr w:rsidR="00B2572B" w:rsidRPr="002C6D9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4B86A" w14:textId="77777777" w:rsidR="00FD1B04" w:rsidRDefault="00FD1B04">
      <w:r>
        <w:separator/>
      </w:r>
    </w:p>
  </w:endnote>
  <w:endnote w:type="continuationSeparator" w:id="0">
    <w:p w14:paraId="29246107" w14:textId="77777777" w:rsidR="00FD1B04" w:rsidRDefault="00FD1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4D9A8" w14:textId="77777777" w:rsidR="00FD1B04" w:rsidRDefault="00FD1B04">
      <w:r>
        <w:separator/>
      </w:r>
    </w:p>
  </w:footnote>
  <w:footnote w:type="continuationSeparator" w:id="0">
    <w:p w14:paraId="4181E374" w14:textId="77777777" w:rsidR="00FD1B04" w:rsidRDefault="00FD1B04">
      <w:r>
        <w:continuationSeparator/>
      </w:r>
    </w:p>
  </w:footnote>
  <w:footnote w:id="1">
    <w:p w14:paraId="714A4987" w14:textId="64AD5E67" w:rsidR="00040653" w:rsidRPr="000B7538" w:rsidRDefault="00040653"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040653" w:rsidRPr="000B7538" w:rsidRDefault="00040653"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040653" w:rsidRPr="005F1C06" w:rsidRDefault="00040653"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040653" w:rsidRPr="008C7473" w:rsidRDefault="00040653"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040653" w:rsidRPr="008C7473" w:rsidRDefault="00040653" w:rsidP="005F1C06">
      <w:pPr>
        <w:pStyle w:val="31"/>
        <w:spacing w:line="240" w:lineRule="auto"/>
        <w:ind w:left="142" w:firstLine="0"/>
        <w:rPr>
          <w:rFonts w:ascii="GHEA Grapalat" w:hAnsi="GHEA Grapalat"/>
          <w:i/>
          <w:lang w:val="af-ZA" w:eastAsia="ru-RU"/>
        </w:rPr>
      </w:pPr>
    </w:p>
    <w:p w14:paraId="6F719993" w14:textId="77777777" w:rsidR="00040653" w:rsidRPr="008C7473" w:rsidRDefault="00040653"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040653" w:rsidRPr="008C7473" w:rsidRDefault="00040653" w:rsidP="005F1C06">
      <w:pPr>
        <w:pStyle w:val="af2"/>
        <w:jc w:val="both"/>
        <w:rPr>
          <w:rFonts w:ascii="GHEA Grapalat" w:hAnsi="GHEA Grapalat"/>
          <w:i/>
          <w:lang w:val="af-ZA"/>
        </w:rPr>
      </w:pPr>
    </w:p>
    <w:p w14:paraId="2FE82E3A" w14:textId="77777777" w:rsidR="00040653" w:rsidRPr="008C7473" w:rsidRDefault="00040653"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040653" w:rsidRPr="00BF58CA" w:rsidRDefault="00040653" w:rsidP="005F1C06">
      <w:pPr>
        <w:pStyle w:val="af2"/>
        <w:jc w:val="both"/>
        <w:rPr>
          <w:rFonts w:ascii="GHEA Grapalat" w:hAnsi="GHEA Grapalat"/>
          <w:i/>
          <w:sz w:val="16"/>
          <w:szCs w:val="16"/>
          <w:lang w:val="hy-AM"/>
        </w:rPr>
      </w:pPr>
    </w:p>
    <w:p w14:paraId="7DCC7BCC" w14:textId="77777777" w:rsidR="00040653" w:rsidRPr="00B20703" w:rsidDel="006C3873" w:rsidRDefault="00040653" w:rsidP="00CE3A99">
      <w:pPr>
        <w:jc w:val="both"/>
        <w:rPr>
          <w:del w:id="6" w:author="User" w:date="2019-05-26T09:52:00Z"/>
          <w:rFonts w:ascii="GHEA Grapalat" w:hAnsi="GHEA Grapalat" w:cs="Sylfaen"/>
          <w:sz w:val="20"/>
          <w:lang w:val="hy-AM"/>
        </w:rPr>
      </w:pPr>
    </w:p>
  </w:footnote>
  <w:footnote w:id="3">
    <w:p w14:paraId="707088C7" w14:textId="77777777" w:rsidR="00040653" w:rsidRPr="006265F4" w:rsidRDefault="0004065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040653" w:rsidRPr="006265F4" w:rsidDel="00856FDE" w:rsidRDefault="00040653" w:rsidP="00B2572B">
      <w:pPr>
        <w:pStyle w:val="af2"/>
        <w:rPr>
          <w:del w:id="9" w:author="User" w:date="2019-05-26T09:57:00Z"/>
          <w:i/>
          <w:lang w:val="af-ZA"/>
        </w:rPr>
      </w:pPr>
    </w:p>
  </w:footnote>
  <w:footnote w:id="4">
    <w:p w14:paraId="39FC6E4D" w14:textId="159F1D78" w:rsidR="00040653" w:rsidRPr="00C65A05" w:rsidRDefault="00040653"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040653" w:rsidRPr="006265F4" w:rsidDel="002877FC" w:rsidRDefault="00040653"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040653" w:rsidRPr="006265F4" w:rsidDel="002877FC" w:rsidRDefault="00040653"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1"/>
  </w:num>
  <w:num w:numId="3">
    <w:abstractNumId w:val="23"/>
  </w:num>
  <w:num w:numId="4">
    <w:abstractNumId w:val="18"/>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3"/>
  </w:num>
  <w:num w:numId="13">
    <w:abstractNumId w:val="30"/>
  </w:num>
  <w:num w:numId="14">
    <w:abstractNumId w:val="13"/>
  </w:num>
  <w:num w:numId="15">
    <w:abstractNumId w:val="31"/>
  </w:num>
  <w:num w:numId="16">
    <w:abstractNumId w:val="16"/>
  </w:num>
  <w:num w:numId="17">
    <w:abstractNumId w:val="8"/>
  </w:num>
  <w:num w:numId="18">
    <w:abstractNumId w:val="2"/>
  </w:num>
  <w:num w:numId="19">
    <w:abstractNumId w:val="5"/>
  </w:num>
  <w:num w:numId="20">
    <w:abstractNumId w:val="4"/>
  </w:num>
  <w:num w:numId="21">
    <w:abstractNumId w:val="35"/>
  </w:num>
  <w:num w:numId="22">
    <w:abstractNumId w:val="32"/>
  </w:num>
  <w:num w:numId="23">
    <w:abstractNumId w:val="27"/>
  </w:num>
  <w:num w:numId="24">
    <w:abstractNumId w:val="0"/>
  </w:num>
  <w:num w:numId="25">
    <w:abstractNumId w:val="15"/>
  </w:num>
  <w:num w:numId="26">
    <w:abstractNumId w:val="19"/>
  </w:num>
  <w:num w:numId="27">
    <w:abstractNumId w:val="17"/>
  </w:num>
  <w:num w:numId="28">
    <w:abstractNumId w:val="12"/>
  </w:num>
  <w:num w:numId="29">
    <w:abstractNumId w:val="14"/>
  </w:num>
  <w:num w:numId="30">
    <w:abstractNumId w:val="24"/>
  </w:num>
  <w:num w:numId="31">
    <w:abstractNumId w:val="29"/>
  </w:num>
  <w:num w:numId="32">
    <w:abstractNumId w:val="1"/>
  </w:num>
  <w:num w:numId="33">
    <w:abstractNumId w:val="20"/>
  </w:num>
  <w:num w:numId="34">
    <w:abstractNumId w:val="22"/>
  </w:num>
  <w:num w:numId="35">
    <w:abstractNumId w:val="25"/>
  </w:num>
  <w:num w:numId="36">
    <w:abstractNumId w:val="10"/>
  </w:num>
  <w:num w:numId="37">
    <w:abstractNumId w:val="6"/>
  </w:num>
  <w:num w:numId="38">
    <w:abstractNumId w:val="3"/>
  </w:num>
  <w:num w:numId="39">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653"/>
    <w:rsid w:val="000408D8"/>
    <w:rsid w:val="00041323"/>
    <w:rsid w:val="0004387F"/>
    <w:rsid w:val="00045B10"/>
    <w:rsid w:val="00046BAC"/>
    <w:rsid w:val="00047CF7"/>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21BC"/>
    <w:rsid w:val="00113576"/>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8B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EFA"/>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6D94"/>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325"/>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1DDD"/>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5B5A"/>
    <w:rsid w:val="005F7C1D"/>
    <w:rsid w:val="00600DD3"/>
    <w:rsid w:val="00602096"/>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53F"/>
    <w:rsid w:val="00634DC9"/>
    <w:rsid w:val="00635D52"/>
    <w:rsid w:val="00637DAB"/>
    <w:rsid w:val="00641AD5"/>
    <w:rsid w:val="00642402"/>
    <w:rsid w:val="00642EFE"/>
    <w:rsid w:val="00644913"/>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5AD"/>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6FE"/>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548D"/>
    <w:rsid w:val="008767D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048"/>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2D6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3740E"/>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0C89"/>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4F8"/>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5C04"/>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1B04"/>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13F9-7D04-4E66-B7A8-FBB460CD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25224</Words>
  <Characters>143780</Characters>
  <Application>Microsoft Office Word</Application>
  <DocSecurity>0</DocSecurity>
  <Lines>1198</Lines>
  <Paragraphs>337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168667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Home</cp:lastModifiedBy>
  <cp:revision>3</cp:revision>
  <cp:lastPrinted>2018-02-16T07:12:00Z</cp:lastPrinted>
  <dcterms:created xsi:type="dcterms:W3CDTF">2022-11-30T22:51:00Z</dcterms:created>
  <dcterms:modified xsi:type="dcterms:W3CDTF">2022-11-30T22:51:00Z</dcterms:modified>
</cp:coreProperties>
</file>